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07EE5A57"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4299B933">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1ED73F07">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E5F17">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E5F17">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7559D8">
        <w:trPr>
          <w:trHeight w:val="284"/>
        </w:trPr>
        <w:tc>
          <w:tcPr>
            <w:tcW w:w="2268" w:type="dxa"/>
            <w:vMerge/>
            <w:tcBorders>
              <w:left w:val="nil"/>
              <w:bottom w:val="nil"/>
              <w:right w:val="nil"/>
            </w:tcBorders>
          </w:tcPr>
          <w:p w14:paraId="0C2FD63C" w14:textId="77777777" w:rsidR="000E4E3D" w:rsidRPr="00402063" w:rsidRDefault="000E4E3D" w:rsidP="003E5F17">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402063" w:rsidRDefault="000E4E3D" w:rsidP="003E5F17">
            <w:pPr>
              <w:spacing w:before="100" w:beforeAutospacing="1" w:after="100" w:afterAutospacing="1"/>
              <w:rPr>
                <w:rFonts w:cstheme="minorHAnsi"/>
                <w:b/>
                <w:bCs/>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E5F17">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E5F17">
            <w:pPr>
              <w:spacing w:before="100" w:beforeAutospacing="1" w:after="100" w:afterAutospacing="1"/>
              <w:rPr>
                <w:rFonts w:cstheme="minorHAnsi"/>
                <w:b/>
                <w:bCs/>
                <w:lang w:val="en-US"/>
              </w:rPr>
            </w:pPr>
          </w:p>
        </w:tc>
      </w:tr>
      <w:tr w:rsidR="000E4E3D" w:rsidRPr="00402063" w14:paraId="6355E64D" w14:textId="77777777" w:rsidTr="007559D8">
        <w:trPr>
          <w:trHeight w:val="284"/>
        </w:trPr>
        <w:tc>
          <w:tcPr>
            <w:tcW w:w="2268" w:type="dxa"/>
            <w:vMerge/>
            <w:tcBorders>
              <w:left w:val="nil"/>
              <w:bottom w:val="nil"/>
              <w:right w:val="nil"/>
            </w:tcBorders>
          </w:tcPr>
          <w:p w14:paraId="55880C59" w14:textId="77777777" w:rsidR="000E4E3D" w:rsidRPr="00402063" w:rsidRDefault="000E4E3D" w:rsidP="003E5F17">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402063" w:rsidRDefault="000E4E3D" w:rsidP="003E5F17">
            <w:pPr>
              <w:spacing w:before="100" w:beforeAutospacing="1" w:after="100" w:afterAutospacing="1"/>
              <w:rPr>
                <w:rFonts w:cstheme="minorHAnsi"/>
                <w:b/>
                <w:bCs/>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E5F17">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9239"/>
      </w:tblGrid>
      <w:tr w:rsidR="00033D88" w:rsidRPr="00402063" w14:paraId="6B9C56F5" w14:textId="77777777" w:rsidTr="000C3EC6">
        <w:trPr>
          <w:trHeight w:val="689"/>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402063" w:rsidRDefault="000C3EC6" w:rsidP="000C3EC6">
            <w:pPr>
              <w:pStyle w:val="ListParagraph"/>
              <w:spacing w:after="0" w:line="240" w:lineRule="auto"/>
              <w:ind w:left="0" w:right="-57"/>
              <w:jc w:val="both"/>
              <w:rPr>
                <w:rFonts w:cstheme="minorHAnsi"/>
              </w:rPr>
            </w:pPr>
          </w:p>
          <w:p w14:paraId="672AAF84" w14:textId="27BF1938" w:rsidR="00033D88" w:rsidRPr="00402063" w:rsidRDefault="004A76B8" w:rsidP="00BF4001">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and understood the Participant Information Leaflet</w:t>
            </w:r>
            <w:r w:rsidRPr="00402063">
              <w:rPr>
                <w:rFonts w:cstheme="minorHAnsi"/>
              </w:rPr>
              <w:t xml:space="preserve"> (</w:t>
            </w:r>
            <w:r w:rsidR="00402791" w:rsidRPr="00402063">
              <w:rPr>
                <w:rFonts w:cstheme="minorHAnsi"/>
              </w:rPr>
              <w:t>V1.0 13-Mar-2020</w:t>
            </w:r>
            <w:r w:rsidRPr="00402063">
              <w:rPr>
                <w:rFonts w:cstheme="minorHAnsi"/>
              </w:rPr>
              <w:t>)</w:t>
            </w:r>
            <w:r w:rsidR="00033D88" w:rsidRPr="00402063">
              <w:rPr>
                <w:rFonts w:cstheme="minorHAnsi"/>
              </w:rPr>
              <w:t xml:space="preserve"> I have had the opportunity to consider the information and ask questions. These have been answered satisfactorily.</w:t>
            </w:r>
          </w:p>
        </w:tc>
      </w:tr>
      <w:tr w:rsidR="00033D88" w:rsidRPr="00402063" w14:paraId="6E557D8D"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3452114C" w:rsidR="00033D88" w:rsidRPr="00402063" w:rsidRDefault="004A76B8" w:rsidP="008915E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0C3EC6">
        <w:trPr>
          <w:trHeight w:val="704"/>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7063F014" w:rsidR="00033D88" w:rsidRPr="00402063" w:rsidRDefault="004A76B8" w:rsidP="008915E8">
            <w:pPr>
              <w:spacing w:before="100"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193AA0E5" w:rsidR="00033D88" w:rsidRPr="00402063" w:rsidRDefault="008E03BF" w:rsidP="00D217F2">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033D88" w:rsidRPr="00402063" w14:paraId="5F52761E" w14:textId="77777777" w:rsidTr="000C3EC6">
        <w:trPr>
          <w:trHeight w:val="18"/>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2BC6D453" w:rsidR="00033D88" w:rsidRPr="00402063" w:rsidRDefault="008E03BF" w:rsidP="008915E8">
            <w:pPr>
              <w:spacing w:before="40" w:after="0" w:line="240" w:lineRule="auto"/>
              <w:ind w:left="-57" w:right="-57"/>
              <w:jc w:val="both"/>
              <w:rPr>
                <w:rFonts w:cstheme="minorHAnsi"/>
              </w:rPr>
            </w:pPr>
            <w:r w:rsidRPr="00402063">
              <w:rPr>
                <w:rFonts w:cstheme="minorHAnsi"/>
                <w:b/>
              </w:rPr>
              <w:t>6</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bl>
    <w:p w14:paraId="798A3550" w14:textId="77777777" w:rsidR="00033D88" w:rsidRPr="00402063" w:rsidRDefault="00033D88" w:rsidP="00033D88">
      <w:pPr>
        <w:tabs>
          <w:tab w:val="left" w:pos="-720"/>
          <w:tab w:val="left" w:pos="558"/>
          <w:tab w:val="left" w:pos="1170"/>
          <w:tab w:val="left" w:pos="1674"/>
          <w:tab w:val="left" w:pos="4798"/>
        </w:tabs>
        <w:jc w:val="both"/>
        <w:rPr>
          <w:rFonts w:cstheme="minorHAnsi"/>
          <w:b/>
          <w:bCs/>
        </w:rPr>
      </w:pPr>
    </w:p>
    <w:tbl>
      <w:tblPr>
        <w:tblW w:w="9956" w:type="dxa"/>
        <w:tblInd w:w="250" w:type="dxa"/>
        <w:tblLayout w:type="fixed"/>
        <w:tblLook w:val="01E0" w:firstRow="1" w:lastRow="1" w:firstColumn="1" w:lastColumn="1" w:noHBand="0" w:noVBand="0"/>
      </w:tblPr>
      <w:tblGrid>
        <w:gridCol w:w="3719"/>
        <w:gridCol w:w="240"/>
        <w:gridCol w:w="3446"/>
        <w:gridCol w:w="286"/>
        <w:gridCol w:w="2265"/>
      </w:tblGrid>
      <w:tr w:rsidR="002C37A8" w:rsidRPr="00402063" w14:paraId="47166502" w14:textId="77777777" w:rsidTr="005151A3">
        <w:trPr>
          <w:trHeight w:val="164"/>
        </w:trPr>
        <w:tc>
          <w:tcPr>
            <w:tcW w:w="3719" w:type="dxa"/>
            <w:tcMar>
              <w:left w:w="0" w:type="dxa"/>
              <w:right w:w="0" w:type="dxa"/>
            </w:tcMar>
            <w:vAlign w:val="bottom"/>
          </w:tcPr>
          <w:p w14:paraId="462C24CA"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8915E8">
            <w:pPr>
              <w:spacing w:after="0" w:line="240" w:lineRule="auto"/>
              <w:rPr>
                <w:rFonts w:cstheme="minorHAnsi"/>
              </w:rPr>
            </w:pPr>
          </w:p>
        </w:tc>
        <w:tc>
          <w:tcPr>
            <w:tcW w:w="3446" w:type="dxa"/>
            <w:vAlign w:val="bottom"/>
          </w:tcPr>
          <w:p w14:paraId="6BC3E14F"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8915E8">
            <w:pPr>
              <w:spacing w:after="0" w:line="240" w:lineRule="auto"/>
              <w:rPr>
                <w:rFonts w:cstheme="minorHAnsi"/>
              </w:rPr>
            </w:pPr>
          </w:p>
        </w:tc>
        <w:tc>
          <w:tcPr>
            <w:tcW w:w="2265" w:type="dxa"/>
            <w:tcMar>
              <w:left w:w="0" w:type="dxa"/>
              <w:right w:w="0" w:type="dxa"/>
            </w:tcMar>
            <w:vAlign w:val="bottom"/>
          </w:tcPr>
          <w:p w14:paraId="37AEC709" w14:textId="6042AB1D"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5151A3">
        <w:trPr>
          <w:trHeight w:val="457"/>
        </w:trPr>
        <w:tc>
          <w:tcPr>
            <w:tcW w:w="3719" w:type="dxa"/>
            <w:tcMar>
              <w:left w:w="0" w:type="dxa"/>
              <w:right w:w="0" w:type="dxa"/>
            </w:tcMar>
          </w:tcPr>
          <w:p w14:paraId="412DD52B" w14:textId="77777777" w:rsidR="002C37A8" w:rsidRPr="00402063" w:rsidRDefault="002C37A8" w:rsidP="008915E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8915E8">
            <w:pPr>
              <w:rPr>
                <w:rFonts w:cstheme="minorHAnsi"/>
              </w:rPr>
            </w:pPr>
          </w:p>
        </w:tc>
        <w:tc>
          <w:tcPr>
            <w:tcW w:w="3446" w:type="dxa"/>
          </w:tcPr>
          <w:p w14:paraId="3C5A9E39"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8915E8">
            <w:pPr>
              <w:rPr>
                <w:rFonts w:cstheme="minorHAnsi"/>
              </w:rPr>
            </w:pPr>
          </w:p>
        </w:tc>
        <w:tc>
          <w:tcPr>
            <w:tcW w:w="2265" w:type="dxa"/>
            <w:tcMar>
              <w:left w:w="0" w:type="dxa"/>
              <w:right w:w="0" w:type="dxa"/>
            </w:tcMar>
          </w:tcPr>
          <w:p w14:paraId="4701B745" w14:textId="77777777" w:rsidR="002C37A8" w:rsidRPr="00402063" w:rsidRDefault="002C37A8" w:rsidP="008915E8">
            <w:pPr>
              <w:jc w:val="center"/>
              <w:rPr>
                <w:rFonts w:cstheme="minorHAnsi"/>
              </w:rPr>
            </w:pPr>
            <w:r w:rsidRPr="00402063">
              <w:rPr>
                <w:rFonts w:cstheme="minorHAnsi"/>
              </w:rPr>
              <w:t>Today’s date</w:t>
            </w:r>
          </w:p>
        </w:tc>
      </w:tr>
      <w:tr w:rsidR="002C37A8" w:rsidRPr="00402063" w14:paraId="00229497" w14:textId="77777777" w:rsidTr="005151A3">
        <w:trPr>
          <w:trHeight w:val="539"/>
        </w:trPr>
        <w:tc>
          <w:tcPr>
            <w:tcW w:w="3719" w:type="dxa"/>
            <w:tcMar>
              <w:left w:w="0" w:type="dxa"/>
              <w:right w:w="0" w:type="dxa"/>
            </w:tcMar>
            <w:vAlign w:val="bottom"/>
          </w:tcPr>
          <w:p w14:paraId="7032C055"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8915E8">
            <w:pPr>
              <w:spacing w:after="0" w:line="240" w:lineRule="auto"/>
              <w:rPr>
                <w:rFonts w:cstheme="minorHAnsi"/>
              </w:rPr>
            </w:pPr>
          </w:p>
        </w:tc>
        <w:tc>
          <w:tcPr>
            <w:tcW w:w="3446" w:type="dxa"/>
            <w:vAlign w:val="bottom"/>
          </w:tcPr>
          <w:p w14:paraId="11DA455E"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8915E8">
            <w:pPr>
              <w:spacing w:after="0" w:line="240" w:lineRule="auto"/>
              <w:rPr>
                <w:rFonts w:cstheme="minorHAnsi"/>
              </w:rPr>
            </w:pPr>
          </w:p>
        </w:tc>
        <w:tc>
          <w:tcPr>
            <w:tcW w:w="2265" w:type="dxa"/>
            <w:tcMar>
              <w:left w:w="0" w:type="dxa"/>
              <w:right w:w="0" w:type="dxa"/>
            </w:tcMar>
            <w:vAlign w:val="bottom"/>
          </w:tcPr>
          <w:p w14:paraId="1168E4EA" w14:textId="21F3D418"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5151A3">
        <w:trPr>
          <w:trHeight w:val="546"/>
        </w:trPr>
        <w:tc>
          <w:tcPr>
            <w:tcW w:w="3719" w:type="dxa"/>
            <w:tcMar>
              <w:left w:w="0" w:type="dxa"/>
              <w:right w:w="0" w:type="dxa"/>
            </w:tcMar>
          </w:tcPr>
          <w:p w14:paraId="49AB2572"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8915E8">
            <w:pPr>
              <w:rPr>
                <w:rFonts w:cstheme="minorHAnsi"/>
              </w:rPr>
            </w:pPr>
          </w:p>
        </w:tc>
        <w:tc>
          <w:tcPr>
            <w:tcW w:w="3446" w:type="dxa"/>
          </w:tcPr>
          <w:p w14:paraId="30AED9DE" w14:textId="77777777" w:rsidR="002C37A8" w:rsidRPr="00402063" w:rsidRDefault="002C37A8" w:rsidP="008915E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8915E8">
            <w:pPr>
              <w:rPr>
                <w:rFonts w:cstheme="minorHAnsi"/>
              </w:rPr>
            </w:pPr>
          </w:p>
        </w:tc>
        <w:tc>
          <w:tcPr>
            <w:tcW w:w="2265" w:type="dxa"/>
            <w:tcMar>
              <w:left w:w="0" w:type="dxa"/>
              <w:right w:w="0" w:type="dxa"/>
            </w:tcMar>
          </w:tcPr>
          <w:p w14:paraId="05B003AE" w14:textId="77777777" w:rsidR="002C37A8" w:rsidRPr="00402063" w:rsidRDefault="002C37A8" w:rsidP="008915E8">
            <w:pPr>
              <w:jc w:val="center"/>
              <w:rPr>
                <w:rFonts w:cstheme="minorHAnsi"/>
              </w:rPr>
            </w:pPr>
            <w:r w:rsidRPr="00402063">
              <w:rPr>
                <w:rFonts w:cstheme="minorHAnsi"/>
              </w:rPr>
              <w:t>Today’s date</w:t>
            </w:r>
          </w:p>
        </w:tc>
      </w:tr>
    </w:tbl>
    <w:p w14:paraId="5D475A6C" w14:textId="70507FA5" w:rsidR="008E03BF" w:rsidRPr="00402063"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5B3DD1AE" w14:textId="77777777" w:rsidR="008E03BF" w:rsidRPr="00402063" w:rsidRDefault="008E03BF">
      <w:pPr>
        <w:rPr>
          <w:rFonts w:ascii="Arial" w:hAnsi="Arial" w:cs="Arial"/>
          <w:i/>
          <w:sz w:val="16"/>
          <w:szCs w:val="16"/>
        </w:rPr>
      </w:pPr>
      <w:r w:rsidRPr="00402063">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E5F17">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E5F17">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E5F17">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E5F17">
        <w:trPr>
          <w:trHeight w:val="284"/>
        </w:trPr>
        <w:tc>
          <w:tcPr>
            <w:tcW w:w="2268" w:type="dxa"/>
            <w:vMerge/>
            <w:tcBorders>
              <w:left w:val="nil"/>
              <w:bottom w:val="nil"/>
              <w:right w:val="nil"/>
            </w:tcBorders>
          </w:tcPr>
          <w:p w14:paraId="5A1CD2C1" w14:textId="77777777" w:rsidR="007559D8" w:rsidRPr="00402063" w:rsidRDefault="007559D8" w:rsidP="003E5F17">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3CA530E0" w14:textId="77777777" w:rsidTr="003E5F17">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3E5F17">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782CE90B" w14:textId="77777777" w:rsidTr="003E5F17">
        <w:trPr>
          <w:trHeight w:val="284"/>
        </w:trPr>
        <w:tc>
          <w:tcPr>
            <w:tcW w:w="2268" w:type="dxa"/>
            <w:vMerge/>
            <w:tcBorders>
              <w:left w:val="nil"/>
              <w:bottom w:val="nil"/>
              <w:right w:val="nil"/>
            </w:tcBorders>
          </w:tcPr>
          <w:p w14:paraId="2850C33D" w14:textId="77777777" w:rsidR="007559D8" w:rsidRPr="00402063" w:rsidRDefault="007559D8" w:rsidP="003E5F17">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07C1A8F1" w14:textId="77777777" w:rsidTr="003E5F17">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E5F17">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E5F17">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8915E8">
        <w:trPr>
          <w:trHeight w:val="164"/>
        </w:trPr>
        <w:tc>
          <w:tcPr>
            <w:tcW w:w="3719" w:type="dxa"/>
            <w:tcMar>
              <w:left w:w="0" w:type="dxa"/>
              <w:right w:w="0" w:type="dxa"/>
            </w:tcMar>
            <w:vAlign w:val="bottom"/>
          </w:tcPr>
          <w:p w14:paraId="1AB304AB"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8915E8">
            <w:pPr>
              <w:spacing w:after="0" w:line="240" w:lineRule="auto"/>
              <w:rPr>
                <w:rFonts w:cstheme="minorHAnsi"/>
              </w:rPr>
            </w:pPr>
          </w:p>
        </w:tc>
        <w:tc>
          <w:tcPr>
            <w:tcW w:w="3446" w:type="dxa"/>
            <w:vAlign w:val="bottom"/>
          </w:tcPr>
          <w:p w14:paraId="4711B12A"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8915E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8915E8">
            <w:pPr>
              <w:rPr>
                <w:rFonts w:cstheme="minorHAnsi"/>
              </w:rPr>
            </w:pPr>
          </w:p>
        </w:tc>
        <w:tc>
          <w:tcPr>
            <w:tcW w:w="3446" w:type="dxa"/>
          </w:tcPr>
          <w:p w14:paraId="5137CF0A" w14:textId="77777777" w:rsidR="002C37A8" w:rsidRPr="00402063" w:rsidRDefault="002C37A8" w:rsidP="008915E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8915E8">
            <w:pPr>
              <w:rPr>
                <w:rFonts w:cstheme="minorHAnsi"/>
              </w:rPr>
            </w:pPr>
          </w:p>
        </w:tc>
        <w:tc>
          <w:tcPr>
            <w:tcW w:w="1880" w:type="dxa"/>
            <w:tcMar>
              <w:left w:w="0" w:type="dxa"/>
              <w:right w:w="0" w:type="dxa"/>
            </w:tcMar>
          </w:tcPr>
          <w:p w14:paraId="7994969C" w14:textId="77777777" w:rsidR="002C37A8" w:rsidRPr="00402063" w:rsidRDefault="002C37A8" w:rsidP="008915E8">
            <w:pPr>
              <w:jc w:val="center"/>
              <w:rPr>
                <w:rFonts w:cstheme="minorHAnsi"/>
              </w:rPr>
            </w:pPr>
            <w:r w:rsidRPr="00402063">
              <w:rPr>
                <w:rFonts w:cstheme="minorHAnsi"/>
              </w:rPr>
              <w:t>Today’s date</w:t>
            </w:r>
          </w:p>
        </w:tc>
      </w:tr>
      <w:tr w:rsidR="002C37A8" w:rsidRPr="00402063" w14:paraId="6B345E7D" w14:textId="77777777" w:rsidTr="008915E8">
        <w:trPr>
          <w:trHeight w:val="539"/>
        </w:trPr>
        <w:tc>
          <w:tcPr>
            <w:tcW w:w="3719" w:type="dxa"/>
            <w:tcMar>
              <w:left w:w="0" w:type="dxa"/>
              <w:right w:w="0" w:type="dxa"/>
            </w:tcMar>
            <w:vAlign w:val="bottom"/>
          </w:tcPr>
          <w:p w14:paraId="6ED69716"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8915E8">
            <w:pPr>
              <w:spacing w:after="0" w:line="240" w:lineRule="auto"/>
              <w:rPr>
                <w:rFonts w:cstheme="minorHAnsi"/>
              </w:rPr>
            </w:pPr>
          </w:p>
        </w:tc>
        <w:tc>
          <w:tcPr>
            <w:tcW w:w="3446" w:type="dxa"/>
            <w:vAlign w:val="bottom"/>
          </w:tcPr>
          <w:p w14:paraId="76EF2A1D"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8915E8">
        <w:trPr>
          <w:trHeight w:val="546"/>
        </w:trPr>
        <w:tc>
          <w:tcPr>
            <w:tcW w:w="3719" w:type="dxa"/>
            <w:tcMar>
              <w:left w:w="0" w:type="dxa"/>
              <w:right w:w="0" w:type="dxa"/>
            </w:tcMar>
          </w:tcPr>
          <w:p w14:paraId="5319E4C2"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8915E8">
            <w:pPr>
              <w:rPr>
                <w:rFonts w:cstheme="minorHAnsi"/>
              </w:rPr>
            </w:pPr>
          </w:p>
        </w:tc>
        <w:tc>
          <w:tcPr>
            <w:tcW w:w="3446" w:type="dxa"/>
          </w:tcPr>
          <w:p w14:paraId="2D6AD96C"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8915E8">
            <w:pPr>
              <w:rPr>
                <w:rFonts w:cstheme="minorHAnsi"/>
              </w:rPr>
            </w:pPr>
          </w:p>
        </w:tc>
        <w:tc>
          <w:tcPr>
            <w:tcW w:w="1880" w:type="dxa"/>
            <w:tcMar>
              <w:left w:w="0" w:type="dxa"/>
              <w:right w:w="0" w:type="dxa"/>
            </w:tcMar>
          </w:tcPr>
          <w:p w14:paraId="360B5093" w14:textId="77777777" w:rsidR="002C37A8" w:rsidRPr="00402063" w:rsidRDefault="002C37A8" w:rsidP="008915E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 xml:space="preserve">If participant </w:t>
      </w:r>
      <w:r w:rsidR="00436CB0" w:rsidRPr="00402063">
        <w:rPr>
          <w:rFonts w:cstheme="minorHAnsi"/>
          <w:b/>
          <w:bCs/>
        </w:rPr>
        <w:t xml:space="preserve">temporarily </w:t>
      </w:r>
      <w:r w:rsidRPr="00402063">
        <w:rPr>
          <w:rFonts w:cstheme="minorHAnsi"/>
          <w:b/>
          <w:bCs/>
        </w:rPr>
        <w:t>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8915E8">
            <w:pPr>
              <w:spacing w:after="0" w:line="240" w:lineRule="auto"/>
              <w:rPr>
                <w:rFonts w:cstheme="minorHAnsi"/>
              </w:rPr>
            </w:pPr>
          </w:p>
        </w:tc>
        <w:tc>
          <w:tcPr>
            <w:tcW w:w="3446" w:type="dxa"/>
            <w:vAlign w:val="bottom"/>
          </w:tcPr>
          <w:p w14:paraId="1D24BF12"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8915E8">
            <w:pPr>
              <w:rPr>
                <w:rFonts w:cstheme="minorHAnsi"/>
              </w:rPr>
            </w:pPr>
          </w:p>
        </w:tc>
        <w:tc>
          <w:tcPr>
            <w:tcW w:w="3446" w:type="dxa"/>
          </w:tcPr>
          <w:p w14:paraId="5DB18B99"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8915E8">
            <w:pPr>
              <w:rPr>
                <w:rFonts w:cstheme="minorHAnsi"/>
              </w:rPr>
            </w:pPr>
          </w:p>
        </w:tc>
        <w:tc>
          <w:tcPr>
            <w:tcW w:w="1880" w:type="dxa"/>
            <w:tcMar>
              <w:left w:w="0" w:type="dxa"/>
              <w:right w:w="0" w:type="dxa"/>
            </w:tcMar>
          </w:tcPr>
          <w:p w14:paraId="2112BEBE" w14:textId="77777777" w:rsidR="002C37A8" w:rsidRPr="00402063" w:rsidRDefault="002C37A8" w:rsidP="008915E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49084D">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49084D">
            <w:pPr>
              <w:spacing w:after="0" w:line="240" w:lineRule="auto"/>
              <w:rPr>
                <w:rFonts w:cstheme="minorHAnsi"/>
              </w:rPr>
            </w:pPr>
          </w:p>
        </w:tc>
        <w:tc>
          <w:tcPr>
            <w:tcW w:w="3446" w:type="dxa"/>
            <w:vAlign w:val="bottom"/>
          </w:tcPr>
          <w:p w14:paraId="2EBAEBC5" w14:textId="5CF48E25" w:rsidR="00290AA5" w:rsidRPr="00402063" w:rsidRDefault="00290AA5" w:rsidP="0049084D">
            <w:pPr>
              <w:spacing w:after="0" w:line="240" w:lineRule="auto"/>
              <w:rPr>
                <w:rFonts w:cstheme="minorHAnsi"/>
              </w:rPr>
            </w:pPr>
          </w:p>
        </w:tc>
        <w:tc>
          <w:tcPr>
            <w:tcW w:w="286" w:type="dxa"/>
            <w:vAlign w:val="bottom"/>
          </w:tcPr>
          <w:p w14:paraId="53F3B4E3" w14:textId="77777777" w:rsidR="00290AA5" w:rsidRPr="00402063" w:rsidRDefault="00290AA5" w:rsidP="0049084D">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49084D">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8915E8">
            <w:pPr>
              <w:rPr>
                <w:rFonts w:cstheme="minorHAnsi"/>
              </w:rPr>
            </w:pPr>
          </w:p>
        </w:tc>
        <w:tc>
          <w:tcPr>
            <w:tcW w:w="3446" w:type="dxa"/>
          </w:tcPr>
          <w:p w14:paraId="06429407" w14:textId="77777777" w:rsidR="00290AA5" w:rsidRPr="00402063" w:rsidRDefault="00290AA5" w:rsidP="008915E8">
            <w:pPr>
              <w:jc w:val="center"/>
              <w:rPr>
                <w:rFonts w:cstheme="minorHAnsi"/>
              </w:rPr>
            </w:pPr>
          </w:p>
        </w:tc>
        <w:tc>
          <w:tcPr>
            <w:tcW w:w="286" w:type="dxa"/>
          </w:tcPr>
          <w:p w14:paraId="43358D9C" w14:textId="77777777" w:rsidR="00290AA5" w:rsidRPr="00402063" w:rsidRDefault="00290AA5" w:rsidP="008915E8">
            <w:pPr>
              <w:rPr>
                <w:rFonts w:cstheme="minorHAnsi"/>
              </w:rPr>
            </w:pPr>
          </w:p>
        </w:tc>
        <w:tc>
          <w:tcPr>
            <w:tcW w:w="1880" w:type="dxa"/>
            <w:tcMar>
              <w:left w:w="0" w:type="dxa"/>
              <w:right w:w="0" w:type="dxa"/>
            </w:tcMar>
          </w:tcPr>
          <w:p w14:paraId="788674EE" w14:textId="77777777" w:rsidR="00290AA5" w:rsidRPr="00402063" w:rsidRDefault="00290AA5" w:rsidP="008915E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8915E8">
            <w:pPr>
              <w:spacing w:after="0" w:line="240" w:lineRule="auto"/>
              <w:rPr>
                <w:rFonts w:cstheme="minorHAnsi"/>
              </w:rPr>
            </w:pPr>
          </w:p>
        </w:tc>
        <w:tc>
          <w:tcPr>
            <w:tcW w:w="3446" w:type="dxa"/>
            <w:vAlign w:val="bottom"/>
          </w:tcPr>
          <w:p w14:paraId="36D8727F"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8915E8">
            <w:pPr>
              <w:rPr>
                <w:rFonts w:cstheme="minorHAnsi"/>
              </w:rPr>
            </w:pPr>
          </w:p>
        </w:tc>
        <w:tc>
          <w:tcPr>
            <w:tcW w:w="3446" w:type="dxa"/>
          </w:tcPr>
          <w:p w14:paraId="2F750618" w14:textId="77777777" w:rsidR="002C37A8" w:rsidRPr="00402063" w:rsidRDefault="002C37A8" w:rsidP="008915E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8915E8">
            <w:pPr>
              <w:rPr>
                <w:rFonts w:cstheme="minorHAnsi"/>
              </w:rPr>
            </w:pPr>
          </w:p>
        </w:tc>
        <w:tc>
          <w:tcPr>
            <w:tcW w:w="1880" w:type="dxa"/>
            <w:tcMar>
              <w:left w:w="0" w:type="dxa"/>
              <w:right w:w="0" w:type="dxa"/>
            </w:tcMar>
          </w:tcPr>
          <w:p w14:paraId="03B91B3A" w14:textId="77777777" w:rsidR="002C37A8" w:rsidRPr="00402063" w:rsidRDefault="002C37A8" w:rsidP="008915E8">
            <w:pPr>
              <w:jc w:val="center"/>
              <w:rPr>
                <w:rFonts w:cstheme="minorHAnsi"/>
              </w:rPr>
            </w:pPr>
            <w:r w:rsidRPr="00402063">
              <w:rPr>
                <w:rFonts w:cstheme="minorHAnsi"/>
              </w:rPr>
              <w:t>Today’s date</w:t>
            </w:r>
          </w:p>
        </w:tc>
      </w:tr>
    </w:tbl>
    <w:p w14:paraId="5AF2BD49" w14:textId="77777777" w:rsidR="00B7765F" w:rsidRPr="00402063" w:rsidRDefault="00B7765F" w:rsidP="00B7765F">
      <w:pPr>
        <w:tabs>
          <w:tab w:val="left" w:pos="-720"/>
          <w:tab w:val="left" w:pos="558"/>
          <w:tab w:val="left" w:pos="1170"/>
          <w:tab w:val="left" w:pos="1674"/>
          <w:tab w:val="left" w:pos="4798"/>
        </w:tabs>
        <w:jc w:val="center"/>
        <w:rPr>
          <w:rFonts w:cstheme="minorHAnsi"/>
          <w:b/>
          <w:bCs/>
        </w:rPr>
      </w:pPr>
      <w:r w:rsidRPr="00402063">
        <w:rPr>
          <w:rFonts w:ascii="Arial" w:hAnsi="Arial" w:cs="Arial"/>
          <w:i/>
          <w:sz w:val="16"/>
          <w:szCs w:val="16"/>
        </w:rPr>
        <w:t>*1 copy for legal rep; 1 copy for researcher site file; 1 (original) to be kept in participant medical notes</w:t>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402063" w:rsidRDefault="00EA1398" w:rsidP="00BF4001">
      <w:pPr>
        <w:spacing w:after="0" w:line="240" w:lineRule="auto"/>
        <w:rPr>
          <w:rFonts w:eastAsia="Times New Roman" w:cstheme="minorHAnsi"/>
          <w:b/>
          <w:bCs/>
          <w:color w:val="000000" w:themeColor="text1"/>
          <w:lang w:eastAsia="en-GB"/>
        </w:rPr>
      </w:pPr>
    </w:p>
    <w:p w14:paraId="7E7A11ED" w14:textId="77777777" w:rsidR="002E0B4E" w:rsidRPr="00402063" w:rsidRDefault="002E0B4E" w:rsidP="000F14A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p>
    <w:p w14:paraId="473F508D" w14:textId="7E40997F" w:rsidR="008B0E65"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adults (aged 18 years or older)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3AADA920" w14:textId="77777777" w:rsidR="005C1526" w:rsidRPr="00402063" w:rsidRDefault="00FB07C4" w:rsidP="005C152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0F14AC">
      <w:pPr>
        <w:tabs>
          <w:tab w:val="left" w:pos="5816"/>
        </w:tabs>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77777777" w:rsidR="002E0B4E"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found that you have a lung disease called COVID-19. This condition is caused by a type of virus called SARS-CoV-2, or coronavirus for short. </w:t>
      </w:r>
    </w:p>
    <w:p w14:paraId="6C18FD79" w14:textId="77777777" w:rsidR="002E0B4E"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About 8 out of 10 patients who get coronavirus get better without coming to hospital. Of those who are admitted to hospital, most also get better, but some may need oxygen or mechanical ventilation before they do so. However, a few percent do not get better.</w:t>
      </w:r>
    </w:p>
    <w:p w14:paraId="15C0FC1A" w14:textId="00DDCF2C" w:rsidR="002E0B4E"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There are no drugs of proven value against COVID-19 although there are several which may turn out to be helpful </w:t>
      </w:r>
      <w:r w:rsidR="008D739D" w:rsidRPr="00402063">
        <w:rPr>
          <w:rFonts w:eastAsia="Times New Roman" w:cstheme="minorHAnsi"/>
          <w:bCs/>
          <w:color w:val="000000" w:themeColor="text1"/>
          <w:lang w:eastAsia="en-GB"/>
        </w:rPr>
        <w:t xml:space="preserve">(or possibly harmful) </w:t>
      </w:r>
      <w:r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71351D62" w:rsidR="008B0E65"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6579024C" w:rsidR="00383830" w:rsidRPr="00402063" w:rsidRDefault="00383830"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treatments, given in addition to the usual care at your hospital, are: Lopinavir-Ritonavir</w:t>
      </w:r>
      <w:r w:rsidR="00D0644F" w:rsidRPr="00402063">
        <w:rPr>
          <w:rFonts w:eastAsia="Times New Roman" w:cstheme="minorHAnsi"/>
          <w:bCs/>
          <w:color w:val="000000" w:themeColor="text1"/>
          <w:lang w:eastAsia="en-GB"/>
        </w:rPr>
        <w:t xml:space="preserve"> (commonly used to treat </w:t>
      </w:r>
      <w:r w:rsidR="00D217F2" w:rsidRPr="00402063">
        <w:rPr>
          <w:rFonts w:eastAsia="Times New Roman" w:cstheme="minorHAnsi"/>
          <w:bCs/>
          <w:color w:val="000000" w:themeColor="text1"/>
          <w:lang w:eastAsia="en-GB"/>
        </w:rPr>
        <w:t>HIV</w:t>
      </w:r>
      <w:r w:rsidR="00D0644F" w:rsidRPr="00402063">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A77396" w:rsidRPr="00402063">
        <w:rPr>
          <w:rFonts w:eastAsia="Times New Roman" w:cstheme="minorHAnsi"/>
          <w:bCs/>
          <w:color w:val="000000" w:themeColor="text1"/>
          <w:lang w:eastAsia="en-GB"/>
        </w:rPr>
        <w:t xml:space="preserve">inhaled </w:t>
      </w:r>
      <w:r w:rsidRPr="00402063">
        <w:rPr>
          <w:rFonts w:eastAsia="Times New Roman" w:cstheme="minorHAnsi"/>
          <w:bCs/>
          <w:color w:val="000000" w:themeColor="text1"/>
          <w:lang w:eastAsia="en-GB"/>
        </w:rPr>
        <w:t>Interferon</w:t>
      </w:r>
      <w:r w:rsidR="00291EE5" w:rsidRPr="00402063">
        <w:rPr>
          <w:rFonts w:eastAsia="Times New Roman" w:cstheme="minorHAnsi"/>
          <w:bCs/>
          <w:color w:val="000000" w:themeColor="text1"/>
          <w:lang w:eastAsia="en-GB"/>
        </w:rPr>
        <w:t xml:space="preserve"> (usually </w:t>
      </w:r>
      <w:r w:rsidR="00D217F2" w:rsidRPr="00402063">
        <w:rPr>
          <w:rFonts w:eastAsia="Times New Roman" w:cstheme="minorHAnsi"/>
          <w:bCs/>
          <w:color w:val="000000" w:themeColor="text1"/>
          <w:lang w:eastAsia="en-GB"/>
        </w:rPr>
        <w:t>given by injection</w:t>
      </w:r>
      <w:r w:rsidR="00291EE5" w:rsidRPr="00402063">
        <w:rPr>
          <w:rFonts w:eastAsia="Times New Roman" w:cstheme="minorHAnsi"/>
          <w:bCs/>
          <w:color w:val="000000" w:themeColor="text1"/>
          <w:lang w:eastAsia="en-GB"/>
        </w:rPr>
        <w:t xml:space="preserve"> to treat multiple sclerosis, hepatitis</w:t>
      </w:r>
      <w:r w:rsidR="00D217F2" w:rsidRPr="00402063">
        <w:rPr>
          <w:rFonts w:eastAsia="Times New Roman" w:cstheme="minorHAnsi"/>
          <w:bCs/>
          <w:color w:val="000000" w:themeColor="text1"/>
          <w:lang w:eastAsia="en-GB"/>
        </w:rPr>
        <w:t xml:space="preserve"> C</w:t>
      </w:r>
      <w:r w:rsidR="00291EE5" w:rsidRPr="00402063">
        <w:rPr>
          <w:rFonts w:eastAsia="Times New Roman" w:cstheme="minorHAnsi"/>
          <w:bCs/>
          <w:color w:val="000000" w:themeColor="text1"/>
          <w:lang w:eastAsia="en-GB"/>
        </w:rPr>
        <w:t>, and some blood disorders)</w:t>
      </w:r>
      <w:r w:rsidR="00D0644F" w:rsidRPr="00402063">
        <w:rPr>
          <w:rFonts w:eastAsia="Times New Roman" w:cstheme="minorHAnsi"/>
          <w:bCs/>
          <w:color w:val="000000" w:themeColor="text1"/>
          <w:lang w:eastAsia="en-GB"/>
        </w:rPr>
        <w:t>;</w:t>
      </w:r>
      <w:r w:rsidR="00A77396" w:rsidRPr="00402063">
        <w:rPr>
          <w:rFonts w:eastAsia="Times New Roman" w:cstheme="minorHAnsi"/>
          <w:bCs/>
          <w:color w:val="000000" w:themeColor="text1"/>
          <w:lang w:eastAsia="en-GB"/>
        </w:rPr>
        <w:t xml:space="preserve"> or </w:t>
      </w:r>
      <w:r w:rsidR="00D0644F" w:rsidRPr="00402063">
        <w:rPr>
          <w:rFonts w:eastAsia="Times New Roman" w:cstheme="minorHAnsi"/>
          <w:bCs/>
          <w:color w:val="000000" w:themeColor="text1"/>
          <w:lang w:eastAsia="en-GB"/>
        </w:rPr>
        <w:t>dexathasone (</w:t>
      </w:r>
      <w:r w:rsidR="00291EE5" w:rsidRPr="00402063">
        <w:rPr>
          <w:rFonts w:eastAsia="Times New Roman" w:cstheme="minorHAnsi"/>
          <w:bCs/>
          <w:color w:val="000000" w:themeColor="text1"/>
          <w:lang w:eastAsia="en-GB"/>
        </w:rPr>
        <w:t xml:space="preserve">a type of </w:t>
      </w:r>
      <w:r w:rsidR="00D0644F" w:rsidRPr="00402063">
        <w:rPr>
          <w:rFonts w:eastAsia="Times New Roman" w:cstheme="minorHAnsi"/>
          <w:bCs/>
          <w:color w:val="000000" w:themeColor="text1"/>
          <w:lang w:eastAsia="en-GB"/>
        </w:rPr>
        <w:t>steroid</w:t>
      </w:r>
      <w:r w:rsidR="00291EE5" w:rsidRPr="00402063">
        <w:rPr>
          <w:rFonts w:eastAsia="Times New Roman" w:cstheme="minorHAnsi"/>
          <w:bCs/>
          <w:color w:val="000000" w:themeColor="text1"/>
          <w:lang w:eastAsia="en-GB"/>
        </w:rPr>
        <w:t>, which is used in a range of conditions typically to reduce inflammation)</w:t>
      </w:r>
      <w:r w:rsidRPr="0040206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0F14A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302D7183" w:rsidR="00271BE5" w:rsidRPr="00402063" w:rsidRDefault="008B0E65"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may be included in this study if they are at least 18 years of age, have COVID-19 confirmed by a laboratory test for coronavirus,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7777777" w:rsidR="002E0B4E" w:rsidRPr="00402063" w:rsidRDefault="00181EAC"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5) What will happen</w:t>
      </w:r>
      <w:r w:rsidR="00FB07C4" w:rsidRPr="00402063">
        <w:rPr>
          <w:rFonts w:eastAsia="Times New Roman" w:cstheme="minorHAnsi"/>
          <w:b/>
          <w:bCs/>
          <w:color w:val="000000" w:themeColor="text1"/>
          <w:lang w:eastAsia="en-GB"/>
        </w:rPr>
        <w:t xml:space="preserve"> to </w:t>
      </w:r>
      <w:r w:rsidR="004E031F" w:rsidRPr="00402063">
        <w:rPr>
          <w:rFonts w:eastAsia="Times New Roman" w:cstheme="minorHAnsi"/>
          <w:b/>
          <w:bCs/>
          <w:color w:val="000000" w:themeColor="text1"/>
          <w:lang w:eastAsia="en-GB"/>
        </w:rPr>
        <w:t xml:space="preserve">me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5235E57F" w:rsidR="00181EAC" w:rsidRPr="00402063" w:rsidRDefault="00181EAC"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 xml:space="preserve">given by mouth, injection or inhalation. </w:t>
      </w:r>
      <w:r w:rsidRPr="00402063">
        <w:rPr>
          <w:rFonts w:eastAsia="Times New Roman" w:cstheme="minorHAnsi"/>
          <w:bCs/>
          <w:color w:val="000000" w:themeColor="text1"/>
          <w:lang w:eastAsia="en-GB"/>
        </w:rPr>
        <w:t>Neither you nor your doctors can choose which of these options you will be allocated.</w:t>
      </w:r>
    </w:p>
    <w:p w14:paraId="27E8ED53" w14:textId="1C762791" w:rsidR="00181EAC" w:rsidRPr="00402063" w:rsidRDefault="00181EAC"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lastRenderedPageBreak/>
        <w:t>Additional information about your health will be recorded and entered into the study computer but no additional visits will be required after you leave the hospital. In some instances, information</w:t>
      </w:r>
      <w:ins w:id="0" w:author="Richard Haynes" w:date="2020-03-18T10:58:00Z">
        <w:r w:rsidR="001E71FE">
          <w:rPr>
            <w:rFonts w:eastAsia="Times New Roman" w:cstheme="minorHAnsi"/>
            <w:bCs/>
            <w:color w:val="000000" w:themeColor="text1"/>
            <w:lang w:eastAsia="en-GB"/>
          </w:rPr>
          <w:t xml:space="preserve"> about your health</w:t>
        </w:r>
      </w:ins>
      <w:ins w:id="1" w:author="Richard Haynes" w:date="2020-03-18T10:57:00Z">
        <w:r w:rsidR="001E71FE">
          <w:rPr>
            <w:rFonts w:eastAsia="Times New Roman" w:cstheme="minorHAnsi"/>
            <w:bCs/>
            <w:color w:val="000000" w:themeColor="text1"/>
            <w:lang w:eastAsia="en-GB"/>
          </w:rPr>
          <w:t xml:space="preserve"> (both prior to, during and after the study)</w:t>
        </w:r>
      </w:ins>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ins w:id="2" w:author="Richard Haynes" w:date="2020-03-18T10:37:00Z">
        <w:r w:rsidR="002D30E1">
          <w:rPr>
            <w:rFonts w:eastAsia="Times New Roman" w:cstheme="minorHAnsi"/>
            <w:bCs/>
            <w:color w:val="000000" w:themeColor="text1"/>
            <w:lang w:eastAsia="en-GB"/>
          </w:rPr>
          <w:t xml:space="preserve"> NHS Digital, Public Health England</w:t>
        </w:r>
      </w:ins>
      <w:ins w:id="3" w:author="Richard Haynes" w:date="2020-03-18T10:59:00Z">
        <w:r w:rsidR="001E71FE">
          <w:rPr>
            <w:rFonts w:eastAsia="Times New Roman" w:cstheme="minorHAnsi"/>
            <w:bCs/>
            <w:color w:val="000000" w:themeColor="text1"/>
            <w:lang w:eastAsia="en-GB"/>
          </w:rPr>
          <w:t>, other equivalent bodies</w:t>
        </w:r>
      </w:ins>
      <w:bookmarkStart w:id="4" w:name="_GoBack"/>
      <w:bookmarkEnd w:id="4"/>
      <w:ins w:id="5" w:author="Richard Haynes" w:date="2020-03-18T10:37:00Z">
        <w:r w:rsidR="002D30E1">
          <w:rPr>
            <w:rFonts w:eastAsia="Times New Roman" w:cstheme="minorHAnsi"/>
            <w:bCs/>
            <w:color w:val="000000" w:themeColor="text1"/>
            <w:lang w:eastAsia="en-GB"/>
          </w:rPr>
          <w:t>, and</w:t>
        </w:r>
      </w:ins>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p>
    <w:p w14:paraId="2DE541CD" w14:textId="77777777" w:rsidR="00181EAC" w:rsidRPr="00402063" w:rsidRDefault="00181EAC"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0F14A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2DB1A38C" w:rsidR="00271BE5" w:rsidRPr="00402063" w:rsidRDefault="00271BE5"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Apart from the known side effects of these </w:t>
      </w:r>
      <w:r w:rsidRPr="00402063">
        <w:rPr>
          <w:rFonts w:eastAsia="Times New Roman" w:cstheme="minorHAnsi"/>
          <w:lang w:eastAsia="en-GB"/>
        </w:rPr>
        <w:t>treatments</w:t>
      </w:r>
      <w:r w:rsidR="005C1526" w:rsidRPr="00402063">
        <w:rPr>
          <w:rFonts w:eastAsia="Times New Roman" w:cstheme="minorHAnsi"/>
          <w:lang w:eastAsia="en-GB"/>
        </w:rPr>
        <w:t xml:space="preserve"> </w:t>
      </w:r>
      <w:r w:rsidR="005C1526" w:rsidRPr="00402063">
        <w:rPr>
          <w:rFonts w:ascii="Calibri" w:hAnsi="Calibri" w:cs="Calibri"/>
        </w:rPr>
        <w:t>(which may include tummy upset, ‘flu-like symptoms, and blood test abnormalities)</w:t>
      </w:r>
      <w:r w:rsidRPr="00402063">
        <w:rPr>
          <w:rFonts w:eastAsia="Times New Roman" w:cstheme="minorHAnsi"/>
          <w:lang w:eastAsia="en-GB"/>
        </w:rPr>
        <w:t>, there is the unlikely possibil</w:t>
      </w:r>
      <w:r w:rsidRPr="00402063">
        <w:rPr>
          <w:rFonts w:eastAsia="Times New Roman" w:cstheme="minorHAnsi"/>
          <w:color w:val="000000" w:themeColor="text1"/>
          <w:lang w:eastAsia="en-GB"/>
        </w:rPr>
        <w:t xml:space="preserve">ity of a severe reaction to a study drug. </w:t>
      </w:r>
      <w:r w:rsidR="000F14AC" w:rsidRPr="00402063">
        <w:rPr>
          <w:rFonts w:eastAsia="Times New Roman" w:cstheme="minorHAnsi"/>
          <w:color w:val="000000" w:themeColor="text1"/>
          <w:lang w:eastAsia="en-GB"/>
        </w:rPr>
        <w:t xml:space="preserve">Please ask your hospital doctor if you would like more information. </w:t>
      </w:r>
      <w:r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p>
    <w:p w14:paraId="19D9A19A" w14:textId="77777777" w:rsidR="004E031F" w:rsidRPr="00402063" w:rsidRDefault="004E031F"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271CD9A0" w:rsidR="004E031F" w:rsidRPr="00402063" w:rsidRDefault="004E031F"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77777777" w:rsidR="004E031F" w:rsidRPr="00402063" w:rsidRDefault="004E031F"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215BB32" w:rsidR="001575C0" w:rsidRPr="00402063" w:rsidRDefault="00FB07C4" w:rsidP="00BF4001">
      <w:pPr>
        <w:spacing w:after="24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will also be available on the study website (</w:t>
      </w:r>
      <w:r w:rsidR="00680822" w:rsidRPr="00402063">
        <w:rPr>
          <w:color w:val="000000" w:themeColor="text1"/>
        </w:rPr>
        <w:t>www.recoverytrial.net</w:t>
      </w:r>
      <w:r w:rsidR="004F0EC6" w:rsidRPr="00402063">
        <w:rPr>
          <w:color w:val="000000" w:themeColor="text1"/>
        </w:rPr>
        <w:t>).</w:t>
      </w:r>
    </w:p>
    <w:p w14:paraId="302D714F" w14:textId="46AC3558" w:rsidR="00155AEA" w:rsidRPr="00402063" w:rsidRDefault="00FB07C4" w:rsidP="000F14AC">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br/>
      </w:r>
      <w:r w:rsidR="004E031F" w:rsidRPr="00402063">
        <w:rPr>
          <w:rFonts w:eastAsia="Times New Roman" w:cstheme="minorHAnsi"/>
          <w:b/>
          <w:bCs/>
          <w:color w:val="000000" w:themeColor="text1"/>
          <w:lang w:eastAsia="en-GB"/>
        </w:rPr>
        <w:t>10</w:t>
      </w:r>
      <w:r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Pr="00402063">
        <w:rPr>
          <w:rFonts w:eastAsia="Times New Roman" w:cstheme="minorHAnsi"/>
          <w:b/>
          <w:bCs/>
          <w:color w:val="000000" w:themeColor="text1"/>
          <w:lang w:eastAsia="en-GB"/>
        </w:rPr>
        <w:t>private?</w:t>
      </w:r>
    </w:p>
    <w:p w14:paraId="49F5A418" w14:textId="48C7E80A" w:rsidR="004E031F" w:rsidRPr="00402063" w:rsidRDefault="00FB07C4"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p>
    <w:p w14:paraId="6FA4F94B" w14:textId="77777777" w:rsidR="004E031F" w:rsidRPr="00402063" w:rsidRDefault="00FB07C4"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0F14A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2AB1187F" w:rsidR="004B7B19" w:rsidRPr="002225B4" w:rsidRDefault="00FB07C4" w:rsidP="005C1526">
      <w:pPr>
        <w:spacing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ABAB2" w14:textId="77777777" w:rsidR="00121BE6" w:rsidRDefault="00121BE6" w:rsidP="00402791">
      <w:pPr>
        <w:spacing w:after="0" w:line="240" w:lineRule="auto"/>
      </w:pPr>
      <w:r>
        <w:separator/>
      </w:r>
    </w:p>
  </w:endnote>
  <w:endnote w:type="continuationSeparator" w:id="0">
    <w:p w14:paraId="068AADCD" w14:textId="77777777" w:rsidR="00121BE6" w:rsidRDefault="00121BE6" w:rsidP="00402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059DBBDA" w:rsidR="000F14AC" w:rsidRDefault="000F14AC">
    <w:pPr>
      <w:pStyle w:val="Footer"/>
    </w:pPr>
    <w:r>
      <w:t>RECOVERY trial ICF/PIL V1.</w:t>
    </w:r>
    <w:del w:id="6" w:author="Richard Haynes" w:date="2020-03-18T10:28:00Z">
      <w:r w:rsidR="00FC3271" w:rsidDel="002D30E1">
        <w:delText>3</w:delText>
      </w:r>
      <w:r w:rsidDel="002D30E1">
        <w:delText xml:space="preserve"> </w:delText>
      </w:r>
    </w:del>
    <w:ins w:id="7" w:author="Richard Haynes" w:date="2020-03-18T10:28:00Z">
      <w:r w:rsidR="002D30E1">
        <w:t>4</w:t>
      </w:r>
      <w:r w:rsidR="002D30E1">
        <w:t xml:space="preserve"> </w:t>
      </w:r>
    </w:ins>
    <w:r>
      <w:t xml:space="preserve">17-Mar-2020      </w:t>
    </w:r>
    <w:r>
      <w:tab/>
      <w:t xml:space="preserve">IRAS 281712    </w:t>
    </w:r>
    <w:r>
      <w:tab/>
    </w:r>
    <w:r w:rsidRPr="005C1526">
      <w:t>REC Ref 20</w:t>
    </w:r>
    <w:r>
      <w:t>/EE/0101</w:t>
    </w:r>
  </w:p>
  <w:p w14:paraId="15DCB5E1" w14:textId="5964EB93" w:rsidR="000F14AC" w:rsidRDefault="001E71FE">
    <w:pPr>
      <w:pStyle w:val="Footer"/>
    </w:pP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000F14AC">
              <w:t xml:space="preserve">Page </w:t>
            </w:r>
            <w:r w:rsidR="000F14AC">
              <w:rPr>
                <w:b/>
                <w:bCs/>
                <w:sz w:val="24"/>
                <w:szCs w:val="24"/>
              </w:rPr>
              <w:fldChar w:fldCharType="begin"/>
            </w:r>
            <w:r w:rsidR="000F14AC">
              <w:rPr>
                <w:b/>
                <w:bCs/>
              </w:rPr>
              <w:instrText xml:space="preserve"> PAGE </w:instrText>
            </w:r>
            <w:r w:rsidR="000F14AC">
              <w:rPr>
                <w:b/>
                <w:bCs/>
                <w:sz w:val="24"/>
                <w:szCs w:val="24"/>
              </w:rPr>
              <w:fldChar w:fldCharType="separate"/>
            </w:r>
            <w:r>
              <w:rPr>
                <w:b/>
                <w:bCs/>
                <w:noProof/>
              </w:rPr>
              <w:t>4</w:t>
            </w:r>
            <w:r w:rsidR="000F14AC">
              <w:rPr>
                <w:b/>
                <w:bCs/>
                <w:sz w:val="24"/>
                <w:szCs w:val="24"/>
              </w:rPr>
              <w:fldChar w:fldCharType="end"/>
            </w:r>
            <w:r w:rsidR="000F14AC">
              <w:t xml:space="preserve"> of </w:t>
            </w:r>
            <w:r w:rsidR="000F14AC">
              <w:rPr>
                <w:b/>
                <w:bCs/>
                <w:sz w:val="24"/>
                <w:szCs w:val="24"/>
              </w:rPr>
              <w:fldChar w:fldCharType="begin"/>
            </w:r>
            <w:r w:rsidR="000F14AC">
              <w:rPr>
                <w:b/>
                <w:bCs/>
              </w:rPr>
              <w:instrText xml:space="preserve"> NUMPAGES  </w:instrText>
            </w:r>
            <w:r w:rsidR="000F14AC">
              <w:rPr>
                <w:b/>
                <w:bCs/>
                <w:sz w:val="24"/>
                <w:szCs w:val="24"/>
              </w:rPr>
              <w:fldChar w:fldCharType="separate"/>
            </w:r>
            <w:r>
              <w:rPr>
                <w:b/>
                <w:bCs/>
                <w:noProof/>
              </w:rPr>
              <w:t>4</w:t>
            </w:r>
            <w:r w:rsidR="000F14AC">
              <w:rPr>
                <w:b/>
                <w:bCs/>
                <w:sz w:val="24"/>
                <w:szCs w:val="24"/>
              </w:rPr>
              <w:fldChar w:fldCharType="end"/>
            </w:r>
          </w:sdtContent>
        </w:sdt>
      </w:sdtContent>
    </w:sdt>
  </w:p>
  <w:p w14:paraId="670586E0" w14:textId="77777777" w:rsidR="00402791" w:rsidRDefault="00402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4C845" w14:textId="77777777" w:rsidR="00121BE6" w:rsidRDefault="00121BE6" w:rsidP="00402791">
      <w:pPr>
        <w:spacing w:after="0" w:line="240" w:lineRule="auto"/>
      </w:pPr>
      <w:r>
        <w:separator/>
      </w:r>
    </w:p>
  </w:footnote>
  <w:footnote w:type="continuationSeparator" w:id="0">
    <w:p w14:paraId="64ED24E2" w14:textId="77777777" w:rsidR="00121BE6" w:rsidRDefault="00121BE6" w:rsidP="004027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33D88"/>
    <w:rsid w:val="000B046D"/>
    <w:rsid w:val="000C3EC6"/>
    <w:rsid w:val="000E4E3D"/>
    <w:rsid w:val="000F14AC"/>
    <w:rsid w:val="00121BE6"/>
    <w:rsid w:val="00155AEA"/>
    <w:rsid w:val="001575C0"/>
    <w:rsid w:val="00181EAC"/>
    <w:rsid w:val="001E71FE"/>
    <w:rsid w:val="002225B4"/>
    <w:rsid w:val="00271BE5"/>
    <w:rsid w:val="00290AA5"/>
    <w:rsid w:val="00291EE5"/>
    <w:rsid w:val="002C37A8"/>
    <w:rsid w:val="002D30E1"/>
    <w:rsid w:val="002E0B4E"/>
    <w:rsid w:val="00341F8F"/>
    <w:rsid w:val="00383830"/>
    <w:rsid w:val="003B0623"/>
    <w:rsid w:val="003D6924"/>
    <w:rsid w:val="00402063"/>
    <w:rsid w:val="00402791"/>
    <w:rsid w:val="00436CB0"/>
    <w:rsid w:val="004A76B8"/>
    <w:rsid w:val="004B7B19"/>
    <w:rsid w:val="004D404A"/>
    <w:rsid w:val="004E031F"/>
    <w:rsid w:val="004E7228"/>
    <w:rsid w:val="004F0EC6"/>
    <w:rsid w:val="005151A3"/>
    <w:rsid w:val="00516CFF"/>
    <w:rsid w:val="005C1526"/>
    <w:rsid w:val="00680822"/>
    <w:rsid w:val="006A5733"/>
    <w:rsid w:val="00730ACF"/>
    <w:rsid w:val="007559D8"/>
    <w:rsid w:val="007B165F"/>
    <w:rsid w:val="007E79D7"/>
    <w:rsid w:val="008B0E65"/>
    <w:rsid w:val="008D739D"/>
    <w:rsid w:val="008E03BF"/>
    <w:rsid w:val="009C4DD0"/>
    <w:rsid w:val="00A44C3B"/>
    <w:rsid w:val="00A64465"/>
    <w:rsid w:val="00A77396"/>
    <w:rsid w:val="00AC5D2A"/>
    <w:rsid w:val="00B745F5"/>
    <w:rsid w:val="00B7765F"/>
    <w:rsid w:val="00BF4001"/>
    <w:rsid w:val="00C7423E"/>
    <w:rsid w:val="00C82C2A"/>
    <w:rsid w:val="00CB1F1C"/>
    <w:rsid w:val="00D0644F"/>
    <w:rsid w:val="00D217F2"/>
    <w:rsid w:val="00E672DC"/>
    <w:rsid w:val="00EA1398"/>
    <w:rsid w:val="00FB07C4"/>
    <w:rsid w:val="00FC32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1AA012"/>
  <w15:docId w15:val="{ACF9DA4D-E2A5-4E79-9C3D-1EA900326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1589</Words>
  <Characters>9062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2020-03-17T21:47:00Z</cp:lastPrinted>
  <dcterms:created xsi:type="dcterms:W3CDTF">2020-03-18T11:05:00Z</dcterms:created>
  <dcterms:modified xsi:type="dcterms:W3CDTF">2020-03-18T11:05:00Z</dcterms:modified>
</cp:coreProperties>
</file>