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6704"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0016"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7777777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402063" w:rsidRDefault="00FB07C4" w:rsidP="007559D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3E5F17">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3E5F17">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7559D8">
        <w:trPr>
          <w:trHeight w:val="284"/>
        </w:trPr>
        <w:tc>
          <w:tcPr>
            <w:tcW w:w="2268" w:type="dxa"/>
            <w:vMerge/>
            <w:tcBorders>
              <w:left w:val="nil"/>
              <w:bottom w:val="nil"/>
              <w:right w:val="nil"/>
            </w:tcBorders>
          </w:tcPr>
          <w:p w14:paraId="0C2FD63C" w14:textId="77777777" w:rsidR="000E4E3D" w:rsidRPr="00402063" w:rsidRDefault="000E4E3D" w:rsidP="003E5F17">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402063" w:rsidRDefault="000E4E3D" w:rsidP="003E5F17">
            <w:pPr>
              <w:spacing w:before="100" w:beforeAutospacing="1" w:after="100" w:afterAutospacing="1"/>
              <w:rPr>
                <w:rFonts w:cstheme="minorHAnsi"/>
                <w:b/>
                <w:bCs/>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3E5F17">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3E5F17">
            <w:pPr>
              <w:spacing w:before="100" w:beforeAutospacing="1" w:after="100" w:afterAutospacing="1"/>
              <w:rPr>
                <w:rFonts w:cstheme="minorHAnsi"/>
                <w:b/>
                <w:bCs/>
                <w:lang w:val="en-US"/>
              </w:rPr>
            </w:pPr>
          </w:p>
        </w:tc>
      </w:tr>
      <w:tr w:rsidR="000E4E3D" w:rsidRPr="00402063" w14:paraId="6355E64D" w14:textId="77777777" w:rsidTr="007559D8">
        <w:trPr>
          <w:trHeight w:val="284"/>
        </w:trPr>
        <w:tc>
          <w:tcPr>
            <w:tcW w:w="2268" w:type="dxa"/>
            <w:vMerge/>
            <w:tcBorders>
              <w:left w:val="nil"/>
              <w:bottom w:val="nil"/>
              <w:right w:val="nil"/>
            </w:tcBorders>
          </w:tcPr>
          <w:p w14:paraId="55880C59" w14:textId="77777777" w:rsidR="000E4E3D" w:rsidRPr="00402063" w:rsidRDefault="000E4E3D" w:rsidP="003E5F17">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402063" w:rsidRDefault="000E4E3D" w:rsidP="003E5F17">
            <w:pPr>
              <w:spacing w:before="100" w:beforeAutospacing="1" w:after="100" w:afterAutospacing="1"/>
              <w:rPr>
                <w:rFonts w:cstheme="minorHAnsi"/>
                <w:b/>
                <w:bCs/>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3E5F17">
            <w:pPr>
              <w:spacing w:before="100" w:beforeAutospacing="1" w:after="100" w:afterAutospacing="1"/>
              <w:rPr>
                <w:rFonts w:cstheme="minorHAnsi"/>
                <w:b/>
                <w:bCs/>
                <w:lang w:val="en-US"/>
              </w:rPr>
            </w:pPr>
          </w:p>
        </w:tc>
      </w:tr>
    </w:tbl>
    <w:tbl>
      <w:tblPr>
        <w:tblW w:w="0" w:type="auto"/>
        <w:tblInd w:w="85" w:type="dxa"/>
        <w:tblLook w:val="01E0" w:firstRow="1" w:lastRow="1" w:firstColumn="1" w:lastColumn="1" w:noHBand="0" w:noVBand="0"/>
      </w:tblPr>
      <w:tblGrid>
        <w:gridCol w:w="9239"/>
      </w:tblGrid>
      <w:tr w:rsidR="00033D88" w:rsidRPr="00402063" w14:paraId="6B9C56F5" w14:textId="77777777" w:rsidTr="000C3EC6">
        <w:trPr>
          <w:trHeight w:val="689"/>
        </w:trPr>
        <w:tc>
          <w:tcPr>
            <w:tcW w:w="923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937526E" w14:textId="1B91F025" w:rsidR="000C3EC6" w:rsidRPr="00402063" w:rsidRDefault="000C3EC6" w:rsidP="000C3EC6">
            <w:pPr>
              <w:pStyle w:val="ListParagraph"/>
              <w:spacing w:after="0" w:line="240" w:lineRule="auto"/>
              <w:ind w:left="0" w:right="-57"/>
              <w:jc w:val="both"/>
              <w:rPr>
                <w:rFonts w:cstheme="minorHAnsi"/>
              </w:rPr>
            </w:pPr>
          </w:p>
          <w:p w14:paraId="672AAF84" w14:textId="328A8D89" w:rsidR="00033D88" w:rsidRPr="00402063" w:rsidRDefault="004A76B8" w:rsidP="00D55A77">
            <w:pPr>
              <w:pStyle w:val="ListParagraph"/>
              <w:numPr>
                <w:ilvl w:val="0"/>
                <w:numId w:val="3"/>
              </w:numPr>
              <w:spacing w:after="0" w:line="240" w:lineRule="auto"/>
              <w:ind w:left="-57" w:right="-57" w:hanging="357"/>
              <w:jc w:val="both"/>
              <w:rPr>
                <w:rFonts w:cstheme="minorHAnsi"/>
              </w:rPr>
            </w:pPr>
            <w:r w:rsidRPr="00402063">
              <w:rPr>
                <w:rFonts w:cstheme="minorHAnsi"/>
                <w:b/>
              </w:rPr>
              <w:t xml:space="preserve">1. </w:t>
            </w:r>
            <w:r w:rsidR="00033D88" w:rsidRPr="00402063">
              <w:rPr>
                <w:rFonts w:cstheme="minorHAnsi"/>
                <w:b/>
              </w:rPr>
              <w:t>Information about the study has been provided to me:</w:t>
            </w:r>
            <w:r w:rsidR="00033D88" w:rsidRPr="00402063">
              <w:rPr>
                <w:rFonts w:cstheme="minorHAnsi"/>
              </w:rPr>
              <w:t xml:space="preserve"> I confirm that I have read </w:t>
            </w:r>
            <w:r w:rsidR="00475B52">
              <w:rPr>
                <w:rFonts w:cstheme="minorHAnsi"/>
              </w:rPr>
              <w:t xml:space="preserve">(or had read to me) </w:t>
            </w:r>
            <w:r w:rsidR="00033D88" w:rsidRPr="00402063">
              <w:rPr>
                <w:rFonts w:cstheme="minorHAnsi"/>
              </w:rPr>
              <w:t>and understood the Participant Information Leaflet</w:t>
            </w:r>
            <w:r w:rsidRPr="00402063">
              <w:rPr>
                <w:rFonts w:cstheme="minorHAnsi"/>
              </w:rPr>
              <w:t xml:space="preserve"> (</w:t>
            </w:r>
            <w:del w:id="0" w:author="Richard Haynes" w:date="2020-04-04T18:00:00Z">
              <w:r w:rsidR="00402791" w:rsidRPr="00402063" w:rsidDel="004803FB">
                <w:rPr>
                  <w:rFonts w:cstheme="minorHAnsi"/>
                </w:rPr>
                <w:delText>V</w:delText>
              </w:r>
              <w:r w:rsidR="00475B52" w:rsidDel="004803FB">
                <w:rPr>
                  <w:rFonts w:cstheme="minorHAnsi"/>
                </w:rPr>
                <w:delText>2</w:delText>
              </w:r>
            </w:del>
            <w:ins w:id="1" w:author="Richard Haynes" w:date="2020-04-04T18:00:00Z">
              <w:r w:rsidR="004803FB" w:rsidRPr="00402063">
                <w:rPr>
                  <w:rFonts w:cstheme="minorHAnsi"/>
                </w:rPr>
                <w:t>V</w:t>
              </w:r>
              <w:r w:rsidR="004803FB">
                <w:rPr>
                  <w:rFonts w:cstheme="minorHAnsi"/>
                </w:rPr>
                <w:t>3</w:t>
              </w:r>
            </w:ins>
            <w:r w:rsidR="00402791" w:rsidRPr="00402063">
              <w:rPr>
                <w:rFonts w:cstheme="minorHAnsi"/>
              </w:rPr>
              <w:t xml:space="preserve">.0 </w:t>
            </w:r>
            <w:del w:id="2" w:author="Richard Haynes" w:date="2020-04-04T18:00:00Z">
              <w:r w:rsidR="00475B52" w:rsidDel="004803FB">
                <w:rPr>
                  <w:rFonts w:cstheme="minorHAnsi"/>
                </w:rPr>
                <w:delText>2</w:delText>
              </w:r>
              <w:r w:rsidR="00A26BE8" w:rsidDel="004803FB">
                <w:rPr>
                  <w:rFonts w:cstheme="minorHAnsi"/>
                </w:rPr>
                <w:delText>3</w:delText>
              </w:r>
              <w:r w:rsidR="00402791" w:rsidRPr="00402063" w:rsidDel="004803FB">
                <w:rPr>
                  <w:rFonts w:cstheme="minorHAnsi"/>
                </w:rPr>
                <w:delText>-Mar</w:delText>
              </w:r>
            </w:del>
            <w:ins w:id="3" w:author="Richard Haynes" w:date="2020-04-04T18:00:00Z">
              <w:r w:rsidR="004803FB">
                <w:rPr>
                  <w:rFonts w:cstheme="minorHAnsi"/>
                </w:rPr>
                <w:t>0</w:t>
              </w:r>
            </w:ins>
            <w:ins w:id="4" w:author="Richard Haynes" w:date="2020-04-06T22:34:00Z">
              <w:r w:rsidR="00D55A77">
                <w:rPr>
                  <w:rFonts w:cstheme="minorHAnsi"/>
                </w:rPr>
                <w:t>6</w:t>
              </w:r>
            </w:ins>
            <w:ins w:id="5" w:author="Richard Haynes" w:date="2020-04-04T18:00:00Z">
              <w:r w:rsidR="004803FB">
                <w:rPr>
                  <w:rFonts w:cstheme="minorHAnsi"/>
                </w:rPr>
                <w:t>-Apr</w:t>
              </w:r>
            </w:ins>
            <w:r w:rsidR="00402791" w:rsidRPr="00402063">
              <w:rPr>
                <w:rFonts w:cstheme="minorHAnsi"/>
              </w:rPr>
              <w:t>-2020</w:t>
            </w:r>
            <w:r w:rsidRPr="00402063">
              <w:rPr>
                <w:rFonts w:cstheme="minorHAnsi"/>
              </w:rPr>
              <w:t>)</w:t>
            </w:r>
            <w:r w:rsidR="00033D88" w:rsidRPr="00402063">
              <w:rPr>
                <w:rFonts w:cstheme="minorHAnsi"/>
              </w:rPr>
              <w:t xml:space="preserve"> </w:t>
            </w:r>
            <w:r w:rsidR="003F41C1">
              <w:rPr>
                <w:rFonts w:cstheme="minorHAnsi"/>
              </w:rPr>
              <w:t xml:space="preserve">and </w:t>
            </w:r>
            <w:r w:rsidR="00033D88" w:rsidRPr="00402063">
              <w:rPr>
                <w:rFonts w:cstheme="minorHAnsi"/>
              </w:rPr>
              <w:t>I have had the opportunity to consider the information and ask questions. These have been answered satisfactorily.</w:t>
            </w:r>
          </w:p>
        </w:tc>
      </w:tr>
      <w:tr w:rsidR="00033D88" w:rsidRPr="00402063" w14:paraId="6E557D8D" w14:textId="77777777" w:rsidTr="000C3EC6">
        <w:trPr>
          <w:trHeight w:val="20"/>
        </w:trPr>
        <w:tc>
          <w:tcPr>
            <w:tcW w:w="923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7C0E671" w14:textId="3452114C" w:rsidR="00033D88" w:rsidRPr="00402063" w:rsidRDefault="004A76B8" w:rsidP="008915E8">
            <w:pPr>
              <w:spacing w:after="0" w:line="240" w:lineRule="auto"/>
              <w:ind w:left="-57" w:right="-57"/>
              <w:jc w:val="both"/>
              <w:rPr>
                <w:rFonts w:cstheme="minorHAnsi"/>
              </w:rPr>
            </w:pPr>
            <w:r w:rsidRPr="00402063">
              <w:rPr>
                <w:rFonts w:cstheme="minorHAnsi"/>
                <w:b/>
              </w:rPr>
              <w:t xml:space="preserve">2. </w:t>
            </w:r>
            <w:r w:rsidR="00033D88" w:rsidRPr="00402063">
              <w:rPr>
                <w:rFonts w:cstheme="minorHAnsi"/>
                <w:b/>
              </w:rPr>
              <w:t xml:space="preserve">Voluntary participation: </w:t>
            </w:r>
            <w:r w:rsidR="00033D88" w:rsidRPr="00402063">
              <w:rPr>
                <w:rFonts w:cstheme="minorHAnsi"/>
              </w:rPr>
              <w:t>I understand that my participation is voluntary and that I am free to withdraw at any time, without giving any reason, and without my medical care or legal rights being affected.</w:t>
            </w:r>
          </w:p>
        </w:tc>
      </w:tr>
      <w:tr w:rsidR="00033D88" w:rsidRPr="00402063" w14:paraId="060589A0" w14:textId="77777777" w:rsidTr="000C3EC6">
        <w:trPr>
          <w:trHeight w:val="704"/>
        </w:trPr>
        <w:tc>
          <w:tcPr>
            <w:tcW w:w="923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0BE77C4" w14:textId="7063F014" w:rsidR="00033D88" w:rsidRPr="00402063" w:rsidRDefault="004A76B8" w:rsidP="008915E8">
            <w:pPr>
              <w:spacing w:before="100" w:after="0" w:line="240" w:lineRule="auto"/>
              <w:ind w:left="-57" w:right="-57"/>
              <w:jc w:val="both"/>
              <w:rPr>
                <w:rFonts w:cstheme="minorHAnsi"/>
              </w:rPr>
            </w:pPr>
            <w:r w:rsidRPr="00402063">
              <w:rPr>
                <w:rFonts w:cstheme="minorHAnsi"/>
                <w:b/>
              </w:rPr>
              <w:t xml:space="preserve">3. </w:t>
            </w:r>
            <w:r w:rsidR="00033D88" w:rsidRPr="00402063">
              <w:rPr>
                <w:rFonts w:cstheme="minorHAnsi"/>
                <w:b/>
              </w:rPr>
              <w:t xml:space="preserve">Access to study data about me: </w:t>
            </w:r>
            <w:r w:rsidR="00033D88" w:rsidRPr="00402063">
              <w:rPr>
                <w:rFonts w:cstheme="minorHAnsi"/>
              </w:rPr>
              <w:t xml:space="preserve">I give permission for relevant sections of my medical notes and information collected during the study to be looked at, in confidence, by authorised individuals from this hospital, </w:t>
            </w:r>
            <w:r w:rsidR="00B7765F" w:rsidRPr="00402063">
              <w:rPr>
                <w:rFonts w:cstheme="minorHAnsi"/>
              </w:rPr>
              <w:t>the University of Oxford</w:t>
            </w:r>
            <w:r w:rsidR="00033D88" w:rsidRPr="00402063">
              <w:rPr>
                <w:rFonts w:cstheme="minorHAnsi"/>
              </w:rPr>
              <w:t xml:space="preserve">, and regulatory authorities to check that the study is being carried out correctly. </w:t>
            </w:r>
          </w:p>
        </w:tc>
      </w:tr>
      <w:tr w:rsidR="00033D88" w:rsidRPr="00402063" w14:paraId="7134E905" w14:textId="77777777" w:rsidTr="000C3EC6">
        <w:trPr>
          <w:trHeight w:val="20"/>
        </w:trPr>
        <w:tc>
          <w:tcPr>
            <w:tcW w:w="923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1D7D766D" w14:textId="7D0FD265" w:rsidR="00033D88" w:rsidRPr="00402063" w:rsidRDefault="004A76B8" w:rsidP="00D217F2">
            <w:pPr>
              <w:spacing w:after="0" w:line="240" w:lineRule="auto"/>
              <w:ind w:left="-57" w:right="-57"/>
              <w:jc w:val="both"/>
              <w:rPr>
                <w:rFonts w:cstheme="minorHAnsi"/>
              </w:rPr>
            </w:pPr>
            <w:r w:rsidRPr="00402063">
              <w:rPr>
                <w:rFonts w:cstheme="minorHAnsi"/>
                <w:b/>
              </w:rPr>
              <w:t xml:space="preserve">4. </w:t>
            </w:r>
            <w:r w:rsidR="00033D88" w:rsidRPr="00402063">
              <w:rPr>
                <w:rFonts w:cstheme="minorHAnsi"/>
                <w:b/>
              </w:rPr>
              <w:t>Access to my medical information:</w:t>
            </w:r>
            <w:r w:rsidR="00033D88" w:rsidRPr="00402063">
              <w:rPr>
                <w:rFonts w:cstheme="minorHAnsi"/>
              </w:rPr>
              <w:t xml:space="preserve"> I agree that medical information collected by the doctors and hospitals which provide me with care and which may be located in local or national health </w:t>
            </w:r>
            <w:r w:rsidR="008E03BF" w:rsidRPr="00402063">
              <w:rPr>
                <w:rFonts w:cstheme="minorHAnsi"/>
              </w:rPr>
              <w:t xml:space="preserve">and research </w:t>
            </w:r>
            <w:r w:rsidR="00033D88" w:rsidRPr="00402063">
              <w:rPr>
                <w:rFonts w:cstheme="minorHAnsi"/>
              </w:rPr>
              <w:t>organizations (including hospital admission</w:t>
            </w:r>
            <w:r w:rsidR="008E03BF" w:rsidRPr="00402063">
              <w:rPr>
                <w:rFonts w:cstheme="minorHAnsi"/>
              </w:rPr>
              <w:t>,</w:t>
            </w:r>
            <w:r w:rsidR="00033D88" w:rsidRPr="00402063">
              <w:rPr>
                <w:rFonts w:cstheme="minorHAnsi"/>
              </w:rPr>
              <w:t xml:space="preserve"> civil registration</w:t>
            </w:r>
            <w:r w:rsidR="008E03BF" w:rsidRPr="00402063">
              <w:rPr>
                <w:rFonts w:cstheme="minorHAnsi"/>
              </w:rPr>
              <w:t>, audit and research</w:t>
            </w:r>
            <w:r w:rsidR="00033D88" w:rsidRPr="00402063">
              <w:rPr>
                <w:rFonts w:cstheme="minorHAnsi"/>
              </w:rPr>
              <w:t xml:space="preserve"> data) may be provided to the study coordinating centre both during and for up to 10 years after the scheduled follow-up period</w:t>
            </w:r>
            <w:r w:rsidR="008E03BF" w:rsidRPr="00402063">
              <w:rPr>
                <w:rFonts w:cstheme="minorHAnsi"/>
              </w:rPr>
              <w:t>.</w:t>
            </w:r>
            <w:r w:rsidR="00033D88" w:rsidRPr="00402063">
              <w:rPr>
                <w:rFonts w:cstheme="minorHAnsi"/>
              </w:rPr>
              <w:t xml:space="preserve"> </w:t>
            </w:r>
            <w:r w:rsidR="008E03BF" w:rsidRPr="00402063">
              <w:rPr>
                <w:rFonts w:cstheme="minorHAnsi"/>
              </w:rPr>
              <w:t xml:space="preserve">I understand </w:t>
            </w:r>
            <w:r w:rsidR="00033D88" w:rsidRPr="00402063">
              <w:rPr>
                <w:rFonts w:cstheme="minorHAnsi"/>
              </w:rPr>
              <w:t>that information that identifies me will be passed securely to such bodies to make this possible</w:t>
            </w:r>
            <w:r w:rsidR="008E03BF" w:rsidRPr="00402063">
              <w:rPr>
                <w:rFonts w:cstheme="minorHAnsi"/>
              </w:rPr>
              <w:t xml:space="preserve"> and</w:t>
            </w:r>
            <w:r w:rsidR="00033D88" w:rsidRPr="00402063">
              <w:rPr>
                <w:rFonts w:cstheme="minorHAnsi"/>
              </w:rPr>
              <w:t xml:space="preserve"> that I can opt out of this at any time by writing to the coordinating centre team. </w:t>
            </w:r>
          </w:p>
        </w:tc>
      </w:tr>
      <w:tr w:rsidR="00033D88" w:rsidRPr="00402063" w14:paraId="35B379CE" w14:textId="77777777" w:rsidTr="000C3EC6">
        <w:trPr>
          <w:trHeight w:val="20"/>
        </w:trPr>
        <w:tc>
          <w:tcPr>
            <w:tcW w:w="923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0F25BC3F" w14:textId="193AA0E5" w:rsidR="00033D88" w:rsidRPr="00402063" w:rsidRDefault="008E03BF" w:rsidP="00D217F2">
            <w:pPr>
              <w:spacing w:after="0" w:line="240" w:lineRule="auto"/>
              <w:ind w:left="-57" w:right="-57"/>
              <w:jc w:val="both"/>
              <w:rPr>
                <w:rFonts w:cstheme="minorHAnsi"/>
              </w:rPr>
            </w:pPr>
            <w:r w:rsidRPr="00402063">
              <w:rPr>
                <w:rFonts w:cstheme="minorHAnsi"/>
                <w:b/>
              </w:rPr>
              <w:t>5</w:t>
            </w:r>
            <w:r w:rsidR="004A76B8" w:rsidRPr="00402063">
              <w:rPr>
                <w:rFonts w:cstheme="minorHAnsi"/>
                <w:b/>
              </w:rPr>
              <w:t xml:space="preserve">. </w:t>
            </w:r>
            <w:r w:rsidR="00033D88" w:rsidRPr="00402063">
              <w:rPr>
                <w:rFonts w:cstheme="minorHAnsi"/>
                <w:b/>
              </w:rPr>
              <w:t>Data stored on computer:</w:t>
            </w:r>
            <w:r w:rsidR="00033D88" w:rsidRPr="00402063">
              <w:rPr>
                <w:rFonts w:cstheme="minorHAnsi"/>
              </w:rPr>
              <w:t xml:space="preserve"> I understand that information about my progress in the study will be recorded on a computer database, and that this data will be stored on computers </w:t>
            </w:r>
            <w:r w:rsidRPr="00402063">
              <w:rPr>
                <w:rFonts w:cstheme="minorHAnsi"/>
              </w:rPr>
              <w:t xml:space="preserve">supervised </w:t>
            </w:r>
            <w:r w:rsidR="00033D88" w:rsidRPr="00402063">
              <w:rPr>
                <w:rFonts w:cstheme="minorHAnsi"/>
              </w:rPr>
              <w:t xml:space="preserve">by </w:t>
            </w:r>
            <w:r w:rsidR="00402791" w:rsidRPr="00402063">
              <w:rPr>
                <w:rFonts w:cstheme="minorHAnsi"/>
              </w:rPr>
              <w:t xml:space="preserve">the University of Oxford. </w:t>
            </w:r>
            <w:r w:rsidR="00033D88" w:rsidRPr="00402063">
              <w:rPr>
                <w:rFonts w:cstheme="minorHAnsi"/>
              </w:rPr>
              <w:t>I understand that this information will be kept securely and confidentially.</w:t>
            </w:r>
          </w:p>
        </w:tc>
      </w:tr>
      <w:tr w:rsidR="00033D88" w:rsidRPr="00402063" w14:paraId="5F52761E" w14:textId="77777777" w:rsidTr="000C3EC6">
        <w:trPr>
          <w:trHeight w:val="18"/>
        </w:trPr>
        <w:tc>
          <w:tcPr>
            <w:tcW w:w="923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2AAD8EF7" w14:textId="2BC6D453" w:rsidR="00033D88" w:rsidRPr="00402063" w:rsidRDefault="008E03BF" w:rsidP="008915E8">
            <w:pPr>
              <w:spacing w:before="40" w:after="0" w:line="240" w:lineRule="auto"/>
              <w:ind w:left="-57" w:right="-57"/>
              <w:jc w:val="both"/>
              <w:rPr>
                <w:rFonts w:cstheme="minorHAnsi"/>
              </w:rPr>
            </w:pPr>
            <w:r w:rsidRPr="00402063">
              <w:rPr>
                <w:rFonts w:cstheme="minorHAnsi"/>
                <w:b/>
              </w:rPr>
              <w:t>6</w:t>
            </w:r>
            <w:r w:rsidR="004A76B8" w:rsidRPr="00402063">
              <w:rPr>
                <w:rFonts w:cstheme="minorHAnsi"/>
                <w:b/>
              </w:rPr>
              <w:t xml:space="preserve">. </w:t>
            </w:r>
            <w:r w:rsidR="00033D88" w:rsidRPr="00402063">
              <w:rPr>
                <w:rFonts w:cstheme="minorHAnsi"/>
                <w:b/>
              </w:rPr>
              <w:t>Agreement to take part:</w:t>
            </w:r>
            <w:r w:rsidR="00033D88" w:rsidRPr="00402063">
              <w:rPr>
                <w:rFonts w:cstheme="minorHAnsi"/>
              </w:rPr>
              <w:t xml:space="preserve"> I </w:t>
            </w:r>
            <w:r w:rsidR="007E79D7" w:rsidRPr="00402063">
              <w:rPr>
                <w:rFonts w:cstheme="minorHAnsi"/>
              </w:rPr>
              <w:t xml:space="preserve">have read the information (or had it read to me), had an opportunity to ask questions and </w:t>
            </w:r>
            <w:r w:rsidR="00033D88" w:rsidRPr="00402063">
              <w:rPr>
                <w:rFonts w:cstheme="minorHAnsi"/>
              </w:rPr>
              <w:t>agree to take part in the above study.</w:t>
            </w:r>
          </w:p>
        </w:tc>
      </w:tr>
    </w:tbl>
    <w:p w14:paraId="798A3550" w14:textId="77777777" w:rsidR="00033D88" w:rsidRPr="00402063" w:rsidRDefault="00033D88" w:rsidP="00033D88">
      <w:pPr>
        <w:tabs>
          <w:tab w:val="left" w:pos="-720"/>
          <w:tab w:val="left" w:pos="558"/>
          <w:tab w:val="left" w:pos="1170"/>
          <w:tab w:val="left" w:pos="1674"/>
          <w:tab w:val="left" w:pos="4798"/>
        </w:tabs>
        <w:jc w:val="both"/>
        <w:rPr>
          <w:rFonts w:cstheme="minorHAnsi"/>
          <w:b/>
          <w:bCs/>
        </w:rPr>
      </w:pPr>
    </w:p>
    <w:tbl>
      <w:tblPr>
        <w:tblW w:w="9956" w:type="dxa"/>
        <w:tblInd w:w="250" w:type="dxa"/>
        <w:tblLayout w:type="fixed"/>
        <w:tblLook w:val="01E0" w:firstRow="1" w:lastRow="1" w:firstColumn="1" w:lastColumn="1" w:noHBand="0" w:noVBand="0"/>
      </w:tblPr>
      <w:tblGrid>
        <w:gridCol w:w="3719"/>
        <w:gridCol w:w="240"/>
        <w:gridCol w:w="3446"/>
        <w:gridCol w:w="286"/>
        <w:gridCol w:w="2265"/>
      </w:tblGrid>
      <w:tr w:rsidR="002C37A8" w:rsidRPr="00402063" w14:paraId="47166502" w14:textId="77777777" w:rsidTr="005151A3">
        <w:trPr>
          <w:trHeight w:val="164"/>
        </w:trPr>
        <w:tc>
          <w:tcPr>
            <w:tcW w:w="3719" w:type="dxa"/>
            <w:tcMar>
              <w:left w:w="0" w:type="dxa"/>
              <w:right w:w="0" w:type="dxa"/>
            </w:tcMar>
            <w:vAlign w:val="bottom"/>
          </w:tcPr>
          <w:p w14:paraId="462C24CA" w14:textId="77777777" w:rsidR="002C37A8" w:rsidRPr="00402063" w:rsidRDefault="002C37A8" w:rsidP="008915E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268C346C" w14:textId="77777777" w:rsidR="002C37A8" w:rsidRPr="00402063" w:rsidRDefault="002C37A8" w:rsidP="008915E8">
            <w:pPr>
              <w:spacing w:after="0" w:line="240" w:lineRule="auto"/>
              <w:rPr>
                <w:rFonts w:cstheme="minorHAnsi"/>
              </w:rPr>
            </w:pPr>
          </w:p>
        </w:tc>
        <w:tc>
          <w:tcPr>
            <w:tcW w:w="3446" w:type="dxa"/>
            <w:vAlign w:val="bottom"/>
          </w:tcPr>
          <w:p w14:paraId="6BC3E14F" w14:textId="77777777" w:rsidR="002C37A8" w:rsidRPr="00402063" w:rsidRDefault="002C37A8" w:rsidP="008915E8">
            <w:pPr>
              <w:spacing w:after="0" w:line="240" w:lineRule="auto"/>
              <w:rPr>
                <w:rFonts w:cstheme="minorHAnsi"/>
              </w:rPr>
            </w:pPr>
            <w:r w:rsidRPr="00402063">
              <w:rPr>
                <w:rFonts w:cstheme="minorHAnsi"/>
              </w:rPr>
              <w:t>…………………………………….</w:t>
            </w:r>
          </w:p>
        </w:tc>
        <w:tc>
          <w:tcPr>
            <w:tcW w:w="286" w:type="dxa"/>
            <w:vAlign w:val="bottom"/>
          </w:tcPr>
          <w:p w14:paraId="54A777E1" w14:textId="77777777" w:rsidR="002C37A8" w:rsidRPr="00402063" w:rsidRDefault="002C37A8" w:rsidP="008915E8">
            <w:pPr>
              <w:spacing w:after="0" w:line="240" w:lineRule="auto"/>
              <w:rPr>
                <w:rFonts w:cstheme="minorHAnsi"/>
              </w:rPr>
            </w:pPr>
          </w:p>
        </w:tc>
        <w:tc>
          <w:tcPr>
            <w:tcW w:w="2265" w:type="dxa"/>
            <w:tcMar>
              <w:left w:w="0" w:type="dxa"/>
              <w:right w:w="0" w:type="dxa"/>
            </w:tcMar>
            <w:vAlign w:val="bottom"/>
          </w:tcPr>
          <w:p w14:paraId="37AEC709" w14:textId="6042AB1D" w:rsidR="002C37A8" w:rsidRPr="00402063" w:rsidRDefault="002C37A8" w:rsidP="008915E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5151A3">
        <w:trPr>
          <w:trHeight w:val="457"/>
        </w:trPr>
        <w:tc>
          <w:tcPr>
            <w:tcW w:w="3719" w:type="dxa"/>
            <w:tcMar>
              <w:left w:w="0" w:type="dxa"/>
              <w:right w:w="0" w:type="dxa"/>
            </w:tcMar>
          </w:tcPr>
          <w:p w14:paraId="412DD52B" w14:textId="77777777" w:rsidR="002C37A8" w:rsidRPr="00402063" w:rsidRDefault="002C37A8" w:rsidP="008915E8">
            <w:pPr>
              <w:rPr>
                <w:rFonts w:cstheme="minorHAnsi"/>
              </w:rPr>
            </w:pPr>
            <w:r w:rsidRPr="00402063">
              <w:rPr>
                <w:rFonts w:cstheme="minorHAnsi"/>
              </w:rPr>
              <w:t>PRINTED name of participant</w:t>
            </w:r>
          </w:p>
        </w:tc>
        <w:tc>
          <w:tcPr>
            <w:tcW w:w="240" w:type="dxa"/>
            <w:tcMar>
              <w:left w:w="0" w:type="dxa"/>
              <w:right w:w="0" w:type="dxa"/>
            </w:tcMar>
          </w:tcPr>
          <w:p w14:paraId="1657AB7D" w14:textId="77777777" w:rsidR="002C37A8" w:rsidRPr="00402063" w:rsidRDefault="002C37A8" w:rsidP="008915E8">
            <w:pPr>
              <w:rPr>
                <w:rFonts w:cstheme="minorHAnsi"/>
              </w:rPr>
            </w:pPr>
          </w:p>
        </w:tc>
        <w:tc>
          <w:tcPr>
            <w:tcW w:w="3446" w:type="dxa"/>
          </w:tcPr>
          <w:p w14:paraId="3C5A9E39" w14:textId="77777777" w:rsidR="002C37A8" w:rsidRPr="00402063" w:rsidRDefault="002C37A8" w:rsidP="008915E8">
            <w:pPr>
              <w:jc w:val="center"/>
              <w:rPr>
                <w:rFonts w:cstheme="minorHAnsi"/>
              </w:rPr>
            </w:pPr>
            <w:r w:rsidRPr="00402063">
              <w:rPr>
                <w:rFonts w:cstheme="minorHAnsi"/>
              </w:rPr>
              <w:t>Signature</w:t>
            </w:r>
          </w:p>
        </w:tc>
        <w:tc>
          <w:tcPr>
            <w:tcW w:w="286" w:type="dxa"/>
          </w:tcPr>
          <w:p w14:paraId="7B74B2F1" w14:textId="77777777" w:rsidR="002C37A8" w:rsidRPr="00402063" w:rsidRDefault="002C37A8" w:rsidP="008915E8">
            <w:pPr>
              <w:rPr>
                <w:rFonts w:cstheme="minorHAnsi"/>
              </w:rPr>
            </w:pPr>
          </w:p>
        </w:tc>
        <w:tc>
          <w:tcPr>
            <w:tcW w:w="2265" w:type="dxa"/>
            <w:tcMar>
              <w:left w:w="0" w:type="dxa"/>
              <w:right w:w="0" w:type="dxa"/>
            </w:tcMar>
          </w:tcPr>
          <w:p w14:paraId="4701B745" w14:textId="77777777" w:rsidR="002C37A8" w:rsidRPr="00402063" w:rsidRDefault="002C37A8" w:rsidP="008915E8">
            <w:pPr>
              <w:jc w:val="center"/>
              <w:rPr>
                <w:rFonts w:cstheme="minorHAnsi"/>
              </w:rPr>
            </w:pPr>
            <w:r w:rsidRPr="00402063">
              <w:rPr>
                <w:rFonts w:cstheme="minorHAnsi"/>
              </w:rPr>
              <w:t>Today’s date</w:t>
            </w:r>
          </w:p>
        </w:tc>
      </w:tr>
      <w:tr w:rsidR="002C37A8" w:rsidRPr="00402063" w14:paraId="00229497" w14:textId="77777777" w:rsidTr="005151A3">
        <w:trPr>
          <w:trHeight w:val="539"/>
        </w:trPr>
        <w:tc>
          <w:tcPr>
            <w:tcW w:w="3719" w:type="dxa"/>
            <w:tcMar>
              <w:left w:w="0" w:type="dxa"/>
              <w:right w:w="0" w:type="dxa"/>
            </w:tcMar>
            <w:vAlign w:val="bottom"/>
          </w:tcPr>
          <w:p w14:paraId="7032C055" w14:textId="77777777" w:rsidR="002C37A8" w:rsidRPr="00402063" w:rsidRDefault="002C37A8" w:rsidP="008915E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60967A6" w14:textId="77777777" w:rsidR="002C37A8" w:rsidRPr="00402063" w:rsidRDefault="002C37A8" w:rsidP="008915E8">
            <w:pPr>
              <w:spacing w:after="0" w:line="240" w:lineRule="auto"/>
              <w:rPr>
                <w:rFonts w:cstheme="minorHAnsi"/>
              </w:rPr>
            </w:pPr>
          </w:p>
        </w:tc>
        <w:tc>
          <w:tcPr>
            <w:tcW w:w="3446" w:type="dxa"/>
            <w:vAlign w:val="bottom"/>
          </w:tcPr>
          <w:p w14:paraId="11DA455E" w14:textId="77777777" w:rsidR="002C37A8" w:rsidRPr="00402063" w:rsidRDefault="002C37A8" w:rsidP="008915E8">
            <w:pPr>
              <w:spacing w:after="0" w:line="240" w:lineRule="auto"/>
              <w:rPr>
                <w:rFonts w:cstheme="minorHAnsi"/>
              </w:rPr>
            </w:pPr>
            <w:r w:rsidRPr="00402063">
              <w:rPr>
                <w:rFonts w:cstheme="minorHAnsi"/>
              </w:rPr>
              <w:t>…………………………………….</w:t>
            </w:r>
          </w:p>
        </w:tc>
        <w:tc>
          <w:tcPr>
            <w:tcW w:w="286" w:type="dxa"/>
            <w:vAlign w:val="bottom"/>
          </w:tcPr>
          <w:p w14:paraId="7DA3D680" w14:textId="77777777" w:rsidR="002C37A8" w:rsidRPr="00402063" w:rsidRDefault="002C37A8" w:rsidP="008915E8">
            <w:pPr>
              <w:spacing w:after="0" w:line="240" w:lineRule="auto"/>
              <w:rPr>
                <w:rFonts w:cstheme="minorHAnsi"/>
              </w:rPr>
            </w:pPr>
          </w:p>
        </w:tc>
        <w:tc>
          <w:tcPr>
            <w:tcW w:w="2265" w:type="dxa"/>
            <w:tcMar>
              <w:left w:w="0" w:type="dxa"/>
              <w:right w:w="0" w:type="dxa"/>
            </w:tcMar>
            <w:vAlign w:val="bottom"/>
          </w:tcPr>
          <w:p w14:paraId="1168E4EA" w14:textId="21F3D418" w:rsidR="002C37A8" w:rsidRPr="00402063" w:rsidRDefault="002C37A8" w:rsidP="008915E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5151A3">
        <w:trPr>
          <w:trHeight w:val="546"/>
        </w:trPr>
        <w:tc>
          <w:tcPr>
            <w:tcW w:w="3719" w:type="dxa"/>
            <w:tcMar>
              <w:left w:w="0" w:type="dxa"/>
              <w:right w:w="0" w:type="dxa"/>
            </w:tcMar>
          </w:tcPr>
          <w:p w14:paraId="49AB2572" w14:textId="77777777" w:rsidR="002C37A8" w:rsidRPr="00402063" w:rsidRDefault="002C37A8" w:rsidP="008915E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45C84FEC" w14:textId="77777777" w:rsidR="002C37A8" w:rsidRPr="00402063" w:rsidRDefault="002C37A8" w:rsidP="008915E8">
            <w:pPr>
              <w:rPr>
                <w:rFonts w:cstheme="minorHAnsi"/>
              </w:rPr>
            </w:pPr>
          </w:p>
        </w:tc>
        <w:tc>
          <w:tcPr>
            <w:tcW w:w="3446" w:type="dxa"/>
          </w:tcPr>
          <w:p w14:paraId="30AED9DE" w14:textId="77777777" w:rsidR="002C37A8" w:rsidRPr="00402063" w:rsidRDefault="002C37A8" w:rsidP="008915E8">
            <w:pPr>
              <w:jc w:val="center"/>
              <w:rPr>
                <w:rFonts w:cstheme="minorHAnsi"/>
              </w:rPr>
            </w:pPr>
            <w:r w:rsidRPr="00402063">
              <w:rPr>
                <w:rFonts w:cstheme="minorHAnsi"/>
              </w:rPr>
              <w:t>Signature</w:t>
            </w:r>
          </w:p>
        </w:tc>
        <w:tc>
          <w:tcPr>
            <w:tcW w:w="286" w:type="dxa"/>
          </w:tcPr>
          <w:p w14:paraId="3EE8D7EA" w14:textId="77777777" w:rsidR="002C37A8" w:rsidRPr="00402063" w:rsidRDefault="002C37A8" w:rsidP="008915E8">
            <w:pPr>
              <w:rPr>
                <w:rFonts w:cstheme="minorHAnsi"/>
              </w:rPr>
            </w:pPr>
          </w:p>
        </w:tc>
        <w:tc>
          <w:tcPr>
            <w:tcW w:w="2265" w:type="dxa"/>
            <w:tcMar>
              <w:left w:w="0" w:type="dxa"/>
              <w:right w:w="0" w:type="dxa"/>
            </w:tcMar>
          </w:tcPr>
          <w:p w14:paraId="05B003AE" w14:textId="77777777" w:rsidR="002C37A8" w:rsidRPr="00402063" w:rsidRDefault="002C37A8" w:rsidP="008915E8">
            <w:pPr>
              <w:jc w:val="center"/>
              <w:rPr>
                <w:rFonts w:cstheme="minorHAnsi"/>
              </w:rPr>
            </w:pPr>
            <w:r w:rsidRPr="00402063">
              <w:rPr>
                <w:rFonts w:cstheme="minorHAnsi"/>
              </w:rPr>
              <w:t>Today’s date</w:t>
            </w:r>
          </w:p>
        </w:tc>
      </w:tr>
    </w:tbl>
    <w:p w14:paraId="5D475A6C" w14:textId="1FC5FB31" w:rsidR="00D55A77" w:rsidRDefault="00B7765F">
      <w:pPr>
        <w:tabs>
          <w:tab w:val="left" w:pos="-720"/>
          <w:tab w:val="left" w:pos="558"/>
          <w:tab w:val="left" w:pos="1170"/>
          <w:tab w:val="left" w:pos="1674"/>
          <w:tab w:val="left" w:pos="4798"/>
        </w:tabs>
        <w:jc w:val="center"/>
        <w:rPr>
          <w:ins w:id="6" w:author="Richard Haynes" w:date="2020-04-06T22:34:00Z"/>
          <w:rFonts w:ascii="Arial" w:hAnsi="Arial" w:cs="Arial"/>
          <w:i/>
          <w:sz w:val="16"/>
          <w:szCs w:val="16"/>
        </w:rPr>
      </w:pPr>
      <w:r w:rsidRPr="00402063">
        <w:rPr>
          <w:rFonts w:ascii="Arial" w:hAnsi="Arial" w:cs="Arial"/>
          <w:i/>
          <w:sz w:val="16"/>
          <w:szCs w:val="16"/>
        </w:rPr>
        <w:t>*1 copy for participant; 1 copy for researcher site file; 1 (original) to be kept in medical notes</w:t>
      </w:r>
    </w:p>
    <w:p w14:paraId="09425448" w14:textId="77777777" w:rsidR="008E03BF" w:rsidRPr="00AA0987" w:rsidRDefault="008E03BF" w:rsidP="00AA0987">
      <w:pPr>
        <w:rPr>
          <w:rFonts w:ascii="Arial" w:hAnsi="Arial" w:cs="Arial"/>
          <w:sz w:val="16"/>
          <w:szCs w:val="16"/>
        </w:rPr>
      </w:pPr>
    </w:p>
    <w:p w14:paraId="5B3DD1AE" w14:textId="41A7EE8E" w:rsidR="00DC4601" w:rsidRDefault="008E03BF">
      <w:pPr>
        <w:rPr>
          <w:rFonts w:ascii="Arial" w:hAnsi="Arial" w:cs="Arial"/>
          <w:i/>
          <w:sz w:val="16"/>
          <w:szCs w:val="16"/>
        </w:rPr>
      </w:pPr>
      <w:del w:id="7" w:author="Richard Haynes" w:date="2020-04-07T14:26:00Z">
        <w:r w:rsidRPr="00402063" w:rsidDel="009B5B91">
          <w:rPr>
            <w:rFonts w:ascii="Arial" w:hAnsi="Arial" w:cs="Arial"/>
            <w:i/>
            <w:sz w:val="16"/>
            <w:szCs w:val="16"/>
          </w:rPr>
          <w:br w:type="page"/>
        </w:r>
      </w:del>
      <w:bookmarkStart w:id="8" w:name="_GoBack"/>
      <w:bookmarkEnd w:id="8"/>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drawing>
          <wp:anchor distT="0" distB="0" distL="114300" distR="114300" simplePos="0" relativeHeight="251659776"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2064"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3E5F17">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3E5F17">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3E5F17">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3E5F17">
        <w:trPr>
          <w:trHeight w:val="284"/>
        </w:trPr>
        <w:tc>
          <w:tcPr>
            <w:tcW w:w="2268" w:type="dxa"/>
            <w:vMerge/>
            <w:tcBorders>
              <w:left w:val="nil"/>
              <w:bottom w:val="nil"/>
              <w:right w:val="nil"/>
            </w:tcBorders>
          </w:tcPr>
          <w:p w14:paraId="5A1CD2C1" w14:textId="77777777" w:rsidR="007559D8" w:rsidRPr="00402063" w:rsidRDefault="007559D8" w:rsidP="003E5F17">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3E5F17">
            <w:pPr>
              <w:spacing w:before="100" w:beforeAutospacing="1" w:after="100" w:afterAutospacing="1"/>
              <w:rPr>
                <w:rFonts w:cstheme="minorHAnsi"/>
                <w:b/>
                <w:bCs/>
                <w:lang w:val="en-US"/>
              </w:rPr>
            </w:pPr>
          </w:p>
        </w:tc>
      </w:tr>
      <w:tr w:rsidR="007559D8" w:rsidRPr="00402063" w14:paraId="3CA530E0" w14:textId="77777777" w:rsidTr="003E5F17">
        <w:trPr>
          <w:trHeight w:val="510"/>
        </w:trPr>
        <w:tc>
          <w:tcPr>
            <w:tcW w:w="2268" w:type="dxa"/>
            <w:vMerge w:val="restart"/>
            <w:tcBorders>
              <w:top w:val="nil"/>
              <w:left w:val="nil"/>
              <w:right w:val="single" w:sz="4" w:space="0" w:color="auto"/>
            </w:tcBorders>
          </w:tcPr>
          <w:p w14:paraId="5FA356CA" w14:textId="77777777" w:rsidR="007559D8" w:rsidRPr="00402063" w:rsidRDefault="007559D8" w:rsidP="003E5F17">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18457BA5" w14:textId="77777777" w:rsidR="007559D8" w:rsidRPr="00402063" w:rsidRDefault="007559D8" w:rsidP="003E5F17">
            <w:pPr>
              <w:spacing w:before="100" w:beforeAutospacing="1" w:after="100" w:afterAutospacing="1"/>
              <w:rPr>
                <w:rFonts w:cstheme="minorHAnsi"/>
                <w:b/>
                <w:bCs/>
                <w:lang w:val="en-US"/>
              </w:rPr>
            </w:pPr>
          </w:p>
        </w:tc>
      </w:tr>
      <w:tr w:rsidR="007559D8" w:rsidRPr="00402063" w14:paraId="782CE90B" w14:textId="77777777" w:rsidTr="003E5F17">
        <w:trPr>
          <w:trHeight w:val="284"/>
        </w:trPr>
        <w:tc>
          <w:tcPr>
            <w:tcW w:w="2268" w:type="dxa"/>
            <w:vMerge/>
            <w:tcBorders>
              <w:left w:val="nil"/>
              <w:bottom w:val="nil"/>
              <w:right w:val="nil"/>
            </w:tcBorders>
          </w:tcPr>
          <w:p w14:paraId="2850C33D" w14:textId="77777777" w:rsidR="007559D8" w:rsidRPr="00402063" w:rsidRDefault="007559D8" w:rsidP="003E5F17">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3E5F17">
            <w:pPr>
              <w:spacing w:before="100" w:beforeAutospacing="1" w:after="100" w:afterAutospacing="1"/>
              <w:rPr>
                <w:rFonts w:cstheme="minorHAnsi"/>
                <w:b/>
                <w:bCs/>
                <w:lang w:val="en-US"/>
              </w:rPr>
            </w:pPr>
          </w:p>
        </w:tc>
      </w:tr>
      <w:tr w:rsidR="007559D8" w:rsidRPr="00402063" w14:paraId="07C1A8F1" w14:textId="77777777" w:rsidTr="003E5F17">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3E5F17">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3E5F17">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1ED8EFE1" w14:textId="7FF8DF74" w:rsidR="002C37A8" w:rsidRPr="00402063" w:rsidRDefault="002C37A8" w:rsidP="00033D88">
      <w:pPr>
        <w:tabs>
          <w:tab w:val="left" w:pos="-720"/>
          <w:tab w:val="left" w:pos="558"/>
          <w:tab w:val="left" w:pos="1170"/>
          <w:tab w:val="left" w:pos="1674"/>
          <w:tab w:val="left" w:pos="4798"/>
        </w:tabs>
        <w:jc w:val="both"/>
        <w:rPr>
          <w:rFonts w:cstheme="minorHAnsi"/>
          <w:b/>
          <w:bCs/>
        </w:rPr>
      </w:pPr>
      <w:r w:rsidRPr="00402063">
        <w:rPr>
          <w:rFonts w:cstheme="minorHAnsi"/>
          <w:b/>
          <w:bCs/>
        </w:rPr>
        <w:t>If participant is not able to read the text</w:t>
      </w:r>
      <w:r w:rsidR="00290AA5" w:rsidRPr="00402063">
        <w:rPr>
          <w:rFonts w:cstheme="minorHAnsi"/>
          <w:b/>
          <w:bCs/>
        </w:rPr>
        <w:t xml:space="preserve"> and/or sign for themselves</w:t>
      </w:r>
      <w:r w:rsidRPr="00402063">
        <w:rPr>
          <w:rFonts w:cstheme="minorHAnsi"/>
          <w:b/>
          <w:bCs/>
        </w:rPr>
        <w:t xml:space="preserve"> but has capacity to give consent</w:t>
      </w:r>
    </w:p>
    <w:p w14:paraId="037753A6" w14:textId="77777777" w:rsidR="002C37A8" w:rsidRPr="00402063" w:rsidRDefault="002C37A8" w:rsidP="002C37A8">
      <w:pPr>
        <w:rPr>
          <w:rFonts w:cstheme="minorHAnsi"/>
        </w:rPr>
      </w:pPr>
      <w:r w:rsidRPr="00402063">
        <w:rPr>
          <w:rFonts w:cstheme="minorHAnsi"/>
        </w:rPr>
        <w:t xml:space="preserve">I witnessed accurate reading of the consent form to the potential participant, who could ask any questions and got satisfactory replies. </w:t>
      </w:r>
    </w:p>
    <w:p w14:paraId="13D0B0AB" w14:textId="7777777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8164DC9" w14:textId="77777777" w:rsidR="002C37A8" w:rsidRPr="00402063" w:rsidRDefault="002C37A8" w:rsidP="007559D8">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A6F0732" w14:textId="77777777" w:rsidTr="008915E8">
        <w:trPr>
          <w:trHeight w:val="164"/>
        </w:trPr>
        <w:tc>
          <w:tcPr>
            <w:tcW w:w="3719" w:type="dxa"/>
            <w:tcMar>
              <w:left w:w="0" w:type="dxa"/>
              <w:right w:w="0" w:type="dxa"/>
            </w:tcMar>
            <w:vAlign w:val="bottom"/>
          </w:tcPr>
          <w:p w14:paraId="1AB304AB" w14:textId="77777777" w:rsidR="002C37A8" w:rsidRPr="00402063" w:rsidRDefault="002C37A8" w:rsidP="008915E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0C6D622" w14:textId="77777777" w:rsidR="002C37A8" w:rsidRPr="00402063" w:rsidRDefault="002C37A8" w:rsidP="008915E8">
            <w:pPr>
              <w:spacing w:after="0" w:line="240" w:lineRule="auto"/>
              <w:rPr>
                <w:rFonts w:cstheme="minorHAnsi"/>
              </w:rPr>
            </w:pPr>
          </w:p>
        </w:tc>
        <w:tc>
          <w:tcPr>
            <w:tcW w:w="3446" w:type="dxa"/>
            <w:vAlign w:val="bottom"/>
          </w:tcPr>
          <w:p w14:paraId="4711B12A" w14:textId="77777777" w:rsidR="002C37A8" w:rsidRPr="00402063" w:rsidRDefault="002C37A8" w:rsidP="008915E8">
            <w:pPr>
              <w:spacing w:after="0" w:line="240" w:lineRule="auto"/>
              <w:rPr>
                <w:rFonts w:cstheme="minorHAnsi"/>
              </w:rPr>
            </w:pPr>
            <w:r w:rsidRPr="00402063">
              <w:rPr>
                <w:rFonts w:cstheme="minorHAnsi"/>
              </w:rPr>
              <w:t>…………………………………….</w:t>
            </w:r>
          </w:p>
        </w:tc>
        <w:tc>
          <w:tcPr>
            <w:tcW w:w="286" w:type="dxa"/>
            <w:vAlign w:val="bottom"/>
          </w:tcPr>
          <w:p w14:paraId="0CC677CB" w14:textId="77777777" w:rsidR="002C37A8" w:rsidRPr="00402063" w:rsidRDefault="002C37A8" w:rsidP="008915E8">
            <w:pPr>
              <w:spacing w:after="0" w:line="240" w:lineRule="auto"/>
              <w:rPr>
                <w:rFonts w:cstheme="minorHAnsi"/>
              </w:rPr>
            </w:pPr>
          </w:p>
        </w:tc>
        <w:tc>
          <w:tcPr>
            <w:tcW w:w="1880" w:type="dxa"/>
            <w:tcMar>
              <w:left w:w="0" w:type="dxa"/>
              <w:right w:w="0" w:type="dxa"/>
            </w:tcMar>
            <w:vAlign w:val="bottom"/>
          </w:tcPr>
          <w:p w14:paraId="34EE70ED" w14:textId="528E0187" w:rsidR="002C37A8" w:rsidRPr="00402063" w:rsidRDefault="002C37A8" w:rsidP="008915E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5462D6C8" w14:textId="77777777" w:rsidTr="008915E8">
        <w:trPr>
          <w:trHeight w:val="457"/>
        </w:trPr>
        <w:tc>
          <w:tcPr>
            <w:tcW w:w="3719" w:type="dxa"/>
            <w:tcMar>
              <w:left w:w="0" w:type="dxa"/>
              <w:right w:w="0" w:type="dxa"/>
            </w:tcMar>
          </w:tcPr>
          <w:p w14:paraId="5073CD7F" w14:textId="77777777" w:rsidR="002C37A8" w:rsidRPr="00402063" w:rsidRDefault="002C37A8" w:rsidP="002C37A8">
            <w:pPr>
              <w:rPr>
                <w:rFonts w:cstheme="minorHAnsi"/>
              </w:rPr>
            </w:pPr>
            <w:r w:rsidRPr="00402063">
              <w:rPr>
                <w:rFonts w:cstheme="minorHAnsi"/>
              </w:rPr>
              <w:t>PRINTED name of witness</w:t>
            </w:r>
          </w:p>
        </w:tc>
        <w:tc>
          <w:tcPr>
            <w:tcW w:w="240" w:type="dxa"/>
            <w:tcMar>
              <w:left w:w="0" w:type="dxa"/>
              <w:right w:w="0" w:type="dxa"/>
            </w:tcMar>
          </w:tcPr>
          <w:p w14:paraId="059F7428" w14:textId="77777777" w:rsidR="002C37A8" w:rsidRPr="00402063" w:rsidRDefault="002C37A8" w:rsidP="008915E8">
            <w:pPr>
              <w:rPr>
                <w:rFonts w:cstheme="minorHAnsi"/>
              </w:rPr>
            </w:pPr>
          </w:p>
        </w:tc>
        <w:tc>
          <w:tcPr>
            <w:tcW w:w="3446" w:type="dxa"/>
          </w:tcPr>
          <w:p w14:paraId="5137CF0A" w14:textId="77777777" w:rsidR="002C37A8" w:rsidRPr="00402063" w:rsidRDefault="002C37A8" w:rsidP="008915E8">
            <w:pPr>
              <w:jc w:val="center"/>
              <w:rPr>
                <w:rFonts w:cstheme="minorHAnsi"/>
              </w:rPr>
            </w:pPr>
            <w:r w:rsidRPr="00402063">
              <w:rPr>
                <w:rFonts w:cstheme="minorHAnsi"/>
              </w:rPr>
              <w:t>Signature</w:t>
            </w:r>
          </w:p>
        </w:tc>
        <w:tc>
          <w:tcPr>
            <w:tcW w:w="286" w:type="dxa"/>
          </w:tcPr>
          <w:p w14:paraId="650E886C" w14:textId="77777777" w:rsidR="002C37A8" w:rsidRPr="00402063" w:rsidRDefault="002C37A8" w:rsidP="008915E8">
            <w:pPr>
              <w:rPr>
                <w:rFonts w:cstheme="minorHAnsi"/>
              </w:rPr>
            </w:pPr>
          </w:p>
        </w:tc>
        <w:tc>
          <w:tcPr>
            <w:tcW w:w="1880" w:type="dxa"/>
            <w:tcMar>
              <w:left w:w="0" w:type="dxa"/>
              <w:right w:w="0" w:type="dxa"/>
            </w:tcMar>
          </w:tcPr>
          <w:p w14:paraId="7994969C" w14:textId="77777777" w:rsidR="002C37A8" w:rsidRPr="00402063" w:rsidRDefault="002C37A8" w:rsidP="008915E8">
            <w:pPr>
              <w:jc w:val="center"/>
              <w:rPr>
                <w:rFonts w:cstheme="minorHAnsi"/>
              </w:rPr>
            </w:pPr>
            <w:r w:rsidRPr="00402063">
              <w:rPr>
                <w:rFonts w:cstheme="minorHAnsi"/>
              </w:rPr>
              <w:t>Today’s date</w:t>
            </w:r>
          </w:p>
        </w:tc>
      </w:tr>
      <w:tr w:rsidR="002C37A8" w:rsidRPr="00402063" w14:paraId="6B345E7D" w14:textId="77777777" w:rsidTr="008915E8">
        <w:trPr>
          <w:trHeight w:val="539"/>
        </w:trPr>
        <w:tc>
          <w:tcPr>
            <w:tcW w:w="3719" w:type="dxa"/>
            <w:tcMar>
              <w:left w:w="0" w:type="dxa"/>
              <w:right w:w="0" w:type="dxa"/>
            </w:tcMar>
            <w:vAlign w:val="bottom"/>
          </w:tcPr>
          <w:p w14:paraId="6ED69716" w14:textId="77777777" w:rsidR="002C37A8" w:rsidRPr="00402063" w:rsidRDefault="002C37A8" w:rsidP="008915E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96F1E6E" w14:textId="77777777" w:rsidR="002C37A8" w:rsidRPr="00402063" w:rsidRDefault="002C37A8" w:rsidP="008915E8">
            <w:pPr>
              <w:spacing w:after="0" w:line="240" w:lineRule="auto"/>
              <w:rPr>
                <w:rFonts w:cstheme="minorHAnsi"/>
              </w:rPr>
            </w:pPr>
          </w:p>
        </w:tc>
        <w:tc>
          <w:tcPr>
            <w:tcW w:w="3446" w:type="dxa"/>
            <w:vAlign w:val="bottom"/>
          </w:tcPr>
          <w:p w14:paraId="76EF2A1D" w14:textId="77777777" w:rsidR="002C37A8" w:rsidRPr="00402063" w:rsidRDefault="002C37A8" w:rsidP="008915E8">
            <w:pPr>
              <w:spacing w:after="0" w:line="240" w:lineRule="auto"/>
              <w:rPr>
                <w:rFonts w:cstheme="minorHAnsi"/>
              </w:rPr>
            </w:pPr>
            <w:r w:rsidRPr="00402063">
              <w:rPr>
                <w:rFonts w:cstheme="minorHAnsi"/>
              </w:rPr>
              <w:t>…………………………………….</w:t>
            </w:r>
          </w:p>
        </w:tc>
        <w:tc>
          <w:tcPr>
            <w:tcW w:w="286" w:type="dxa"/>
            <w:vAlign w:val="bottom"/>
          </w:tcPr>
          <w:p w14:paraId="502F97AA" w14:textId="77777777" w:rsidR="002C37A8" w:rsidRPr="00402063" w:rsidRDefault="002C37A8" w:rsidP="008915E8">
            <w:pPr>
              <w:spacing w:after="0" w:line="240" w:lineRule="auto"/>
              <w:rPr>
                <w:rFonts w:cstheme="minorHAnsi"/>
              </w:rPr>
            </w:pPr>
          </w:p>
        </w:tc>
        <w:tc>
          <w:tcPr>
            <w:tcW w:w="1880" w:type="dxa"/>
            <w:tcMar>
              <w:left w:w="0" w:type="dxa"/>
              <w:right w:w="0" w:type="dxa"/>
            </w:tcMar>
            <w:vAlign w:val="bottom"/>
          </w:tcPr>
          <w:p w14:paraId="4CDA3BC9" w14:textId="6E95870F" w:rsidR="002C37A8" w:rsidRPr="00402063" w:rsidRDefault="002C37A8" w:rsidP="008915E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B1EF0F0" w14:textId="77777777" w:rsidTr="008915E8">
        <w:trPr>
          <w:trHeight w:val="546"/>
        </w:trPr>
        <w:tc>
          <w:tcPr>
            <w:tcW w:w="3719" w:type="dxa"/>
            <w:tcMar>
              <w:left w:w="0" w:type="dxa"/>
              <w:right w:w="0" w:type="dxa"/>
            </w:tcMar>
          </w:tcPr>
          <w:p w14:paraId="5319E4C2" w14:textId="77777777" w:rsidR="002C37A8" w:rsidRPr="00402063" w:rsidRDefault="002C37A8" w:rsidP="008915E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2369D05A" w14:textId="77777777" w:rsidR="002C37A8" w:rsidRPr="00402063" w:rsidRDefault="002C37A8" w:rsidP="008915E8">
            <w:pPr>
              <w:rPr>
                <w:rFonts w:cstheme="minorHAnsi"/>
              </w:rPr>
            </w:pPr>
          </w:p>
        </w:tc>
        <w:tc>
          <w:tcPr>
            <w:tcW w:w="3446" w:type="dxa"/>
          </w:tcPr>
          <w:p w14:paraId="2D6AD96C" w14:textId="77777777" w:rsidR="002C37A8" w:rsidRPr="00402063" w:rsidRDefault="002C37A8" w:rsidP="008915E8">
            <w:pPr>
              <w:jc w:val="center"/>
              <w:rPr>
                <w:rFonts w:cstheme="minorHAnsi"/>
              </w:rPr>
            </w:pPr>
            <w:r w:rsidRPr="00402063">
              <w:rPr>
                <w:rFonts w:cstheme="minorHAnsi"/>
              </w:rPr>
              <w:t>Signature</w:t>
            </w:r>
          </w:p>
        </w:tc>
        <w:tc>
          <w:tcPr>
            <w:tcW w:w="286" w:type="dxa"/>
          </w:tcPr>
          <w:p w14:paraId="7723DE12" w14:textId="77777777" w:rsidR="002C37A8" w:rsidRPr="00402063" w:rsidRDefault="002C37A8" w:rsidP="008915E8">
            <w:pPr>
              <w:rPr>
                <w:rFonts w:cstheme="minorHAnsi"/>
              </w:rPr>
            </w:pPr>
          </w:p>
        </w:tc>
        <w:tc>
          <w:tcPr>
            <w:tcW w:w="1880" w:type="dxa"/>
            <w:tcMar>
              <w:left w:w="0" w:type="dxa"/>
              <w:right w:w="0" w:type="dxa"/>
            </w:tcMar>
          </w:tcPr>
          <w:p w14:paraId="360B5093" w14:textId="77777777" w:rsidR="002C37A8" w:rsidRPr="00402063" w:rsidRDefault="002C37A8" w:rsidP="008915E8">
            <w:pPr>
              <w:jc w:val="center"/>
              <w:rPr>
                <w:rFonts w:cstheme="minorHAnsi"/>
              </w:rPr>
            </w:pPr>
            <w:r w:rsidRPr="00402063">
              <w:rPr>
                <w:rFonts w:cstheme="minorHAnsi"/>
              </w:rPr>
              <w:t>Today’s date</w:t>
            </w:r>
          </w:p>
        </w:tc>
      </w:tr>
    </w:tbl>
    <w:p w14:paraId="1D0E29B7" w14:textId="77777777" w:rsidR="002C37A8" w:rsidRPr="00402063" w:rsidRDefault="002C37A8" w:rsidP="007559D8">
      <w:pPr>
        <w:spacing w:after="0"/>
        <w:rPr>
          <w:rFonts w:cstheme="minorHAnsi"/>
          <w:sz w:val="28"/>
        </w:rPr>
      </w:pPr>
    </w:p>
    <w:p w14:paraId="43631524" w14:textId="25D71A4A"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b/>
          <w:bCs/>
        </w:rPr>
        <w:t xml:space="preserve">If participant </w:t>
      </w:r>
      <w:del w:id="9" w:author="Richard Haynes" w:date="2020-04-04T18:00:00Z">
        <w:r w:rsidR="00436CB0" w:rsidRPr="00402063" w:rsidDel="004803FB">
          <w:rPr>
            <w:rFonts w:cstheme="minorHAnsi"/>
            <w:b/>
            <w:bCs/>
          </w:rPr>
          <w:delText xml:space="preserve">temporarily </w:delText>
        </w:r>
      </w:del>
      <w:r w:rsidRPr="00402063">
        <w:rPr>
          <w:rFonts w:cstheme="minorHAnsi"/>
          <w:b/>
          <w:bCs/>
        </w:rPr>
        <w:t>lacks capacity to give consent due to the severity of their medical condition</w:t>
      </w:r>
      <w:r w:rsidR="00436CB0" w:rsidRPr="00402063">
        <w:rPr>
          <w:rFonts w:cstheme="minorHAnsi"/>
          <w:b/>
          <w:bCs/>
        </w:rPr>
        <w:t xml:space="preserve"> </w:t>
      </w:r>
      <w:r w:rsidRPr="00402063">
        <w:rPr>
          <w:rFonts w:cstheme="minorHAnsi"/>
          <w:b/>
          <w:bCs/>
        </w:rPr>
        <w:t>(e.g. acute respiratory failure or need for immediate ventilation)</w:t>
      </w:r>
      <w:ins w:id="10" w:author="Richard Haynes" w:date="2020-04-04T18:01:00Z">
        <w:r w:rsidR="004803FB">
          <w:rPr>
            <w:rFonts w:cstheme="minorHAnsi"/>
            <w:b/>
            <w:bCs/>
          </w:rPr>
          <w:t xml:space="preserve"> or prior disease</w:t>
        </w:r>
      </w:ins>
      <w:ins w:id="11" w:author="Martin Landray" w:date="2020-04-06T11:58:00Z">
        <w:r w:rsidR="00D9051A">
          <w:rPr>
            <w:rFonts w:cstheme="minorHAnsi"/>
            <w:b/>
            <w:bCs/>
          </w:rPr>
          <w:t>:</w:t>
        </w:r>
      </w:ins>
    </w:p>
    <w:p w14:paraId="4B2EE0BE" w14:textId="77777777" w:rsidR="002C37A8" w:rsidRPr="00402063" w:rsidRDefault="002C37A8" w:rsidP="002C37A8">
      <w:pPr>
        <w:rPr>
          <w:rFonts w:cstheme="minorHAnsi"/>
        </w:rPr>
      </w:pPr>
      <w:r w:rsidRPr="00402063">
        <w:rPr>
          <w:rFonts w:cstheme="minorHAnsi"/>
        </w:rPr>
        <w:t>I have read the information (or had it read to me) and had an opportunity to ask questions.</w:t>
      </w:r>
    </w:p>
    <w:p w14:paraId="5D4E682E" w14:textId="77777777" w:rsidR="00436CB0" w:rsidRPr="00402063" w:rsidRDefault="00436CB0" w:rsidP="002C37A8">
      <w:pPr>
        <w:rPr>
          <w:rFonts w:cstheme="minorHAnsi"/>
        </w:rPr>
      </w:pPr>
      <w:r w:rsidRPr="00402063">
        <w:rPr>
          <w:rFonts w:cstheme="minorHAnsi"/>
        </w:rPr>
        <w:t>I understand that the patient will be asked to confirm their consent as soon as they have the capacity to do so and that if they wish, they will be able to withdraw from the study without it affecting their medical care.</w:t>
      </w:r>
    </w:p>
    <w:p w14:paraId="23FFA56C" w14:textId="102AE79E" w:rsidR="000B046D" w:rsidRPr="00402063" w:rsidRDefault="000B046D" w:rsidP="000E4E3D">
      <w:pPr>
        <w:spacing w:after="0"/>
        <w:rPr>
          <w:rFonts w:cstheme="minorHAnsi"/>
        </w:rPr>
      </w:pPr>
      <w:r w:rsidRPr="00402063">
        <w:rPr>
          <w:rFonts w:cstheme="minorHAnsi"/>
        </w:rPr>
        <w:t xml:space="preserve"> I believe that if they were able to, the patient would wish to take part in this study.</w:t>
      </w:r>
    </w:p>
    <w:p w14:paraId="59045B75" w14:textId="1BEEB8B5" w:rsidR="000E4E3D" w:rsidRPr="00402063" w:rsidRDefault="000E4E3D" w:rsidP="000E4E3D">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E188002" w14:textId="77777777" w:rsidTr="00290AA5">
        <w:trPr>
          <w:trHeight w:val="164"/>
        </w:trPr>
        <w:tc>
          <w:tcPr>
            <w:tcW w:w="3719" w:type="dxa"/>
            <w:tcMar>
              <w:left w:w="0" w:type="dxa"/>
              <w:right w:w="0" w:type="dxa"/>
            </w:tcMar>
            <w:vAlign w:val="bottom"/>
          </w:tcPr>
          <w:p w14:paraId="7C5117E4" w14:textId="77777777" w:rsidR="002C37A8" w:rsidRPr="00402063" w:rsidRDefault="002C37A8" w:rsidP="008915E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4E0E7ED6" w14:textId="77777777" w:rsidR="002C37A8" w:rsidRPr="00402063" w:rsidRDefault="002C37A8" w:rsidP="008915E8">
            <w:pPr>
              <w:spacing w:after="0" w:line="240" w:lineRule="auto"/>
              <w:rPr>
                <w:rFonts w:cstheme="minorHAnsi"/>
              </w:rPr>
            </w:pPr>
          </w:p>
        </w:tc>
        <w:tc>
          <w:tcPr>
            <w:tcW w:w="3446" w:type="dxa"/>
            <w:vAlign w:val="bottom"/>
          </w:tcPr>
          <w:p w14:paraId="1D24BF12" w14:textId="77777777" w:rsidR="002C37A8" w:rsidRPr="00402063" w:rsidRDefault="002C37A8" w:rsidP="008915E8">
            <w:pPr>
              <w:spacing w:after="0" w:line="240" w:lineRule="auto"/>
              <w:rPr>
                <w:rFonts w:cstheme="minorHAnsi"/>
              </w:rPr>
            </w:pPr>
            <w:r w:rsidRPr="00402063">
              <w:rPr>
                <w:rFonts w:cstheme="minorHAnsi"/>
              </w:rPr>
              <w:t>…………………………………….</w:t>
            </w:r>
          </w:p>
        </w:tc>
        <w:tc>
          <w:tcPr>
            <w:tcW w:w="286" w:type="dxa"/>
            <w:vAlign w:val="bottom"/>
          </w:tcPr>
          <w:p w14:paraId="25C2DB86" w14:textId="77777777" w:rsidR="002C37A8" w:rsidRPr="00402063" w:rsidRDefault="002C37A8" w:rsidP="008915E8">
            <w:pPr>
              <w:spacing w:after="0" w:line="240" w:lineRule="auto"/>
              <w:rPr>
                <w:rFonts w:cstheme="minorHAnsi"/>
              </w:rPr>
            </w:pPr>
          </w:p>
        </w:tc>
        <w:tc>
          <w:tcPr>
            <w:tcW w:w="1880" w:type="dxa"/>
            <w:tcMar>
              <w:left w:w="0" w:type="dxa"/>
              <w:right w:w="0" w:type="dxa"/>
            </w:tcMar>
            <w:vAlign w:val="bottom"/>
          </w:tcPr>
          <w:p w14:paraId="3F6C702F" w14:textId="447210BD" w:rsidR="002C37A8" w:rsidRPr="00402063" w:rsidRDefault="002C37A8" w:rsidP="008915E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72C4814" w14:textId="77777777" w:rsidTr="00290AA5">
        <w:trPr>
          <w:trHeight w:val="457"/>
        </w:trPr>
        <w:tc>
          <w:tcPr>
            <w:tcW w:w="3719" w:type="dxa"/>
            <w:tcMar>
              <w:left w:w="0" w:type="dxa"/>
              <w:right w:w="0" w:type="dxa"/>
            </w:tcMar>
          </w:tcPr>
          <w:p w14:paraId="4CF3AAC3" w14:textId="4F104264" w:rsidR="002C37A8" w:rsidRPr="00402063" w:rsidRDefault="002C37A8" w:rsidP="00B7765F">
            <w:pPr>
              <w:rPr>
                <w:rFonts w:cstheme="minorHAnsi"/>
              </w:rPr>
            </w:pPr>
            <w:r w:rsidRPr="00402063">
              <w:rPr>
                <w:rFonts w:cstheme="minorHAnsi"/>
              </w:rPr>
              <w:t xml:space="preserve">PRINTED name of </w:t>
            </w:r>
            <w:r w:rsidR="00B7765F" w:rsidRPr="00402063">
              <w:rPr>
                <w:rFonts w:cstheme="minorHAnsi"/>
              </w:rPr>
              <w:t>Legal Representative</w:t>
            </w:r>
          </w:p>
        </w:tc>
        <w:tc>
          <w:tcPr>
            <w:tcW w:w="240" w:type="dxa"/>
            <w:tcMar>
              <w:left w:w="0" w:type="dxa"/>
              <w:right w:w="0" w:type="dxa"/>
            </w:tcMar>
          </w:tcPr>
          <w:p w14:paraId="3AEAD31B" w14:textId="77777777" w:rsidR="002C37A8" w:rsidRPr="00402063" w:rsidRDefault="002C37A8" w:rsidP="008915E8">
            <w:pPr>
              <w:rPr>
                <w:rFonts w:cstheme="minorHAnsi"/>
              </w:rPr>
            </w:pPr>
          </w:p>
        </w:tc>
        <w:tc>
          <w:tcPr>
            <w:tcW w:w="3446" w:type="dxa"/>
          </w:tcPr>
          <w:p w14:paraId="5DB18B99" w14:textId="77777777" w:rsidR="002C37A8" w:rsidRPr="00402063" w:rsidRDefault="002C37A8" w:rsidP="008915E8">
            <w:pPr>
              <w:jc w:val="center"/>
              <w:rPr>
                <w:rFonts w:cstheme="minorHAnsi"/>
              </w:rPr>
            </w:pPr>
            <w:r w:rsidRPr="00402063">
              <w:rPr>
                <w:rFonts w:cstheme="minorHAnsi"/>
              </w:rPr>
              <w:t>Signature</w:t>
            </w:r>
          </w:p>
        </w:tc>
        <w:tc>
          <w:tcPr>
            <w:tcW w:w="286" w:type="dxa"/>
          </w:tcPr>
          <w:p w14:paraId="7F454FC9" w14:textId="77777777" w:rsidR="002C37A8" w:rsidRPr="00402063" w:rsidRDefault="002C37A8" w:rsidP="008915E8">
            <w:pPr>
              <w:rPr>
                <w:rFonts w:cstheme="minorHAnsi"/>
              </w:rPr>
            </w:pPr>
          </w:p>
        </w:tc>
        <w:tc>
          <w:tcPr>
            <w:tcW w:w="1880" w:type="dxa"/>
            <w:tcMar>
              <w:left w:w="0" w:type="dxa"/>
              <w:right w:w="0" w:type="dxa"/>
            </w:tcMar>
          </w:tcPr>
          <w:p w14:paraId="2112BEBE" w14:textId="77777777" w:rsidR="002C37A8" w:rsidRPr="00402063" w:rsidRDefault="002C37A8" w:rsidP="008915E8">
            <w:pPr>
              <w:jc w:val="center"/>
              <w:rPr>
                <w:rFonts w:cstheme="minorHAnsi"/>
              </w:rPr>
            </w:pPr>
            <w:r w:rsidRPr="00402063">
              <w:rPr>
                <w:rFonts w:cstheme="minorHAnsi"/>
              </w:rPr>
              <w:t>Today’s date</w:t>
            </w:r>
          </w:p>
        </w:tc>
      </w:tr>
      <w:tr w:rsidR="00290AA5" w:rsidRPr="00402063" w14:paraId="16714C6B" w14:textId="77777777" w:rsidTr="00290AA5">
        <w:trPr>
          <w:trHeight w:val="164"/>
        </w:trPr>
        <w:tc>
          <w:tcPr>
            <w:tcW w:w="3719" w:type="dxa"/>
            <w:tcMar>
              <w:left w:w="0" w:type="dxa"/>
              <w:right w:w="0" w:type="dxa"/>
            </w:tcMar>
            <w:vAlign w:val="bottom"/>
          </w:tcPr>
          <w:p w14:paraId="35836F2C" w14:textId="77777777" w:rsidR="00290AA5" w:rsidRPr="00402063" w:rsidRDefault="00290AA5" w:rsidP="0049084D">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0E4CADF9" w14:textId="77777777" w:rsidR="00290AA5" w:rsidRPr="00402063" w:rsidRDefault="00290AA5" w:rsidP="0049084D">
            <w:pPr>
              <w:spacing w:after="0" w:line="240" w:lineRule="auto"/>
              <w:rPr>
                <w:rFonts w:cstheme="minorHAnsi"/>
              </w:rPr>
            </w:pPr>
          </w:p>
        </w:tc>
        <w:tc>
          <w:tcPr>
            <w:tcW w:w="3446" w:type="dxa"/>
            <w:vAlign w:val="bottom"/>
          </w:tcPr>
          <w:p w14:paraId="2EBAEBC5" w14:textId="5CF48E25" w:rsidR="00290AA5" w:rsidRPr="00402063" w:rsidRDefault="00290AA5" w:rsidP="0049084D">
            <w:pPr>
              <w:spacing w:after="0" w:line="240" w:lineRule="auto"/>
              <w:rPr>
                <w:rFonts w:cstheme="minorHAnsi"/>
              </w:rPr>
            </w:pPr>
          </w:p>
        </w:tc>
        <w:tc>
          <w:tcPr>
            <w:tcW w:w="286" w:type="dxa"/>
            <w:vAlign w:val="bottom"/>
          </w:tcPr>
          <w:p w14:paraId="53F3B4E3" w14:textId="77777777" w:rsidR="00290AA5" w:rsidRPr="00402063" w:rsidRDefault="00290AA5" w:rsidP="0049084D">
            <w:pPr>
              <w:spacing w:after="0" w:line="240" w:lineRule="auto"/>
              <w:rPr>
                <w:rFonts w:cstheme="minorHAnsi"/>
              </w:rPr>
            </w:pPr>
          </w:p>
        </w:tc>
        <w:tc>
          <w:tcPr>
            <w:tcW w:w="1880" w:type="dxa"/>
            <w:tcMar>
              <w:left w:w="0" w:type="dxa"/>
              <w:right w:w="0" w:type="dxa"/>
            </w:tcMar>
            <w:vAlign w:val="bottom"/>
          </w:tcPr>
          <w:p w14:paraId="476F5DE1" w14:textId="64B1BA36" w:rsidR="00290AA5" w:rsidRPr="00402063" w:rsidRDefault="00290AA5" w:rsidP="0049084D">
            <w:pPr>
              <w:spacing w:after="0" w:line="240" w:lineRule="auto"/>
              <w:jc w:val="center"/>
              <w:rPr>
                <w:rFonts w:cstheme="minorHAnsi"/>
              </w:rPr>
            </w:pPr>
          </w:p>
        </w:tc>
      </w:tr>
      <w:tr w:rsidR="00290AA5" w:rsidRPr="00402063" w14:paraId="5940D7CE" w14:textId="77777777" w:rsidTr="00290AA5">
        <w:trPr>
          <w:trHeight w:val="457"/>
        </w:trPr>
        <w:tc>
          <w:tcPr>
            <w:tcW w:w="3719" w:type="dxa"/>
            <w:tcMar>
              <w:left w:w="0" w:type="dxa"/>
              <w:right w:w="0" w:type="dxa"/>
            </w:tcMar>
          </w:tcPr>
          <w:p w14:paraId="0C81CAAC" w14:textId="610C2AE4" w:rsidR="00290AA5" w:rsidRPr="00402063" w:rsidRDefault="00290AA5" w:rsidP="00B7765F">
            <w:pPr>
              <w:rPr>
                <w:rFonts w:cstheme="minorHAnsi"/>
              </w:rPr>
            </w:pPr>
            <w:r w:rsidRPr="00402063">
              <w:rPr>
                <w:rFonts w:cstheme="minorHAnsi"/>
              </w:rPr>
              <w:t>Relationship to participant</w:t>
            </w:r>
          </w:p>
        </w:tc>
        <w:tc>
          <w:tcPr>
            <w:tcW w:w="240" w:type="dxa"/>
            <w:tcMar>
              <w:left w:w="0" w:type="dxa"/>
              <w:right w:w="0" w:type="dxa"/>
            </w:tcMar>
          </w:tcPr>
          <w:p w14:paraId="6A48CF38" w14:textId="77777777" w:rsidR="00290AA5" w:rsidRPr="00402063" w:rsidRDefault="00290AA5" w:rsidP="008915E8">
            <w:pPr>
              <w:rPr>
                <w:rFonts w:cstheme="minorHAnsi"/>
              </w:rPr>
            </w:pPr>
          </w:p>
        </w:tc>
        <w:tc>
          <w:tcPr>
            <w:tcW w:w="3446" w:type="dxa"/>
          </w:tcPr>
          <w:p w14:paraId="06429407" w14:textId="77777777" w:rsidR="00290AA5" w:rsidRPr="00402063" w:rsidRDefault="00290AA5" w:rsidP="008915E8">
            <w:pPr>
              <w:jc w:val="center"/>
              <w:rPr>
                <w:rFonts w:cstheme="minorHAnsi"/>
              </w:rPr>
            </w:pPr>
          </w:p>
        </w:tc>
        <w:tc>
          <w:tcPr>
            <w:tcW w:w="286" w:type="dxa"/>
          </w:tcPr>
          <w:p w14:paraId="43358D9C" w14:textId="77777777" w:rsidR="00290AA5" w:rsidRPr="00402063" w:rsidRDefault="00290AA5" w:rsidP="008915E8">
            <w:pPr>
              <w:rPr>
                <w:rFonts w:cstheme="minorHAnsi"/>
              </w:rPr>
            </w:pPr>
          </w:p>
        </w:tc>
        <w:tc>
          <w:tcPr>
            <w:tcW w:w="1880" w:type="dxa"/>
            <w:tcMar>
              <w:left w:w="0" w:type="dxa"/>
              <w:right w:w="0" w:type="dxa"/>
            </w:tcMar>
          </w:tcPr>
          <w:p w14:paraId="788674EE" w14:textId="77777777" w:rsidR="00290AA5" w:rsidRPr="00402063" w:rsidRDefault="00290AA5" w:rsidP="008915E8">
            <w:pPr>
              <w:jc w:val="center"/>
              <w:rPr>
                <w:rFonts w:cstheme="minorHAnsi"/>
              </w:rPr>
            </w:pPr>
          </w:p>
        </w:tc>
      </w:tr>
      <w:tr w:rsidR="002C37A8" w:rsidRPr="00402063" w14:paraId="5C04233A" w14:textId="77777777" w:rsidTr="00290AA5">
        <w:trPr>
          <w:trHeight w:val="539"/>
        </w:trPr>
        <w:tc>
          <w:tcPr>
            <w:tcW w:w="3719" w:type="dxa"/>
            <w:tcMar>
              <w:left w:w="0" w:type="dxa"/>
              <w:right w:w="0" w:type="dxa"/>
            </w:tcMar>
            <w:vAlign w:val="bottom"/>
          </w:tcPr>
          <w:p w14:paraId="28D604ED" w14:textId="77777777" w:rsidR="002C37A8" w:rsidRPr="00402063" w:rsidRDefault="002C37A8" w:rsidP="008915E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587D3E3" w14:textId="77777777" w:rsidR="002C37A8" w:rsidRPr="00402063" w:rsidRDefault="002C37A8" w:rsidP="008915E8">
            <w:pPr>
              <w:spacing w:after="0" w:line="240" w:lineRule="auto"/>
              <w:rPr>
                <w:rFonts w:cstheme="minorHAnsi"/>
              </w:rPr>
            </w:pPr>
          </w:p>
        </w:tc>
        <w:tc>
          <w:tcPr>
            <w:tcW w:w="3446" w:type="dxa"/>
            <w:vAlign w:val="bottom"/>
          </w:tcPr>
          <w:p w14:paraId="36D8727F" w14:textId="77777777" w:rsidR="002C37A8" w:rsidRPr="00402063" w:rsidRDefault="002C37A8" w:rsidP="008915E8">
            <w:pPr>
              <w:spacing w:after="0" w:line="240" w:lineRule="auto"/>
              <w:rPr>
                <w:rFonts w:cstheme="minorHAnsi"/>
              </w:rPr>
            </w:pPr>
            <w:r w:rsidRPr="00402063">
              <w:rPr>
                <w:rFonts w:cstheme="minorHAnsi"/>
              </w:rPr>
              <w:t>…………………………………….</w:t>
            </w:r>
          </w:p>
        </w:tc>
        <w:tc>
          <w:tcPr>
            <w:tcW w:w="286" w:type="dxa"/>
            <w:vAlign w:val="bottom"/>
          </w:tcPr>
          <w:p w14:paraId="28AD5378" w14:textId="77777777" w:rsidR="002C37A8" w:rsidRPr="00402063" w:rsidRDefault="002C37A8" w:rsidP="008915E8">
            <w:pPr>
              <w:spacing w:after="0" w:line="240" w:lineRule="auto"/>
              <w:rPr>
                <w:rFonts w:cstheme="minorHAnsi"/>
              </w:rPr>
            </w:pPr>
          </w:p>
        </w:tc>
        <w:tc>
          <w:tcPr>
            <w:tcW w:w="1880" w:type="dxa"/>
            <w:tcMar>
              <w:left w:w="0" w:type="dxa"/>
              <w:right w:w="0" w:type="dxa"/>
            </w:tcMar>
            <w:vAlign w:val="bottom"/>
          </w:tcPr>
          <w:p w14:paraId="1C67FA90" w14:textId="42777D47" w:rsidR="002C37A8" w:rsidRPr="00402063" w:rsidRDefault="002C37A8" w:rsidP="008915E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6F56406E" w14:textId="77777777" w:rsidTr="00290AA5">
        <w:trPr>
          <w:trHeight w:val="546"/>
        </w:trPr>
        <w:tc>
          <w:tcPr>
            <w:tcW w:w="3719" w:type="dxa"/>
            <w:tcMar>
              <w:left w:w="0" w:type="dxa"/>
              <w:right w:w="0" w:type="dxa"/>
            </w:tcMar>
          </w:tcPr>
          <w:p w14:paraId="25C85BC3" w14:textId="77777777" w:rsidR="002C37A8" w:rsidRPr="00402063" w:rsidRDefault="002C37A8" w:rsidP="008915E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12750CB4" w14:textId="77777777" w:rsidR="002C37A8" w:rsidRPr="00402063" w:rsidRDefault="002C37A8" w:rsidP="008915E8">
            <w:pPr>
              <w:rPr>
                <w:rFonts w:cstheme="minorHAnsi"/>
              </w:rPr>
            </w:pPr>
          </w:p>
        </w:tc>
        <w:tc>
          <w:tcPr>
            <w:tcW w:w="3446" w:type="dxa"/>
          </w:tcPr>
          <w:p w14:paraId="2F750618" w14:textId="77777777" w:rsidR="002C37A8" w:rsidRPr="00402063" w:rsidRDefault="002C37A8" w:rsidP="008915E8">
            <w:pPr>
              <w:jc w:val="center"/>
              <w:rPr>
                <w:rFonts w:cstheme="minorHAnsi"/>
              </w:rPr>
            </w:pPr>
            <w:r w:rsidRPr="00402063">
              <w:rPr>
                <w:rFonts w:cstheme="minorHAnsi"/>
              </w:rPr>
              <w:t>Signature</w:t>
            </w:r>
          </w:p>
        </w:tc>
        <w:tc>
          <w:tcPr>
            <w:tcW w:w="286" w:type="dxa"/>
          </w:tcPr>
          <w:p w14:paraId="3777A31B" w14:textId="77777777" w:rsidR="002C37A8" w:rsidRPr="00402063" w:rsidRDefault="002C37A8" w:rsidP="008915E8">
            <w:pPr>
              <w:rPr>
                <w:rFonts w:cstheme="minorHAnsi"/>
              </w:rPr>
            </w:pPr>
          </w:p>
        </w:tc>
        <w:tc>
          <w:tcPr>
            <w:tcW w:w="1880" w:type="dxa"/>
            <w:tcMar>
              <w:left w:w="0" w:type="dxa"/>
              <w:right w:w="0" w:type="dxa"/>
            </w:tcMar>
          </w:tcPr>
          <w:p w14:paraId="03B91B3A" w14:textId="77777777" w:rsidR="002C37A8" w:rsidRPr="00402063" w:rsidRDefault="002C37A8" w:rsidP="008915E8">
            <w:pPr>
              <w:jc w:val="center"/>
              <w:rPr>
                <w:rFonts w:cstheme="minorHAnsi"/>
              </w:rPr>
            </w:pPr>
            <w:r w:rsidRPr="00402063">
              <w:rPr>
                <w:rFonts w:cstheme="minorHAnsi"/>
              </w:rPr>
              <w:t>Today’s date</w:t>
            </w:r>
          </w:p>
        </w:tc>
      </w:tr>
    </w:tbl>
    <w:p w14:paraId="5AF2BD49" w14:textId="77777777" w:rsidR="00B7765F" w:rsidRPr="00402063" w:rsidRDefault="00B7765F" w:rsidP="00B7765F">
      <w:pPr>
        <w:tabs>
          <w:tab w:val="left" w:pos="-720"/>
          <w:tab w:val="left" w:pos="558"/>
          <w:tab w:val="left" w:pos="1170"/>
          <w:tab w:val="left" w:pos="1674"/>
          <w:tab w:val="left" w:pos="4798"/>
        </w:tabs>
        <w:jc w:val="center"/>
        <w:rPr>
          <w:rFonts w:cstheme="minorHAnsi"/>
          <w:b/>
          <w:bCs/>
        </w:rPr>
      </w:pPr>
      <w:r w:rsidRPr="00402063">
        <w:rPr>
          <w:rFonts w:ascii="Arial" w:hAnsi="Arial" w:cs="Arial"/>
          <w:i/>
          <w:sz w:val="16"/>
          <w:szCs w:val="16"/>
        </w:rPr>
        <w:t>*1 copy for legal rep; 1 copy for researcher site file; 1 (original) to be kept in participant medical notes</w:t>
      </w: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lastRenderedPageBreak/>
        <w:drawing>
          <wp:anchor distT="0" distB="0" distL="114300" distR="114300" simplePos="0" relativeHeight="251674112"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62848"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019BBCF" w14:textId="77777777" w:rsidR="00EA1398" w:rsidRPr="00402063" w:rsidRDefault="00EA1398" w:rsidP="00BF4001">
      <w:pPr>
        <w:spacing w:after="0" w:line="240" w:lineRule="auto"/>
        <w:rPr>
          <w:rFonts w:eastAsia="Times New Roman" w:cstheme="minorHAnsi"/>
          <w:b/>
          <w:bCs/>
          <w:color w:val="000000" w:themeColor="text1"/>
          <w:lang w:eastAsia="en-GB"/>
        </w:rPr>
      </w:pPr>
    </w:p>
    <w:p w14:paraId="7E7A11ED" w14:textId="77777777" w:rsidR="002E0B4E" w:rsidRPr="00402063" w:rsidRDefault="002E0B4E" w:rsidP="000F14AC">
      <w:pPr>
        <w:spacing w:after="120" w:line="240" w:lineRule="auto"/>
        <w:rPr>
          <w:rFonts w:eastAsia="Times New Roman" w:cstheme="minorHAnsi"/>
          <w:b/>
          <w:bCs/>
          <w:color w:val="000000" w:themeColor="text1"/>
          <w:sz w:val="32"/>
          <w:lang w:eastAsia="en-GB"/>
        </w:rPr>
      </w:pPr>
      <w:r w:rsidRPr="00402063">
        <w:rPr>
          <w:rFonts w:eastAsia="Times New Roman" w:cstheme="minorHAnsi"/>
          <w:b/>
          <w:bCs/>
          <w:color w:val="000000" w:themeColor="text1"/>
          <w:sz w:val="32"/>
          <w:lang w:eastAsia="en-GB"/>
        </w:rPr>
        <w:t>Invitation to participate</w:t>
      </w:r>
    </w:p>
    <w:p w14:paraId="473F508D" w14:textId="7E40997F" w:rsidR="008B0E65" w:rsidRPr="00402063" w:rsidRDefault="002E0B4E" w:rsidP="00BF4001">
      <w:pPr>
        <w:spacing w:after="2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adults (aged 18 years or older)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COVID-19</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p>
    <w:p w14:paraId="3AADA920" w14:textId="77777777" w:rsidR="005C1526" w:rsidRPr="00402063" w:rsidRDefault="00FB07C4" w:rsidP="005C1526">
      <w:pPr>
        <w:tabs>
          <w:tab w:val="left" w:pos="5816"/>
        </w:tabs>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0F14AC">
      <w:pPr>
        <w:tabs>
          <w:tab w:val="left" w:pos="5816"/>
        </w:tabs>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13923C1E" w14:textId="77777777" w:rsidR="002E0B4E" w:rsidRPr="00402063" w:rsidRDefault="002E0B4E" w:rsidP="00BF4001">
      <w:pPr>
        <w:spacing w:after="2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Your doctors have found that you have a lung disease called COVID-19. This condition is caused by a type of virus called SARS-CoV-2, or coronavirus for short. </w:t>
      </w:r>
    </w:p>
    <w:p w14:paraId="6C18FD79" w14:textId="27787517" w:rsidR="002E0B4E" w:rsidRPr="00402063" w:rsidRDefault="002E0B4E" w:rsidP="00BF4001">
      <w:pPr>
        <w:spacing w:after="2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0 patients who get coronavirus get better without coming to hospital. Of those who are admitted to hospital, most also get better, but some may need oxygen or mechanical ventilation before they do so. However, a few percent do not get better.</w:t>
      </w:r>
    </w:p>
    <w:p w14:paraId="15C0FC1A" w14:textId="00DDCF2C" w:rsidR="002E0B4E" w:rsidRPr="00402063" w:rsidRDefault="002E0B4E" w:rsidP="00BF4001">
      <w:pPr>
        <w:spacing w:after="2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There are no drugs of proven value against COVID-19 although there are several which may turn out to be helpful </w:t>
      </w:r>
      <w:r w:rsidR="008D739D" w:rsidRPr="00402063">
        <w:rPr>
          <w:rFonts w:eastAsia="Times New Roman" w:cstheme="minorHAnsi"/>
          <w:bCs/>
          <w:color w:val="000000" w:themeColor="text1"/>
          <w:lang w:eastAsia="en-GB"/>
        </w:rPr>
        <w:t xml:space="preserve">(or possibly harmful) </w:t>
      </w:r>
      <w:r w:rsidRPr="00402063">
        <w:rPr>
          <w:rFonts w:eastAsia="Times New Roman" w:cstheme="minorHAnsi"/>
          <w:bCs/>
          <w:color w:val="000000" w:themeColor="text1"/>
          <w:lang w:eastAsia="en-GB"/>
        </w:rPr>
        <w:t>when added to the usual standard of care. This study aims to find out whether any of these additional treatments are of any help.</w:t>
      </w:r>
    </w:p>
    <w:p w14:paraId="27942FB6" w14:textId="77777777" w:rsidR="00271BE5" w:rsidRPr="00402063" w:rsidRDefault="00FB07C4" w:rsidP="000F14AC">
      <w:pPr>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0A387A92" w:rsidR="008B0E65" w:rsidRPr="00402063" w:rsidRDefault="002E0B4E" w:rsidP="00BF4001">
      <w:pPr>
        <w:spacing w:after="2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This study aims to compare several different treatments </w:t>
      </w:r>
      <w:r w:rsidR="00383830" w:rsidRPr="00402063">
        <w:rPr>
          <w:rFonts w:eastAsia="Times New Roman" w:cstheme="minorHAnsi"/>
          <w:bCs/>
          <w:color w:val="000000" w:themeColor="text1"/>
          <w:lang w:eastAsia="en-GB"/>
        </w:rPr>
        <w:t xml:space="preserve">that </w:t>
      </w:r>
      <w:r w:rsidRPr="00402063">
        <w:rPr>
          <w:rFonts w:eastAsia="Times New Roman" w:cstheme="minorHAnsi"/>
          <w:bCs/>
          <w:color w:val="000000" w:themeColor="text1"/>
          <w:lang w:eastAsia="en-GB"/>
        </w:rPr>
        <w:t>may be useful for patients with COVID-19</w:t>
      </w:r>
      <w:r w:rsidR="001575C0" w:rsidRPr="00402063">
        <w:rPr>
          <w:rFonts w:eastAsia="Times New Roman" w:cstheme="minorHAnsi"/>
          <w:bCs/>
          <w:color w:val="000000" w:themeColor="text1"/>
          <w:lang w:eastAsia="en-GB"/>
        </w:rPr>
        <w:t>. T</w:t>
      </w:r>
      <w:r w:rsidR="00383830" w:rsidRPr="00402063">
        <w:rPr>
          <w:rFonts w:eastAsia="Times New Roman" w:cstheme="minorHAnsi"/>
          <w:bCs/>
          <w:color w:val="000000" w:themeColor="text1"/>
          <w:lang w:eastAsia="en-GB"/>
        </w:rPr>
        <w:t xml:space="preserve">hese treatments have been recommended </w:t>
      </w:r>
      <w:r w:rsidR="003F41C1">
        <w:rPr>
          <w:rFonts w:eastAsia="Times New Roman" w:cstheme="minorHAnsi"/>
          <w:bCs/>
          <w:color w:val="000000" w:themeColor="text1"/>
          <w:lang w:eastAsia="en-GB"/>
        </w:rPr>
        <w:t xml:space="preserve">for testing </w:t>
      </w:r>
      <w:r w:rsidR="00383830" w:rsidRPr="00402063">
        <w:rPr>
          <w:rFonts w:eastAsia="Times New Roman" w:cstheme="minorHAnsi"/>
          <w:bCs/>
          <w:color w:val="000000" w:themeColor="text1"/>
          <w:lang w:eastAsia="en-GB"/>
        </w:rPr>
        <w:t xml:space="preserve">by the </w:t>
      </w:r>
      <w:r w:rsidR="001575C0" w:rsidRPr="00402063">
        <w:rPr>
          <w:rFonts w:eastAsia="Times New Roman" w:cstheme="minorHAnsi"/>
          <w:bCs/>
          <w:color w:val="000000" w:themeColor="text1"/>
          <w:lang w:eastAsia="en-GB"/>
        </w:rPr>
        <w:t xml:space="preserve">expert </w:t>
      </w:r>
      <w:r w:rsidR="00383830" w:rsidRPr="00402063">
        <w:rPr>
          <w:rFonts w:eastAsia="Times New Roman" w:cstheme="minorHAnsi"/>
          <w:bCs/>
          <w:color w:val="000000" w:themeColor="text1"/>
          <w:lang w:eastAsia="en-GB"/>
        </w:rPr>
        <w:t>panel</w:t>
      </w:r>
      <w:r w:rsidR="001575C0" w:rsidRPr="00402063">
        <w:rPr>
          <w:rFonts w:eastAsia="Times New Roman" w:cstheme="minorHAnsi"/>
          <w:bCs/>
          <w:color w:val="000000" w:themeColor="text1"/>
          <w:lang w:eastAsia="en-GB"/>
        </w:rPr>
        <w:t xml:space="preserve"> that advises the Chief Medical Officer in England</w:t>
      </w:r>
      <w:r w:rsidRPr="00402063">
        <w:rPr>
          <w:rFonts w:eastAsia="Times New Roman" w:cstheme="minorHAnsi"/>
          <w:bCs/>
          <w:color w:val="000000" w:themeColor="text1"/>
          <w:lang w:eastAsia="en-GB"/>
        </w:rPr>
        <w:t xml:space="preserve">. Some are tablets and some are injections. Although these treatments show promise, </w:t>
      </w:r>
      <w:r w:rsidR="008B0E65" w:rsidRPr="00402063">
        <w:rPr>
          <w:rFonts w:eastAsia="Times New Roman" w:cstheme="minorHAnsi"/>
          <w:bCs/>
          <w:color w:val="000000" w:themeColor="text1"/>
          <w:lang w:eastAsia="en-GB"/>
        </w:rPr>
        <w:t xml:space="preserve">nobody knows </w:t>
      </w:r>
      <w:r w:rsidRPr="00402063">
        <w:rPr>
          <w:rFonts w:eastAsia="Times New Roman" w:cstheme="minorHAnsi"/>
          <w:bCs/>
          <w:color w:val="000000" w:themeColor="text1"/>
          <w:lang w:eastAsia="en-GB"/>
        </w:rPr>
        <w:t>if any of them will turn out to be more effective in helping patients recover than the usual standard of care at your hospital (which all patients will receive)</w:t>
      </w:r>
      <w:r w:rsidR="008B0E65" w:rsidRPr="00402063">
        <w:rPr>
          <w:rFonts w:eastAsia="Times New Roman" w:cstheme="minorHAnsi"/>
          <w:bCs/>
          <w:color w:val="000000" w:themeColor="text1"/>
          <w:lang w:eastAsia="en-GB"/>
        </w:rPr>
        <w:t>.</w:t>
      </w:r>
    </w:p>
    <w:p w14:paraId="5613D522" w14:textId="05EE697F" w:rsidR="00383830" w:rsidRPr="00402063" w:rsidRDefault="00383830" w:rsidP="00BF4001">
      <w:pPr>
        <w:spacing w:after="2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treatments,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given in addition to the usual care at your hospital, are: Lopinavir-Ritonavir</w:t>
      </w:r>
      <w:r w:rsidR="00D0644F" w:rsidRPr="00402063">
        <w:rPr>
          <w:rFonts w:eastAsia="Times New Roman" w:cstheme="minorHAnsi"/>
          <w:bCs/>
          <w:color w:val="000000" w:themeColor="text1"/>
          <w:lang w:eastAsia="en-GB"/>
        </w:rPr>
        <w:t xml:space="preserve"> (commonly used to treat </w:t>
      </w:r>
      <w:r w:rsidR="00D217F2" w:rsidRPr="00402063">
        <w:rPr>
          <w:rFonts w:eastAsia="Times New Roman" w:cstheme="minorHAnsi"/>
          <w:bCs/>
          <w:color w:val="000000" w:themeColor="text1"/>
          <w:lang w:eastAsia="en-GB"/>
        </w:rPr>
        <w:t>HIV</w:t>
      </w:r>
      <w:r w:rsidR="00D0644F" w:rsidRPr="00402063">
        <w:rPr>
          <w:rFonts w:eastAsia="Times New Roman" w:cstheme="minorHAnsi"/>
          <w:bCs/>
          <w:color w:val="000000" w:themeColor="text1"/>
          <w:lang w:eastAsia="en-GB"/>
        </w:rPr>
        <w:t>)</w:t>
      </w:r>
      <w:r w:rsidRPr="00402063">
        <w:rPr>
          <w:rFonts w:eastAsia="Times New Roman" w:cstheme="minorHAnsi"/>
          <w:bCs/>
          <w:color w:val="000000" w:themeColor="text1"/>
          <w:lang w:eastAsia="en-GB"/>
        </w:rPr>
        <w:t xml:space="preserve">; </w:t>
      </w:r>
      <w:del w:id="12" w:author="Richard Haynes" w:date="2020-04-04T18:08:00Z">
        <w:r w:rsidR="00A77396" w:rsidRPr="00402063" w:rsidDel="00BE0DD3">
          <w:rPr>
            <w:rFonts w:eastAsia="Times New Roman" w:cstheme="minorHAnsi"/>
            <w:bCs/>
            <w:color w:val="000000" w:themeColor="text1"/>
            <w:lang w:eastAsia="en-GB"/>
          </w:rPr>
          <w:delText xml:space="preserve">inhaled </w:delText>
        </w:r>
        <w:r w:rsidRPr="00402063" w:rsidDel="00BE0DD3">
          <w:rPr>
            <w:rFonts w:eastAsia="Times New Roman" w:cstheme="minorHAnsi"/>
            <w:bCs/>
            <w:color w:val="000000" w:themeColor="text1"/>
            <w:lang w:eastAsia="en-GB"/>
          </w:rPr>
          <w:delText>Interferon</w:delText>
        </w:r>
        <w:r w:rsidR="00291EE5" w:rsidRPr="00402063" w:rsidDel="00BE0DD3">
          <w:rPr>
            <w:rFonts w:eastAsia="Times New Roman" w:cstheme="minorHAnsi"/>
            <w:bCs/>
            <w:color w:val="000000" w:themeColor="text1"/>
            <w:lang w:eastAsia="en-GB"/>
          </w:rPr>
          <w:delText xml:space="preserve"> (usually </w:delText>
        </w:r>
        <w:r w:rsidR="00D217F2" w:rsidRPr="00402063" w:rsidDel="00BE0DD3">
          <w:rPr>
            <w:rFonts w:eastAsia="Times New Roman" w:cstheme="minorHAnsi"/>
            <w:bCs/>
            <w:color w:val="000000" w:themeColor="text1"/>
            <w:lang w:eastAsia="en-GB"/>
          </w:rPr>
          <w:delText>given by injection</w:delText>
        </w:r>
        <w:r w:rsidR="00291EE5" w:rsidRPr="00402063" w:rsidDel="00BE0DD3">
          <w:rPr>
            <w:rFonts w:eastAsia="Times New Roman" w:cstheme="minorHAnsi"/>
            <w:bCs/>
            <w:color w:val="000000" w:themeColor="text1"/>
            <w:lang w:eastAsia="en-GB"/>
          </w:rPr>
          <w:delText xml:space="preserve"> to treat multiple sclerosis, hepatitis</w:delText>
        </w:r>
        <w:r w:rsidR="00D217F2" w:rsidRPr="00402063" w:rsidDel="00BE0DD3">
          <w:rPr>
            <w:rFonts w:eastAsia="Times New Roman" w:cstheme="minorHAnsi"/>
            <w:bCs/>
            <w:color w:val="000000" w:themeColor="text1"/>
            <w:lang w:eastAsia="en-GB"/>
          </w:rPr>
          <w:delText xml:space="preserve"> C</w:delText>
        </w:r>
        <w:r w:rsidR="00291EE5" w:rsidRPr="00402063" w:rsidDel="00BE0DD3">
          <w:rPr>
            <w:rFonts w:eastAsia="Times New Roman" w:cstheme="minorHAnsi"/>
            <w:bCs/>
            <w:color w:val="000000" w:themeColor="text1"/>
            <w:lang w:eastAsia="en-GB"/>
          </w:rPr>
          <w:delText>, and some blood disorders)</w:delText>
        </w:r>
      </w:del>
      <w:del w:id="13" w:author="Richard Haynes" w:date="2020-04-07T11:06:00Z">
        <w:r w:rsidR="00D0644F" w:rsidRPr="00402063" w:rsidDel="00F5761A">
          <w:rPr>
            <w:rFonts w:eastAsia="Times New Roman" w:cstheme="minorHAnsi"/>
            <w:bCs/>
            <w:color w:val="000000" w:themeColor="text1"/>
            <w:lang w:eastAsia="en-GB"/>
          </w:rPr>
          <w:delText>dexa</w:delText>
        </w:r>
        <w:r w:rsidR="003F41C1" w:rsidDel="00F5761A">
          <w:rPr>
            <w:rFonts w:eastAsia="Times New Roman" w:cstheme="minorHAnsi"/>
            <w:bCs/>
            <w:color w:val="000000" w:themeColor="text1"/>
            <w:lang w:eastAsia="en-GB"/>
          </w:rPr>
          <w:delText>me</w:delText>
        </w:r>
        <w:r w:rsidR="00D0644F" w:rsidRPr="00402063" w:rsidDel="00F5761A">
          <w:rPr>
            <w:rFonts w:eastAsia="Times New Roman" w:cstheme="minorHAnsi"/>
            <w:bCs/>
            <w:color w:val="000000" w:themeColor="text1"/>
            <w:lang w:eastAsia="en-GB"/>
          </w:rPr>
          <w:delText xml:space="preserve">thasone </w:delText>
        </w:r>
      </w:del>
      <w:ins w:id="14" w:author="Richard Haynes" w:date="2020-04-07T11:06:00Z">
        <w:r w:rsidR="00F5761A">
          <w:rPr>
            <w:rFonts w:eastAsia="Times New Roman" w:cstheme="minorHAnsi"/>
            <w:bCs/>
            <w:color w:val="000000" w:themeColor="text1"/>
            <w:lang w:eastAsia="en-GB"/>
          </w:rPr>
          <w:t>corticosteroids</w:t>
        </w:r>
        <w:r w:rsidR="00F5761A" w:rsidRPr="00402063">
          <w:rPr>
            <w:rFonts w:eastAsia="Times New Roman" w:cstheme="minorHAnsi"/>
            <w:bCs/>
            <w:color w:val="000000" w:themeColor="text1"/>
            <w:lang w:eastAsia="en-GB"/>
          </w:rPr>
          <w:t xml:space="preserve"> </w:t>
        </w:r>
      </w:ins>
      <w:r w:rsidR="00D0644F" w:rsidRPr="00402063">
        <w:rPr>
          <w:rFonts w:eastAsia="Times New Roman" w:cstheme="minorHAnsi"/>
          <w:bCs/>
          <w:color w:val="000000" w:themeColor="text1"/>
          <w:lang w:eastAsia="en-GB"/>
        </w:rPr>
        <w:t>(</w:t>
      </w:r>
      <w:r w:rsidR="00291EE5" w:rsidRPr="00402063">
        <w:rPr>
          <w:rFonts w:eastAsia="Times New Roman" w:cstheme="minorHAnsi"/>
          <w:bCs/>
          <w:color w:val="000000" w:themeColor="text1"/>
          <w:lang w:eastAsia="en-GB"/>
        </w:rPr>
        <w:t xml:space="preserve">a type of </w:t>
      </w:r>
      <w:r w:rsidR="00D0644F" w:rsidRPr="00402063">
        <w:rPr>
          <w:rFonts w:eastAsia="Times New Roman" w:cstheme="minorHAnsi"/>
          <w:bCs/>
          <w:color w:val="000000" w:themeColor="text1"/>
          <w:lang w:eastAsia="en-GB"/>
        </w:rPr>
        <w:t>steroid</w:t>
      </w:r>
      <w:r w:rsidR="00291EE5" w:rsidRPr="00402063">
        <w:rPr>
          <w:rFonts w:eastAsia="Times New Roman" w:cstheme="minorHAnsi"/>
          <w:bCs/>
          <w:color w:val="000000" w:themeColor="text1"/>
          <w:lang w:eastAsia="en-GB"/>
        </w:rPr>
        <w:t xml:space="preserve">, which </w:t>
      </w:r>
      <w:del w:id="15" w:author="Richard Haynes" w:date="2020-04-07T11:06:00Z">
        <w:r w:rsidR="00291EE5" w:rsidRPr="00402063" w:rsidDel="00F5761A">
          <w:rPr>
            <w:rFonts w:eastAsia="Times New Roman" w:cstheme="minorHAnsi"/>
            <w:bCs/>
            <w:color w:val="000000" w:themeColor="text1"/>
            <w:lang w:eastAsia="en-GB"/>
          </w:rPr>
          <w:delText xml:space="preserve">is </w:delText>
        </w:r>
      </w:del>
      <w:ins w:id="16" w:author="Richard Haynes" w:date="2020-04-07T11:06:00Z">
        <w:r w:rsidR="00F5761A">
          <w:rPr>
            <w:rFonts w:eastAsia="Times New Roman" w:cstheme="minorHAnsi"/>
            <w:bCs/>
            <w:color w:val="000000" w:themeColor="text1"/>
            <w:lang w:eastAsia="en-GB"/>
          </w:rPr>
          <w:t>are</w:t>
        </w:r>
        <w:r w:rsidR="00F5761A" w:rsidRPr="00402063">
          <w:rPr>
            <w:rFonts w:eastAsia="Times New Roman" w:cstheme="minorHAnsi"/>
            <w:bCs/>
            <w:color w:val="000000" w:themeColor="text1"/>
            <w:lang w:eastAsia="en-GB"/>
          </w:rPr>
          <w:t xml:space="preserve"> </w:t>
        </w:r>
      </w:ins>
      <w:r w:rsidR="00291EE5" w:rsidRPr="00402063">
        <w:rPr>
          <w:rFonts w:eastAsia="Times New Roman" w:cstheme="minorHAnsi"/>
          <w:bCs/>
          <w:color w:val="000000" w:themeColor="text1"/>
          <w:lang w:eastAsia="en-GB"/>
        </w:rPr>
        <w:t>used in a range of conditions typically to reduce inflammation</w:t>
      </w:r>
      <w:ins w:id="17" w:author="Richard Haynes" w:date="2020-04-07T11:07:00Z">
        <w:r w:rsidR="00F5761A">
          <w:rPr>
            <w:rFonts w:eastAsia="Times New Roman" w:cstheme="minorHAnsi"/>
            <w:bCs/>
            <w:color w:val="000000" w:themeColor="text1"/>
            <w:lang w:eastAsia="en-GB"/>
          </w:rPr>
          <w:t xml:space="preserve"> [the precise type differing in pregnant women and other participants</w:t>
        </w:r>
      </w:ins>
      <w:ins w:id="18" w:author="Richard Haynes" w:date="2020-04-07T11:16:00Z">
        <w:r w:rsidR="00D16679">
          <w:rPr>
            <w:rFonts w:eastAsia="Times New Roman" w:cstheme="minorHAnsi"/>
            <w:bCs/>
            <w:color w:val="000000" w:themeColor="text1"/>
            <w:lang w:eastAsia="en-GB"/>
          </w:rPr>
          <w:t>, but all in common use</w:t>
        </w:r>
      </w:ins>
      <w:ins w:id="19" w:author="Richard Haynes" w:date="2020-04-07T11:07:00Z">
        <w:r w:rsidR="00F5761A">
          <w:rPr>
            <w:rFonts w:eastAsia="Times New Roman" w:cstheme="minorHAnsi"/>
            <w:bCs/>
            <w:color w:val="000000" w:themeColor="text1"/>
            <w:lang w:eastAsia="en-GB"/>
          </w:rPr>
          <w:t>]</w:t>
        </w:r>
      </w:ins>
      <w:r w:rsidR="00291EE5" w:rsidRPr="00402063">
        <w:rPr>
          <w:rFonts w:eastAsia="Times New Roman" w:cstheme="minorHAnsi"/>
          <w:bCs/>
          <w:color w:val="000000" w:themeColor="text1"/>
          <w:lang w:eastAsia="en-GB"/>
        </w:rPr>
        <w:t>)</w:t>
      </w:r>
      <w:r w:rsidR="00475B52">
        <w:rPr>
          <w:rFonts w:eastAsia="Times New Roman" w:cstheme="minorHAnsi"/>
          <w:bCs/>
          <w:color w:val="000000" w:themeColor="text1"/>
          <w:lang w:eastAsia="en-GB"/>
        </w:rPr>
        <w:t xml:space="preserve">; </w:t>
      </w:r>
      <w:del w:id="20" w:author="Richard Haynes" w:date="2020-04-04T18:08:00Z">
        <w:r w:rsidR="00475B52" w:rsidDel="00BE0DD3">
          <w:rPr>
            <w:rFonts w:eastAsia="Times New Roman" w:cstheme="minorHAnsi"/>
            <w:bCs/>
            <w:color w:val="000000" w:themeColor="text1"/>
            <w:lang w:eastAsia="en-GB"/>
          </w:rPr>
          <w:delText xml:space="preserve">or </w:delText>
        </w:r>
      </w:del>
      <w:r w:rsidR="00475B52">
        <w:rPr>
          <w:rFonts w:eastAsia="Times New Roman" w:cstheme="minorHAnsi"/>
          <w:bCs/>
          <w:color w:val="000000" w:themeColor="text1"/>
          <w:lang w:eastAsia="en-GB"/>
        </w:rPr>
        <w:t>hydroxychloroquine (a treatment for malaria)</w:t>
      </w:r>
      <w:ins w:id="21" w:author="Richard Haynes" w:date="2020-04-04T18:08:00Z">
        <w:r w:rsidR="00BE0DD3">
          <w:rPr>
            <w:rFonts w:eastAsia="Times New Roman" w:cstheme="minorHAnsi"/>
            <w:bCs/>
            <w:color w:val="000000" w:themeColor="text1"/>
            <w:lang w:eastAsia="en-GB"/>
          </w:rPr>
          <w:t>; or azithromycin (</w:t>
        </w:r>
      </w:ins>
      <w:ins w:id="22" w:author="Richard Haynes" w:date="2020-04-04T18:09:00Z">
        <w:r w:rsidR="00BE0DD3">
          <w:rPr>
            <w:rFonts w:eastAsia="Times New Roman" w:cstheme="minorHAnsi"/>
            <w:bCs/>
            <w:color w:val="000000" w:themeColor="text1"/>
            <w:lang w:eastAsia="en-GB"/>
          </w:rPr>
          <w:t xml:space="preserve">a </w:t>
        </w:r>
      </w:ins>
      <w:ins w:id="23" w:author="Richard Haynes" w:date="2020-04-04T18:08:00Z">
        <w:r w:rsidR="00BE0DD3">
          <w:rPr>
            <w:rFonts w:eastAsia="Times New Roman" w:cstheme="minorHAnsi"/>
            <w:bCs/>
            <w:color w:val="000000" w:themeColor="text1"/>
            <w:lang w:eastAsia="en-GB"/>
          </w:rPr>
          <w:t>commonly</w:t>
        </w:r>
      </w:ins>
      <w:ins w:id="24" w:author="Richard Haynes" w:date="2020-04-04T18:09:00Z">
        <w:del w:id="25" w:author="Martin Landray" w:date="2020-04-06T11:59:00Z">
          <w:r w:rsidR="00BE0DD3" w:rsidDel="00D9051A">
            <w:rPr>
              <w:rFonts w:eastAsia="Times New Roman" w:cstheme="minorHAnsi"/>
              <w:bCs/>
              <w:color w:val="000000" w:themeColor="text1"/>
              <w:lang w:eastAsia="en-GB"/>
            </w:rPr>
            <w:delText>-</w:delText>
          </w:r>
        </w:del>
      </w:ins>
      <w:ins w:id="26" w:author="Martin Landray" w:date="2020-04-06T11:59:00Z">
        <w:r w:rsidR="00D9051A">
          <w:rPr>
            <w:rFonts w:eastAsia="Times New Roman" w:cstheme="minorHAnsi"/>
            <w:bCs/>
            <w:color w:val="000000" w:themeColor="text1"/>
            <w:lang w:eastAsia="en-GB"/>
          </w:rPr>
          <w:t xml:space="preserve"> </w:t>
        </w:r>
      </w:ins>
      <w:ins w:id="27" w:author="Richard Haynes" w:date="2020-04-04T18:08:00Z">
        <w:r w:rsidR="00BE0DD3">
          <w:rPr>
            <w:rFonts w:eastAsia="Times New Roman" w:cstheme="minorHAnsi"/>
            <w:bCs/>
            <w:color w:val="000000" w:themeColor="text1"/>
            <w:lang w:eastAsia="en-GB"/>
          </w:rPr>
          <w:t>used antibiotic)</w:t>
        </w:r>
      </w:ins>
      <w:r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At present, we don’t know whether any of these are effective in treating COVID-19. However, t</w:t>
      </w:r>
      <w:r w:rsidR="00D217F2" w:rsidRPr="00402063">
        <w:rPr>
          <w:rFonts w:eastAsia="Times New Roman" w:cstheme="minorHAnsi"/>
          <w:bCs/>
          <w:color w:val="000000" w:themeColor="text1"/>
          <w:lang w:eastAsia="en-GB"/>
        </w:rPr>
        <w:t xml:space="preserve">he </w:t>
      </w:r>
      <w:r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 </w:t>
      </w:r>
      <w:r w:rsidR="00EA49B3">
        <w:rPr>
          <w:rFonts w:eastAsia="Times New Roman" w:cstheme="minorHAnsi"/>
          <w:bCs/>
          <w:color w:val="000000" w:themeColor="text1"/>
          <w:lang w:eastAsia="en-GB"/>
        </w:rPr>
        <w:t xml:space="preserve">from other uses </w:t>
      </w:r>
      <w:r w:rsidR="00D217F2" w:rsidRPr="00402063">
        <w:rPr>
          <w:rFonts w:eastAsia="Times New Roman" w:cstheme="minorHAnsi"/>
          <w:bCs/>
          <w:color w:val="000000" w:themeColor="text1"/>
          <w:lang w:eastAsia="en-GB"/>
        </w:rPr>
        <w:t>and</w:t>
      </w:r>
      <w:r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Pr="00402063">
        <w:rPr>
          <w:rFonts w:eastAsia="Times New Roman" w:cstheme="minorHAnsi"/>
          <w:bCs/>
          <w:color w:val="000000" w:themeColor="text1"/>
          <w:lang w:eastAsia="en-GB"/>
        </w:rPr>
        <w:t xml:space="preserve">monitor you appropriately. </w:t>
      </w:r>
    </w:p>
    <w:p w14:paraId="7817566C" w14:textId="77777777" w:rsidR="00271BE5" w:rsidRPr="00402063" w:rsidRDefault="00FB07C4" w:rsidP="000F14AC">
      <w:pPr>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BF4001">
      <w:pPr>
        <w:spacing w:after="24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0F14AC">
      <w:pPr>
        <w:spacing w:after="1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78D65FC6" w14:textId="6A115CBB" w:rsidR="00271BE5" w:rsidRPr="00402063" w:rsidRDefault="008B0E65" w:rsidP="00BF4001">
      <w:pPr>
        <w:spacing w:after="24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Patients may be included in this study if they are at least 18 years of age, have COVID-19 confirmed by a laboratory test for coronavirus</w:t>
      </w:r>
      <w:ins w:id="28" w:author="Richard Haynes" w:date="2020-04-04T18:01:00Z">
        <w:r w:rsidR="004803FB">
          <w:rPr>
            <w:rFonts w:eastAsia="Times New Roman" w:cstheme="minorHAnsi"/>
            <w:color w:val="000000" w:themeColor="text1"/>
            <w:lang w:eastAsia="en-GB"/>
          </w:rPr>
          <w:t xml:space="preserve"> (or considered likely by their doctors)</w:t>
        </w:r>
      </w:ins>
      <w:r w:rsidRPr="00402063">
        <w:rPr>
          <w:rFonts w:eastAsia="Times New Roman" w:cstheme="minorHAnsi"/>
          <w:color w:val="000000" w:themeColor="text1"/>
          <w:lang w:eastAsia="en-GB"/>
        </w:rPr>
        <w:t xml:space="preserve">, 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p>
    <w:p w14:paraId="532533A0" w14:textId="3A98CC26" w:rsidR="002E0B4E" w:rsidRPr="00402063" w:rsidRDefault="00181EAC" w:rsidP="000F14AC">
      <w:pPr>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 xml:space="preserve">agree to be </w:t>
      </w:r>
      <w:r w:rsidR="00FB07C4" w:rsidRPr="00402063">
        <w:rPr>
          <w:rFonts w:eastAsia="Times New Roman" w:cstheme="minorHAnsi"/>
          <w:b/>
          <w:bCs/>
          <w:color w:val="000000" w:themeColor="text1"/>
          <w:lang w:eastAsia="en-GB"/>
        </w:rPr>
        <w:t>included in this study?</w:t>
      </w:r>
    </w:p>
    <w:p w14:paraId="3EB459E1" w14:textId="2863B357" w:rsidR="00181EAC" w:rsidRPr="00402063" w:rsidRDefault="00181EAC" w:rsidP="00BF4001">
      <w:pPr>
        <w:spacing w:after="2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If you decide to join, you will be asked to sign the consent form. Next, brief details identifying you and answering a few questions about your health and medical conditions will be entered into a computer. The computer will then allocate you at random (like rolling a dice) to one of the possible treatment options. In all cases this will include the </w:t>
      </w:r>
      <w:r w:rsidRPr="00402063">
        <w:rPr>
          <w:rFonts w:eastAsia="Times New Roman" w:cstheme="minorHAnsi"/>
          <w:bCs/>
          <w:color w:val="000000" w:themeColor="text1"/>
          <w:lang w:eastAsia="en-GB"/>
        </w:rPr>
        <w:lastRenderedPageBreak/>
        <w:t xml:space="preserve">usual standard of care for your hospital. It may also include an additional treatment, which might be </w:t>
      </w:r>
      <w:r w:rsidR="008D739D" w:rsidRPr="00402063">
        <w:rPr>
          <w:rFonts w:eastAsia="Times New Roman" w:cstheme="minorHAnsi"/>
          <w:bCs/>
          <w:color w:val="000000" w:themeColor="text1"/>
          <w:lang w:eastAsia="en-GB"/>
        </w:rPr>
        <w:t xml:space="preserve">given by mouth, injection or inhalation. </w:t>
      </w:r>
      <w:r w:rsidRPr="00402063">
        <w:rPr>
          <w:rFonts w:eastAsia="Times New Roman" w:cstheme="minorHAnsi"/>
          <w:bCs/>
          <w:color w:val="000000" w:themeColor="text1"/>
          <w:lang w:eastAsia="en-GB"/>
        </w:rPr>
        <w:t>Neither you nor your doctors can choose which of these options you will be allocated.</w:t>
      </w:r>
    </w:p>
    <w:p w14:paraId="27E8ED53" w14:textId="728FCB90" w:rsidR="00181EAC" w:rsidRPr="00402063" w:rsidRDefault="00181EAC" w:rsidP="00BF4001">
      <w:pPr>
        <w:spacing w:after="2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Additional information about your health will be recorded and entered into the study computer but no additional visits will be required after you leave the hospital. In some instances, information</w:t>
      </w:r>
      <w:r w:rsidR="001E71FE">
        <w:rPr>
          <w:rFonts w:eastAsia="Times New Roman" w:cstheme="minorHAnsi"/>
          <w:bCs/>
          <w:color w:val="000000" w:themeColor="text1"/>
          <w:lang w:eastAsia="en-GB"/>
        </w:rPr>
        <w:t xml:space="preserve"> about your 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about you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you have 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your health</w:t>
      </w:r>
      <w:r w:rsidR="007B165F" w:rsidRPr="00402063">
        <w:rPr>
          <w:rFonts w:eastAsia="Times New Roman" w:cstheme="minorHAnsi"/>
          <w:bCs/>
          <w:color w:val="000000" w:themeColor="text1"/>
          <w:lang w:eastAsia="en-GB"/>
        </w:rPr>
        <w:t xml:space="preserve"> for up to 10 years after the end of your participation</w:t>
      </w:r>
      <w:r w:rsidRPr="00402063">
        <w:rPr>
          <w:rFonts w:eastAsia="Times New Roman" w:cstheme="minorHAnsi"/>
          <w:bCs/>
          <w:color w:val="000000" w:themeColor="text1"/>
          <w:lang w:eastAsia="en-GB"/>
        </w:rPr>
        <w:t>.</w:t>
      </w:r>
    </w:p>
    <w:p w14:paraId="2DE541CD" w14:textId="77777777" w:rsidR="00181EAC" w:rsidRPr="00402063" w:rsidRDefault="00181EAC" w:rsidP="000F14AC">
      <w:pPr>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5A68709A" w:rsidR="00271BE5" w:rsidRPr="00402063" w:rsidRDefault="00271BE5" w:rsidP="00BF4001">
      <w:pPr>
        <w:spacing w:after="2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We do not know if any of the treatments being tested will have additional benefits. Your study treatment may or may not help you personally, but this study should help future patients.</w:t>
      </w:r>
    </w:p>
    <w:p w14:paraId="36AD8EBE" w14:textId="77777777" w:rsidR="00FB07C4" w:rsidRPr="00402063" w:rsidRDefault="00271BE5" w:rsidP="000F14AC">
      <w:pPr>
        <w:spacing w:after="1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3B49D0BC" w14:textId="2DB1A38C" w:rsidR="00271BE5" w:rsidRPr="00402063" w:rsidRDefault="00271BE5" w:rsidP="00BF4001">
      <w:pPr>
        <w:spacing w:after="24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Apart from the known side effects of these </w:t>
      </w:r>
      <w:r w:rsidRPr="00402063">
        <w:rPr>
          <w:rFonts w:eastAsia="Times New Roman" w:cstheme="minorHAnsi"/>
          <w:lang w:eastAsia="en-GB"/>
        </w:rPr>
        <w:t>treatments</w:t>
      </w:r>
      <w:r w:rsidR="005C1526" w:rsidRPr="00402063">
        <w:rPr>
          <w:rFonts w:eastAsia="Times New Roman" w:cstheme="minorHAnsi"/>
          <w:lang w:eastAsia="en-GB"/>
        </w:rPr>
        <w:t xml:space="preserve"> </w:t>
      </w:r>
      <w:r w:rsidR="005C1526" w:rsidRPr="00402063">
        <w:rPr>
          <w:rFonts w:ascii="Calibri" w:hAnsi="Calibri" w:cs="Calibri"/>
        </w:rPr>
        <w:t>(which may include tummy upset, ‘flu-like symptoms, and blood test abnormalities)</w:t>
      </w:r>
      <w:r w:rsidRPr="00402063">
        <w:rPr>
          <w:rFonts w:eastAsia="Times New Roman" w:cstheme="minorHAnsi"/>
          <w:lang w:eastAsia="en-GB"/>
        </w:rPr>
        <w:t>, there is the unlikely possibil</w:t>
      </w:r>
      <w:r w:rsidRPr="00402063">
        <w:rPr>
          <w:rFonts w:eastAsia="Times New Roman" w:cstheme="minorHAnsi"/>
          <w:color w:val="000000" w:themeColor="text1"/>
          <w:lang w:eastAsia="en-GB"/>
        </w:rPr>
        <w:t xml:space="preserve">ity of a severe reaction to a study drug. </w:t>
      </w:r>
      <w:r w:rsidR="000F14AC" w:rsidRPr="00402063">
        <w:rPr>
          <w:rFonts w:eastAsia="Times New Roman" w:cstheme="minorHAnsi"/>
          <w:color w:val="000000" w:themeColor="text1"/>
          <w:lang w:eastAsia="en-GB"/>
        </w:rPr>
        <w:t xml:space="preserve">Please ask your hospital doctor if you would like more information. </w:t>
      </w:r>
      <w:r w:rsidRPr="00402063">
        <w:rPr>
          <w:rFonts w:eastAsia="Times New Roman" w:cstheme="minorHAnsi"/>
          <w:color w:val="000000" w:themeColor="text1"/>
          <w:lang w:eastAsia="en-GB"/>
        </w:rPr>
        <w:t>Once you have been included in the study, you and your doctors will know which treatment the computer has allocated for you. Your doctors will be aware of whether there are any particular side effects that they should look out for.</w:t>
      </w:r>
    </w:p>
    <w:p w14:paraId="19D9A19A" w14:textId="77777777" w:rsidR="004E031F" w:rsidRPr="00402063" w:rsidRDefault="004E031F" w:rsidP="000F14AC">
      <w:pPr>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8) Can I stop the study treatment or my participation early?</w:t>
      </w:r>
    </w:p>
    <w:p w14:paraId="4D195A99" w14:textId="271CD9A0" w:rsidR="004E031F" w:rsidRPr="00402063" w:rsidRDefault="004E031F" w:rsidP="00BF4001">
      <w:pPr>
        <w:spacing w:after="24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you,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p>
    <w:p w14:paraId="60B58EA0" w14:textId="77777777" w:rsidR="004E031F" w:rsidRPr="00402063" w:rsidRDefault="004E031F" w:rsidP="000F14AC">
      <w:pPr>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9</w:t>
      </w:r>
      <w:r w:rsidR="00FB07C4" w:rsidRPr="00402063">
        <w:rPr>
          <w:rFonts w:eastAsia="Times New Roman" w:cstheme="minorHAnsi"/>
          <w:b/>
          <w:bCs/>
          <w:color w:val="000000" w:themeColor="text1"/>
          <w:lang w:eastAsia="en-GB"/>
        </w:rPr>
        <w:t xml:space="preserve">) If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0D4CE005" w14:textId="22E000EC" w:rsidR="001575C0" w:rsidRPr="00402063" w:rsidRDefault="00FB07C4" w:rsidP="00BF4001">
      <w:pPr>
        <w:spacing w:after="240" w:line="240" w:lineRule="auto"/>
        <w:contextualSpacing/>
        <w:rPr>
          <w:color w:val="000000" w:themeColor="text1"/>
        </w:rPr>
      </w:pPr>
      <w:r w:rsidRPr="00402063">
        <w:rPr>
          <w:rFonts w:eastAsia="Times New Roman" w:cstheme="minorHAnsi"/>
          <w:color w:val="000000" w:themeColor="text1"/>
          <w:lang w:eastAsia="en-GB"/>
        </w:rPr>
        <w:t xml:space="preserve">If you have any questions </w:t>
      </w:r>
      <w:r w:rsidR="00436CB0" w:rsidRPr="00402063">
        <w:rPr>
          <w:rFonts w:eastAsia="Times New Roman" w:cstheme="minorHAnsi"/>
          <w:color w:val="000000" w:themeColor="text1"/>
          <w:lang w:eastAsia="en-GB"/>
        </w:rPr>
        <w:t xml:space="preserve">please </w:t>
      </w:r>
      <w:r w:rsidR="00A77396" w:rsidRPr="00402063">
        <w:rPr>
          <w:color w:val="000000" w:themeColor="text1"/>
        </w:rPr>
        <w:t>speak to your hospital medical team.</w:t>
      </w:r>
      <w:r w:rsidR="004F0EC6" w:rsidRPr="00402063">
        <w:rPr>
          <w:color w:val="000000" w:themeColor="text1"/>
        </w:rPr>
        <w:t xml:space="preserve"> Further information about the study will also be available on the study website (</w:t>
      </w:r>
      <w:hyperlink r:id="rId9" w:history="1">
        <w:r w:rsidR="00475B52" w:rsidRPr="00F23FB9">
          <w:rPr>
            <w:rStyle w:val="Hyperlink"/>
          </w:rPr>
          <w:t>www.recoverytrial.net</w:t>
        </w:r>
      </w:hyperlink>
      <w:r w:rsidR="004F0EC6" w:rsidRPr="00402063">
        <w:rPr>
          <w:color w:val="000000" w:themeColor="text1"/>
        </w:rPr>
        <w:t>).</w:t>
      </w:r>
    </w:p>
    <w:p w14:paraId="302D714F" w14:textId="46AC3558" w:rsidR="00155AEA" w:rsidRPr="00402063" w:rsidRDefault="00FB07C4" w:rsidP="000F14AC">
      <w:pPr>
        <w:spacing w:after="1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br/>
      </w:r>
      <w:r w:rsidR="004E031F" w:rsidRPr="00402063">
        <w:rPr>
          <w:rFonts w:eastAsia="Times New Roman" w:cstheme="minorHAnsi"/>
          <w:b/>
          <w:bCs/>
          <w:color w:val="000000" w:themeColor="text1"/>
          <w:lang w:eastAsia="en-GB"/>
        </w:rPr>
        <w:t>10</w:t>
      </w:r>
      <w:r w:rsidRPr="00402063">
        <w:rPr>
          <w:rFonts w:eastAsia="Times New Roman" w:cstheme="minorHAnsi"/>
          <w:b/>
          <w:bCs/>
          <w:color w:val="000000" w:themeColor="text1"/>
          <w:lang w:eastAsia="en-GB"/>
        </w:rPr>
        <w:t xml:space="preserve">) What information do </w:t>
      </w:r>
      <w:r w:rsidR="004E031F" w:rsidRPr="00402063">
        <w:rPr>
          <w:rFonts w:eastAsia="Times New Roman" w:cstheme="minorHAnsi"/>
          <w:b/>
          <w:bCs/>
          <w:color w:val="000000" w:themeColor="text1"/>
          <w:lang w:eastAsia="en-GB"/>
        </w:rPr>
        <w:t>you hold about me and how do you</w:t>
      </w:r>
      <w:r w:rsidRPr="00402063">
        <w:rPr>
          <w:rFonts w:eastAsia="Times New Roman" w:cstheme="minorHAnsi"/>
          <w:b/>
          <w:bCs/>
          <w:color w:val="000000" w:themeColor="text1"/>
          <w:lang w:eastAsia="en-GB"/>
        </w:rPr>
        <w:t xml:space="preserve"> keep </w:t>
      </w:r>
      <w:r w:rsidR="004E031F" w:rsidRPr="00402063">
        <w:rPr>
          <w:rFonts w:eastAsia="Times New Roman" w:cstheme="minorHAnsi"/>
          <w:b/>
          <w:bCs/>
          <w:color w:val="000000" w:themeColor="text1"/>
          <w:lang w:eastAsia="en-GB"/>
        </w:rPr>
        <w:t xml:space="preserve">it </w:t>
      </w:r>
      <w:r w:rsidRPr="00402063">
        <w:rPr>
          <w:rFonts w:eastAsia="Times New Roman" w:cstheme="minorHAnsi"/>
          <w:b/>
          <w:bCs/>
          <w:color w:val="000000" w:themeColor="text1"/>
          <w:lang w:eastAsia="en-GB"/>
        </w:rPr>
        <w:t>private?</w:t>
      </w:r>
    </w:p>
    <w:p w14:paraId="49F5A418" w14:textId="48C7E80A" w:rsidR="004E031F" w:rsidRPr="00402063" w:rsidRDefault="00FB07C4" w:rsidP="00BF4001">
      <w:pPr>
        <w:spacing w:after="24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you and your </w:t>
      </w:r>
      <w:r w:rsidR="004E031F" w:rsidRPr="00402063">
        <w:rPr>
          <w:rFonts w:eastAsia="Times New Roman" w:cstheme="minorHAnsi"/>
          <w:color w:val="000000" w:themeColor="text1"/>
          <w:lang w:eastAsia="en-GB"/>
        </w:rPr>
        <w:t xml:space="preserve">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the staff at the </w:t>
      </w:r>
      <w:r w:rsidR="00033D88" w:rsidRPr="00402063">
        <w:rPr>
          <w:rFonts w:eastAsia="Times New Roman" w:cstheme="minorHAnsi"/>
          <w:color w:val="000000" w:themeColor="text1"/>
          <w:lang w:eastAsia="en-GB"/>
        </w:rPr>
        <w:t>study coordinating centre</w:t>
      </w:r>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p>
    <w:p w14:paraId="6FA4F94B" w14:textId="77777777" w:rsidR="004E031F" w:rsidRPr="00402063" w:rsidRDefault="00FB07C4" w:rsidP="000F14AC">
      <w:pPr>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11) </w:t>
      </w:r>
      <w:r w:rsidR="004E031F" w:rsidRPr="00402063">
        <w:rPr>
          <w:rFonts w:eastAsia="Times New Roman" w:cstheme="minorHAnsi"/>
          <w:b/>
          <w:bCs/>
          <w:color w:val="000000" w:themeColor="text1"/>
          <w:lang w:eastAsia="en-GB"/>
        </w:rPr>
        <w:t>Do I have to take part?</w:t>
      </w:r>
    </w:p>
    <w:p w14:paraId="26FCA483" w14:textId="381DB029" w:rsidR="004E031F" w:rsidRPr="00402063" w:rsidRDefault="004E031F" w:rsidP="00BF4001">
      <w:pPr>
        <w:spacing w:after="2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Your decision whether to take part will not affect the care you receive at this hospital. </w:t>
      </w:r>
    </w:p>
    <w:p w14:paraId="45400F94" w14:textId="77777777" w:rsidR="004E031F" w:rsidRPr="00402063" w:rsidRDefault="004E031F" w:rsidP="000F14AC">
      <w:pPr>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12) Are there any financial costs or payments?</w:t>
      </w:r>
    </w:p>
    <w:p w14:paraId="45A28060" w14:textId="65FBD747" w:rsidR="004E031F" w:rsidRPr="00402063" w:rsidRDefault="004E031F" w:rsidP="00BF4001">
      <w:pPr>
        <w:spacing w:after="2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All trial treatments will be free. Neither you nor your medical staff will be paid for your participation in this study.</w:t>
      </w:r>
    </w:p>
    <w:p w14:paraId="0623B407" w14:textId="77777777" w:rsidR="00FB07C4" w:rsidRPr="00402063" w:rsidRDefault="00C82C2A" w:rsidP="000F14AC">
      <w:pPr>
        <w:spacing w:after="1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13) </w:t>
      </w:r>
      <w:r w:rsidR="00FB07C4" w:rsidRPr="00402063">
        <w:rPr>
          <w:rFonts w:eastAsia="Times New Roman" w:cstheme="minorHAnsi"/>
          <w:b/>
          <w:bCs/>
          <w:color w:val="000000" w:themeColor="text1"/>
          <w:lang w:eastAsia="en-GB"/>
        </w:rPr>
        <w:t xml:space="preserve">What else </w:t>
      </w:r>
      <w:r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DED6A4D" w14:textId="2AB1187F" w:rsidR="004B7B19" w:rsidRPr="002225B4" w:rsidRDefault="00FB07C4" w:rsidP="005C1526">
      <w:pPr>
        <w:spacing w:line="240" w:lineRule="auto"/>
        <w:rPr>
          <w:rFonts w:cstheme="minorHAnsi"/>
        </w:rPr>
      </w:pPr>
      <w:r w:rsidRPr="00402063">
        <w:rPr>
          <w:rFonts w:eastAsia="Times New Roman" w:cstheme="minorHAnsi"/>
          <w:color w:val="000000" w:themeColor="text1"/>
          <w:lang w:eastAsia="en-GB"/>
        </w:rPr>
        <w:t xml:space="preserve">The study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The University of Oxford, as Sponsor, has appropriate insurance in place in the unlikely event that you suffer any harm as a direct consequence of your participation in this study. NHS indemnity operates in respect of the clinical treatment that is provided.</w:t>
      </w:r>
    </w:p>
    <w:sectPr w:rsidR="004B7B19" w:rsidRPr="002225B4" w:rsidSect="00033D88">
      <w:footerReference w:type="default" r:id="rId10"/>
      <w:pgSz w:w="11906" w:h="16838"/>
      <w:pgMar w:top="720" w:right="720" w:bottom="720" w:left="72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4EF379" w16cid:durableId="222094F5"/>
  <w16cid:commentId w16cid:paraId="33C2F1D4" w16cid:durableId="222098CE"/>
  <w16cid:commentId w16cid:paraId="74EA5346" w16cid:durableId="222094F6"/>
  <w16cid:commentId w16cid:paraId="2359FBFB" w16cid:durableId="222094F7"/>
  <w16cid:commentId w16cid:paraId="75B4039C" w16cid:durableId="222094F8"/>
  <w16cid:commentId w16cid:paraId="1D36EC5B" w16cid:durableId="222094F9"/>
  <w16cid:commentId w16cid:paraId="6A342A57" w16cid:durableId="222094FA"/>
  <w16cid:commentId w16cid:paraId="226CE8C9" w16cid:durableId="222094FB"/>
  <w16cid:commentId w16cid:paraId="47701FE1" w16cid:durableId="222094FC"/>
  <w16cid:commentId w16cid:paraId="2C517301" w16cid:durableId="222094FD"/>
  <w16cid:commentId w16cid:paraId="2205DFC5" w16cid:durableId="222094F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9A8D18" w14:textId="77777777" w:rsidR="00902E4D" w:rsidRDefault="00902E4D" w:rsidP="00402791">
      <w:pPr>
        <w:spacing w:after="0" w:line="240" w:lineRule="auto"/>
      </w:pPr>
      <w:r>
        <w:separator/>
      </w:r>
    </w:p>
  </w:endnote>
  <w:endnote w:type="continuationSeparator" w:id="0">
    <w:p w14:paraId="2E1F9497" w14:textId="77777777" w:rsidR="00902E4D" w:rsidRDefault="00902E4D" w:rsidP="004027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2C23A577" w:rsidR="000F14AC" w:rsidRDefault="000F14AC">
    <w:pPr>
      <w:pStyle w:val="Footer"/>
    </w:pPr>
    <w:r>
      <w:t xml:space="preserve">RECOVERY trial ICF/PIL </w:t>
    </w:r>
    <w:del w:id="29" w:author="Richard Haynes" w:date="2020-04-04T18:00:00Z">
      <w:r w:rsidDel="004803FB">
        <w:delText>V</w:delText>
      </w:r>
      <w:r w:rsidR="00475B52" w:rsidDel="004803FB">
        <w:delText>2</w:delText>
      </w:r>
    </w:del>
    <w:ins w:id="30" w:author="Richard Haynes" w:date="2020-04-04T18:00:00Z">
      <w:r w:rsidR="004803FB">
        <w:t>V3</w:t>
      </w:r>
    </w:ins>
    <w:r w:rsidR="00475B52">
      <w:t>.0</w:t>
    </w:r>
    <w:r w:rsidR="002D30E1">
      <w:t xml:space="preserve"> </w:t>
    </w:r>
    <w:del w:id="31" w:author="Richard Haynes" w:date="2020-04-04T18:00:00Z">
      <w:r w:rsidR="00475B52" w:rsidDel="004803FB">
        <w:delText>2</w:delText>
      </w:r>
      <w:r w:rsidR="00DC4601" w:rsidDel="004803FB">
        <w:delText>3</w:delText>
      </w:r>
      <w:r w:rsidDel="004803FB">
        <w:delText>-Mar</w:delText>
      </w:r>
    </w:del>
    <w:ins w:id="32" w:author="Richard Haynes" w:date="2020-04-04T18:00:00Z">
      <w:r w:rsidR="004803FB">
        <w:t>0</w:t>
      </w:r>
    </w:ins>
    <w:ins w:id="33" w:author="Richard Haynes" w:date="2020-04-07T11:04:00Z">
      <w:r w:rsidR="00F5761A">
        <w:t>7</w:t>
      </w:r>
    </w:ins>
    <w:ins w:id="34" w:author="Richard Haynes" w:date="2020-04-04T18:00:00Z">
      <w:r w:rsidR="004803FB">
        <w:t>-Apr</w:t>
      </w:r>
    </w:ins>
    <w:r>
      <w:t xml:space="preserve">-2020      </w:t>
    </w:r>
    <w:r>
      <w:tab/>
      <w:t xml:space="preserve">IRAS 281712    </w:t>
    </w:r>
    <w:r>
      <w:tab/>
    </w:r>
    <w:r w:rsidRPr="005C1526">
      <w:t>REC Ref 20</w:t>
    </w:r>
    <w:r>
      <w:t>/EE/0101</w:t>
    </w:r>
  </w:p>
  <w:p w14:paraId="15DCB5E1" w14:textId="58EFB609" w:rsidR="000F14AC" w:rsidRDefault="009B5B91">
    <w:pPr>
      <w:pStyle w:val="Footer"/>
    </w:pPr>
    <w:sdt>
      <w:sdtPr>
        <w:id w:val="-1727514511"/>
        <w:docPartObj>
          <w:docPartGallery w:val="Page Numbers (Bottom of Page)"/>
          <w:docPartUnique/>
        </w:docPartObj>
      </w:sdtPr>
      <w:sdtEndPr/>
      <w:sdtContent>
        <w:sdt>
          <w:sdtPr>
            <w:id w:val="-1705238520"/>
            <w:docPartObj>
              <w:docPartGallery w:val="Page Numbers (Top of Page)"/>
              <w:docPartUnique/>
            </w:docPartObj>
          </w:sdtPr>
          <w:sdtEndPr/>
          <w:sdtContent>
            <w:r w:rsidR="000F14AC">
              <w:t xml:space="preserve">Page </w:t>
            </w:r>
            <w:r w:rsidR="000F14AC">
              <w:rPr>
                <w:b/>
                <w:bCs/>
                <w:sz w:val="24"/>
                <w:szCs w:val="24"/>
              </w:rPr>
              <w:fldChar w:fldCharType="begin"/>
            </w:r>
            <w:r w:rsidR="000F14AC">
              <w:rPr>
                <w:b/>
                <w:bCs/>
              </w:rPr>
              <w:instrText xml:space="preserve"> PAGE </w:instrText>
            </w:r>
            <w:r w:rsidR="000F14AC">
              <w:rPr>
                <w:b/>
                <w:bCs/>
                <w:sz w:val="24"/>
                <w:szCs w:val="24"/>
              </w:rPr>
              <w:fldChar w:fldCharType="separate"/>
            </w:r>
            <w:r>
              <w:rPr>
                <w:b/>
                <w:bCs/>
                <w:noProof/>
              </w:rPr>
              <w:t>1</w:t>
            </w:r>
            <w:r w:rsidR="000F14AC">
              <w:rPr>
                <w:b/>
                <w:bCs/>
                <w:sz w:val="24"/>
                <w:szCs w:val="24"/>
              </w:rPr>
              <w:fldChar w:fldCharType="end"/>
            </w:r>
            <w:r w:rsidR="000F14AC">
              <w:t xml:space="preserve"> of </w:t>
            </w:r>
            <w:r w:rsidR="000F14AC">
              <w:rPr>
                <w:b/>
                <w:bCs/>
                <w:sz w:val="24"/>
                <w:szCs w:val="24"/>
              </w:rPr>
              <w:fldChar w:fldCharType="begin"/>
            </w:r>
            <w:r w:rsidR="000F14AC">
              <w:rPr>
                <w:b/>
                <w:bCs/>
              </w:rPr>
              <w:instrText xml:space="preserve"> NUMPAGES  </w:instrText>
            </w:r>
            <w:r w:rsidR="000F14AC">
              <w:rPr>
                <w:b/>
                <w:bCs/>
                <w:sz w:val="24"/>
                <w:szCs w:val="24"/>
              </w:rPr>
              <w:fldChar w:fldCharType="separate"/>
            </w:r>
            <w:r>
              <w:rPr>
                <w:b/>
                <w:bCs/>
                <w:noProof/>
              </w:rPr>
              <w:t>4</w:t>
            </w:r>
            <w:r w:rsidR="000F14AC">
              <w:rPr>
                <w:b/>
                <w:bCs/>
                <w:sz w:val="24"/>
                <w:szCs w:val="24"/>
              </w:rPr>
              <w:fldChar w:fldCharType="end"/>
            </w:r>
          </w:sdtContent>
        </w:sdt>
      </w:sdtContent>
    </w:sdt>
  </w:p>
  <w:p w14:paraId="670586E0" w14:textId="77777777" w:rsidR="00402791" w:rsidRDefault="004027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613434" w14:textId="77777777" w:rsidR="00902E4D" w:rsidRDefault="00902E4D" w:rsidP="00402791">
      <w:pPr>
        <w:spacing w:after="0" w:line="240" w:lineRule="auto"/>
      </w:pPr>
      <w:r>
        <w:separator/>
      </w:r>
    </w:p>
  </w:footnote>
  <w:footnote w:type="continuationSeparator" w:id="0">
    <w:p w14:paraId="1B22F82A" w14:textId="77777777" w:rsidR="00902E4D" w:rsidRDefault="00902E4D" w:rsidP="004027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trackRevision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7C4"/>
    <w:rsid w:val="0000249F"/>
    <w:rsid w:val="00033D88"/>
    <w:rsid w:val="000B046D"/>
    <w:rsid w:val="000C3EC6"/>
    <w:rsid w:val="000E4E3D"/>
    <w:rsid w:val="000F14AC"/>
    <w:rsid w:val="00121BE6"/>
    <w:rsid w:val="001442D9"/>
    <w:rsid w:val="00155AEA"/>
    <w:rsid w:val="001575C0"/>
    <w:rsid w:val="00181EAC"/>
    <w:rsid w:val="001E71FE"/>
    <w:rsid w:val="002225B4"/>
    <w:rsid w:val="00232BA1"/>
    <w:rsid w:val="002515D5"/>
    <w:rsid w:val="00271BE5"/>
    <w:rsid w:val="00290AA5"/>
    <w:rsid w:val="00291EE5"/>
    <w:rsid w:val="002C37A8"/>
    <w:rsid w:val="002D30E1"/>
    <w:rsid w:val="002E0B4E"/>
    <w:rsid w:val="00341F8F"/>
    <w:rsid w:val="00383830"/>
    <w:rsid w:val="003B0623"/>
    <w:rsid w:val="003D6924"/>
    <w:rsid w:val="003F41C1"/>
    <w:rsid w:val="00402063"/>
    <w:rsid w:val="00402791"/>
    <w:rsid w:val="00436CB0"/>
    <w:rsid w:val="00445731"/>
    <w:rsid w:val="00475B52"/>
    <w:rsid w:val="004803FB"/>
    <w:rsid w:val="004A76B8"/>
    <w:rsid w:val="004B7B19"/>
    <w:rsid w:val="004D404A"/>
    <w:rsid w:val="004E031F"/>
    <w:rsid w:val="004E7228"/>
    <w:rsid w:val="004F0EC6"/>
    <w:rsid w:val="005151A3"/>
    <w:rsid w:val="00516CFF"/>
    <w:rsid w:val="005C1526"/>
    <w:rsid w:val="005D001E"/>
    <w:rsid w:val="00680822"/>
    <w:rsid w:val="006A5733"/>
    <w:rsid w:val="00730ACF"/>
    <w:rsid w:val="007559D8"/>
    <w:rsid w:val="007B165F"/>
    <w:rsid w:val="007E79D7"/>
    <w:rsid w:val="00846DBE"/>
    <w:rsid w:val="008B0E65"/>
    <w:rsid w:val="008D739D"/>
    <w:rsid w:val="008E03BF"/>
    <w:rsid w:val="00902E4D"/>
    <w:rsid w:val="009676D2"/>
    <w:rsid w:val="009B5B91"/>
    <w:rsid w:val="009C4DD0"/>
    <w:rsid w:val="00A26BE8"/>
    <w:rsid w:val="00A44C3B"/>
    <w:rsid w:val="00A64465"/>
    <w:rsid w:val="00A77396"/>
    <w:rsid w:val="00AA0987"/>
    <w:rsid w:val="00AC5D2A"/>
    <w:rsid w:val="00AF1DEE"/>
    <w:rsid w:val="00B11D80"/>
    <w:rsid w:val="00B55913"/>
    <w:rsid w:val="00B745F5"/>
    <w:rsid w:val="00B7765F"/>
    <w:rsid w:val="00BD102A"/>
    <w:rsid w:val="00BE0DD3"/>
    <w:rsid w:val="00BF4001"/>
    <w:rsid w:val="00C7423E"/>
    <w:rsid w:val="00C82C2A"/>
    <w:rsid w:val="00CB1F1C"/>
    <w:rsid w:val="00D0644F"/>
    <w:rsid w:val="00D16679"/>
    <w:rsid w:val="00D217F2"/>
    <w:rsid w:val="00D55A77"/>
    <w:rsid w:val="00D9051A"/>
    <w:rsid w:val="00DC4601"/>
    <w:rsid w:val="00E532C7"/>
    <w:rsid w:val="00E672DC"/>
    <w:rsid w:val="00EA1398"/>
    <w:rsid w:val="00EA49B3"/>
    <w:rsid w:val="00F5761A"/>
    <w:rsid w:val="00FB07C4"/>
    <w:rsid w:val="00FC32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F1AA012"/>
  <w15:docId w15:val="{AD2B1254-DF89-4A0A-8D17-80A4E15C4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microsoft.com/office/2011/relationships/people" Target="people.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recoverytrial.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1660</Words>
  <Characters>9462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Haynes</dc:creator>
  <cp:lastModifiedBy>Richard Haynes</cp:lastModifiedBy>
  <cp:revision>3</cp:revision>
  <cp:lastPrinted>2020-03-17T21:47:00Z</cp:lastPrinted>
  <dcterms:created xsi:type="dcterms:W3CDTF">2020-04-07T13:21:00Z</dcterms:created>
  <dcterms:modified xsi:type="dcterms:W3CDTF">2020-04-07T13:26:00Z</dcterms:modified>
</cp:coreProperties>
</file>