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0EAAB342" w:rsidR="00402791" w:rsidRPr="00402063" w:rsidRDefault="00591D50" w:rsidP="002225B4">
      <w:pPr>
        <w:pBdr>
          <w:top w:val="single" w:sz="12" w:space="1" w:color="auto"/>
          <w:bottom w:val="single" w:sz="12" w:space="1" w:color="auto"/>
        </w:pBdr>
        <w:contextualSpacing/>
        <w:jc w:val="center"/>
        <w:rPr>
          <w:rFonts w:cstheme="minorHAnsi"/>
          <w:b/>
          <w:bCs/>
          <w:color w:val="000000"/>
          <w:u w:val="single"/>
        </w:rPr>
      </w:pPr>
      <w:r>
        <w:rPr>
          <w:noProof/>
          <w:lang w:eastAsia="en-GB"/>
        </w:rPr>
        <w:drawing>
          <wp:anchor distT="0" distB="0" distL="114300" distR="114300" simplePos="0" relativeHeight="251679232" behindDoc="0" locked="0" layoutInCell="1" allowOverlap="1" wp14:anchorId="21AE55BE" wp14:editId="6735B1E6">
            <wp:simplePos x="0" y="0"/>
            <wp:positionH relativeFrom="column">
              <wp:posOffset>0</wp:posOffset>
            </wp:positionH>
            <wp:positionV relativeFrom="paragraph">
              <wp:posOffset>195943</wp:posOffset>
            </wp:positionV>
            <wp:extent cx="1264920" cy="2884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7">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44C3B"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21DA4DA0">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3EEAB95D" w14:textId="4C36F82F"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rPr>
        <w:t>RECOVERY</w:t>
      </w:r>
      <w:r w:rsidR="00591D50">
        <w:rPr>
          <w:rFonts w:cstheme="minorHAnsi"/>
          <w:b/>
          <w:bCs/>
          <w:color w:val="000000"/>
          <w:sz w:val="27"/>
          <w:szCs w:val="27"/>
        </w:rPr>
        <w:t xml:space="preserve"> TRIAL – INFORMED CONSENT FORM</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1548"/>
        <w:gridCol w:w="63"/>
        <w:gridCol w:w="904"/>
      </w:tblGrid>
      <w:tr w:rsidR="00033D88" w:rsidRPr="00402063" w14:paraId="6B9C56F5" w14:textId="77777777" w:rsidTr="00AB0EA4">
        <w:trPr>
          <w:gridAfter w:val="2"/>
          <w:wAfter w:w="967" w:type="dxa"/>
          <w:trHeight w:val="806"/>
        </w:trPr>
        <w:tc>
          <w:tcPr>
            <w:tcW w:w="9239" w:type="dxa"/>
            <w:gridSpan w:val="5"/>
            <w:shd w:val="clear" w:color="auto" w:fill="auto"/>
            <w:tcMar>
              <w:top w:w="85" w:type="dxa"/>
              <w:left w:w="85" w:type="dxa"/>
              <w:bottom w:w="85" w:type="dxa"/>
              <w:right w:w="85" w:type="dxa"/>
            </w:tcMar>
          </w:tcPr>
          <w:p w14:paraId="672AAF84" w14:textId="490D4480" w:rsidR="00033D88" w:rsidRPr="00402063" w:rsidRDefault="004A76B8" w:rsidP="007C2391">
            <w:pPr>
              <w:pStyle w:val="ListParagraph"/>
              <w:numPr>
                <w:ilvl w:val="0"/>
                <w:numId w:val="3"/>
              </w:numPr>
              <w:spacing w:after="0" w:line="240" w:lineRule="auto"/>
              <w:ind w:right="-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0" w:author="Leon Peto" w:date="2023-08-23T07:24:00Z">
              <w:r w:rsidR="00285DEB" w:rsidDel="006B508E">
                <w:rPr>
                  <w:rFonts w:cstheme="minorHAnsi"/>
                </w:rPr>
                <w:delText>V25</w:delText>
              </w:r>
            </w:del>
            <w:ins w:id="1" w:author="Leon Peto" w:date="2023-08-23T07:24:00Z">
              <w:r w:rsidR="006B508E">
                <w:rPr>
                  <w:rFonts w:cstheme="minorHAnsi"/>
                </w:rPr>
                <w:t>V2</w:t>
              </w:r>
            </w:ins>
            <w:ins w:id="2" w:author="Leon Peto" w:date="2023-09-05T17:04:00Z">
              <w:r w:rsidR="009364AD">
                <w:rPr>
                  <w:rFonts w:cstheme="minorHAnsi"/>
                </w:rPr>
                <w:t>6</w:t>
              </w:r>
            </w:ins>
            <w:r w:rsidR="00306ABA">
              <w:rPr>
                <w:rFonts w:cstheme="minorHAnsi"/>
              </w:rPr>
              <w:t xml:space="preserve">.0 </w:t>
            </w:r>
            <w:del w:id="3" w:author="Richard Haynes" w:date="2023-10-24T18:59:00Z">
              <w:r w:rsidR="00594EE7" w:rsidDel="007C2391">
                <w:rPr>
                  <w:rFonts w:cstheme="minorHAnsi"/>
                </w:rPr>
                <w:delText>22</w:delText>
              </w:r>
            </w:del>
            <w:ins w:id="4" w:author="Richard Haynes" w:date="2023-10-24T18:59:00Z">
              <w:r w:rsidR="007C2391">
                <w:rPr>
                  <w:rFonts w:cstheme="minorHAnsi"/>
                </w:rPr>
                <w:t>13</w:t>
              </w:r>
            </w:ins>
            <w:r w:rsidR="008E22C0">
              <w:rPr>
                <w:rFonts w:cstheme="minorHAnsi"/>
              </w:rPr>
              <w:t>-</w:t>
            </w:r>
            <w:ins w:id="5" w:author="Richard Haynes" w:date="2023-10-24T18:59:00Z">
              <w:r w:rsidR="007C2391">
                <w:rPr>
                  <w:rFonts w:cstheme="minorHAnsi"/>
                </w:rPr>
                <w:t>Sep</w:t>
              </w:r>
            </w:ins>
            <w:del w:id="6" w:author="Leon Peto" w:date="2023-08-23T07:24:00Z">
              <w:r w:rsidR="00285DEB" w:rsidDel="006B508E">
                <w:rPr>
                  <w:rFonts w:cstheme="minorHAnsi"/>
                </w:rPr>
                <w:delText>Jun</w:delText>
              </w:r>
            </w:del>
            <w:r w:rsidR="00306ABA">
              <w:rPr>
                <w:rFonts w:cstheme="minorHAnsi"/>
              </w:rPr>
              <w:t>-</w:t>
            </w:r>
            <w:r w:rsidR="00285DEB">
              <w:rPr>
                <w:rFonts w:cstheme="minorHAnsi"/>
              </w:rPr>
              <w:t>2023</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5"/>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5"/>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9208D1" w:rsidRPr="00402063" w14:paraId="6FECCE47"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570EDACD" w14:textId="3A983D26" w:rsidR="009208D1" w:rsidRDefault="009208D1" w:rsidP="00110BCA">
            <w:pPr>
              <w:pStyle w:val="ListParagraph"/>
              <w:spacing w:after="0" w:line="240" w:lineRule="auto"/>
              <w:ind w:left="-53" w:right="-57"/>
              <w:rPr>
                <w:rFonts w:cstheme="minorHAnsi"/>
                <w:b/>
              </w:rPr>
            </w:pPr>
            <w:r>
              <w:rPr>
                <w:rFonts w:cstheme="minorHAnsi"/>
                <w:b/>
              </w:rPr>
              <w:t xml:space="preserve">7. Samples: </w:t>
            </w:r>
            <w:r>
              <w:rPr>
                <w:rFonts w:cstheme="minorHAnsi"/>
              </w:rPr>
              <w:t xml:space="preserve">I am aware that a blood sample and nasal/mouth swabs may be sent to a central laboratory for measurement of coronavirus and </w:t>
            </w:r>
            <w:r w:rsidR="009B54AE">
              <w:rPr>
                <w:rFonts w:cstheme="minorHAnsi"/>
              </w:rPr>
              <w:t>immune responses</w:t>
            </w:r>
            <w:r>
              <w:rPr>
                <w:rFonts w:cstheme="minorHAnsi"/>
              </w:rPr>
              <w:t xml:space="preserve"> against it and/or influenza virus.</w:t>
            </w:r>
          </w:p>
        </w:tc>
      </w:tr>
      <w:tr w:rsidR="00033D88" w:rsidRPr="00402063" w14:paraId="5F52761E" w14:textId="77777777" w:rsidTr="007872EA">
        <w:trPr>
          <w:gridAfter w:val="2"/>
          <w:wAfter w:w="967" w:type="dxa"/>
          <w:trHeight w:val="18"/>
        </w:trPr>
        <w:tc>
          <w:tcPr>
            <w:tcW w:w="9239" w:type="dxa"/>
            <w:gridSpan w:val="5"/>
            <w:shd w:val="clear" w:color="auto" w:fill="auto"/>
            <w:tcMar>
              <w:top w:w="85" w:type="dxa"/>
              <w:left w:w="85" w:type="dxa"/>
              <w:bottom w:w="85" w:type="dxa"/>
              <w:right w:w="85" w:type="dxa"/>
            </w:tcMar>
          </w:tcPr>
          <w:p w14:paraId="2AAD8EF7" w14:textId="6A713722" w:rsidR="00033D88" w:rsidRPr="00402063" w:rsidRDefault="00163B5F"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3"/>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3"/>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174C127F" w:rsidR="00B92F8C" w:rsidDel="00B82CA1" w:rsidRDefault="001918B8" w:rsidP="001918B8">
      <w:pPr>
        <w:tabs>
          <w:tab w:val="left" w:pos="-720"/>
          <w:tab w:val="left" w:pos="558"/>
          <w:tab w:val="left" w:pos="1170"/>
          <w:tab w:val="left" w:pos="1650"/>
          <w:tab w:val="left" w:pos="4798"/>
        </w:tabs>
        <w:rPr>
          <w:del w:id="7" w:author="Leon Peto" w:date="2023-08-23T07:30:00Z"/>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03A43FF9" w14:textId="5FB16702" w:rsidR="00753628" w:rsidRDefault="007C2391" w:rsidP="007C2391">
      <w:pPr>
        <w:tabs>
          <w:tab w:val="left" w:pos="-720"/>
          <w:tab w:val="left" w:pos="6105"/>
        </w:tabs>
        <w:rPr>
          <w:rFonts w:ascii="Arial" w:hAnsi="Arial" w:cs="Arial"/>
          <w:i/>
          <w:sz w:val="16"/>
          <w:szCs w:val="16"/>
        </w:rPr>
        <w:pPrChange w:id="8" w:author="Richard Haynes" w:date="2023-10-24T19:00:00Z">
          <w:pPr>
            <w:tabs>
              <w:tab w:val="left" w:pos="1650"/>
              <w:tab w:val="left" w:pos="2250"/>
              <w:tab w:val="center" w:pos="5233"/>
            </w:tabs>
          </w:pPr>
        </w:pPrChange>
      </w:pPr>
      <w:ins w:id="9" w:author="Richard Haynes" w:date="2023-10-24T19:00:00Z">
        <w:r>
          <w:rPr>
            <w:rFonts w:ascii="Arial" w:hAnsi="Arial" w:cs="Arial"/>
            <w:i/>
            <w:sz w:val="16"/>
            <w:szCs w:val="16"/>
          </w:rPr>
          <w:tab/>
        </w:r>
      </w:ins>
    </w:p>
    <w:p w14:paraId="4615072C" w14:textId="0A2CC57C" w:rsidR="00285DEB" w:rsidRDefault="00285DEB" w:rsidP="004B2EE2">
      <w:pPr>
        <w:tabs>
          <w:tab w:val="left" w:pos="1035"/>
        </w:tabs>
        <w:rPr>
          <w:rFonts w:ascii="Arial" w:hAnsi="Arial" w:cs="Arial"/>
          <w:sz w:val="16"/>
          <w:szCs w:val="16"/>
        </w:rPr>
      </w:pPr>
    </w:p>
    <w:p w14:paraId="72A0DA1F" w14:textId="7AA35291" w:rsidR="009B7951" w:rsidRPr="00285DEB" w:rsidDel="00B82CA1" w:rsidRDefault="009B7951" w:rsidP="00285DEB">
      <w:pPr>
        <w:tabs>
          <w:tab w:val="left" w:pos="1035"/>
        </w:tabs>
        <w:rPr>
          <w:del w:id="10" w:author="Leon Peto" w:date="2023-08-23T07:30:00Z"/>
          <w:rFonts w:ascii="Arial" w:hAnsi="Arial" w:cs="Arial"/>
          <w:sz w:val="16"/>
          <w:szCs w:val="16"/>
        </w:rPr>
      </w:pPr>
    </w:p>
    <w:p w14:paraId="54DE0F33" w14:textId="264FBA20" w:rsidR="00A77396" w:rsidRPr="00402063" w:rsidRDefault="00591D50" w:rsidP="00402791">
      <w:pPr>
        <w:pBdr>
          <w:top w:val="single" w:sz="12" w:space="1" w:color="auto"/>
          <w:bottom w:val="single" w:sz="12" w:space="1" w:color="auto"/>
        </w:pBdr>
        <w:contextualSpacing/>
        <w:jc w:val="center"/>
        <w:rPr>
          <w:rFonts w:cstheme="minorHAnsi"/>
          <w:b/>
          <w:bCs/>
        </w:rPr>
      </w:pPr>
      <w:r>
        <w:rPr>
          <w:noProof/>
          <w:lang w:eastAsia="en-GB"/>
        </w:rPr>
        <w:drawing>
          <wp:anchor distT="0" distB="0" distL="114300" distR="114300" simplePos="0" relativeHeight="251677184" behindDoc="0" locked="0" layoutInCell="1" allowOverlap="1" wp14:anchorId="47C5F515" wp14:editId="50BFDEBE">
            <wp:simplePos x="0" y="0"/>
            <wp:positionH relativeFrom="column">
              <wp:posOffset>1270</wp:posOffset>
            </wp:positionH>
            <wp:positionV relativeFrom="paragraph">
              <wp:posOffset>194673</wp:posOffset>
            </wp:positionV>
            <wp:extent cx="1264920" cy="2884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7">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672DC"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37105647">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01C64DD1" w14:textId="20D538E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rPr>
        <w:t>RECOVERY</w:t>
      </w:r>
      <w:r w:rsidR="00591D50">
        <w:rPr>
          <w:rFonts w:cstheme="minorHAnsi"/>
          <w:b/>
          <w:bCs/>
          <w:color w:val="000000"/>
          <w:sz w:val="27"/>
          <w:szCs w:val="27"/>
        </w:rPr>
        <w:t xml:space="preserve"> TRIAL – INFORMED CONSENT FORM</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2EF42B3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w:t>
      </w:r>
      <w:r w:rsidR="00285DEB">
        <w:rPr>
          <w:rFonts w:cstheme="minorHAnsi"/>
          <w:b/>
          <w:bCs/>
        </w:rPr>
        <w:t>condition</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lastRenderedPageBreak/>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64529F00" w:rsidR="00402791" w:rsidRPr="00402063" w:rsidRDefault="00591D50" w:rsidP="00402791">
      <w:pPr>
        <w:pBdr>
          <w:top w:val="single" w:sz="12" w:space="1" w:color="auto"/>
          <w:bottom w:val="single" w:sz="12" w:space="1" w:color="auto"/>
        </w:pBdr>
        <w:contextualSpacing/>
        <w:jc w:val="center"/>
        <w:rPr>
          <w:rFonts w:cstheme="minorHAnsi"/>
          <w:b/>
          <w:bCs/>
          <w:color w:val="000000"/>
          <w:u w:val="single"/>
        </w:rPr>
      </w:pPr>
      <w:r>
        <w:rPr>
          <w:noProof/>
          <w:lang w:eastAsia="en-GB"/>
        </w:rPr>
        <w:lastRenderedPageBreak/>
        <w:drawing>
          <wp:anchor distT="0" distB="0" distL="114300" distR="114300" simplePos="0" relativeHeight="251675136" behindDoc="0" locked="0" layoutInCell="1" allowOverlap="1" wp14:anchorId="76A7AC5A" wp14:editId="148A4F58">
            <wp:simplePos x="0" y="0"/>
            <wp:positionH relativeFrom="column">
              <wp:posOffset>-14605</wp:posOffset>
            </wp:positionH>
            <wp:positionV relativeFrom="paragraph">
              <wp:posOffset>196215</wp:posOffset>
            </wp:positionV>
            <wp:extent cx="1264920" cy="2884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7">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672DC"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26AA8A15"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rPr>
        <w:t>RECOVERY</w:t>
      </w:r>
      <w:r w:rsidR="00591D50">
        <w:rPr>
          <w:rFonts w:cstheme="minorHAnsi"/>
          <w:b/>
          <w:bCs/>
          <w:color w:val="000000"/>
          <w:sz w:val="27"/>
          <w:szCs w:val="27"/>
        </w:rPr>
        <w:t xml:space="preserve"> TRIAL – PARTICIPANT INFORMATION SHEET</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EB29DB">
      <w:pPr>
        <w:spacing w:after="60" w:line="240" w:lineRule="auto"/>
        <w:contextualSpacing/>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833DC78" w:rsidR="008B0E65" w:rsidRPr="00402063" w:rsidRDefault="002E0B4E" w:rsidP="00EB29DB">
      <w:pPr>
        <w:spacing w:after="60" w:line="240" w:lineRule="auto"/>
        <w:contextualSpacing/>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del w:id="11" w:author="Leon Peto" w:date="2023-08-23T07:25:00Z">
        <w:r w:rsidR="00383830" w:rsidRPr="00402063" w:rsidDel="00443FC1">
          <w:rPr>
            <w:rFonts w:eastAsia="Times New Roman" w:cstheme="minorHAnsi"/>
            <w:bCs/>
            <w:color w:val="000000" w:themeColor="text1"/>
            <w:lang w:eastAsia="en-GB"/>
          </w:rPr>
          <w:delText>COVID-19</w:delText>
        </w:r>
        <w:r w:rsidR="00377B92" w:rsidDel="00443FC1">
          <w:rPr>
            <w:rFonts w:eastAsia="Times New Roman" w:cstheme="minorHAnsi"/>
            <w:bCs/>
            <w:color w:val="000000" w:themeColor="text1"/>
            <w:lang w:eastAsia="en-GB"/>
          </w:rPr>
          <w:delText xml:space="preserve"> and/or influenza </w:delText>
        </w:r>
      </w:del>
      <w:r w:rsidR="00377B92">
        <w:rPr>
          <w:rFonts w:eastAsia="Times New Roman" w:cstheme="minorHAnsi"/>
          <w:bCs/>
          <w:color w:val="000000" w:themeColor="text1"/>
          <w:lang w:eastAsia="en-GB"/>
        </w:rPr>
        <w:t>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EB29DB">
      <w:pPr>
        <w:tabs>
          <w:tab w:val="left" w:pos="5816"/>
        </w:tabs>
        <w:spacing w:after="60" w:line="240" w:lineRule="auto"/>
        <w:contextualSpacing/>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EB29DB">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3A784EB6" w:rsidR="002E0B4E" w:rsidRPr="00402063" w:rsidRDefault="002E0B4E" w:rsidP="00EB29DB">
      <w:pPr>
        <w:spacing w:after="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found that you have a lung disease called </w:t>
      </w:r>
      <w:del w:id="12" w:author="Leon Peto" w:date="2023-08-23T07:25:00Z">
        <w:r w:rsidRPr="00402063" w:rsidDel="00443FC1">
          <w:rPr>
            <w:rFonts w:eastAsia="Times New Roman" w:cstheme="minorHAnsi"/>
            <w:bCs/>
            <w:color w:val="000000" w:themeColor="text1"/>
            <w:lang w:eastAsia="en-GB"/>
          </w:rPr>
          <w:delText>COVID-19</w:delText>
        </w:r>
        <w:r w:rsidR="00377B92" w:rsidDel="00443FC1">
          <w:rPr>
            <w:rFonts w:eastAsia="Times New Roman" w:cstheme="minorHAnsi"/>
            <w:bCs/>
            <w:color w:val="000000" w:themeColor="text1"/>
            <w:lang w:eastAsia="en-GB"/>
          </w:rPr>
          <w:delText xml:space="preserve"> and/or influenza </w:delText>
        </w:r>
      </w:del>
      <w:r w:rsidR="00377B92">
        <w:rPr>
          <w:rFonts w:eastAsia="Times New Roman" w:cstheme="minorHAnsi"/>
          <w:bCs/>
          <w:color w:val="000000" w:themeColor="text1"/>
          <w:lang w:eastAsia="en-GB"/>
        </w:rPr>
        <w:t>pneumonia</w:t>
      </w:r>
      <w:ins w:id="13" w:author="Leon Peto" w:date="2023-08-23T07:25:00Z">
        <w:r w:rsidR="00A11F57">
          <w:rPr>
            <w:rFonts w:eastAsia="Times New Roman" w:cstheme="minorHAnsi"/>
            <w:bCs/>
            <w:color w:val="000000" w:themeColor="text1"/>
            <w:lang w:eastAsia="en-GB"/>
          </w:rPr>
          <w:t>,</w:t>
        </w:r>
        <w:r w:rsidR="00443FC1">
          <w:rPr>
            <w:rFonts w:eastAsia="Times New Roman" w:cstheme="minorHAnsi"/>
            <w:bCs/>
            <w:color w:val="000000" w:themeColor="text1"/>
            <w:lang w:eastAsia="en-GB"/>
          </w:rPr>
          <w:t xml:space="preserve"> caused by COVID-19, influenza, or other </w:t>
        </w:r>
      </w:ins>
      <w:ins w:id="14" w:author="Leon Peto" w:date="2023-09-05T14:41:00Z">
        <w:r w:rsidR="009547BF">
          <w:rPr>
            <w:rFonts w:eastAsia="Times New Roman" w:cstheme="minorHAnsi"/>
            <w:bCs/>
            <w:color w:val="000000" w:themeColor="text1"/>
            <w:lang w:eastAsia="en-GB"/>
          </w:rPr>
          <w:t>organisms</w:t>
        </w:r>
      </w:ins>
      <w:del w:id="15" w:author="Leon Peto" w:date="2023-08-23T07:25:00Z">
        <w:r w:rsidR="000A16D3" w:rsidDel="00443FC1">
          <w:rPr>
            <w:rFonts w:eastAsia="Times New Roman" w:cstheme="minorHAnsi"/>
            <w:bCs/>
            <w:color w:val="000000" w:themeColor="text1"/>
            <w:lang w:eastAsia="en-GB"/>
          </w:rPr>
          <w:delText xml:space="preserve"> (“flu”)</w:delText>
        </w:r>
      </w:del>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is caused by a type of virus called SARS-CoV-2, or coronavirus for short. </w:t>
      </w:r>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 xml:space="preserve">a pneumonia is caused by a flu </w:t>
      </w:r>
      <w:r w:rsidR="00377B92">
        <w:rPr>
          <w:rFonts w:eastAsia="Times New Roman" w:cstheme="minorHAnsi"/>
          <w:bCs/>
          <w:color w:val="000000" w:themeColor="text1"/>
          <w:lang w:eastAsia="en-GB"/>
        </w:rPr>
        <w:t>virus</w:t>
      </w:r>
      <w:r w:rsidR="00B27EA5" w:rsidRPr="00B27EA5">
        <w:rPr>
          <w:color w:val="000000"/>
          <w:lang w:eastAsia="en-GB"/>
        </w:rPr>
        <w:t xml:space="preserve"> </w:t>
      </w:r>
      <w:r w:rsidR="00B27EA5">
        <w:rPr>
          <w:color w:val="000000"/>
          <w:lang w:eastAsia="en-GB"/>
        </w:rPr>
        <w:t>different to COVID-19</w:t>
      </w:r>
      <w:r w:rsidR="00377B92">
        <w:rPr>
          <w:rFonts w:eastAsia="Times New Roman" w:cstheme="minorHAnsi"/>
          <w:bCs/>
          <w:color w:val="000000" w:themeColor="text1"/>
          <w:lang w:eastAsia="en-GB"/>
        </w:rPr>
        <w:t xml:space="preserve">. </w:t>
      </w:r>
      <w:ins w:id="16" w:author="Leon Peto" w:date="2023-08-23T07:26:00Z">
        <w:r w:rsidR="00443FC1">
          <w:rPr>
            <w:rFonts w:eastAsia="Times New Roman" w:cstheme="minorHAnsi"/>
            <w:bCs/>
            <w:color w:val="000000" w:themeColor="text1"/>
            <w:lang w:eastAsia="en-GB"/>
          </w:rPr>
          <w:t xml:space="preserve">Other types of pneumonia are </w:t>
        </w:r>
      </w:ins>
      <w:ins w:id="17" w:author="Leon Peto" w:date="2023-09-05T17:20:00Z">
        <w:r w:rsidR="00A11F57">
          <w:rPr>
            <w:rFonts w:eastAsia="Times New Roman" w:cstheme="minorHAnsi"/>
            <w:bCs/>
            <w:color w:val="000000" w:themeColor="text1"/>
            <w:lang w:eastAsia="en-GB"/>
          </w:rPr>
          <w:t>typically</w:t>
        </w:r>
      </w:ins>
      <w:ins w:id="18" w:author="Leon Peto" w:date="2023-08-23T07:26:00Z">
        <w:r w:rsidR="00443FC1">
          <w:rPr>
            <w:rFonts w:eastAsia="Times New Roman" w:cstheme="minorHAnsi"/>
            <w:bCs/>
            <w:color w:val="000000" w:themeColor="text1"/>
            <w:lang w:eastAsia="en-GB"/>
          </w:rPr>
          <w:t xml:space="preserve"> caused by bacteria that </w:t>
        </w:r>
        <w:r w:rsidR="00A11F57">
          <w:rPr>
            <w:rFonts w:eastAsia="Times New Roman" w:cstheme="minorHAnsi"/>
            <w:bCs/>
            <w:color w:val="000000" w:themeColor="text1"/>
            <w:lang w:eastAsia="en-GB"/>
          </w:rPr>
          <w:t>live in the throat (</w:t>
        </w:r>
      </w:ins>
      <w:ins w:id="19" w:author="Leon Peto" w:date="2023-09-05T17:20:00Z">
        <w:r w:rsidR="00A11F57">
          <w:rPr>
            <w:rFonts w:eastAsia="Times New Roman" w:cstheme="minorHAnsi"/>
            <w:bCs/>
            <w:color w:val="000000" w:themeColor="text1"/>
            <w:lang w:eastAsia="en-GB"/>
          </w:rPr>
          <w:t xml:space="preserve">this is </w:t>
        </w:r>
      </w:ins>
      <w:ins w:id="20" w:author="Leon Peto" w:date="2023-08-23T07:26:00Z">
        <w:r w:rsidR="00A11F57">
          <w:rPr>
            <w:rFonts w:eastAsia="Times New Roman" w:cstheme="minorHAnsi"/>
            <w:bCs/>
            <w:color w:val="000000" w:themeColor="text1"/>
            <w:lang w:eastAsia="en-GB"/>
          </w:rPr>
          <w:t xml:space="preserve">usually just called </w:t>
        </w:r>
        <w:r w:rsidR="00443FC1">
          <w:rPr>
            <w:rFonts w:eastAsia="Times New Roman" w:cstheme="minorHAnsi"/>
            <w:bCs/>
            <w:color w:val="000000" w:themeColor="text1"/>
            <w:lang w:eastAsia="en-GB"/>
          </w:rPr>
          <w:t xml:space="preserve">‘community-acquired pneumonia’). </w:t>
        </w:r>
      </w:ins>
      <w:del w:id="21" w:author="Leon Peto" w:date="2023-09-04T14:28:00Z">
        <w:r w:rsidRPr="00402063" w:rsidDel="00017D46">
          <w:rPr>
            <w:rFonts w:eastAsia="Times New Roman" w:cstheme="minorHAnsi"/>
            <w:bCs/>
            <w:color w:val="000000" w:themeColor="text1"/>
            <w:lang w:eastAsia="en-GB"/>
          </w:rPr>
          <w:delText xml:space="preserve">About </w:delText>
        </w:r>
        <w:r w:rsidR="003F41C1" w:rsidDel="00017D46">
          <w:rPr>
            <w:rFonts w:eastAsia="Times New Roman" w:cstheme="minorHAnsi"/>
            <w:bCs/>
            <w:color w:val="000000" w:themeColor="text1"/>
            <w:lang w:eastAsia="en-GB"/>
          </w:rPr>
          <w:delText>19</w:delText>
        </w:r>
        <w:r w:rsidRPr="00402063" w:rsidDel="00017D46">
          <w:rPr>
            <w:rFonts w:eastAsia="Times New Roman" w:cstheme="minorHAnsi"/>
            <w:bCs/>
            <w:color w:val="000000" w:themeColor="text1"/>
            <w:lang w:eastAsia="en-GB"/>
          </w:rPr>
          <w:delText xml:space="preserve"> out of </w:delText>
        </w:r>
        <w:r w:rsidR="003F41C1" w:rsidDel="00017D46">
          <w:rPr>
            <w:rFonts w:eastAsia="Times New Roman" w:cstheme="minorHAnsi"/>
            <w:bCs/>
            <w:color w:val="000000" w:themeColor="text1"/>
            <w:lang w:eastAsia="en-GB"/>
          </w:rPr>
          <w:delText>2</w:delText>
        </w:r>
        <w:r w:rsidRPr="00402063" w:rsidDel="00017D46">
          <w:rPr>
            <w:rFonts w:eastAsia="Times New Roman" w:cstheme="minorHAnsi"/>
            <w:bCs/>
            <w:color w:val="000000" w:themeColor="text1"/>
            <w:lang w:eastAsia="en-GB"/>
          </w:rPr>
          <w:delText>0</w:delText>
        </w:r>
      </w:del>
      <w:ins w:id="22" w:author="Leon Peto" w:date="2023-09-04T14:28:00Z">
        <w:r w:rsidR="00017D46">
          <w:rPr>
            <w:rFonts w:eastAsia="Times New Roman" w:cstheme="minorHAnsi"/>
            <w:bCs/>
            <w:color w:val="000000" w:themeColor="text1"/>
            <w:lang w:eastAsia="en-GB"/>
          </w:rPr>
          <w:t>Most</w:t>
        </w:r>
      </w:ins>
      <w:r w:rsidRPr="00402063">
        <w:rPr>
          <w:rFonts w:eastAsia="Times New Roman" w:cstheme="minorHAnsi"/>
          <w:bCs/>
          <w:color w:val="000000" w:themeColor="text1"/>
          <w:lang w:eastAsia="en-GB"/>
        </w:rPr>
        <w:t xml:space="preserve"> patients who get </w:t>
      </w:r>
      <w:r w:rsidR="00377B92">
        <w:rPr>
          <w:rFonts w:eastAsia="Times New Roman" w:cstheme="minorHAnsi"/>
          <w:bCs/>
          <w:color w:val="000000" w:themeColor="text1"/>
          <w:lang w:eastAsia="en-GB"/>
        </w:rPr>
        <w:t xml:space="preserve">these </w:t>
      </w:r>
      <w:del w:id="23" w:author="Leon Peto" w:date="2023-08-23T07:26:00Z">
        <w:r w:rsidR="00377B92" w:rsidDel="00443FC1">
          <w:rPr>
            <w:rFonts w:eastAsia="Times New Roman" w:cstheme="minorHAnsi"/>
            <w:bCs/>
            <w:color w:val="000000" w:themeColor="text1"/>
            <w:lang w:eastAsia="en-GB"/>
          </w:rPr>
          <w:delText>viruses</w:delText>
        </w:r>
        <w:r w:rsidR="00377B92" w:rsidRPr="00402063" w:rsidDel="00443FC1">
          <w:rPr>
            <w:rFonts w:eastAsia="Times New Roman" w:cstheme="minorHAnsi"/>
            <w:bCs/>
            <w:color w:val="000000" w:themeColor="text1"/>
            <w:lang w:eastAsia="en-GB"/>
          </w:rPr>
          <w:delText xml:space="preserve"> </w:delText>
        </w:r>
      </w:del>
      <w:ins w:id="24" w:author="Leon Peto" w:date="2023-08-23T07:26:00Z">
        <w:r w:rsidR="00443FC1">
          <w:rPr>
            <w:rFonts w:eastAsia="Times New Roman" w:cstheme="minorHAnsi"/>
            <w:bCs/>
            <w:color w:val="000000" w:themeColor="text1"/>
            <w:lang w:eastAsia="en-GB"/>
          </w:rPr>
          <w:t>infections</w:t>
        </w:r>
        <w:r w:rsidR="00443FC1" w:rsidRPr="00402063">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62602129" w:rsidR="002E0B4E" w:rsidRPr="00402063" w:rsidRDefault="00083A7E" w:rsidP="00AC7169">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dexamethasone</w:t>
      </w:r>
      <w:ins w:id="25" w:author="Leon Peto" w:date="2023-09-05T16:33:00Z">
        <w:r w:rsidR="00CD7EB0">
          <w:rPr>
            <w:rFonts w:eastAsia="Times New Roman" w:cstheme="minorHAnsi"/>
            <w:bCs/>
            <w:color w:val="000000" w:themeColor="text1"/>
            <w:lang w:eastAsia="en-GB"/>
          </w:rPr>
          <w:t>,</w:t>
        </w:r>
      </w:ins>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reduce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w:t>
      </w:r>
      <w:del w:id="26" w:author="Leon Peto" w:date="2023-09-05T14:39:00Z">
        <w:r w:rsidR="002E0B4E" w:rsidRPr="00402063" w:rsidDel="009547BF">
          <w:rPr>
            <w:rFonts w:eastAsia="Times New Roman" w:cstheme="minorHAnsi"/>
            <w:bCs/>
            <w:color w:val="000000" w:themeColor="text1"/>
            <w:lang w:eastAsia="en-GB"/>
          </w:rPr>
          <w:delText>added to the usual standard of care</w:delText>
        </w:r>
        <w:r w:rsidR="00377B92" w:rsidRPr="00377B92" w:rsidDel="009547BF">
          <w:rPr>
            <w:rFonts w:eastAsia="Times New Roman" w:cstheme="minorHAnsi"/>
            <w:bCs/>
            <w:color w:val="000000" w:themeColor="text1"/>
            <w:lang w:eastAsia="en-GB"/>
          </w:rPr>
          <w:delText xml:space="preserve"> </w:delText>
        </w:r>
        <w:r w:rsidR="00377B92" w:rsidDel="009547BF">
          <w:rPr>
            <w:rFonts w:eastAsia="Times New Roman" w:cstheme="minorHAnsi"/>
            <w:bCs/>
            <w:color w:val="000000" w:themeColor="text1"/>
            <w:lang w:eastAsia="en-GB"/>
          </w:rPr>
          <w:delText xml:space="preserve">for either COVID-19 or </w:delText>
        </w:r>
      </w:del>
      <w:del w:id="27" w:author="Leon Peto" w:date="2023-08-23T07:26:00Z">
        <w:r w:rsidR="00377B92" w:rsidDel="00443FC1">
          <w:rPr>
            <w:rFonts w:eastAsia="Times New Roman" w:cstheme="minorHAnsi"/>
            <w:bCs/>
            <w:color w:val="000000" w:themeColor="text1"/>
            <w:lang w:eastAsia="en-GB"/>
          </w:rPr>
          <w:delText xml:space="preserve">influenza </w:delText>
        </w:r>
      </w:del>
      <w:ins w:id="28" w:author="Leon Peto" w:date="2023-09-05T14:39:00Z">
        <w:r w:rsidR="009547BF">
          <w:rPr>
            <w:rFonts w:eastAsia="Times New Roman" w:cstheme="minorHAnsi"/>
            <w:bCs/>
            <w:color w:val="000000" w:themeColor="text1"/>
            <w:lang w:eastAsia="en-GB"/>
          </w:rPr>
          <w:t>used in the treatment of</w:t>
        </w:r>
      </w:ins>
      <w:ins w:id="29" w:author="Leon Peto" w:date="2023-08-23T07:26:00Z">
        <w:r w:rsidR="00443FC1">
          <w:rPr>
            <w:rFonts w:eastAsia="Times New Roman" w:cstheme="minorHAnsi"/>
            <w:bCs/>
            <w:color w:val="000000" w:themeColor="text1"/>
            <w:lang w:eastAsia="en-GB"/>
          </w:rPr>
          <w:t xml:space="preserve"> </w:t>
        </w:r>
      </w:ins>
      <w:r w:rsidR="00377B92">
        <w:rPr>
          <w:rFonts w:eastAsia="Times New Roman" w:cstheme="minorHAnsi"/>
          <w:bCs/>
          <w:color w:val="000000" w:themeColor="text1"/>
          <w:lang w:eastAsia="en-GB"/>
        </w:rPr>
        <w:t>pneumonia</w:t>
      </w:r>
      <w:ins w:id="30" w:author="Leon Peto" w:date="2023-09-05T14:40:00Z">
        <w:r w:rsidR="009547BF">
          <w:rPr>
            <w:rFonts w:eastAsia="Times New Roman" w:cstheme="minorHAnsi"/>
            <w:bCs/>
            <w:color w:val="000000" w:themeColor="text1"/>
            <w:lang w:eastAsia="en-GB"/>
          </w:rPr>
          <w:t xml:space="preserve"> caused by COVID-19, influenza or other </w:t>
        </w:r>
      </w:ins>
      <w:ins w:id="31" w:author="Leon Peto" w:date="2023-09-05T14:41:00Z">
        <w:r w:rsidR="009547BF">
          <w:rPr>
            <w:rFonts w:eastAsia="Times New Roman" w:cstheme="minorHAnsi"/>
            <w:bCs/>
            <w:color w:val="000000" w:themeColor="text1"/>
            <w:lang w:eastAsia="en-GB"/>
          </w:rPr>
          <w:t>organisms</w:t>
        </w:r>
      </w:ins>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1B34D15C" w14:textId="1A376A65" w:rsidR="00D00244" w:rsidRPr="00D00244" w:rsidRDefault="002E0B4E">
      <w:pPr>
        <w:spacing w:after="0" w:line="240" w:lineRule="auto"/>
        <w:rPr>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 xml:space="preserve">may be useful for patients with </w:t>
      </w:r>
      <w:del w:id="32" w:author="Leon Peto" w:date="2023-08-23T07:26:00Z">
        <w:r w:rsidRPr="00402063" w:rsidDel="00443FC1">
          <w:rPr>
            <w:rFonts w:eastAsia="Times New Roman" w:cstheme="minorHAnsi"/>
            <w:bCs/>
            <w:color w:val="000000" w:themeColor="text1"/>
            <w:lang w:eastAsia="en-GB"/>
          </w:rPr>
          <w:delText>COVID-19</w:delText>
        </w:r>
        <w:r w:rsidR="00377B92" w:rsidDel="00443FC1">
          <w:rPr>
            <w:rFonts w:eastAsia="Times New Roman" w:cstheme="minorHAnsi"/>
            <w:bCs/>
            <w:color w:val="000000" w:themeColor="text1"/>
            <w:lang w:eastAsia="en-GB"/>
          </w:rPr>
          <w:delText xml:space="preserve"> and/or influenza </w:delText>
        </w:r>
      </w:del>
      <w:r w:rsidR="00377B92">
        <w:rPr>
          <w:rFonts w:eastAsia="Times New Roman" w:cstheme="minorHAnsi"/>
          <w:bCs/>
          <w:color w:val="000000" w:themeColor="text1"/>
          <w:lang w:eastAsia="en-GB"/>
        </w:rPr>
        <w:t>pneumonia</w:t>
      </w:r>
      <w:r w:rsidR="001575C0"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4478D68E" w:rsidR="00383830" w:rsidRPr="00D00244" w:rsidRDefault="00383830">
      <w:pPr>
        <w:pStyle w:val="ListParagraph"/>
        <w:numPr>
          <w:ilvl w:val="0"/>
          <w:numId w:val="6"/>
        </w:numPr>
        <w:spacing w:after="0" w:line="240" w:lineRule="auto"/>
        <w:contextualSpacing w:val="0"/>
        <w:rPr>
          <w:lang w:eastAsia="en-GB"/>
        </w:rPr>
        <w:pPrChange w:id="33" w:author="Leon Peto" w:date="2023-09-05T16:42:00Z">
          <w:pPr>
            <w:spacing w:after="120" w:line="240" w:lineRule="auto"/>
          </w:pPr>
        </w:pPrChange>
      </w:pPr>
      <w:r w:rsidRPr="00D00244">
        <w:rPr>
          <w:lang w:eastAsia="en-GB"/>
        </w:rPr>
        <w:t>The treatment</w:t>
      </w:r>
      <w:r w:rsidR="00397629" w:rsidRPr="00D00244">
        <w:rPr>
          <w:lang w:eastAsia="en-GB"/>
        </w:rPr>
        <w:t>s</w:t>
      </w:r>
      <w:r w:rsidR="00E33E11" w:rsidRPr="00D00244">
        <w:rPr>
          <w:lang w:eastAsia="en-GB"/>
        </w:rPr>
        <w:t xml:space="preserve"> for COVID-19</w:t>
      </w:r>
      <w:del w:id="34" w:author="Leon Peto" w:date="2023-09-05T16:18:00Z">
        <w:r w:rsidRPr="00D00244" w:rsidDel="00D00244">
          <w:rPr>
            <w:lang w:eastAsia="en-GB"/>
          </w:rPr>
          <w:delText xml:space="preserve">, </w:delText>
        </w:r>
        <w:r w:rsidR="00EA49B3" w:rsidRPr="00D00244" w:rsidDel="00D00244">
          <w:rPr>
            <w:lang w:eastAsia="en-GB"/>
          </w:rPr>
          <w:delText xml:space="preserve">which may be </w:delText>
        </w:r>
        <w:r w:rsidRPr="00D00244" w:rsidDel="00D00244">
          <w:rPr>
            <w:lang w:eastAsia="en-GB"/>
          </w:rPr>
          <w:delText>given in addition to the usual care at your hospital,</w:delText>
        </w:r>
      </w:del>
      <w:r w:rsidRPr="00D00244">
        <w:rPr>
          <w:lang w:eastAsia="en-GB"/>
        </w:rPr>
        <w:t xml:space="preserve"> </w:t>
      </w:r>
      <w:r w:rsidR="00397629" w:rsidRPr="00D00244">
        <w:rPr>
          <w:lang w:eastAsia="en-GB"/>
        </w:rPr>
        <w:t>include</w:t>
      </w:r>
      <w:r w:rsidRPr="00D00244">
        <w:rPr>
          <w:lang w:eastAsia="en-GB"/>
        </w:rPr>
        <w:t xml:space="preserve"> </w:t>
      </w:r>
      <w:r w:rsidR="00514B93" w:rsidRPr="00D00244">
        <w:rPr>
          <w:lang w:eastAsia="en-GB"/>
        </w:rPr>
        <w:t xml:space="preserve">a </w:t>
      </w:r>
      <w:r w:rsidR="007F284A" w:rsidRPr="00D00244">
        <w:rPr>
          <w:lang w:eastAsia="en-GB"/>
        </w:rPr>
        <w:t xml:space="preserve">high dose </w:t>
      </w:r>
      <w:r w:rsidR="00377B92" w:rsidRPr="00D00244">
        <w:rPr>
          <w:lang w:eastAsia="en-GB"/>
        </w:rPr>
        <w:t xml:space="preserve">steroid, </w:t>
      </w:r>
      <w:r w:rsidR="007F284A" w:rsidRPr="00D00244">
        <w:rPr>
          <w:lang w:eastAsia="en-GB"/>
        </w:rPr>
        <w:t xml:space="preserve">dexamethasone (if you </w:t>
      </w:r>
      <w:r w:rsidR="007A0CF8" w:rsidRPr="00D00244">
        <w:rPr>
          <w:lang w:eastAsia="en-GB"/>
        </w:rPr>
        <w:t>need help with your breathing</w:t>
      </w:r>
      <w:r w:rsidR="007F284A" w:rsidRPr="00D00244">
        <w:rPr>
          <w:lang w:eastAsia="en-GB"/>
        </w:rPr>
        <w:t>)</w:t>
      </w:r>
      <w:r w:rsidR="00245D5C" w:rsidRPr="00D00244">
        <w:rPr>
          <w:lang w:eastAsia="en-GB"/>
        </w:rPr>
        <w:t>,</w:t>
      </w:r>
      <w:r w:rsidR="00377B92" w:rsidRPr="00D00244">
        <w:rPr>
          <w:lang w:eastAsia="en-GB"/>
        </w:rPr>
        <w:t xml:space="preserve"> </w:t>
      </w:r>
      <w:r w:rsidR="00285DEB" w:rsidRPr="00D00244">
        <w:rPr>
          <w:lang w:eastAsia="en-GB"/>
        </w:rPr>
        <w:t xml:space="preserve">and </w:t>
      </w:r>
      <w:r w:rsidR="00245D5C" w:rsidRPr="00D00244">
        <w:rPr>
          <w:lang w:eastAsia="en-GB"/>
        </w:rPr>
        <w:t>a synthetic antibody treatment directed against the virus (called sotrovimab)</w:t>
      </w:r>
      <w:r w:rsidR="00AE757A" w:rsidRPr="00D00244">
        <w:rPr>
          <w:lang w:eastAsia="en-GB"/>
        </w:rPr>
        <w:t xml:space="preserve">. </w:t>
      </w:r>
    </w:p>
    <w:p w14:paraId="7F9E87C2" w14:textId="5C42AEA0" w:rsidR="005E1DC0" w:rsidRPr="00EB29DB" w:rsidRDefault="00377B92">
      <w:pPr>
        <w:pStyle w:val="ListParagraph"/>
        <w:numPr>
          <w:ilvl w:val="0"/>
          <w:numId w:val="6"/>
        </w:numPr>
        <w:spacing w:after="0" w:line="240" w:lineRule="auto"/>
        <w:contextualSpacing w:val="0"/>
        <w:rPr>
          <w:ins w:id="35" w:author="Leon Peto" w:date="2023-08-23T07:36:00Z"/>
          <w:rFonts w:eastAsia="Times New Roman" w:cstheme="minorHAnsi"/>
          <w:bCs/>
          <w:color w:val="000000" w:themeColor="text1"/>
          <w:lang w:eastAsia="en-GB"/>
        </w:rPr>
        <w:pPrChange w:id="36" w:author="Leon Peto" w:date="2023-09-05T16:42:00Z">
          <w:pPr>
            <w:spacing w:after="120" w:line="240" w:lineRule="auto"/>
          </w:pPr>
        </w:pPrChange>
      </w:pPr>
      <w:r w:rsidRPr="00EB29DB">
        <w:rPr>
          <w:rFonts w:eastAsia="Times New Roman" w:cstheme="minorHAnsi"/>
          <w:bCs/>
          <w:color w:val="000000" w:themeColor="text1"/>
          <w:lang w:eastAsia="en-GB"/>
        </w:rPr>
        <w:t>The treatments for influenza pneumonia</w:t>
      </w:r>
      <w:del w:id="37" w:author="Leon Peto" w:date="2023-09-05T16:16:00Z">
        <w:r w:rsidRPr="00EB29DB" w:rsidDel="00D00244">
          <w:rPr>
            <w:rFonts w:eastAsia="Times New Roman" w:cstheme="minorHAnsi"/>
            <w:bCs/>
            <w:color w:val="000000" w:themeColor="text1"/>
            <w:lang w:eastAsia="en-GB"/>
          </w:rPr>
          <w:delText>, which may be given on top of your usual care,</w:delText>
        </w:r>
      </w:del>
      <w:r w:rsidRPr="00EB29DB">
        <w:rPr>
          <w:rFonts w:eastAsia="Times New Roman" w:cstheme="minorHAnsi"/>
          <w:bCs/>
          <w:color w:val="000000" w:themeColor="text1"/>
          <w:lang w:eastAsia="en-GB"/>
        </w:rPr>
        <w:t xml:space="preserve"> include two anti-viral treatments, oseltamivir and baloxavir</w:t>
      </w:r>
      <w:ins w:id="38" w:author="Leon Peto" w:date="2023-09-05T16:19:00Z">
        <w:r w:rsidR="00D00244">
          <w:rPr>
            <w:rFonts w:eastAsia="Times New Roman" w:cstheme="minorHAnsi"/>
            <w:bCs/>
            <w:color w:val="000000" w:themeColor="text1"/>
            <w:lang w:eastAsia="en-GB"/>
          </w:rPr>
          <w:t>,</w:t>
        </w:r>
      </w:ins>
      <w:r w:rsidRPr="00EB29DB">
        <w:rPr>
          <w:rFonts w:eastAsia="Times New Roman" w:cstheme="minorHAnsi"/>
          <w:bCs/>
          <w:color w:val="000000" w:themeColor="text1"/>
          <w:lang w:eastAsia="en-GB"/>
        </w:rPr>
        <w:t xml:space="preserve"> and low-dose dexamethasone. </w:t>
      </w:r>
    </w:p>
    <w:p w14:paraId="34F09173" w14:textId="78573109" w:rsidR="00110BCA" w:rsidRPr="00EB29DB" w:rsidRDefault="00443FC1">
      <w:pPr>
        <w:pStyle w:val="ListParagraph"/>
        <w:numPr>
          <w:ilvl w:val="0"/>
          <w:numId w:val="6"/>
        </w:numPr>
        <w:spacing w:after="0" w:line="240" w:lineRule="auto"/>
        <w:contextualSpacing w:val="0"/>
        <w:rPr>
          <w:ins w:id="39" w:author="Leon Peto" w:date="2023-09-04T14:24:00Z"/>
          <w:rFonts w:eastAsia="Times New Roman" w:cstheme="minorHAnsi"/>
          <w:bCs/>
          <w:color w:val="000000" w:themeColor="text1"/>
          <w:lang w:eastAsia="en-GB"/>
        </w:rPr>
        <w:pPrChange w:id="40" w:author="Leon Peto" w:date="2023-09-05T16:42:00Z">
          <w:pPr>
            <w:spacing w:after="120" w:line="240" w:lineRule="auto"/>
          </w:pPr>
        </w:pPrChange>
      </w:pPr>
      <w:ins w:id="41" w:author="Leon Peto" w:date="2023-08-23T07:26:00Z">
        <w:r w:rsidRPr="00EB29DB">
          <w:rPr>
            <w:rFonts w:eastAsia="Times New Roman" w:cstheme="minorHAnsi"/>
            <w:bCs/>
            <w:color w:val="000000" w:themeColor="text1"/>
            <w:lang w:eastAsia="en-GB"/>
          </w:rPr>
          <w:t>The treatment for community-acquired pneumonia</w:t>
        </w:r>
      </w:ins>
      <w:ins w:id="42" w:author="Leon Peto" w:date="2023-09-05T16:15:00Z">
        <w:r w:rsidR="00D00244" w:rsidRPr="00EB29DB">
          <w:rPr>
            <w:rFonts w:eastAsia="Times New Roman" w:cstheme="minorHAnsi"/>
            <w:bCs/>
            <w:color w:val="000000" w:themeColor="text1"/>
            <w:lang w:eastAsia="en-GB"/>
          </w:rPr>
          <w:t xml:space="preserve"> </w:t>
        </w:r>
      </w:ins>
      <w:ins w:id="43" w:author="Leon Peto" w:date="2023-08-23T07:26:00Z">
        <w:r w:rsidRPr="00EB29DB">
          <w:rPr>
            <w:rFonts w:eastAsia="Times New Roman" w:cstheme="minorHAnsi"/>
            <w:bCs/>
            <w:color w:val="000000" w:themeColor="text1"/>
            <w:lang w:eastAsia="en-GB"/>
          </w:rPr>
          <w:t xml:space="preserve">is low-dose dexamethasone. </w:t>
        </w:r>
      </w:ins>
    </w:p>
    <w:p w14:paraId="30348647" w14:textId="6E34F47E" w:rsidR="00C67763" w:rsidRPr="00402063" w:rsidRDefault="00377B92" w:rsidP="00AC7169">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AC7169">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EB29DB">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2D1A7EC2" w:rsidR="0031547E" w:rsidRPr="00402063" w:rsidRDefault="008B0E65" w:rsidP="00AC7169">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w:t>
      </w:r>
      <w:ins w:id="44" w:author="Leon Peto" w:date="2023-08-23T07:27:00Z">
        <w:r w:rsidR="00443FC1">
          <w:rPr>
            <w:rFonts w:eastAsia="Times New Roman" w:cstheme="minorHAnsi"/>
            <w:color w:val="000000" w:themeColor="text1"/>
            <w:lang w:eastAsia="en-GB"/>
          </w:rPr>
          <w:t xml:space="preserve"> </w:t>
        </w:r>
        <w:r w:rsidR="00443FC1" w:rsidRPr="00402063">
          <w:rPr>
            <w:rFonts w:eastAsia="Times New Roman" w:cstheme="minorHAnsi"/>
            <w:color w:val="000000" w:themeColor="text1"/>
            <w:lang w:eastAsia="en-GB"/>
          </w:rPr>
          <w:t xml:space="preserve">are in hospital </w:t>
        </w:r>
        <w:r w:rsidR="00443FC1">
          <w:rPr>
            <w:rFonts w:eastAsia="Times New Roman" w:cstheme="minorHAnsi"/>
            <w:color w:val="000000" w:themeColor="text1"/>
            <w:lang w:eastAsia="en-GB"/>
          </w:rPr>
          <w:t>and</w:t>
        </w:r>
      </w:ins>
      <w:r w:rsidRPr="00402063">
        <w:rPr>
          <w:rFonts w:eastAsia="Times New Roman" w:cstheme="minorHAnsi"/>
          <w:color w:val="000000" w:themeColor="text1"/>
          <w:lang w:eastAsia="en-GB"/>
        </w:rPr>
        <w:t xml:space="preserve"> have COVID-19</w:t>
      </w:r>
      <w:r w:rsidR="00CA57E0">
        <w:rPr>
          <w:rFonts w:eastAsia="Times New Roman" w:cstheme="minorHAnsi"/>
          <w:color w:val="000000" w:themeColor="text1"/>
          <w:lang w:eastAsia="en-GB"/>
        </w:rPr>
        <w:t xml:space="preserve"> and/or influenza pneumonia</w:t>
      </w:r>
      <w:r w:rsidRPr="00402063">
        <w:rPr>
          <w:rFonts w:eastAsia="Times New Roman" w:cstheme="minorHAnsi"/>
          <w:color w:val="000000" w:themeColor="text1"/>
          <w:lang w:eastAsia="en-GB"/>
        </w:rPr>
        <w:t xml:space="preserve"> confirmed by a laboratory test, </w:t>
      </w:r>
      <w:ins w:id="45" w:author="Leon Peto" w:date="2023-08-23T07:27:00Z">
        <w:r w:rsidR="00443FC1">
          <w:rPr>
            <w:rFonts w:eastAsia="Times New Roman" w:cstheme="minorHAnsi"/>
            <w:color w:val="000000" w:themeColor="text1"/>
            <w:lang w:eastAsia="en-GB"/>
          </w:rPr>
          <w:t>or if their doctor has diagnosed community-acquired pneumonia</w:t>
        </w:r>
      </w:ins>
      <w:del w:id="46" w:author="Leon Peto" w:date="2023-08-23T07:27:00Z">
        <w:r w:rsidRPr="00402063" w:rsidDel="00443FC1">
          <w:rPr>
            <w:rFonts w:eastAsia="Times New Roman" w:cstheme="minorHAnsi"/>
            <w:color w:val="000000" w:themeColor="text1"/>
            <w:lang w:eastAsia="en-GB"/>
          </w:rPr>
          <w:delText xml:space="preserve">and are </w:delText>
        </w:r>
        <w:r w:rsidR="004F0EC6" w:rsidRPr="00402063" w:rsidDel="00443FC1">
          <w:rPr>
            <w:rFonts w:eastAsia="Times New Roman" w:cstheme="minorHAnsi"/>
            <w:color w:val="000000" w:themeColor="text1"/>
            <w:lang w:eastAsia="en-GB"/>
          </w:rPr>
          <w:delText>in</w:delText>
        </w:r>
        <w:r w:rsidRPr="00402063" w:rsidDel="00443FC1">
          <w:rPr>
            <w:rFonts w:eastAsia="Times New Roman" w:cstheme="minorHAnsi"/>
            <w:color w:val="000000" w:themeColor="text1"/>
            <w:lang w:eastAsia="en-GB"/>
          </w:rPr>
          <w:delText xml:space="preserve"> hospital</w:delText>
        </w:r>
      </w:del>
      <w:r w:rsidRPr="00402063">
        <w:rPr>
          <w:rFonts w:eastAsia="Times New Roman" w:cstheme="minorHAnsi"/>
          <w:color w:val="000000" w:themeColor="text1"/>
          <w:lang w:eastAsia="en-GB"/>
        </w:rPr>
        <w:t xml:space="preserve">.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r w:rsidR="00DA2633">
        <w:rPr>
          <w:rFonts w:eastAsia="Times New Roman" w:cstheme="minorHAnsi"/>
          <w:color w:val="000000" w:themeColor="text1"/>
          <w:lang w:eastAsia="en-GB"/>
        </w:rPr>
        <w:t xml:space="preserve"> Patients may be included if they have </w:t>
      </w:r>
      <w:del w:id="47" w:author="Leon Peto" w:date="2023-09-05T16:39:00Z">
        <w:r w:rsidR="00DA2633" w:rsidDel="00983471">
          <w:rPr>
            <w:rFonts w:eastAsia="Times New Roman" w:cstheme="minorHAnsi"/>
            <w:color w:val="000000" w:themeColor="text1"/>
            <w:lang w:eastAsia="en-GB"/>
          </w:rPr>
          <w:delText xml:space="preserve">previously </w:delText>
        </w:r>
      </w:del>
      <w:r w:rsidR="00DA2633">
        <w:rPr>
          <w:rFonts w:eastAsia="Times New Roman" w:cstheme="minorHAnsi"/>
          <w:color w:val="000000" w:themeColor="text1"/>
          <w:lang w:eastAsia="en-GB"/>
        </w:rPr>
        <w:t>been recruited into RECOVERY &gt;6 months ago (although not into the same comparison more than once).</w:t>
      </w:r>
    </w:p>
    <w:p w14:paraId="532533A0" w14:textId="3A98CC26" w:rsidR="002E0B4E" w:rsidRPr="00402063" w:rsidRDefault="00181EAC"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2113ADC5" w14:textId="61FCF298" w:rsidR="00FA0B16" w:rsidRDefault="00181EAC" w:rsidP="00EB29DB">
      <w:pPr>
        <w:spacing w:after="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r w:rsidR="009208D1">
        <w:rPr>
          <w:rFonts w:eastAsia="Times New Roman" w:cstheme="minorHAnsi"/>
          <w:bCs/>
          <w:color w:val="000000" w:themeColor="text1"/>
          <w:lang w:eastAsia="en-GB"/>
        </w:rPr>
        <w:t xml:space="preserve">If you </w:t>
      </w:r>
      <w:r w:rsidR="009B7951">
        <w:rPr>
          <w:rFonts w:eastAsia="Times New Roman" w:cstheme="minorHAnsi"/>
          <w:bCs/>
          <w:color w:val="000000" w:themeColor="text1"/>
          <w:lang w:eastAsia="en-GB"/>
        </w:rPr>
        <w:t>might receive sotrovimab</w:t>
      </w:r>
      <w:r w:rsidR="00837EAA">
        <w:rPr>
          <w:rFonts w:eastAsia="Times New Roman" w:cstheme="minorHAnsi"/>
          <w:bCs/>
          <w:color w:val="000000" w:themeColor="text1"/>
          <w:lang w:eastAsia="en-GB"/>
        </w:rPr>
        <w:t xml:space="preserve"> </w:t>
      </w:r>
      <w:r w:rsidR="009208D1">
        <w:rPr>
          <w:rFonts w:eastAsia="Times New Roman" w:cstheme="minorHAnsi"/>
          <w:bCs/>
          <w:color w:val="000000" w:themeColor="text1"/>
          <w:lang w:eastAsia="en-GB"/>
        </w:rPr>
        <w:t>a blood sample will be sent to a central laboratory for measurement of coronavirus and</w:t>
      </w:r>
      <w:r w:rsidR="009B54AE">
        <w:rPr>
          <w:rFonts w:eastAsia="Times New Roman" w:cstheme="minorHAnsi"/>
          <w:bCs/>
          <w:color w:val="000000" w:themeColor="text1"/>
          <w:lang w:eastAsia="en-GB"/>
        </w:rPr>
        <w:t xml:space="preserve"> immune responses</w:t>
      </w:r>
      <w:r w:rsidR="009208D1">
        <w:rPr>
          <w:rFonts w:eastAsia="Times New Roman" w:cstheme="minorHAnsi"/>
          <w:bCs/>
          <w:color w:val="000000" w:themeColor="text1"/>
          <w:lang w:eastAsia="en-GB"/>
        </w:rPr>
        <w:t xml:space="preserve"> against it</w:t>
      </w:r>
      <w:r w:rsidR="009B7951">
        <w:rPr>
          <w:rFonts w:eastAsia="Times New Roman" w:cstheme="minorHAnsi"/>
          <w:bCs/>
          <w:color w:val="000000" w:themeColor="text1"/>
          <w:lang w:eastAsia="en-GB"/>
        </w:rPr>
        <w:t xml:space="preserve">, and </w:t>
      </w:r>
      <w:r w:rsidR="00837EAA">
        <w:rPr>
          <w:rFonts w:eastAsia="Times New Roman" w:cstheme="minorHAnsi"/>
          <w:bCs/>
          <w:color w:val="000000" w:themeColor="text1"/>
          <w:lang w:eastAsia="en-GB"/>
        </w:rPr>
        <w:t xml:space="preserve">a </w:t>
      </w:r>
      <w:r w:rsidR="009B7951">
        <w:rPr>
          <w:rFonts w:eastAsia="Times New Roman" w:cstheme="minorHAnsi"/>
          <w:bCs/>
          <w:color w:val="000000" w:themeColor="text1"/>
          <w:lang w:eastAsia="en-GB"/>
        </w:rPr>
        <w:t>nasal swab may be collected now and twice more in the next 5 days</w:t>
      </w:r>
      <w:r w:rsidR="009208D1">
        <w:rPr>
          <w:rFonts w:eastAsia="Times New Roman" w:cstheme="minorHAnsi"/>
          <w:bCs/>
          <w:color w:val="000000" w:themeColor="text1"/>
          <w:lang w:eastAsia="en-GB"/>
        </w:rPr>
        <w:t xml:space="preserve">. </w:t>
      </w:r>
      <w:r w:rsidR="009B7951">
        <w:rPr>
          <w:rFonts w:eastAsia="Times New Roman" w:cstheme="minorHAnsi"/>
          <w:bCs/>
          <w:color w:val="000000" w:themeColor="text1"/>
          <w:lang w:eastAsia="en-GB"/>
        </w:rPr>
        <w:t>I</w:t>
      </w:r>
      <w:r w:rsidR="00227E65">
        <w:rPr>
          <w:rFonts w:eastAsia="Times New Roman" w:cstheme="minorHAnsi"/>
          <w:bCs/>
          <w:color w:val="000000" w:themeColor="text1"/>
          <w:lang w:eastAsia="en-GB"/>
        </w:rPr>
        <w:t>f you have ‘flu</w:t>
      </w:r>
      <w:r w:rsidR="009B7951">
        <w:rPr>
          <w:rFonts w:eastAsia="Times New Roman" w:cstheme="minorHAnsi"/>
          <w:bCs/>
          <w:color w:val="000000" w:themeColor="text1"/>
          <w:lang w:eastAsia="en-GB"/>
        </w:rPr>
        <w:t xml:space="preserve"> </w:t>
      </w:r>
      <w:r w:rsidR="00EB6B23">
        <w:rPr>
          <w:rFonts w:eastAsia="Times New Roman" w:cstheme="minorHAnsi"/>
          <w:bCs/>
          <w:color w:val="000000" w:themeColor="text1"/>
          <w:lang w:eastAsia="en-GB"/>
        </w:rPr>
        <w:t xml:space="preserve">a </w:t>
      </w:r>
      <w:r w:rsidR="009B7951">
        <w:rPr>
          <w:rFonts w:eastAsia="Times New Roman" w:cstheme="minorHAnsi"/>
          <w:bCs/>
          <w:color w:val="000000" w:themeColor="text1"/>
          <w:lang w:eastAsia="en-GB"/>
        </w:rPr>
        <w:t xml:space="preserve">nasal swab </w:t>
      </w:r>
      <w:r w:rsidR="00285DEB">
        <w:rPr>
          <w:rFonts w:eastAsia="Times New Roman" w:cstheme="minorHAnsi"/>
          <w:bCs/>
          <w:color w:val="000000" w:themeColor="text1"/>
          <w:lang w:eastAsia="en-GB"/>
        </w:rPr>
        <w:t xml:space="preserve">may </w:t>
      </w:r>
      <w:r w:rsidR="009B7951">
        <w:rPr>
          <w:rFonts w:eastAsia="Times New Roman" w:cstheme="minorHAnsi"/>
          <w:bCs/>
          <w:color w:val="000000" w:themeColor="text1"/>
          <w:lang w:eastAsia="en-GB"/>
        </w:rPr>
        <w:t>be collected now and once more in 5 days.</w:t>
      </w:r>
      <w:r w:rsidR="009208D1">
        <w:rPr>
          <w:rFonts w:eastAsia="Times New Roman" w:cstheme="minorHAnsi"/>
          <w:bCs/>
          <w:color w:val="000000" w:themeColor="text1"/>
          <w:lang w:eastAsia="en-GB"/>
        </w:rPr>
        <w:t xml:space="preserve"> </w:t>
      </w:r>
      <w:r w:rsidR="00227E65">
        <w:rPr>
          <w:rFonts w:eastAsia="Times New Roman" w:cstheme="minorHAnsi"/>
          <w:bCs/>
          <w:color w:val="000000" w:themeColor="text1"/>
          <w:lang w:eastAsia="en-GB"/>
        </w:rPr>
        <w:t xml:space="preserve">The results of all these tests will not be available to your medical </w:t>
      </w:r>
      <w:r w:rsidR="00227E65" w:rsidRPr="004647D6">
        <w:rPr>
          <w:rFonts w:eastAsia="Times New Roman" w:cstheme="minorHAnsi"/>
          <w:bCs/>
          <w:color w:val="000000" w:themeColor="text1"/>
          <w:lang w:eastAsia="en-GB"/>
        </w:rPr>
        <w:t xml:space="preserve">team because they are for research and </w:t>
      </w:r>
      <w:r w:rsidR="00227E65">
        <w:rPr>
          <w:rFonts w:eastAsia="Times New Roman" w:cstheme="minorHAnsi"/>
          <w:bCs/>
          <w:color w:val="000000" w:themeColor="text1"/>
          <w:lang w:eastAsia="en-GB"/>
        </w:rPr>
        <w:t>are</w:t>
      </w:r>
      <w:r w:rsidR="00227E65" w:rsidRPr="004647D6">
        <w:rPr>
          <w:rFonts w:eastAsia="Times New Roman" w:cstheme="minorHAnsi"/>
          <w:bCs/>
          <w:color w:val="000000" w:themeColor="text1"/>
          <w:lang w:eastAsia="en-GB"/>
        </w:rPr>
        <w:t xml:space="preserve"> not validated for clinical application</w:t>
      </w:r>
      <w:r w:rsidR="00227E65">
        <w:rPr>
          <w:rFonts w:eastAsia="Times New Roman" w:cstheme="minorHAnsi"/>
          <w:bCs/>
          <w:color w:val="000000" w:themeColor="text1"/>
          <w:lang w:eastAsia="en-GB"/>
        </w:rPr>
        <w:t>,</w:t>
      </w:r>
      <w:r w:rsidR="00227E65">
        <w:rPr>
          <w:rFonts w:eastAsia="Times New Roman" w:cstheme="minorHAnsi"/>
          <w:b/>
          <w:bCs/>
          <w:color w:val="000000" w:themeColor="text1"/>
          <w:lang w:eastAsia="en-GB"/>
        </w:rPr>
        <w:t xml:space="preserve"> </w:t>
      </w:r>
      <w:r w:rsidR="00227E65">
        <w:rPr>
          <w:rFonts w:eastAsia="Times New Roman" w:cstheme="minorHAnsi"/>
          <w:bCs/>
          <w:color w:val="000000" w:themeColor="text1"/>
          <w:lang w:eastAsia="en-GB"/>
        </w:rPr>
        <w:t xml:space="preserve">and the samples will be destroyed once testing is complete. </w:t>
      </w:r>
      <w:r w:rsidR="000464DD">
        <w:rPr>
          <w:rFonts w:eastAsia="Times New Roman" w:cstheme="minorHAnsi"/>
          <w:bCs/>
          <w:color w:val="000000" w:themeColor="text1"/>
          <w:lang w:eastAsia="en-GB"/>
        </w:rPr>
        <w:t xml:space="preserve">If you are discharged before day 5 you </w:t>
      </w:r>
      <w:r w:rsidR="00285DEB">
        <w:rPr>
          <w:rFonts w:eastAsia="Times New Roman" w:cstheme="minorHAnsi"/>
          <w:bCs/>
          <w:color w:val="000000" w:themeColor="text1"/>
          <w:lang w:eastAsia="en-GB"/>
        </w:rPr>
        <w:t xml:space="preserve">may </w:t>
      </w:r>
      <w:r w:rsidR="000464DD">
        <w:rPr>
          <w:rFonts w:eastAsia="Times New Roman" w:cstheme="minorHAnsi"/>
          <w:bCs/>
          <w:color w:val="000000" w:themeColor="text1"/>
          <w:lang w:eastAsia="en-GB"/>
        </w:rPr>
        <w:t>be asked if you would be willing to take a swab sample at home and post it back (free of charge). This is optional.</w:t>
      </w:r>
    </w:p>
    <w:p w14:paraId="3E73A6AF" w14:textId="77777777" w:rsidR="00C7789C" w:rsidRDefault="00181EAC" w:rsidP="00EB29DB">
      <w:pPr>
        <w:spacing w:after="40" w:line="240" w:lineRule="auto"/>
        <w:rPr>
          <w:ins w:id="48" w:author="Leon Peto" w:date="2023-09-05T16:34:00Z"/>
          <w:rFonts w:eastAsia="Times New Roman" w:cstheme="minorHAnsi"/>
          <w:bCs/>
          <w:color w:val="000000" w:themeColor="text1"/>
          <w:lang w:eastAsia="en-GB"/>
        </w:rPr>
      </w:pPr>
      <w:r w:rsidRPr="00402063">
        <w:rPr>
          <w:rFonts w:eastAsia="Times New Roman" w:cstheme="minorHAnsi"/>
          <w:bCs/>
          <w:color w:val="000000" w:themeColor="text1"/>
          <w:lang w:eastAsia="en-GB"/>
        </w:rPr>
        <w:lastRenderedPageBreak/>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xml:space="preserve">. </w:t>
      </w:r>
      <w:ins w:id="49" w:author="Leon Peto" w:date="2023-09-05T14:45:00Z">
        <w:r w:rsidR="009547BF" w:rsidRPr="009547BF">
          <w:rPr>
            <w:rFonts w:eastAsia="Times New Roman" w:cstheme="minorHAnsi"/>
            <w:bCs/>
            <w:color w:val="000000" w:themeColor="text1"/>
            <w:lang w:eastAsia="en-GB"/>
          </w:rPr>
          <w:t xml:space="preserve">Other than </w:t>
        </w:r>
      </w:ins>
      <w:ins w:id="50" w:author="Leon Peto" w:date="2023-09-05T14:48:00Z">
        <w:r w:rsidR="009547BF">
          <w:rPr>
            <w:rFonts w:eastAsia="Times New Roman" w:cstheme="minorHAnsi"/>
            <w:bCs/>
            <w:color w:val="000000" w:themeColor="text1"/>
            <w:lang w:eastAsia="en-GB"/>
          </w:rPr>
          <w:t xml:space="preserve">being allocated to </w:t>
        </w:r>
        <w:r w:rsidR="00C27B86">
          <w:rPr>
            <w:rFonts w:eastAsia="Times New Roman" w:cstheme="minorHAnsi"/>
            <w:bCs/>
            <w:color w:val="000000" w:themeColor="text1"/>
            <w:lang w:eastAsia="en-GB"/>
          </w:rPr>
          <w:t xml:space="preserve">receive, </w:t>
        </w:r>
      </w:ins>
      <w:ins w:id="51" w:author="Leon Peto" w:date="2023-09-05T14:45:00Z">
        <w:r w:rsidR="009547BF">
          <w:rPr>
            <w:rFonts w:eastAsia="Times New Roman" w:cstheme="minorHAnsi"/>
            <w:bCs/>
            <w:color w:val="000000" w:themeColor="text1"/>
            <w:lang w:eastAsia="en-GB"/>
          </w:rPr>
          <w:t>or not receive</w:t>
        </w:r>
      </w:ins>
      <w:ins w:id="52" w:author="Leon Peto" w:date="2023-09-05T14:53:00Z">
        <w:r w:rsidR="00C27B86">
          <w:rPr>
            <w:rFonts w:eastAsia="Times New Roman" w:cstheme="minorHAnsi"/>
            <w:bCs/>
            <w:color w:val="000000" w:themeColor="text1"/>
            <w:lang w:eastAsia="en-GB"/>
          </w:rPr>
          <w:t>,</w:t>
        </w:r>
      </w:ins>
      <w:ins w:id="53" w:author="Leon Peto" w:date="2023-09-05T14:45:00Z">
        <w:r w:rsidR="009547BF" w:rsidRPr="009547BF">
          <w:rPr>
            <w:rFonts w:eastAsia="Times New Roman" w:cstheme="minorHAnsi"/>
            <w:bCs/>
            <w:color w:val="000000" w:themeColor="text1"/>
            <w:lang w:eastAsia="en-GB"/>
          </w:rPr>
          <w:t xml:space="preserve"> the study treatment, you will </w:t>
        </w:r>
      </w:ins>
      <w:ins w:id="54" w:author="Leon Peto" w:date="2023-09-05T14:52:00Z">
        <w:r w:rsidR="00C27B86">
          <w:rPr>
            <w:rFonts w:eastAsia="Times New Roman" w:cstheme="minorHAnsi"/>
            <w:bCs/>
            <w:color w:val="000000" w:themeColor="text1"/>
            <w:lang w:eastAsia="en-GB"/>
          </w:rPr>
          <w:t>be given</w:t>
        </w:r>
      </w:ins>
      <w:ins w:id="55" w:author="Leon Peto" w:date="2023-09-05T14:45:00Z">
        <w:r w:rsidR="009547BF" w:rsidRPr="009547BF">
          <w:rPr>
            <w:rFonts w:eastAsia="Times New Roman" w:cstheme="minorHAnsi"/>
            <w:bCs/>
            <w:color w:val="000000" w:themeColor="text1"/>
            <w:lang w:eastAsia="en-GB"/>
          </w:rPr>
          <w:t xml:space="preserve"> the same standard care a</w:t>
        </w:r>
        <w:r w:rsidR="009547BF">
          <w:rPr>
            <w:rFonts w:eastAsia="Times New Roman" w:cstheme="minorHAnsi"/>
            <w:bCs/>
            <w:color w:val="000000" w:themeColor="text1"/>
            <w:lang w:eastAsia="en-GB"/>
          </w:rPr>
          <w:t>s if you did not join the study</w:t>
        </w:r>
      </w:ins>
      <w:del w:id="56" w:author="Leon Peto" w:date="2023-09-05T14:45:00Z">
        <w:r w:rsidRPr="009547BF" w:rsidDel="009547BF">
          <w:rPr>
            <w:rFonts w:eastAsia="Times New Roman" w:cstheme="minorHAnsi"/>
            <w:bCs/>
            <w:color w:val="000000" w:themeColor="text1"/>
            <w:lang w:eastAsia="en-GB"/>
          </w:rPr>
          <w:delText>In all cases this will include the usual standard</w:delText>
        </w:r>
        <w:r w:rsidRPr="00402063" w:rsidDel="009547BF">
          <w:rPr>
            <w:rFonts w:eastAsia="Times New Roman" w:cstheme="minorHAnsi"/>
            <w:bCs/>
            <w:color w:val="000000" w:themeColor="text1"/>
            <w:lang w:eastAsia="en-GB"/>
          </w:rPr>
          <w:delText xml:space="preserve"> of care for your hospital</w:delText>
        </w:r>
        <w:r w:rsidR="008B585E" w:rsidDel="009547BF">
          <w:rPr>
            <w:rFonts w:eastAsia="Times New Roman" w:cstheme="minorHAnsi"/>
            <w:bCs/>
            <w:color w:val="000000" w:themeColor="text1"/>
            <w:lang w:eastAsia="en-GB"/>
          </w:rPr>
          <w:delText xml:space="preserve"> and i</w:delText>
        </w:r>
        <w:r w:rsidR="008B585E" w:rsidRPr="00402063" w:rsidDel="009547BF">
          <w:rPr>
            <w:rFonts w:eastAsia="Times New Roman" w:cstheme="minorHAnsi"/>
            <w:bCs/>
            <w:color w:val="000000" w:themeColor="text1"/>
            <w:lang w:eastAsia="en-GB"/>
          </w:rPr>
          <w:delText xml:space="preserve">t </w:delText>
        </w:r>
        <w:r w:rsidRPr="00402063" w:rsidDel="009547BF">
          <w:rPr>
            <w:rFonts w:eastAsia="Times New Roman" w:cstheme="minorHAnsi"/>
            <w:bCs/>
            <w:color w:val="000000" w:themeColor="text1"/>
            <w:lang w:eastAsia="en-GB"/>
          </w:rPr>
          <w:delText>may also include additional treatment</w:delText>
        </w:r>
        <w:r w:rsidR="00227E65" w:rsidDel="009547BF">
          <w:rPr>
            <w:rFonts w:eastAsia="Times New Roman" w:cstheme="minorHAnsi"/>
            <w:bCs/>
            <w:color w:val="000000" w:themeColor="text1"/>
            <w:lang w:eastAsia="en-GB"/>
          </w:rPr>
          <w:delText xml:space="preserve">, </w:delText>
        </w:r>
        <w:r w:rsidR="00227E65" w:rsidRPr="00402063" w:rsidDel="009547BF">
          <w:rPr>
            <w:rFonts w:eastAsia="Times New Roman" w:cstheme="minorHAnsi"/>
            <w:bCs/>
            <w:color w:val="000000" w:themeColor="text1"/>
            <w:lang w:eastAsia="en-GB"/>
          </w:rPr>
          <w:delText>which might be given by mouth</w:delText>
        </w:r>
        <w:r w:rsidR="00227E65" w:rsidDel="009547BF">
          <w:rPr>
            <w:rFonts w:eastAsia="Times New Roman" w:cstheme="minorHAnsi"/>
            <w:bCs/>
            <w:color w:val="000000" w:themeColor="text1"/>
            <w:lang w:eastAsia="en-GB"/>
          </w:rPr>
          <w:delText xml:space="preserve"> or</w:delText>
        </w:r>
        <w:r w:rsidR="00227E65" w:rsidRPr="00402063" w:rsidDel="009547BF">
          <w:rPr>
            <w:rFonts w:eastAsia="Times New Roman" w:cstheme="minorHAnsi"/>
            <w:bCs/>
            <w:color w:val="000000" w:themeColor="text1"/>
            <w:lang w:eastAsia="en-GB"/>
          </w:rPr>
          <w:delText xml:space="preserve"> injection</w:delText>
        </w:r>
      </w:del>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p>
    <w:p w14:paraId="27E8ED53" w14:textId="38B7075D" w:rsidR="00181EAC" w:rsidRDefault="008B585E" w:rsidP="00AC7169">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I</w:t>
      </w:r>
      <w:r w:rsidR="00181EAC"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00181EAC"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w:t>
      </w:r>
      <w:del w:id="57" w:author="Leon Peto" w:date="2023-09-05T16:33:00Z">
        <w:r w:rsidR="002D30E1" w:rsidDel="00CD7EB0">
          <w:rPr>
            <w:rFonts w:eastAsia="Times New Roman" w:cstheme="minorHAnsi"/>
            <w:bCs/>
            <w:color w:val="000000" w:themeColor="text1"/>
            <w:lang w:eastAsia="en-GB"/>
          </w:rPr>
          <w:delText>Digital</w:delText>
        </w:r>
      </w:del>
      <w:ins w:id="58" w:author="Leon Peto" w:date="2023-09-05T16:33:00Z">
        <w:r w:rsidR="00CD7EB0">
          <w:rPr>
            <w:rFonts w:eastAsia="Times New Roman" w:cstheme="minorHAnsi"/>
            <w:bCs/>
            <w:color w:val="000000" w:themeColor="text1"/>
            <w:lang w:eastAsia="en-GB"/>
          </w:rPr>
          <w:t>England</w:t>
        </w:r>
      </w:ins>
      <w:r w:rsidR="002D30E1">
        <w:rPr>
          <w:rFonts w:eastAsia="Times New Roman" w:cstheme="minorHAnsi"/>
          <w:bCs/>
          <w:color w:val="000000" w:themeColor="text1"/>
          <w:lang w:eastAsia="en-GB"/>
        </w:rPr>
        <w:t xml:space="preserve">, </w:t>
      </w:r>
      <w:ins w:id="59" w:author="Leon Peto" w:date="2023-09-05T16:34:00Z">
        <w:r w:rsidR="00983471">
          <w:rPr>
            <w:rFonts w:eastAsia="Times New Roman" w:cstheme="minorHAnsi"/>
            <w:bCs/>
            <w:color w:val="000000" w:themeColor="text1"/>
            <w:lang w:eastAsia="en-GB"/>
          </w:rPr>
          <w:t xml:space="preserve">the </w:t>
        </w:r>
      </w:ins>
      <w:del w:id="60" w:author="Leon Peto" w:date="2023-09-05T16:33:00Z">
        <w:r w:rsidR="002D30E1" w:rsidDel="00CD7EB0">
          <w:rPr>
            <w:rFonts w:eastAsia="Times New Roman" w:cstheme="minorHAnsi"/>
            <w:bCs/>
            <w:color w:val="000000" w:themeColor="text1"/>
            <w:lang w:eastAsia="en-GB"/>
          </w:rPr>
          <w:delText>Public Health England</w:delText>
        </w:r>
      </w:del>
      <w:ins w:id="61" w:author="Leon Peto" w:date="2023-09-05T16:33:00Z">
        <w:r w:rsidR="00CD7EB0">
          <w:rPr>
            <w:rFonts w:eastAsia="Times New Roman" w:cstheme="minorHAnsi"/>
            <w:bCs/>
            <w:color w:val="000000" w:themeColor="text1"/>
            <w:lang w:eastAsia="en-GB"/>
          </w:rPr>
          <w:t>UK Health Security Agency</w:t>
        </w:r>
      </w:ins>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00181EAC"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00181EAC"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3C1824">
        <w:rPr>
          <w:rFonts w:eastAsia="Times New Roman" w:cstheme="minorHAnsi"/>
          <w:color w:val="000000" w:themeColor="text1"/>
          <w:lang w:eastAsia="en-GB"/>
        </w:rPr>
        <w:t xml:space="preserve">For pregnant women we will collect your and your baby’s outcome from the UK Obstetric Surveillance System.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AC7169">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EB29DB">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FB9952F" w14:textId="4B218C98" w:rsidR="00962444" w:rsidRPr="00962444" w:rsidRDefault="00962444" w:rsidP="00284C95">
      <w:pPr>
        <w:pStyle w:val="ListParagraph"/>
        <w:numPr>
          <w:ilvl w:val="0"/>
          <w:numId w:val="4"/>
        </w:numPr>
        <w:spacing w:after="0" w:line="240" w:lineRule="auto"/>
        <w:ind w:left="709" w:hanging="283"/>
        <w:contextualSpacing w:val="0"/>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 xml:space="preserve">examethasone </w:t>
      </w:r>
      <w:ins w:id="62" w:author="Leon Peto" w:date="2023-09-05T14:55:00Z">
        <w:r w:rsidR="00C27B86">
          <w:rPr>
            <w:rFonts w:eastAsia="Times New Roman" w:cstheme="minorHAnsi"/>
            <w:lang w:eastAsia="en-GB"/>
          </w:rPr>
          <w:t xml:space="preserve">(and other steroids) </w:t>
        </w:r>
      </w:ins>
      <w:r w:rsidR="007F284A" w:rsidRPr="00962444">
        <w:rPr>
          <w:rFonts w:eastAsia="Times New Roman" w:cstheme="minorHAnsi"/>
          <w:lang w:eastAsia="en-GB"/>
        </w:rPr>
        <w:t xml:space="preserve">may </w:t>
      </w:r>
      <w:del w:id="63" w:author="Leon Peto" w:date="2023-09-05T14:56:00Z">
        <w:r w:rsidR="007F284A" w:rsidRPr="00962444" w:rsidDel="00C27B86">
          <w:rPr>
            <w:rFonts w:eastAsia="Times New Roman" w:cstheme="minorHAnsi"/>
            <w:lang w:eastAsia="en-GB"/>
          </w:rPr>
          <w:delText xml:space="preserve">also </w:delText>
        </w:r>
      </w:del>
      <w:r w:rsidR="007F284A" w:rsidRPr="00962444">
        <w:rPr>
          <w:rFonts w:eastAsia="Times New Roman" w:cstheme="minorHAnsi"/>
          <w:lang w:eastAsia="en-GB"/>
        </w:rPr>
        <w:t>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3B23E392" w14:textId="79FF18CC" w:rsidR="00962444" w:rsidRPr="00E33E11" w:rsidRDefault="00377B92" w:rsidP="00284C95">
      <w:pPr>
        <w:pStyle w:val="ListParagraph"/>
        <w:numPr>
          <w:ilvl w:val="0"/>
          <w:numId w:val="4"/>
        </w:numPr>
        <w:spacing w:after="0" w:line="240" w:lineRule="auto"/>
        <w:ind w:left="709" w:hanging="283"/>
        <w:contextualSpacing w:val="0"/>
        <w:rPr>
          <w:rFonts w:eastAsia="Times New Roman" w:cstheme="minorHAnsi"/>
          <w:color w:val="000000" w:themeColor="text1"/>
          <w:lang w:eastAsia="en-GB"/>
        </w:rPr>
      </w:pPr>
      <w:r>
        <w:rPr>
          <w:rFonts w:eastAsia="Times New Roman" w:cstheme="minorHAnsi"/>
          <w:lang w:eastAsia="en-GB"/>
        </w:rPr>
        <w:t>O</w:t>
      </w:r>
      <w:r w:rsidRPr="000E58A2">
        <w:rPr>
          <w:rFonts w:eastAsia="Times New Roman" w:cstheme="minorHAnsi"/>
          <w:lang w:eastAsia="en-GB"/>
        </w:rPr>
        <w:t>seltamivir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1993CEAC" w:rsidR="00E33E11" w:rsidRPr="002D74C5" w:rsidRDefault="00E33E11" w:rsidP="00284C95">
      <w:pPr>
        <w:pStyle w:val="ListParagraph"/>
        <w:numPr>
          <w:ilvl w:val="0"/>
          <w:numId w:val="4"/>
        </w:numPr>
        <w:spacing w:after="0" w:line="240" w:lineRule="auto"/>
        <w:ind w:left="709" w:hanging="283"/>
        <w:contextualSpacing w:val="0"/>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p>
    <w:p w14:paraId="09F98E53" w14:textId="6D6E5D4D" w:rsidR="00227E65" w:rsidRPr="00962444" w:rsidRDefault="00227E65" w:rsidP="00284C95">
      <w:pPr>
        <w:pStyle w:val="ListParagraph"/>
        <w:numPr>
          <w:ilvl w:val="0"/>
          <w:numId w:val="4"/>
        </w:numPr>
        <w:spacing w:after="0" w:line="240" w:lineRule="auto"/>
        <w:ind w:left="709" w:hanging="283"/>
        <w:contextualSpacing w:val="0"/>
        <w:rPr>
          <w:rFonts w:eastAsia="Times New Roman" w:cstheme="minorHAnsi"/>
          <w:color w:val="000000" w:themeColor="text1"/>
          <w:lang w:eastAsia="en-GB"/>
        </w:rPr>
      </w:pPr>
      <w:r w:rsidRPr="00CE61DA">
        <w:rPr>
          <w:rFonts w:eastAsia="Times New Roman" w:cstheme="minorHAnsi"/>
          <w:lang w:eastAsia="en-GB"/>
        </w:rPr>
        <w:t>Sotrovimab is given by intravenous infusion and may cause allergic reactions during the infusion</w:t>
      </w:r>
      <w:r w:rsidR="00DA2633" w:rsidRPr="00CE61DA">
        <w:rPr>
          <w:rFonts w:eastAsia="Times New Roman" w:cstheme="minorHAnsi"/>
          <w:lang w:eastAsia="en-GB"/>
        </w:rPr>
        <w:t>, but severe reactions have been rare</w:t>
      </w:r>
      <w:r w:rsidRPr="00CE61DA">
        <w:rPr>
          <w:rFonts w:eastAsia="Times New Roman" w:cstheme="minorHAnsi"/>
          <w:lang w:eastAsia="en-GB"/>
        </w:rPr>
        <w:t>.</w:t>
      </w:r>
    </w:p>
    <w:p w14:paraId="46AD2B9E" w14:textId="77777777" w:rsidR="00514B93" w:rsidRDefault="00731101" w:rsidP="00EB29DB">
      <w:pPr>
        <w:spacing w:after="40" w:line="240" w:lineRule="auto"/>
        <w:rPr>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2ACCA72E" w:rsidR="00271BE5" w:rsidRPr="00962444" w:rsidRDefault="005D5BA7" w:rsidP="00AC7169">
      <w:pPr>
        <w:spacing w:after="60" w:line="240" w:lineRule="auto"/>
        <w:rPr>
          <w:rFonts w:eastAsia="Times New Roman" w:cstheme="minorHAnsi"/>
          <w:color w:val="000000" w:themeColor="text1"/>
          <w:lang w:eastAsia="en-GB"/>
        </w:rPr>
      </w:pPr>
      <w:r w:rsidRPr="00962444">
        <w:rPr>
          <w:rFonts w:ascii="Calibri" w:hAnsi="Calibri" w:cs="Calibri"/>
        </w:rPr>
        <w:t>Women who are pregnant may be included, however</w:t>
      </w:r>
      <w:r w:rsidRPr="00962444">
        <w:rPr>
          <w:rFonts w:eastAsia="Times New Roman" w:cstheme="minorHAnsi"/>
          <w:lang w:eastAsia="en-GB"/>
        </w:rPr>
        <w:t>, the effect of some of the treatments on unborn babies is uncertain</w:t>
      </w:r>
      <w:r w:rsidR="00DF00A1" w:rsidRPr="00C67763">
        <w:rPr>
          <w:rFonts w:eastAsia="Times New Roman" w:cstheme="minorHAnsi"/>
          <w:lang w:eastAsia="en-GB"/>
        </w:rPr>
        <w:t xml:space="preserve">. </w:t>
      </w:r>
      <w:del w:id="64" w:author="Leon Peto" w:date="2023-09-04T14:37:00Z">
        <w:r w:rsidR="00245D5C" w:rsidRPr="00C67763" w:rsidDel="00CC2B5B">
          <w:rPr>
            <w:rFonts w:eastAsia="Times New Roman" w:cstheme="minorHAnsi"/>
            <w:lang w:eastAsia="en-GB"/>
          </w:rPr>
          <w:delText xml:space="preserve">Dexamethasone </w:delText>
        </w:r>
      </w:del>
      <w:ins w:id="65" w:author="Leon Peto" w:date="2023-09-05T15:55:00Z">
        <w:r w:rsidR="00C67763">
          <w:rPr>
            <w:rFonts w:eastAsia="Times New Roman" w:cstheme="minorHAnsi"/>
            <w:lang w:eastAsia="en-GB"/>
          </w:rPr>
          <w:t>S</w:t>
        </w:r>
      </w:ins>
      <w:ins w:id="66" w:author="Leon Peto" w:date="2023-09-04T14:37:00Z">
        <w:r w:rsidR="00CC2B5B" w:rsidRPr="00C67763">
          <w:rPr>
            <w:rFonts w:eastAsia="Times New Roman" w:cstheme="minorHAnsi"/>
            <w:lang w:eastAsia="en-GB"/>
          </w:rPr>
          <w:t>teroids</w:t>
        </w:r>
        <w:r w:rsidR="00CC2B5B">
          <w:rPr>
            <w:rFonts w:eastAsia="Times New Roman" w:cstheme="minorHAnsi"/>
            <w:lang w:eastAsia="en-GB"/>
          </w:rPr>
          <w:t xml:space="preserve"> </w:t>
        </w:r>
      </w:ins>
      <w:r w:rsidR="00245D5C">
        <w:rPr>
          <w:rFonts w:eastAsia="Times New Roman" w:cstheme="minorHAnsi"/>
          <w:lang w:eastAsia="en-GB"/>
        </w:rPr>
        <w:t>and oseltamivir</w:t>
      </w:r>
      <w:r w:rsidRPr="00962444">
        <w:rPr>
          <w:rFonts w:eastAsia="Times New Roman" w:cstheme="minorHAnsi"/>
          <w:lang w:eastAsia="en-GB"/>
        </w:rPr>
        <w:t xml:space="preserve"> have previously been used in pregnancy for other medical conditions without safety concerns being raised</w:t>
      </w:r>
      <w:ins w:id="67" w:author="Leon Peto" w:date="2023-09-05T15:55:00Z">
        <w:r w:rsidR="00C67763">
          <w:rPr>
            <w:rFonts w:eastAsia="Times New Roman" w:cstheme="minorHAnsi"/>
            <w:lang w:eastAsia="en-GB"/>
          </w:rPr>
          <w:t xml:space="preserve"> (</w:t>
        </w:r>
      </w:ins>
      <w:ins w:id="68" w:author="Leon Peto" w:date="2023-09-05T16:05:00Z">
        <w:r w:rsidR="000E57CC">
          <w:rPr>
            <w:rFonts w:eastAsia="Times New Roman" w:cstheme="minorHAnsi"/>
            <w:lang w:eastAsia="en-GB"/>
          </w:rPr>
          <w:t>but because dexamethasone could have effects on the baby, pregnant and breas</w:t>
        </w:r>
      </w:ins>
      <w:ins w:id="69" w:author="Leon Peto" w:date="2023-09-05T16:06:00Z">
        <w:r w:rsidR="000E57CC">
          <w:rPr>
            <w:rFonts w:eastAsia="Times New Roman" w:cstheme="minorHAnsi"/>
            <w:lang w:eastAsia="en-GB"/>
          </w:rPr>
          <w:t>t</w:t>
        </w:r>
      </w:ins>
      <w:ins w:id="70" w:author="Leon Peto" w:date="2023-09-05T16:05:00Z">
        <w:r w:rsidR="000E57CC">
          <w:rPr>
            <w:rFonts w:eastAsia="Times New Roman" w:cstheme="minorHAnsi"/>
            <w:lang w:eastAsia="en-GB"/>
          </w:rPr>
          <w:t>feeding women will receive an alternative steroid</w:t>
        </w:r>
      </w:ins>
      <w:ins w:id="71" w:author="Leon Peto" w:date="2023-09-05T16:06:00Z">
        <w:r w:rsidR="000E57CC">
          <w:rPr>
            <w:rFonts w:eastAsia="Times New Roman" w:cstheme="minorHAnsi"/>
            <w:lang w:eastAsia="en-GB"/>
          </w:rPr>
          <w:t>)</w:t>
        </w:r>
      </w:ins>
      <w:r w:rsidR="00645815">
        <w:rPr>
          <w:rFonts w:eastAsia="Times New Roman" w:cstheme="minorHAnsi"/>
          <w:lang w:eastAsia="en-GB"/>
        </w:rPr>
        <w:t xml:space="preserve">. </w:t>
      </w:r>
      <w:r w:rsidR="00D55712" w:rsidRPr="00D55712">
        <w:rPr>
          <w:rFonts w:eastAsia="Times New Roman"/>
          <w:lang w:eastAsia="en-GB"/>
        </w:rPr>
        <w:t>Baloxavir</w:t>
      </w:r>
      <w:r w:rsidR="003535EE">
        <w:rPr>
          <w:rFonts w:eastAsia="Times New Roman"/>
          <w:lang w:eastAsia="en-GB"/>
        </w:rPr>
        <w:t xml:space="preserve"> </w:t>
      </w:r>
      <w:r w:rsidR="00227E65">
        <w:rPr>
          <w:rFonts w:eastAsia="Times New Roman"/>
          <w:lang w:eastAsia="en-GB"/>
        </w:rPr>
        <w:t xml:space="preserve">and sotrovimab </w:t>
      </w:r>
      <w:r w:rsidR="001D1E1E">
        <w:rPr>
          <w:rFonts w:eastAsia="Times New Roman"/>
          <w:lang w:eastAsia="en-GB"/>
        </w:rPr>
        <w:t xml:space="preserve">have not been used in pregnant women before but </w:t>
      </w:r>
      <w:r w:rsidR="00227E65">
        <w:rPr>
          <w:rFonts w:eastAsia="Times New Roman"/>
          <w:lang w:eastAsia="en-GB"/>
        </w:rPr>
        <w:t>are</w:t>
      </w:r>
      <w:r w:rsidR="00D55712" w:rsidRPr="00D55712">
        <w:rPr>
          <w:rFonts w:eastAsia="Times New Roman"/>
          <w:lang w:eastAsia="en-GB"/>
        </w:rPr>
        <w:t xml:space="preserve"> considered to have an acceptably low level of risk to use in pregnant women in this trial by a national expert panel</w:t>
      </w:r>
      <w:r w:rsidR="00DA2633">
        <w:rPr>
          <w:rFonts w:eastAsia="Times New Roman"/>
          <w:lang w:eastAsia="en-GB"/>
        </w:rPr>
        <w:t xml:space="preserve">; your medical team will discuss with you whether you would be </w:t>
      </w:r>
      <w:r w:rsidR="00514B93">
        <w:rPr>
          <w:rFonts w:eastAsia="Times New Roman"/>
          <w:lang w:eastAsia="en-GB"/>
        </w:rPr>
        <w:t>willing</w:t>
      </w:r>
      <w:r w:rsidR="00DA2633">
        <w:rPr>
          <w:rFonts w:eastAsia="Times New Roman"/>
          <w:lang w:eastAsia="en-GB"/>
        </w:rPr>
        <w:t xml:space="preserve"> to receive them</w:t>
      </w:r>
      <w:r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00E23867" w:rsidR="004E031F" w:rsidRPr="00402063" w:rsidRDefault="004E031F" w:rsidP="00AC7169">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 xml:space="preserve">information </w:t>
      </w:r>
      <w:del w:id="72" w:author="Leon Peto" w:date="2023-09-05T17:06:00Z">
        <w:r w:rsidRPr="00402063" w:rsidDel="00AC7169">
          <w:rPr>
            <w:rFonts w:eastAsia="Times New Roman" w:cstheme="minorHAnsi"/>
            <w:color w:val="000000" w:themeColor="text1"/>
            <w:lang w:eastAsia="en-GB"/>
          </w:rPr>
          <w:delText xml:space="preserve">that has been </w:delText>
        </w:r>
      </w:del>
      <w:r w:rsidRPr="00402063">
        <w:rPr>
          <w:rFonts w:eastAsia="Times New Roman" w:cstheme="minorHAnsi"/>
          <w:color w:val="000000" w:themeColor="text1"/>
          <w:lang w:eastAsia="en-GB"/>
        </w:rPr>
        <w:t>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AC7169">
      <w:pPr>
        <w:spacing w:after="60" w:line="240" w:lineRule="auto"/>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r w:rsidR="00797A3E" w:rsidRPr="00797A3E">
        <w:fldChar w:fldCharType="begin"/>
      </w:r>
      <w:r w:rsidR="00797A3E" w:rsidRPr="00797A3E">
        <w:rPr>
          <w:rPrChange w:id="73" w:author="Leon Peto" w:date="2023-09-05T16:57:00Z">
            <w:rPr>
              <w:u w:val="single"/>
            </w:rPr>
          </w:rPrChange>
        </w:rPr>
        <w:instrText xml:space="preserve"> HYPERLINK "http://www.recoverytrial.net" </w:instrText>
      </w:r>
      <w:r w:rsidR="00797A3E" w:rsidRPr="00797A3E">
        <w:rPr>
          <w:rPrChange w:id="74" w:author="Leon Peto" w:date="2023-09-05T16:57:00Z">
            <w:rPr>
              <w:rStyle w:val="Hyperlink"/>
            </w:rPr>
          </w:rPrChange>
        </w:rPr>
        <w:fldChar w:fldCharType="separate"/>
      </w:r>
      <w:r w:rsidR="00475B52" w:rsidRPr="00797A3E">
        <w:rPr>
          <w:rStyle w:val="Hyperlink"/>
          <w:color w:val="auto"/>
          <w:u w:val="none"/>
          <w:rPrChange w:id="75" w:author="Leon Peto" w:date="2023-09-05T16:57:00Z">
            <w:rPr>
              <w:rStyle w:val="Hyperlink"/>
            </w:rPr>
          </w:rPrChange>
        </w:rPr>
        <w:t>www.recoverytrial.net</w:t>
      </w:r>
      <w:r w:rsidR="00797A3E" w:rsidRPr="00797A3E">
        <w:rPr>
          <w:rStyle w:val="Hyperlink"/>
          <w:color w:val="auto"/>
          <w:u w:val="none"/>
          <w:rPrChange w:id="76" w:author="Leon Peto" w:date="2023-09-05T16:57:00Z">
            <w:rPr>
              <w:rStyle w:val="Hyperlink"/>
            </w:rPr>
          </w:rPrChange>
        </w:rPr>
        <w:fldChar w:fldCharType="end"/>
      </w:r>
      <w:r w:rsidR="004F0EC6" w:rsidRPr="00402063">
        <w:rPr>
          <w:color w:val="000000" w:themeColor="text1"/>
        </w:rPr>
        <w:t>).</w:t>
      </w:r>
    </w:p>
    <w:p w14:paraId="302D714F" w14:textId="47ED81BE" w:rsidR="00155AEA" w:rsidRPr="00402063" w:rsidRDefault="004E031F" w:rsidP="00EB29DB">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6CE00C94" w14:textId="0BE549FC" w:rsidR="004B2EE2" w:rsidRPr="00402063" w:rsidRDefault="00FB07C4" w:rsidP="00AC7169">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r w:rsidR="00797A3E">
        <w:fldChar w:fldCharType="begin"/>
      </w:r>
      <w:r w:rsidR="00797A3E">
        <w:instrText xml:space="preserve"> HYPERLINK "https://www.recoverytrial.net/study-faq/data-privacy" </w:instrText>
      </w:r>
      <w:r w:rsidR="00797A3E">
        <w:fldChar w:fldCharType="separate"/>
      </w:r>
      <w:del w:id="77" w:author="Leon Peto" w:date="2023-09-05T16:57:00Z">
        <w:r w:rsidR="00BC1A06" w:rsidRPr="006603CB" w:rsidDel="00797A3E">
          <w:delText>https://</w:delText>
        </w:r>
      </w:del>
      <w:r w:rsidR="00BC1A06" w:rsidRPr="006603CB">
        <w:t>www.recoverytrial.net/study-faq/data-privacy</w:t>
      </w:r>
      <w:r w:rsidR="00797A3E">
        <w:fldChar w:fldCharType="end"/>
      </w:r>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AC7169">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AC7169">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EB29DB">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lastRenderedPageBreak/>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688E607" w14:textId="2134E990" w:rsidR="001D0696" w:rsidRPr="00BD3C57" w:rsidRDefault="00FB07C4" w:rsidP="00EB29DB">
      <w:pPr>
        <w:spacing w:after="0" w:line="240" w:lineRule="auto"/>
        <w:rPr>
          <w:rFonts w:cstheme="minorHAnsi"/>
        </w:rPr>
      </w:pPr>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1D0696" w:rsidRPr="00BD3C57" w:rsidSect="002D74C5">
      <w:headerReference w:type="even" r:id="rId9"/>
      <w:headerReference w:type="default" r:id="rId10"/>
      <w:footerReference w:type="even" r:id="rId11"/>
      <w:footerReference w:type="default" r:id="rId12"/>
      <w:headerReference w:type="first" r:id="rId13"/>
      <w:footerReference w:type="first" r:id="rId14"/>
      <w:pgSz w:w="11906" w:h="16838"/>
      <w:pgMar w:top="567" w:right="720" w:bottom="567"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327754" w16cid:durableId="2565A5A7"/>
  <w16cid:commentId w16cid:paraId="1CEDF68D" w16cid:durableId="2565A60E"/>
  <w16cid:commentId w16cid:paraId="529357ED" w16cid:durableId="2565A5A8"/>
  <w16cid:commentId w16cid:paraId="6C03F0BE" w16cid:durableId="2565A626"/>
  <w16cid:commentId w16cid:paraId="26C27511" w16cid:durableId="2565A5A9"/>
  <w16cid:commentId w16cid:paraId="552DEB3D" w16cid:durableId="2565A5AA"/>
  <w16cid:commentId w16cid:paraId="5C2211EC" w16cid:durableId="2565A5AB"/>
  <w16cid:commentId w16cid:paraId="12F3A579" w16cid:durableId="2565A6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3FDC" w14:textId="77777777" w:rsidR="00E53C0E" w:rsidRDefault="00E53C0E" w:rsidP="00402791">
      <w:pPr>
        <w:spacing w:after="0" w:line="240" w:lineRule="auto"/>
      </w:pPr>
      <w:r>
        <w:separator/>
      </w:r>
    </w:p>
  </w:endnote>
  <w:endnote w:type="continuationSeparator" w:id="0">
    <w:p w14:paraId="74C4FE7D" w14:textId="77777777" w:rsidR="00E53C0E" w:rsidRDefault="00E53C0E" w:rsidP="00402791">
      <w:pPr>
        <w:spacing w:after="0" w:line="240" w:lineRule="auto"/>
      </w:pPr>
      <w:r>
        <w:continuationSeparator/>
      </w:r>
    </w:p>
  </w:endnote>
  <w:endnote w:type="continuationNotice" w:id="1">
    <w:p w14:paraId="4AB5E055" w14:textId="77777777" w:rsidR="00E53C0E" w:rsidRDefault="00E53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3C63A" w14:textId="77777777" w:rsidR="00B82CA1" w:rsidRDefault="00B82C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586E0" w14:textId="6CC59CBF" w:rsidR="00B814B8" w:rsidRDefault="00B814B8">
    <w:pPr>
      <w:pStyle w:val="Footer"/>
    </w:pPr>
    <w:r w:rsidRPr="00842877">
      <w:rPr>
        <w:sz w:val="16"/>
        <w:szCs w:val="16"/>
      </w:rPr>
      <w:t xml:space="preserve">RECOVERY trial ICF/PIL </w:t>
    </w:r>
    <w:del w:id="78" w:author="Leon Peto" w:date="2023-08-23T07:25:00Z">
      <w:r w:rsidR="00732D1E" w:rsidRPr="00842877" w:rsidDel="006B508E">
        <w:rPr>
          <w:sz w:val="16"/>
          <w:szCs w:val="16"/>
        </w:rPr>
        <w:delText>V</w:delText>
      </w:r>
      <w:r w:rsidR="00732D1E" w:rsidDel="006B508E">
        <w:rPr>
          <w:sz w:val="16"/>
          <w:szCs w:val="16"/>
        </w:rPr>
        <w:delText>2</w:delText>
      </w:r>
      <w:r w:rsidR="00285DEB" w:rsidDel="006B508E">
        <w:rPr>
          <w:sz w:val="16"/>
          <w:szCs w:val="16"/>
        </w:rPr>
        <w:delText>5</w:delText>
      </w:r>
    </w:del>
    <w:ins w:id="79" w:author="Leon Peto" w:date="2023-08-23T07:25:00Z">
      <w:r w:rsidR="006B508E" w:rsidRPr="00842877">
        <w:rPr>
          <w:sz w:val="16"/>
          <w:szCs w:val="16"/>
        </w:rPr>
        <w:t>V</w:t>
      </w:r>
      <w:r w:rsidR="006B508E">
        <w:rPr>
          <w:sz w:val="16"/>
          <w:szCs w:val="16"/>
        </w:rPr>
        <w:t>26</w:t>
      </w:r>
    </w:ins>
    <w:r w:rsidR="00837EAA">
      <w:rPr>
        <w:sz w:val="16"/>
        <w:szCs w:val="16"/>
      </w:rPr>
      <w:t xml:space="preserve">.0 </w:t>
    </w:r>
    <w:del w:id="80" w:author="Richard Haynes" w:date="2023-10-24T19:00:00Z">
      <w:r w:rsidR="00594EE7" w:rsidDel="007C2391">
        <w:rPr>
          <w:sz w:val="16"/>
          <w:szCs w:val="16"/>
        </w:rPr>
        <w:delText>22</w:delText>
      </w:r>
    </w:del>
    <w:ins w:id="81" w:author="Richard Haynes" w:date="2023-10-24T19:00:00Z">
      <w:r w:rsidR="007C2391">
        <w:rPr>
          <w:sz w:val="16"/>
          <w:szCs w:val="16"/>
        </w:rPr>
        <w:t>13</w:t>
      </w:r>
    </w:ins>
    <w:r w:rsidR="00837EAA">
      <w:rPr>
        <w:sz w:val="16"/>
        <w:szCs w:val="16"/>
      </w:rPr>
      <w:t>-</w:t>
    </w:r>
    <w:ins w:id="82" w:author="Richard Haynes" w:date="2023-10-24T19:00:00Z">
      <w:r w:rsidR="007C2391">
        <w:rPr>
          <w:sz w:val="16"/>
          <w:szCs w:val="16"/>
        </w:rPr>
        <w:t>Sep</w:t>
      </w:r>
    </w:ins>
    <w:r w:rsidR="00837EAA">
      <w:rPr>
        <w:sz w:val="16"/>
        <w:szCs w:val="16"/>
      </w:rPr>
      <w:t>-</w:t>
    </w:r>
    <w:r w:rsidR="00285DEB">
      <w:rPr>
        <w:sz w:val="16"/>
        <w:szCs w:val="16"/>
      </w:rPr>
      <w:t>2023</w:t>
    </w:r>
    <w:r w:rsidR="00285DEB" w:rsidRPr="00842877">
      <w:rPr>
        <w:sz w:val="16"/>
        <w:szCs w:val="16"/>
      </w:rPr>
      <w:t xml:space="preserve">     </w:t>
    </w:r>
    <w:r w:rsidRPr="00842877">
      <w:rPr>
        <w:sz w:val="16"/>
        <w:szCs w:val="16"/>
      </w:rPr>
      <w:t xml:space="preserve">IRAS 281712    </w:t>
    </w:r>
    <w:r w:rsidRPr="00842877">
      <w:rPr>
        <w:sz w:val="16"/>
        <w:szCs w:val="16"/>
      </w:rPr>
      <w:tab/>
      <w:t>REC Ref 20/EE/0101</w:t>
    </w:r>
    <w:bookmarkStart w:id="83" w:name="_GoBack"/>
    <w:bookmarkEnd w:id="83"/>
    <w:r w:rsidR="00285DEB">
      <w:rPr>
        <w:sz w:val="16"/>
        <w:szCs w:val="16"/>
      </w:rPr>
      <w:tab/>
    </w: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Pr="00842877">
              <w:rPr>
                <w:sz w:val="16"/>
                <w:szCs w:val="16"/>
              </w:rPr>
              <w:t xml:space="preserve">Page </w:t>
            </w:r>
            <w:r w:rsidRPr="00842877">
              <w:rPr>
                <w:b/>
                <w:bCs/>
                <w:sz w:val="16"/>
                <w:szCs w:val="16"/>
              </w:rPr>
              <w:fldChar w:fldCharType="begin"/>
            </w:r>
            <w:r w:rsidRPr="00842877">
              <w:rPr>
                <w:b/>
                <w:bCs/>
                <w:sz w:val="16"/>
                <w:szCs w:val="16"/>
              </w:rPr>
              <w:instrText xml:space="preserve"> PAGE </w:instrText>
            </w:r>
            <w:r w:rsidRPr="00842877">
              <w:rPr>
                <w:b/>
                <w:bCs/>
                <w:sz w:val="16"/>
                <w:szCs w:val="16"/>
              </w:rPr>
              <w:fldChar w:fldCharType="separate"/>
            </w:r>
            <w:r w:rsidR="007C2391">
              <w:rPr>
                <w:b/>
                <w:bCs/>
                <w:noProof/>
                <w:sz w:val="16"/>
                <w:szCs w:val="16"/>
              </w:rPr>
              <w:t>1</w:t>
            </w:r>
            <w:r w:rsidRPr="00842877">
              <w:rPr>
                <w:b/>
                <w:bCs/>
                <w:sz w:val="16"/>
                <w:szCs w:val="16"/>
              </w:rPr>
              <w:fldChar w:fldCharType="end"/>
            </w:r>
            <w:r w:rsidRPr="00842877">
              <w:rPr>
                <w:sz w:val="16"/>
                <w:szCs w:val="16"/>
              </w:rPr>
              <w:t xml:space="preserve"> of </w:t>
            </w:r>
            <w:r w:rsidRPr="00842877">
              <w:rPr>
                <w:b/>
                <w:bCs/>
                <w:sz w:val="16"/>
                <w:szCs w:val="16"/>
              </w:rPr>
              <w:fldChar w:fldCharType="begin"/>
            </w:r>
            <w:r w:rsidRPr="00842877">
              <w:rPr>
                <w:b/>
                <w:bCs/>
                <w:sz w:val="16"/>
                <w:szCs w:val="16"/>
              </w:rPr>
              <w:instrText xml:space="preserve"> NUMPAGES  </w:instrText>
            </w:r>
            <w:r w:rsidRPr="00842877">
              <w:rPr>
                <w:b/>
                <w:bCs/>
                <w:sz w:val="16"/>
                <w:szCs w:val="16"/>
              </w:rPr>
              <w:fldChar w:fldCharType="separate"/>
            </w:r>
            <w:r w:rsidR="007C2391">
              <w:rPr>
                <w:b/>
                <w:bCs/>
                <w:noProof/>
                <w:sz w:val="16"/>
                <w:szCs w:val="16"/>
              </w:rPr>
              <w:t>6</w:t>
            </w:r>
            <w:r w:rsidRPr="00842877">
              <w:rPr>
                <w:b/>
                <w:bCs/>
                <w:sz w:val="16"/>
                <w:szCs w:val="16"/>
              </w:rPr>
              <w:fldChar w:fldCharType="end"/>
            </w:r>
          </w:sdtContent>
        </w:sdt>
      </w:sdtContent>
    </w:sdt>
    <w:r w:rsidR="00BA6FA3">
      <w:rP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1448F" w14:textId="77777777" w:rsidR="00B82CA1" w:rsidRDefault="00B82C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DA05" w14:textId="77777777" w:rsidR="00E53C0E" w:rsidRDefault="00E53C0E" w:rsidP="00402791">
      <w:pPr>
        <w:spacing w:after="0" w:line="240" w:lineRule="auto"/>
      </w:pPr>
      <w:r>
        <w:separator/>
      </w:r>
    </w:p>
  </w:footnote>
  <w:footnote w:type="continuationSeparator" w:id="0">
    <w:p w14:paraId="5FA9ED5A" w14:textId="77777777" w:rsidR="00E53C0E" w:rsidRDefault="00E53C0E" w:rsidP="00402791">
      <w:pPr>
        <w:spacing w:after="0" w:line="240" w:lineRule="auto"/>
      </w:pPr>
      <w:r>
        <w:continuationSeparator/>
      </w:r>
    </w:p>
  </w:footnote>
  <w:footnote w:type="continuationNotice" w:id="1">
    <w:p w14:paraId="3FC68D59" w14:textId="77777777" w:rsidR="00E53C0E" w:rsidRDefault="00E53C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D6616" w14:textId="77777777" w:rsidR="00B82CA1" w:rsidRDefault="00B82C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FEBD3" w14:textId="77777777" w:rsidR="00B82CA1" w:rsidRDefault="00B82C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9501F" w14:textId="77777777" w:rsidR="00B82CA1" w:rsidRDefault="00B82C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3DB80385"/>
    <w:multiLevelType w:val="hybridMultilevel"/>
    <w:tmpl w:val="62943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8EC3B51"/>
    <w:multiLevelType w:val="hybridMultilevel"/>
    <w:tmpl w:val="471C7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DE05B9A"/>
    <w:multiLevelType w:val="multilevel"/>
    <w:tmpl w:val="E8825FE6"/>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
  </w:num>
  <w:num w:numId="2">
    <w:abstractNumId w:val="0"/>
  </w:num>
  <w:num w:numId="3">
    <w:abstractNumId w:val="2"/>
  </w:num>
  <w:num w:numId="4">
    <w:abstractNumId w:val="4"/>
  </w:num>
  <w:num w:numId="5">
    <w:abstractNumId w:val="6"/>
  </w:num>
  <w:num w:numId="6">
    <w:abstractNumId w:val="5"/>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on Peto">
    <w15:presenceInfo w15:providerId="AD" w15:userId="S-1-5-21-944046252-2799899743-1142484129-10163"/>
  </w15:person>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17D46"/>
    <w:rsid w:val="00024200"/>
    <w:rsid w:val="000264EC"/>
    <w:rsid w:val="0002754B"/>
    <w:rsid w:val="00030C9D"/>
    <w:rsid w:val="00033D88"/>
    <w:rsid w:val="00037B3E"/>
    <w:rsid w:val="000464DD"/>
    <w:rsid w:val="00083A7E"/>
    <w:rsid w:val="000A16D3"/>
    <w:rsid w:val="000A41B2"/>
    <w:rsid w:val="000B02B9"/>
    <w:rsid w:val="000B046D"/>
    <w:rsid w:val="000C3EC6"/>
    <w:rsid w:val="000D57FC"/>
    <w:rsid w:val="000E4E3D"/>
    <w:rsid w:val="000E57CC"/>
    <w:rsid w:val="000F14AC"/>
    <w:rsid w:val="000F30CD"/>
    <w:rsid w:val="001003E3"/>
    <w:rsid w:val="0010061E"/>
    <w:rsid w:val="00104644"/>
    <w:rsid w:val="00110BCA"/>
    <w:rsid w:val="00111A98"/>
    <w:rsid w:val="0011207C"/>
    <w:rsid w:val="00121BE6"/>
    <w:rsid w:val="00127B8D"/>
    <w:rsid w:val="00130FF0"/>
    <w:rsid w:val="001442D9"/>
    <w:rsid w:val="00151700"/>
    <w:rsid w:val="00155AEA"/>
    <w:rsid w:val="00155CE5"/>
    <w:rsid w:val="001575C0"/>
    <w:rsid w:val="00162242"/>
    <w:rsid w:val="00163B5F"/>
    <w:rsid w:val="0016490C"/>
    <w:rsid w:val="0016582D"/>
    <w:rsid w:val="001729EE"/>
    <w:rsid w:val="00177AB9"/>
    <w:rsid w:val="00181EAC"/>
    <w:rsid w:val="00183176"/>
    <w:rsid w:val="00183A52"/>
    <w:rsid w:val="001918B8"/>
    <w:rsid w:val="00194896"/>
    <w:rsid w:val="00195F43"/>
    <w:rsid w:val="001967A6"/>
    <w:rsid w:val="001B5158"/>
    <w:rsid w:val="001D0696"/>
    <w:rsid w:val="001D1E1E"/>
    <w:rsid w:val="001E2327"/>
    <w:rsid w:val="001E392C"/>
    <w:rsid w:val="001E39F0"/>
    <w:rsid w:val="001E5442"/>
    <w:rsid w:val="001E71FE"/>
    <w:rsid w:val="001F63F8"/>
    <w:rsid w:val="00202F34"/>
    <w:rsid w:val="002067AA"/>
    <w:rsid w:val="002225B4"/>
    <w:rsid w:val="00223EEA"/>
    <w:rsid w:val="00227E65"/>
    <w:rsid w:val="00232926"/>
    <w:rsid w:val="00232BA1"/>
    <w:rsid w:val="00245B5E"/>
    <w:rsid w:val="00245D5C"/>
    <w:rsid w:val="00247239"/>
    <w:rsid w:val="002515D5"/>
    <w:rsid w:val="00251B30"/>
    <w:rsid w:val="00253221"/>
    <w:rsid w:val="00256168"/>
    <w:rsid w:val="00256BE4"/>
    <w:rsid w:val="002620DA"/>
    <w:rsid w:val="00264CBF"/>
    <w:rsid w:val="00271BE5"/>
    <w:rsid w:val="00284C95"/>
    <w:rsid w:val="00285DEB"/>
    <w:rsid w:val="00290AA5"/>
    <w:rsid w:val="00291EE5"/>
    <w:rsid w:val="002A5EA8"/>
    <w:rsid w:val="002C37A8"/>
    <w:rsid w:val="002D0C5C"/>
    <w:rsid w:val="002D30E1"/>
    <w:rsid w:val="002D6E6E"/>
    <w:rsid w:val="002D74C5"/>
    <w:rsid w:val="002E0B4E"/>
    <w:rsid w:val="002E1FD8"/>
    <w:rsid w:val="002F08B3"/>
    <w:rsid w:val="00306ABA"/>
    <w:rsid w:val="00307ABD"/>
    <w:rsid w:val="0031547E"/>
    <w:rsid w:val="00321B8E"/>
    <w:rsid w:val="0034114C"/>
    <w:rsid w:val="00341F8F"/>
    <w:rsid w:val="003535EE"/>
    <w:rsid w:val="00353E90"/>
    <w:rsid w:val="00354845"/>
    <w:rsid w:val="00371059"/>
    <w:rsid w:val="00377B92"/>
    <w:rsid w:val="00380013"/>
    <w:rsid w:val="00383830"/>
    <w:rsid w:val="003936C1"/>
    <w:rsid w:val="00397629"/>
    <w:rsid w:val="003B0623"/>
    <w:rsid w:val="003B5775"/>
    <w:rsid w:val="003C1824"/>
    <w:rsid w:val="003C655D"/>
    <w:rsid w:val="003D6924"/>
    <w:rsid w:val="003D6C2E"/>
    <w:rsid w:val="003E4490"/>
    <w:rsid w:val="003F41C1"/>
    <w:rsid w:val="003F4CD7"/>
    <w:rsid w:val="003F4EFA"/>
    <w:rsid w:val="00402063"/>
    <w:rsid w:val="004021B5"/>
    <w:rsid w:val="00402791"/>
    <w:rsid w:val="004170AE"/>
    <w:rsid w:val="00436CB0"/>
    <w:rsid w:val="00443FC1"/>
    <w:rsid w:val="00445731"/>
    <w:rsid w:val="004647D6"/>
    <w:rsid w:val="00475B52"/>
    <w:rsid w:val="004803FB"/>
    <w:rsid w:val="00492F15"/>
    <w:rsid w:val="00493952"/>
    <w:rsid w:val="004A76B8"/>
    <w:rsid w:val="004B099A"/>
    <w:rsid w:val="004B2292"/>
    <w:rsid w:val="004B2EE2"/>
    <w:rsid w:val="004B50DA"/>
    <w:rsid w:val="004B7254"/>
    <w:rsid w:val="004B7B19"/>
    <w:rsid w:val="004C32A3"/>
    <w:rsid w:val="004D404A"/>
    <w:rsid w:val="004E031F"/>
    <w:rsid w:val="004E0E8D"/>
    <w:rsid w:val="004E7228"/>
    <w:rsid w:val="004F0EC6"/>
    <w:rsid w:val="004F3B12"/>
    <w:rsid w:val="00514B93"/>
    <w:rsid w:val="005151A3"/>
    <w:rsid w:val="00516CFF"/>
    <w:rsid w:val="00546BFF"/>
    <w:rsid w:val="005725FC"/>
    <w:rsid w:val="0059183E"/>
    <w:rsid w:val="00591D50"/>
    <w:rsid w:val="00594EE7"/>
    <w:rsid w:val="005B0640"/>
    <w:rsid w:val="005C1526"/>
    <w:rsid w:val="005D001E"/>
    <w:rsid w:val="005D5BA7"/>
    <w:rsid w:val="005D609D"/>
    <w:rsid w:val="005E1DC0"/>
    <w:rsid w:val="00617493"/>
    <w:rsid w:val="00621DB9"/>
    <w:rsid w:val="00642C2F"/>
    <w:rsid w:val="00645815"/>
    <w:rsid w:val="00647B8E"/>
    <w:rsid w:val="00647D2C"/>
    <w:rsid w:val="00673703"/>
    <w:rsid w:val="006742E6"/>
    <w:rsid w:val="00680822"/>
    <w:rsid w:val="006868FE"/>
    <w:rsid w:val="006A5733"/>
    <w:rsid w:val="006A70A2"/>
    <w:rsid w:val="006A7EB0"/>
    <w:rsid w:val="006B508E"/>
    <w:rsid w:val="006B73CB"/>
    <w:rsid w:val="006C4F9E"/>
    <w:rsid w:val="006D29FD"/>
    <w:rsid w:val="006F4262"/>
    <w:rsid w:val="007003A3"/>
    <w:rsid w:val="00707504"/>
    <w:rsid w:val="00711EBD"/>
    <w:rsid w:val="007134EC"/>
    <w:rsid w:val="00714078"/>
    <w:rsid w:val="00715B16"/>
    <w:rsid w:val="007250CB"/>
    <w:rsid w:val="00730ACF"/>
    <w:rsid w:val="00731101"/>
    <w:rsid w:val="007316AF"/>
    <w:rsid w:val="00732D1E"/>
    <w:rsid w:val="00752F2F"/>
    <w:rsid w:val="00753628"/>
    <w:rsid w:val="007559D8"/>
    <w:rsid w:val="00757E87"/>
    <w:rsid w:val="007872EA"/>
    <w:rsid w:val="00797A3E"/>
    <w:rsid w:val="007A01FE"/>
    <w:rsid w:val="007A0CF8"/>
    <w:rsid w:val="007A14E2"/>
    <w:rsid w:val="007A5E27"/>
    <w:rsid w:val="007A770A"/>
    <w:rsid w:val="007B165F"/>
    <w:rsid w:val="007B2801"/>
    <w:rsid w:val="007C2391"/>
    <w:rsid w:val="007D17D9"/>
    <w:rsid w:val="007E79D7"/>
    <w:rsid w:val="007F284A"/>
    <w:rsid w:val="00837EAA"/>
    <w:rsid w:val="00842877"/>
    <w:rsid w:val="00846DBE"/>
    <w:rsid w:val="00847D84"/>
    <w:rsid w:val="00853A15"/>
    <w:rsid w:val="00853F47"/>
    <w:rsid w:val="00855415"/>
    <w:rsid w:val="008844A0"/>
    <w:rsid w:val="008931C6"/>
    <w:rsid w:val="008A0E59"/>
    <w:rsid w:val="008A3A79"/>
    <w:rsid w:val="008A5097"/>
    <w:rsid w:val="008B0E65"/>
    <w:rsid w:val="008B1713"/>
    <w:rsid w:val="008B585E"/>
    <w:rsid w:val="008D56E7"/>
    <w:rsid w:val="008D739D"/>
    <w:rsid w:val="008E03BF"/>
    <w:rsid w:val="008E22C0"/>
    <w:rsid w:val="00901E18"/>
    <w:rsid w:val="00902E4D"/>
    <w:rsid w:val="00910F56"/>
    <w:rsid w:val="009208D1"/>
    <w:rsid w:val="00922865"/>
    <w:rsid w:val="00930D67"/>
    <w:rsid w:val="00934F3E"/>
    <w:rsid w:val="009364AD"/>
    <w:rsid w:val="00942F4E"/>
    <w:rsid w:val="00943C7D"/>
    <w:rsid w:val="009547BF"/>
    <w:rsid w:val="00962444"/>
    <w:rsid w:val="009676D2"/>
    <w:rsid w:val="0098068D"/>
    <w:rsid w:val="00983471"/>
    <w:rsid w:val="0098569C"/>
    <w:rsid w:val="00986751"/>
    <w:rsid w:val="00996106"/>
    <w:rsid w:val="009A02CE"/>
    <w:rsid w:val="009A680F"/>
    <w:rsid w:val="009B28E5"/>
    <w:rsid w:val="009B54AE"/>
    <w:rsid w:val="009B7951"/>
    <w:rsid w:val="009C4DD0"/>
    <w:rsid w:val="009D06C5"/>
    <w:rsid w:val="009D296D"/>
    <w:rsid w:val="009E0E54"/>
    <w:rsid w:val="009F7002"/>
    <w:rsid w:val="00A0166C"/>
    <w:rsid w:val="00A07C73"/>
    <w:rsid w:val="00A11F57"/>
    <w:rsid w:val="00A26BE8"/>
    <w:rsid w:val="00A36655"/>
    <w:rsid w:val="00A4020E"/>
    <w:rsid w:val="00A413DB"/>
    <w:rsid w:val="00A44963"/>
    <w:rsid w:val="00A44C3B"/>
    <w:rsid w:val="00A46DBC"/>
    <w:rsid w:val="00A54954"/>
    <w:rsid w:val="00A56333"/>
    <w:rsid w:val="00A64465"/>
    <w:rsid w:val="00A659DF"/>
    <w:rsid w:val="00A72E25"/>
    <w:rsid w:val="00A77396"/>
    <w:rsid w:val="00AA0987"/>
    <w:rsid w:val="00AA3834"/>
    <w:rsid w:val="00AB0EA4"/>
    <w:rsid w:val="00AC5D2A"/>
    <w:rsid w:val="00AC7169"/>
    <w:rsid w:val="00AE757A"/>
    <w:rsid w:val="00AF05BD"/>
    <w:rsid w:val="00AF1DEE"/>
    <w:rsid w:val="00B11D80"/>
    <w:rsid w:val="00B17C22"/>
    <w:rsid w:val="00B27847"/>
    <w:rsid w:val="00B27EA5"/>
    <w:rsid w:val="00B467EE"/>
    <w:rsid w:val="00B5234B"/>
    <w:rsid w:val="00B55913"/>
    <w:rsid w:val="00B745F5"/>
    <w:rsid w:val="00B750AC"/>
    <w:rsid w:val="00B7765F"/>
    <w:rsid w:val="00B814B8"/>
    <w:rsid w:val="00B82CA1"/>
    <w:rsid w:val="00B8673A"/>
    <w:rsid w:val="00B92F8C"/>
    <w:rsid w:val="00BA13FC"/>
    <w:rsid w:val="00BA3212"/>
    <w:rsid w:val="00BA6FA3"/>
    <w:rsid w:val="00BC1A06"/>
    <w:rsid w:val="00BC5542"/>
    <w:rsid w:val="00BC581A"/>
    <w:rsid w:val="00BC6B09"/>
    <w:rsid w:val="00BD102A"/>
    <w:rsid w:val="00BD3C57"/>
    <w:rsid w:val="00BD47CA"/>
    <w:rsid w:val="00BE0DD3"/>
    <w:rsid w:val="00BE6E41"/>
    <w:rsid w:val="00BF2A47"/>
    <w:rsid w:val="00BF4001"/>
    <w:rsid w:val="00BF5DF6"/>
    <w:rsid w:val="00C11AAA"/>
    <w:rsid w:val="00C22946"/>
    <w:rsid w:val="00C27B86"/>
    <w:rsid w:val="00C359A1"/>
    <w:rsid w:val="00C619DC"/>
    <w:rsid w:val="00C66732"/>
    <w:rsid w:val="00C67763"/>
    <w:rsid w:val="00C71B46"/>
    <w:rsid w:val="00C7423E"/>
    <w:rsid w:val="00C7789C"/>
    <w:rsid w:val="00C80A80"/>
    <w:rsid w:val="00C80CE8"/>
    <w:rsid w:val="00C82C2A"/>
    <w:rsid w:val="00CA57E0"/>
    <w:rsid w:val="00CB0833"/>
    <w:rsid w:val="00CB1F1C"/>
    <w:rsid w:val="00CC2B5B"/>
    <w:rsid w:val="00CD7EB0"/>
    <w:rsid w:val="00CE61DA"/>
    <w:rsid w:val="00CF4211"/>
    <w:rsid w:val="00D00244"/>
    <w:rsid w:val="00D010F4"/>
    <w:rsid w:val="00D03007"/>
    <w:rsid w:val="00D034F8"/>
    <w:rsid w:val="00D0644F"/>
    <w:rsid w:val="00D16679"/>
    <w:rsid w:val="00D217F2"/>
    <w:rsid w:val="00D310FC"/>
    <w:rsid w:val="00D4616C"/>
    <w:rsid w:val="00D55712"/>
    <w:rsid w:val="00D55A77"/>
    <w:rsid w:val="00D67904"/>
    <w:rsid w:val="00D67F39"/>
    <w:rsid w:val="00D820F0"/>
    <w:rsid w:val="00D82F40"/>
    <w:rsid w:val="00D9051A"/>
    <w:rsid w:val="00DA2633"/>
    <w:rsid w:val="00DB05A0"/>
    <w:rsid w:val="00DB69EB"/>
    <w:rsid w:val="00DC4601"/>
    <w:rsid w:val="00DE4716"/>
    <w:rsid w:val="00DF00A1"/>
    <w:rsid w:val="00DF1136"/>
    <w:rsid w:val="00DF1D60"/>
    <w:rsid w:val="00DF3492"/>
    <w:rsid w:val="00E11BAA"/>
    <w:rsid w:val="00E33BE9"/>
    <w:rsid w:val="00E33E11"/>
    <w:rsid w:val="00E532C7"/>
    <w:rsid w:val="00E53C0E"/>
    <w:rsid w:val="00E672DC"/>
    <w:rsid w:val="00E73DF7"/>
    <w:rsid w:val="00E90DBA"/>
    <w:rsid w:val="00E97E80"/>
    <w:rsid w:val="00EA1398"/>
    <w:rsid w:val="00EA3F6F"/>
    <w:rsid w:val="00EA49B3"/>
    <w:rsid w:val="00EB2916"/>
    <w:rsid w:val="00EB29DB"/>
    <w:rsid w:val="00EB6B23"/>
    <w:rsid w:val="00ED0E98"/>
    <w:rsid w:val="00F0063D"/>
    <w:rsid w:val="00F00BE5"/>
    <w:rsid w:val="00F0194D"/>
    <w:rsid w:val="00F05D6B"/>
    <w:rsid w:val="00F25135"/>
    <w:rsid w:val="00F565FF"/>
    <w:rsid w:val="00F5761A"/>
    <w:rsid w:val="00F66447"/>
    <w:rsid w:val="00F7743F"/>
    <w:rsid w:val="00F84C5A"/>
    <w:rsid w:val="00F91906"/>
    <w:rsid w:val="00F97B15"/>
    <w:rsid w:val="00FA0B16"/>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Heading3"/>
    <w:next w:val="Normal"/>
    <w:link w:val="Heading2Char"/>
    <w:autoRedefine/>
    <w:uiPriority w:val="99"/>
    <w:qFormat/>
    <w:rsid w:val="009B28E5"/>
    <w:pPr>
      <w:numPr>
        <w:ilvl w:val="1"/>
      </w:numPr>
      <w:tabs>
        <w:tab w:val="num" w:pos="567"/>
      </w:tabs>
      <w:outlineLvl w:val="1"/>
    </w:pPr>
  </w:style>
  <w:style w:type="paragraph" w:styleId="Heading3">
    <w:name w:val="heading 3"/>
    <w:basedOn w:val="Normal"/>
    <w:next w:val="Normal"/>
    <w:link w:val="Heading3Char"/>
    <w:autoRedefine/>
    <w:uiPriority w:val="99"/>
    <w:qFormat/>
    <w:rsid w:val="009B28E5"/>
    <w:pPr>
      <w:keepNext/>
      <w:numPr>
        <w:ilvl w:val="2"/>
        <w:numId w:val="5"/>
      </w:numPr>
      <w:tabs>
        <w:tab w:val="num" w:pos="720"/>
      </w:tabs>
      <w:autoSpaceDE w:val="0"/>
      <w:autoSpaceDN w:val="0"/>
      <w:adjustRightInd w:val="0"/>
      <w:spacing w:before="240" w:after="60" w:line="240" w:lineRule="auto"/>
      <w:ind w:left="504"/>
      <w:contextualSpacing/>
      <w:jc w:val="both"/>
      <w:outlineLvl w:val="2"/>
    </w:pPr>
    <w:rPr>
      <w:rFonts w:ascii="Arial" w:eastAsiaTheme="minorEastAsia" w:hAnsi="Arial" w:cs="Arial"/>
      <w:b/>
      <w:color w:val="000000"/>
      <w:sz w:val="24"/>
      <w:szCs w:val="24"/>
      <w:lang w:val="en-US" w:eastAsia="en-GB"/>
    </w:rPr>
  </w:style>
  <w:style w:type="paragraph" w:styleId="Heading4">
    <w:name w:val="heading 4"/>
    <w:basedOn w:val="Normal"/>
    <w:next w:val="Normal"/>
    <w:link w:val="Heading4Char"/>
    <w:autoRedefine/>
    <w:uiPriority w:val="99"/>
    <w:qFormat/>
    <w:rsid w:val="009B28E5"/>
    <w:pPr>
      <w:keepNext/>
      <w:numPr>
        <w:ilvl w:val="3"/>
        <w:numId w:val="5"/>
      </w:numPr>
      <w:tabs>
        <w:tab w:val="left" w:pos="1049"/>
        <w:tab w:val="num" w:pos="1648"/>
        <w:tab w:val="right" w:pos="9815"/>
      </w:tabs>
      <w:autoSpaceDE w:val="0"/>
      <w:autoSpaceDN w:val="0"/>
      <w:adjustRightInd w:val="0"/>
      <w:spacing w:after="0" w:line="240" w:lineRule="auto"/>
      <w:ind w:left="993" w:right="142" w:hanging="993"/>
      <w:contextualSpacing/>
      <w:jc w:val="both"/>
      <w:outlineLvl w:val="3"/>
    </w:pPr>
    <w:rPr>
      <w:rFonts w:ascii="Arial" w:eastAsiaTheme="minorEastAsia" w:hAnsi="Arial" w:cs="Arial"/>
      <w:b/>
      <w:color w:val="000000"/>
      <w:lang w:eastAsia="en-GB"/>
    </w:rPr>
  </w:style>
  <w:style w:type="paragraph" w:styleId="Heading5">
    <w:name w:val="heading 5"/>
    <w:basedOn w:val="Normal"/>
    <w:next w:val="Normal"/>
    <w:link w:val="Heading5Char"/>
    <w:autoRedefine/>
    <w:uiPriority w:val="99"/>
    <w:qFormat/>
    <w:rsid w:val="009B28E5"/>
    <w:pPr>
      <w:keepNext/>
      <w:numPr>
        <w:ilvl w:val="4"/>
        <w:numId w:val="5"/>
      </w:numPr>
      <w:tabs>
        <w:tab w:val="left" w:pos="1134"/>
        <w:tab w:val="right" w:pos="9815"/>
      </w:tabs>
      <w:autoSpaceDE w:val="0"/>
      <w:autoSpaceDN w:val="0"/>
      <w:adjustRightInd w:val="0"/>
      <w:spacing w:after="0" w:line="240" w:lineRule="auto"/>
      <w:contextualSpacing/>
      <w:jc w:val="both"/>
      <w:outlineLvl w:val="4"/>
    </w:pPr>
    <w:rPr>
      <w:rFonts w:ascii="Arial" w:eastAsiaTheme="minorEastAsia" w:hAnsi="Arial" w:cs="Arial"/>
      <w:b/>
      <w:color w:val="000000"/>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unhideWhenUsed/>
    <w:rsid w:val="00C82C2A"/>
    <w:rPr>
      <w:sz w:val="16"/>
      <w:szCs w:val="16"/>
    </w:rPr>
  </w:style>
  <w:style w:type="paragraph" w:styleId="CommentText">
    <w:name w:val="annotation text"/>
    <w:basedOn w:val="Normal"/>
    <w:link w:val="CommentTextChar"/>
    <w:uiPriority w:val="99"/>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character" w:customStyle="1" w:styleId="Heading2Char">
    <w:name w:val="Heading 2 Char"/>
    <w:basedOn w:val="DefaultParagraphFont"/>
    <w:link w:val="Heading2"/>
    <w:uiPriority w:val="99"/>
    <w:rsid w:val="009B28E5"/>
    <w:rPr>
      <w:rFonts w:ascii="Arial" w:eastAsiaTheme="minorEastAsia" w:hAnsi="Arial" w:cs="Arial"/>
      <w:b/>
      <w:color w:val="000000"/>
      <w:sz w:val="24"/>
      <w:szCs w:val="24"/>
      <w:lang w:val="en-US" w:eastAsia="en-GB"/>
    </w:rPr>
  </w:style>
  <w:style w:type="character" w:customStyle="1" w:styleId="Heading3Char">
    <w:name w:val="Heading 3 Char"/>
    <w:basedOn w:val="DefaultParagraphFont"/>
    <w:link w:val="Heading3"/>
    <w:uiPriority w:val="99"/>
    <w:rsid w:val="009B28E5"/>
    <w:rPr>
      <w:rFonts w:ascii="Arial" w:eastAsiaTheme="minorEastAsia" w:hAnsi="Arial" w:cs="Arial"/>
      <w:b/>
      <w:color w:val="000000"/>
      <w:sz w:val="24"/>
      <w:szCs w:val="24"/>
      <w:lang w:val="en-US" w:eastAsia="en-GB"/>
    </w:rPr>
  </w:style>
  <w:style w:type="character" w:customStyle="1" w:styleId="Heading4Char">
    <w:name w:val="Heading 4 Char"/>
    <w:basedOn w:val="DefaultParagraphFont"/>
    <w:link w:val="Heading4"/>
    <w:uiPriority w:val="99"/>
    <w:rsid w:val="009B28E5"/>
    <w:rPr>
      <w:rFonts w:ascii="Arial" w:eastAsiaTheme="minorEastAsia" w:hAnsi="Arial" w:cs="Arial"/>
      <w:b/>
      <w:color w:val="000000"/>
      <w:lang w:eastAsia="en-GB"/>
    </w:rPr>
  </w:style>
  <w:style w:type="character" w:customStyle="1" w:styleId="Heading5Char">
    <w:name w:val="Heading 5 Char"/>
    <w:basedOn w:val="DefaultParagraphFont"/>
    <w:link w:val="Heading5"/>
    <w:uiPriority w:val="99"/>
    <w:rsid w:val="009B28E5"/>
    <w:rPr>
      <w:rFonts w:ascii="Arial" w:eastAsiaTheme="minorEastAsia" w:hAnsi="Arial" w:cs="Arial"/>
      <w:b/>
      <w:color w:val="000000"/>
      <w:sz w:val="20"/>
      <w:szCs w:val="20"/>
      <w:lang w:eastAsia="en-GB"/>
    </w:rPr>
  </w:style>
  <w:style w:type="character" w:styleId="FollowedHyperlink">
    <w:name w:val="FollowedHyperlink"/>
    <w:basedOn w:val="DefaultParagraphFont"/>
    <w:uiPriority w:val="99"/>
    <w:semiHidden/>
    <w:unhideWhenUsed/>
    <w:rsid w:val="00797A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2177</Words>
  <Characters>12414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2022-06-11T11:11:00Z</cp:lastPrinted>
  <dcterms:created xsi:type="dcterms:W3CDTF">2023-10-24T18:01:00Z</dcterms:created>
  <dcterms:modified xsi:type="dcterms:W3CDTF">2023-10-24T18:01:00Z</dcterms:modified>
</cp:coreProperties>
</file>