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EFAE9" w14:textId="77777777" w:rsidR="005376DA" w:rsidRPr="00633320" w:rsidRDefault="005376DA" w:rsidP="0097021A">
      <w:pPr>
        <w:pBdr>
          <w:top w:val="single" w:sz="8" w:space="6" w:color="auto"/>
          <w:left w:val="single" w:sz="8" w:space="4" w:color="auto"/>
          <w:bottom w:val="single" w:sz="8" w:space="6" w:color="auto"/>
          <w:right w:val="single" w:sz="8" w:space="4" w:color="auto"/>
        </w:pBdr>
        <w:spacing w:before="120" w:after="120"/>
        <w:jc w:val="center"/>
        <w:rPr>
          <w:b/>
          <w:bCs w:val="0"/>
          <w:sz w:val="28"/>
          <w:szCs w:val="32"/>
        </w:rPr>
      </w:pPr>
      <w:bookmarkStart w:id="0" w:name="_GoBack"/>
      <w:bookmarkEnd w:id="0"/>
      <w:r w:rsidRPr="00633320">
        <w:rPr>
          <w:b/>
          <w:sz w:val="28"/>
          <w:szCs w:val="32"/>
        </w:rPr>
        <w:t>RECOVERY</w:t>
      </w:r>
      <w:r>
        <w:rPr>
          <w:b/>
          <w:sz w:val="28"/>
          <w:szCs w:val="32"/>
        </w:rPr>
        <w:t xml:space="preserve"> TRIAL PROTOCOL</w:t>
      </w:r>
    </w:p>
    <w:p w14:paraId="18CC991C" w14:textId="77777777" w:rsidR="005376DA" w:rsidRPr="00633320" w:rsidRDefault="005376DA" w:rsidP="0097021A"/>
    <w:p w14:paraId="7C1A8030" w14:textId="77777777" w:rsidR="005376DA" w:rsidRDefault="005376DA" w:rsidP="0097021A">
      <w:pPr>
        <w:tabs>
          <w:tab w:val="left" w:pos="3020"/>
        </w:tabs>
      </w:pPr>
      <w:r w:rsidRPr="00633320">
        <w:t xml:space="preserve">This protocol describes </w:t>
      </w:r>
      <w:r>
        <w:t xml:space="preserve">the RECOVERY Trial, </w:t>
      </w:r>
      <w:r w:rsidRPr="00633320">
        <w:t xml:space="preserve">a randomised </w:t>
      </w:r>
      <w:ins w:id="1" w:author="Author">
        <w:r>
          <w:t xml:space="preserve">platform </w:t>
        </w:r>
      </w:ins>
      <w:r w:rsidRPr="00633320">
        <w:t xml:space="preserve">trial among patients hospitalised for </w:t>
      </w:r>
      <w:del w:id="2" w:author="Author">
        <w:r w:rsidRPr="00633320" w:rsidDel="006C1899">
          <w:delText>COVID-19</w:delText>
        </w:r>
        <w:r w:rsidDel="006C1899">
          <w:delText xml:space="preserve">, </w:delText>
        </w:r>
        <w:r w:rsidDel="00E61DB7">
          <w:delText>influenza</w:delText>
        </w:r>
      </w:del>
      <w:ins w:id="3" w:author="Author">
        <w:r>
          <w:t>pneumonia caused by influenza</w:t>
        </w:r>
      </w:ins>
      <w:del w:id="4" w:author="Author">
        <w:r w:rsidDel="002A6C94">
          <w:delText>,</w:delText>
        </w:r>
      </w:del>
      <w:r>
        <w:t xml:space="preserve"> and</w:t>
      </w:r>
      <w:del w:id="5" w:author="Author">
        <w:r w:rsidDel="002A6C94">
          <w:delText xml:space="preserve"> community-acquired pneumonia </w:delText>
        </w:r>
        <w:r w:rsidDel="00E61DB7">
          <w:delText>related to</w:delText>
        </w:r>
      </w:del>
      <w:r>
        <w:t xml:space="preserve"> other pathogens (its full title, </w:t>
      </w:r>
      <w:r w:rsidRPr="00EE0959">
        <w:rPr>
          <w:u w:val="single"/>
        </w:rPr>
        <w:t>R</w:t>
      </w:r>
      <w:r>
        <w:t xml:space="preserve">andomised </w:t>
      </w:r>
      <w:r w:rsidRPr="00EE0959">
        <w:rPr>
          <w:u w:val="single"/>
        </w:rPr>
        <w:t>E</w:t>
      </w:r>
      <w:r>
        <w:t xml:space="preserve">valuation of </w:t>
      </w:r>
      <w:r w:rsidRPr="00EE0959">
        <w:rPr>
          <w:u w:val="single"/>
        </w:rPr>
        <w:t>COV</w:t>
      </w:r>
      <w:r>
        <w:t>ID-19 Th</w:t>
      </w:r>
      <w:r w:rsidRPr="00405663">
        <w:rPr>
          <w:u w:val="single"/>
        </w:rPr>
        <w:t>ER</w:t>
      </w:r>
      <w:r>
        <w:t>ap</w:t>
      </w:r>
      <w:r w:rsidRPr="00405663">
        <w:rPr>
          <w:u w:val="single"/>
        </w:rPr>
        <w:t>Y</w:t>
      </w:r>
      <w:r>
        <w:t>, reflects its initial focus on COVID-19 alone when it opened in March 2020)</w:t>
      </w:r>
      <w:r w:rsidRPr="00633320">
        <w:t>.</w:t>
      </w:r>
    </w:p>
    <w:p w14:paraId="1FB4BA69" w14:textId="77777777" w:rsidR="005376DA" w:rsidRPr="00633320" w:rsidRDefault="005376DA" w:rsidP="0097021A">
      <w:pPr>
        <w:tabs>
          <w:tab w:val="left" w:pos="3020"/>
        </w:tabs>
      </w:pPr>
    </w:p>
    <w:p w14:paraId="7360031E" w14:textId="77777777" w:rsidR="005376DA" w:rsidRPr="00633320" w:rsidRDefault="005376DA" w:rsidP="0097021A">
      <w:r w:rsidRPr="00633320">
        <w:rPr>
          <w:b/>
        </w:rPr>
        <w:t>Background:</w:t>
      </w:r>
      <w:r w:rsidRPr="00633320">
        <w:t xml:space="preserve"> In early 2020, as </w:t>
      </w:r>
      <w:del w:id="6" w:author="Author">
        <w:r w:rsidRPr="00633320" w:rsidDel="000C0E71">
          <w:delText>this protocol</w:delText>
        </w:r>
      </w:del>
      <w:ins w:id="7" w:author="Author">
        <w:r>
          <w:t>the RECOVERY trial</w:t>
        </w:r>
      </w:ins>
      <w:r w:rsidRPr="00633320">
        <w:t xml:space="preserve"> was being </w:t>
      </w:r>
      <w:del w:id="8" w:author="Author">
        <w:r w:rsidRPr="00633320" w:rsidDel="000C0E71">
          <w:delText>developed</w:delText>
        </w:r>
      </w:del>
      <w:ins w:id="9" w:author="Author">
        <w:r>
          <w:t>set up</w:t>
        </w:r>
      </w:ins>
      <w:r w:rsidRPr="00633320">
        <w:t xml:space="preserve">, there were no approved treatments for COVID-19, a disease induced by the novel coronavirus SARS-CoV-2 that emerged in China in late 2019. </w:t>
      </w:r>
      <w:del w:id="10" w:author="Author">
        <w:r w:rsidRPr="00633320" w:rsidDel="000C0E71">
          <w:delText xml:space="preserve">The UK New and Emerging Respiratory Virus Threats Advisory Group (NERVTAG) advised that several possible treatments should be evaluated, including Lopinavir-Ritonavir, </w:delText>
        </w:r>
        <w:r w:rsidRPr="00633320" w:rsidDel="00BD4C4D">
          <w:delText xml:space="preserve">low-dose </w:delText>
        </w:r>
        <w:r w:rsidRPr="00633320" w:rsidDel="000C0E71">
          <w:delText xml:space="preserve">corticosteroids, and Hydroxychloroquine (which has now been done). A World Health Organization (WHO) expert group issued broadly similar advice. These groups also advised that other treatments </w:delText>
        </w:r>
        <w:r w:rsidDel="000C0E71">
          <w:delText>would</w:delText>
        </w:r>
        <w:r w:rsidRPr="00633320" w:rsidDel="000C0E71">
          <w:delText xml:space="preserve"> soon emerge that require evaluation.</w:delText>
        </w:r>
      </w:del>
      <w:ins w:id="11" w:author="Author">
        <w:r>
          <w:t xml:space="preserve"> Opening in March 2020, RECOVERY evaluated twenty SARS-CoV-2 therapies, providing reliable evidence about their efficacy and safety that has informed the treatment of patients worldwide.</w:t>
        </w:r>
      </w:ins>
      <w:r w:rsidRPr="00FB56E5">
        <w:t xml:space="preserve"> </w:t>
      </w:r>
      <w:r>
        <w:t xml:space="preserve">Since then, </w:t>
      </w:r>
      <w:ins w:id="12" w:author="Author">
        <w:r>
          <w:t xml:space="preserve">the </w:t>
        </w:r>
      </w:ins>
      <w:r>
        <w:t>progress in COVID-19 treatment has highlighted the need for better evidence for the treatment of pneumonia caused by other pathogens, such as influenza and bacteria, for which therapies are widely used without good evidence of benefit or safety.</w:t>
      </w:r>
      <w:ins w:id="13" w:author="Author">
        <w:r>
          <w:t xml:space="preserve"> </w:t>
        </w:r>
      </w:ins>
    </w:p>
    <w:p w14:paraId="45647FD9" w14:textId="77777777" w:rsidR="005376DA" w:rsidRDefault="005376DA" w:rsidP="0097021A">
      <w:pPr>
        <w:tabs>
          <w:tab w:val="left" w:pos="3020"/>
        </w:tabs>
      </w:pPr>
    </w:p>
    <w:p w14:paraId="3B897BAD" w14:textId="77777777" w:rsidR="005376DA" w:rsidRDefault="005376DA" w:rsidP="0097021A">
      <w:r w:rsidRPr="00633320">
        <w:rPr>
          <w:b/>
        </w:rPr>
        <w:t>Eligibility and randomisation:</w:t>
      </w:r>
      <w:r>
        <w:t xml:space="preserve"> </w:t>
      </w:r>
      <w:ins w:id="14" w:author="Author">
        <w:r>
          <w:t xml:space="preserve">This protocol (version 28.0) includes treatment comparisons for influenza and community-acquired pneumonia. No COVID-19 comparisons are currently open in the trial. </w:t>
        </w:r>
      </w:ins>
      <w:r>
        <w:t>E</w:t>
      </w:r>
      <w:r w:rsidRPr="00633320">
        <w:t xml:space="preserve">ligible patients are randomly allocated between </w:t>
      </w:r>
      <w:r>
        <w:t>one or more</w:t>
      </w:r>
      <w:r w:rsidRPr="00633320">
        <w:t xml:space="preserve"> treatment arms, each to be given in addition to the usual standard of care in the participating hospital</w:t>
      </w:r>
      <w:r>
        <w:t>.</w:t>
      </w:r>
      <w:r w:rsidRPr="00633320">
        <w:t xml:space="preserve"> </w:t>
      </w:r>
      <w:r>
        <w:t>The study is dynamic, and treatments are added and removed as results and suitable treatments become available</w:t>
      </w:r>
      <w:ins w:id="15" w:author="Author">
        <w:r>
          <w:t>, or as new infectious respiratory threats emerge</w:t>
        </w:r>
      </w:ins>
      <w:r>
        <w:t>.</w:t>
      </w:r>
      <w:del w:id="16" w:author="Author">
        <w:r w:rsidDel="002A41B6">
          <w:delText xml:space="preserve"> </w:delText>
        </w:r>
      </w:del>
      <w:r>
        <w:t xml:space="preserve"> The randomised treatment comparisons in this version of the protocol (which should be checked and confirmed as the current version) are shown in Table 1. </w:t>
      </w:r>
      <w:r w:rsidRPr="00633320">
        <w:t xml:space="preserve">For patients for whom not all the trial arms are appropriate or at locations where not all are available, randomisation will be between fewer </w:t>
      </w:r>
      <w:r>
        <w:t>comparisons.</w:t>
      </w:r>
    </w:p>
    <w:p w14:paraId="245A7F81" w14:textId="77777777" w:rsidR="005376DA" w:rsidRPr="00F3439C" w:rsidRDefault="005376DA" w:rsidP="0097021A">
      <w:pPr>
        <w:jc w:val="center"/>
        <w:rPr>
          <w:b/>
          <w:sz w:val="22"/>
        </w:rPr>
      </w:pPr>
      <w:r w:rsidRPr="00F3439C">
        <w:rPr>
          <w:b/>
          <w:sz w:val="22"/>
        </w:rPr>
        <w:t>Table 1: Current comparisons</w:t>
      </w:r>
    </w:p>
    <w:tbl>
      <w:tblPr>
        <w:tblStyle w:val="TableGrid"/>
        <w:tblW w:w="9209" w:type="dxa"/>
        <w:tblLayout w:type="fixed"/>
        <w:tblLook w:val="04A0" w:firstRow="1" w:lastRow="0" w:firstColumn="1" w:lastColumn="0" w:noHBand="0" w:noVBand="1"/>
      </w:tblPr>
      <w:tblGrid>
        <w:gridCol w:w="2263"/>
        <w:gridCol w:w="3119"/>
        <w:gridCol w:w="3827"/>
      </w:tblGrid>
      <w:tr w:rsidR="005376DA" w:rsidRPr="00FB50E8" w14:paraId="30B2A1C5" w14:textId="77777777" w:rsidTr="0097021A">
        <w:trPr>
          <w:trHeight w:val="700"/>
        </w:trPr>
        <w:tc>
          <w:tcPr>
            <w:tcW w:w="2263" w:type="dxa"/>
            <w:tcBorders>
              <w:bottom w:val="single" w:sz="4" w:space="0" w:color="auto"/>
            </w:tcBorders>
          </w:tcPr>
          <w:p w14:paraId="3EDA41AB" w14:textId="77777777" w:rsidR="005376DA" w:rsidRPr="00FB50E8" w:rsidRDefault="005376DA" w:rsidP="0097021A">
            <w:pPr>
              <w:autoSpaceDE/>
              <w:autoSpaceDN/>
              <w:adjustRightInd/>
              <w:contextualSpacing w:val="0"/>
              <w:jc w:val="left"/>
              <w:rPr>
                <w:b/>
                <w:sz w:val="22"/>
                <w:szCs w:val="22"/>
              </w:rPr>
            </w:pPr>
            <w:r w:rsidRPr="00FB50E8">
              <w:rPr>
                <w:b/>
                <w:sz w:val="22"/>
                <w:szCs w:val="22"/>
              </w:rPr>
              <w:t>Condition</w:t>
            </w:r>
          </w:p>
          <w:p w14:paraId="561613BD" w14:textId="77777777" w:rsidR="005376DA" w:rsidRPr="00FB50E8" w:rsidRDefault="005376DA" w:rsidP="0097021A">
            <w:pPr>
              <w:autoSpaceDE/>
              <w:autoSpaceDN/>
              <w:adjustRightInd/>
              <w:contextualSpacing w:val="0"/>
              <w:jc w:val="left"/>
              <w:rPr>
                <w:b/>
                <w:sz w:val="22"/>
                <w:szCs w:val="22"/>
              </w:rPr>
            </w:pPr>
          </w:p>
          <w:p w14:paraId="2800129A" w14:textId="77777777" w:rsidR="005376DA" w:rsidRPr="00FB50E8" w:rsidRDefault="005376DA" w:rsidP="0097021A">
            <w:pPr>
              <w:autoSpaceDE/>
              <w:autoSpaceDN/>
              <w:adjustRightInd/>
              <w:contextualSpacing w:val="0"/>
              <w:jc w:val="left"/>
              <w:rPr>
                <w:b/>
                <w:sz w:val="22"/>
                <w:szCs w:val="22"/>
              </w:rPr>
            </w:pPr>
          </w:p>
        </w:tc>
        <w:tc>
          <w:tcPr>
            <w:tcW w:w="3119" w:type="dxa"/>
          </w:tcPr>
          <w:p w14:paraId="25D668BA" w14:textId="77777777" w:rsidR="005376DA" w:rsidRPr="00FB50E8" w:rsidRDefault="005376DA" w:rsidP="0097021A">
            <w:pPr>
              <w:autoSpaceDE/>
              <w:autoSpaceDN/>
              <w:adjustRightInd/>
              <w:contextualSpacing w:val="0"/>
              <w:jc w:val="left"/>
              <w:rPr>
                <w:b/>
                <w:sz w:val="22"/>
                <w:szCs w:val="22"/>
              </w:rPr>
            </w:pPr>
            <w:r w:rsidRPr="00FB50E8">
              <w:rPr>
                <w:b/>
                <w:sz w:val="22"/>
                <w:szCs w:val="22"/>
              </w:rPr>
              <w:t>Randomised comparisons,</w:t>
            </w:r>
          </w:p>
          <w:p w14:paraId="2D7C65B0" w14:textId="77777777" w:rsidR="005376DA" w:rsidRPr="00FB50E8" w:rsidRDefault="005376DA" w:rsidP="0097021A">
            <w:pPr>
              <w:autoSpaceDE/>
              <w:autoSpaceDN/>
              <w:adjustRightInd/>
              <w:contextualSpacing w:val="0"/>
              <w:jc w:val="left"/>
              <w:rPr>
                <w:b/>
                <w:sz w:val="22"/>
                <w:szCs w:val="22"/>
              </w:rPr>
            </w:pPr>
            <w:r w:rsidRPr="00FB50E8">
              <w:rPr>
                <w:b/>
                <w:sz w:val="22"/>
                <w:szCs w:val="22"/>
              </w:rPr>
              <w:t>each vs. usual care alone</w:t>
            </w:r>
          </w:p>
        </w:tc>
        <w:tc>
          <w:tcPr>
            <w:tcW w:w="3827" w:type="dxa"/>
          </w:tcPr>
          <w:p w14:paraId="1855DAAB" w14:textId="77777777" w:rsidR="005376DA" w:rsidRPr="00FB50E8" w:rsidRDefault="005376DA" w:rsidP="0097021A">
            <w:pPr>
              <w:autoSpaceDE/>
              <w:autoSpaceDN/>
              <w:adjustRightInd/>
              <w:contextualSpacing w:val="0"/>
              <w:jc w:val="center"/>
              <w:rPr>
                <w:b/>
                <w:sz w:val="22"/>
                <w:szCs w:val="22"/>
              </w:rPr>
            </w:pPr>
            <w:r>
              <w:rPr>
                <w:b/>
                <w:sz w:val="22"/>
                <w:szCs w:val="22"/>
              </w:rPr>
              <w:t>Eligibility criteria specific to comparison</w:t>
            </w:r>
          </w:p>
        </w:tc>
      </w:tr>
      <w:tr w:rsidR="005376DA" w:rsidDel="00112A95" w14:paraId="16ED856F" w14:textId="77777777" w:rsidTr="0097021A">
        <w:trPr>
          <w:del w:id="17" w:author="Author"/>
        </w:trPr>
        <w:tc>
          <w:tcPr>
            <w:tcW w:w="2263" w:type="dxa"/>
            <w:tcBorders>
              <w:top w:val="nil"/>
              <w:bottom w:val="nil"/>
            </w:tcBorders>
          </w:tcPr>
          <w:p w14:paraId="4FF4DFA0" w14:textId="77777777" w:rsidR="005376DA" w:rsidRPr="00F350A9" w:rsidDel="00112A95" w:rsidRDefault="005376DA" w:rsidP="0097021A">
            <w:pPr>
              <w:autoSpaceDE/>
              <w:autoSpaceDN/>
              <w:adjustRightInd/>
              <w:contextualSpacing w:val="0"/>
              <w:jc w:val="left"/>
              <w:rPr>
                <w:del w:id="18" w:author="Author"/>
                <w:sz w:val="22"/>
                <w:szCs w:val="22"/>
              </w:rPr>
            </w:pPr>
            <w:del w:id="19" w:author="Author">
              <w:r w:rsidDel="00112A95">
                <w:rPr>
                  <w:sz w:val="22"/>
                  <w:szCs w:val="22"/>
                </w:rPr>
                <w:delText>COVID-19</w:delText>
              </w:r>
            </w:del>
          </w:p>
        </w:tc>
        <w:tc>
          <w:tcPr>
            <w:tcW w:w="3119" w:type="dxa"/>
          </w:tcPr>
          <w:p w14:paraId="0033EDE5" w14:textId="77777777" w:rsidR="005376DA" w:rsidDel="00112A95" w:rsidRDefault="005376DA" w:rsidP="0097021A">
            <w:pPr>
              <w:autoSpaceDE/>
              <w:autoSpaceDN/>
              <w:adjustRightInd/>
              <w:contextualSpacing w:val="0"/>
              <w:jc w:val="left"/>
              <w:rPr>
                <w:del w:id="20" w:author="Author"/>
                <w:sz w:val="22"/>
                <w:szCs w:val="22"/>
              </w:rPr>
            </w:pPr>
            <w:del w:id="21" w:author="Author">
              <w:r w:rsidDel="00112A95">
                <w:rPr>
                  <w:sz w:val="22"/>
                  <w:szCs w:val="22"/>
                </w:rPr>
                <w:delText>High-dose</w:delText>
              </w:r>
            </w:del>
          </w:p>
          <w:p w14:paraId="633A2BD4" w14:textId="77777777" w:rsidR="005376DA" w:rsidRPr="00F350A9" w:rsidDel="00112A95" w:rsidRDefault="005376DA" w:rsidP="0097021A">
            <w:pPr>
              <w:autoSpaceDE/>
              <w:autoSpaceDN/>
              <w:adjustRightInd/>
              <w:contextualSpacing w:val="0"/>
              <w:jc w:val="left"/>
              <w:rPr>
                <w:del w:id="22" w:author="Author"/>
                <w:sz w:val="22"/>
                <w:szCs w:val="22"/>
              </w:rPr>
            </w:pPr>
            <w:del w:id="23" w:author="Author">
              <w:r w:rsidDel="00112A95">
                <w:rPr>
                  <w:sz w:val="22"/>
                  <w:szCs w:val="22"/>
                </w:rPr>
                <w:delText>corticosteroids</w:delText>
              </w:r>
            </w:del>
          </w:p>
        </w:tc>
        <w:tc>
          <w:tcPr>
            <w:tcW w:w="3827" w:type="dxa"/>
          </w:tcPr>
          <w:p w14:paraId="49B0425A" w14:textId="77777777" w:rsidR="005376DA" w:rsidDel="00112A95" w:rsidRDefault="005376DA" w:rsidP="0097021A">
            <w:pPr>
              <w:autoSpaceDE/>
              <w:autoSpaceDN/>
              <w:adjustRightInd/>
              <w:contextualSpacing w:val="0"/>
              <w:jc w:val="center"/>
              <w:rPr>
                <w:del w:id="24" w:author="Author"/>
                <w:sz w:val="22"/>
                <w:szCs w:val="22"/>
              </w:rPr>
            </w:pPr>
            <w:del w:id="25" w:author="Author">
              <w:r w:rsidRPr="00453F98" w:rsidDel="00112A95">
                <w:rPr>
                  <w:sz w:val="22"/>
                  <w:szCs w:val="22"/>
                </w:rPr>
                <w:delText>requiring ventilatory support</w:delText>
              </w:r>
              <w:r w:rsidRPr="00453F98" w:rsidDel="00112A95">
                <w:rPr>
                  <w:sz w:val="22"/>
                  <w:szCs w:val="22"/>
                  <w:vertAlign w:val="superscript"/>
                </w:rPr>
                <w:delText>a</w:delText>
              </w:r>
              <w:r w:rsidDel="00112A95">
                <w:rPr>
                  <w:sz w:val="22"/>
                  <w:szCs w:val="22"/>
                </w:rPr>
                <w:delText>;</w:delText>
              </w:r>
            </w:del>
          </w:p>
          <w:p w14:paraId="09EE52DC" w14:textId="77777777" w:rsidR="005376DA" w:rsidRPr="00312413" w:rsidDel="00112A95" w:rsidRDefault="005376DA" w:rsidP="0097021A">
            <w:pPr>
              <w:autoSpaceDE/>
              <w:autoSpaceDN/>
              <w:adjustRightInd/>
              <w:contextualSpacing w:val="0"/>
              <w:jc w:val="center"/>
              <w:rPr>
                <w:del w:id="26" w:author="Author"/>
                <w:sz w:val="22"/>
                <w:szCs w:val="22"/>
              </w:rPr>
            </w:pPr>
            <w:del w:id="27" w:author="Author">
              <w:r w:rsidDel="00112A95">
                <w:rPr>
                  <w:sz w:val="22"/>
                  <w:szCs w:val="22"/>
                </w:rPr>
                <w:delText>without suspected or confirmed influenza infection</w:delText>
              </w:r>
            </w:del>
          </w:p>
        </w:tc>
      </w:tr>
      <w:tr w:rsidR="005376DA" w:rsidDel="00112A95" w14:paraId="30387A6A" w14:textId="77777777" w:rsidTr="0097021A">
        <w:trPr>
          <w:trHeight w:val="141"/>
          <w:del w:id="28" w:author="Author"/>
        </w:trPr>
        <w:tc>
          <w:tcPr>
            <w:tcW w:w="2263" w:type="dxa"/>
            <w:tcBorders>
              <w:top w:val="nil"/>
            </w:tcBorders>
          </w:tcPr>
          <w:p w14:paraId="3124C00D" w14:textId="77777777" w:rsidR="005376DA" w:rsidRPr="00F350A9" w:rsidDel="00112A95" w:rsidRDefault="005376DA" w:rsidP="0097021A">
            <w:pPr>
              <w:autoSpaceDE/>
              <w:autoSpaceDN/>
              <w:adjustRightInd/>
              <w:contextualSpacing w:val="0"/>
              <w:jc w:val="left"/>
              <w:rPr>
                <w:del w:id="29" w:author="Author"/>
                <w:sz w:val="22"/>
                <w:szCs w:val="22"/>
              </w:rPr>
            </w:pPr>
          </w:p>
        </w:tc>
        <w:tc>
          <w:tcPr>
            <w:tcW w:w="3119" w:type="dxa"/>
          </w:tcPr>
          <w:p w14:paraId="69E88C8F" w14:textId="77777777" w:rsidR="005376DA" w:rsidDel="00112A95" w:rsidRDefault="005376DA" w:rsidP="0097021A">
            <w:pPr>
              <w:autoSpaceDE/>
              <w:autoSpaceDN/>
              <w:adjustRightInd/>
              <w:contextualSpacing w:val="0"/>
              <w:jc w:val="left"/>
              <w:rPr>
                <w:del w:id="30" w:author="Author"/>
                <w:sz w:val="22"/>
                <w:szCs w:val="22"/>
              </w:rPr>
            </w:pPr>
            <w:del w:id="31" w:author="Author">
              <w:r w:rsidDel="00112A95">
                <w:rPr>
                  <w:sz w:val="22"/>
                  <w:szCs w:val="22"/>
                </w:rPr>
                <w:delText>Sotrovimab</w:delText>
              </w:r>
            </w:del>
          </w:p>
          <w:p w14:paraId="196541FD" w14:textId="77777777" w:rsidR="005376DA" w:rsidRPr="00F350A9" w:rsidDel="00112A95" w:rsidRDefault="005376DA" w:rsidP="0097021A">
            <w:pPr>
              <w:autoSpaceDE/>
              <w:autoSpaceDN/>
              <w:adjustRightInd/>
              <w:contextualSpacing w:val="0"/>
              <w:jc w:val="left"/>
              <w:rPr>
                <w:del w:id="32" w:author="Author"/>
                <w:sz w:val="22"/>
                <w:szCs w:val="22"/>
              </w:rPr>
            </w:pPr>
          </w:p>
        </w:tc>
        <w:tc>
          <w:tcPr>
            <w:tcW w:w="3827" w:type="dxa"/>
          </w:tcPr>
          <w:p w14:paraId="5CA139EF" w14:textId="77777777" w:rsidR="005376DA" w:rsidRPr="00806148" w:rsidDel="00112A95" w:rsidRDefault="005376DA" w:rsidP="0097021A">
            <w:pPr>
              <w:autoSpaceDE/>
              <w:autoSpaceDN/>
              <w:adjustRightInd/>
              <w:contextualSpacing w:val="0"/>
              <w:jc w:val="center"/>
              <w:rPr>
                <w:del w:id="33" w:author="Author"/>
                <w:sz w:val="22"/>
                <w:szCs w:val="22"/>
                <w:vertAlign w:val="superscript"/>
              </w:rPr>
            </w:pPr>
          </w:p>
        </w:tc>
      </w:tr>
      <w:tr w:rsidR="005376DA" w14:paraId="11672349" w14:textId="77777777" w:rsidTr="0097021A">
        <w:tc>
          <w:tcPr>
            <w:tcW w:w="2263" w:type="dxa"/>
            <w:vMerge w:val="restart"/>
            <w:tcBorders>
              <w:top w:val="single" w:sz="4" w:space="0" w:color="auto"/>
            </w:tcBorders>
          </w:tcPr>
          <w:p w14:paraId="01BD0044" w14:textId="77777777" w:rsidR="005376DA" w:rsidRDefault="005376DA" w:rsidP="0097021A">
            <w:pPr>
              <w:autoSpaceDE/>
              <w:autoSpaceDN/>
              <w:adjustRightInd/>
              <w:contextualSpacing w:val="0"/>
              <w:jc w:val="left"/>
              <w:rPr>
                <w:sz w:val="22"/>
                <w:szCs w:val="22"/>
              </w:rPr>
            </w:pPr>
            <w:r>
              <w:rPr>
                <w:sz w:val="22"/>
                <w:szCs w:val="22"/>
              </w:rPr>
              <w:t>Influenza</w:t>
            </w:r>
          </w:p>
        </w:tc>
        <w:tc>
          <w:tcPr>
            <w:tcW w:w="3119" w:type="dxa"/>
          </w:tcPr>
          <w:p w14:paraId="4ABFD651" w14:textId="7A8C2288" w:rsidR="005376DA" w:rsidRDefault="005376DA" w:rsidP="0097021A">
            <w:pPr>
              <w:autoSpaceDE/>
              <w:autoSpaceDN/>
              <w:adjustRightInd/>
              <w:contextualSpacing w:val="0"/>
              <w:jc w:val="left"/>
              <w:rPr>
                <w:sz w:val="22"/>
                <w:szCs w:val="22"/>
              </w:rPr>
            </w:pPr>
            <w:r w:rsidRPr="00F350A9">
              <w:rPr>
                <w:sz w:val="22"/>
                <w:szCs w:val="22"/>
              </w:rPr>
              <w:t>Balox</w:t>
            </w:r>
            <w:r>
              <w:rPr>
                <w:sz w:val="22"/>
                <w:szCs w:val="22"/>
              </w:rPr>
              <w:t>a</w:t>
            </w:r>
            <w:r w:rsidRPr="00F350A9">
              <w:rPr>
                <w:sz w:val="22"/>
                <w:szCs w:val="22"/>
              </w:rPr>
              <w:t>vir</w:t>
            </w:r>
            <w:ins w:id="34" w:author="Author">
              <w:r w:rsidR="00241740">
                <w:rPr>
                  <w:sz w:val="22"/>
                  <w:szCs w:val="22"/>
                </w:rPr>
                <w:t xml:space="preserve"> marboxil</w:t>
              </w:r>
            </w:ins>
          </w:p>
          <w:p w14:paraId="3C8DC250" w14:textId="77777777" w:rsidR="005376DA" w:rsidRDefault="005376DA" w:rsidP="0097021A">
            <w:pPr>
              <w:autoSpaceDE/>
              <w:autoSpaceDN/>
              <w:adjustRightInd/>
              <w:contextualSpacing w:val="0"/>
              <w:jc w:val="left"/>
              <w:rPr>
                <w:sz w:val="22"/>
                <w:szCs w:val="22"/>
              </w:rPr>
            </w:pPr>
          </w:p>
        </w:tc>
        <w:tc>
          <w:tcPr>
            <w:tcW w:w="3827" w:type="dxa"/>
          </w:tcPr>
          <w:p w14:paraId="25643C39" w14:textId="336981ED" w:rsidR="005376DA" w:rsidRPr="00453F98" w:rsidRDefault="005376DA" w:rsidP="0097021A">
            <w:pPr>
              <w:autoSpaceDE/>
              <w:autoSpaceDN/>
              <w:adjustRightInd/>
              <w:contextualSpacing w:val="0"/>
              <w:jc w:val="center"/>
              <w:rPr>
                <w:sz w:val="22"/>
                <w:szCs w:val="22"/>
              </w:rPr>
            </w:pPr>
            <w:commentRangeStart w:id="35"/>
            <w:ins w:id="36" w:author="Author">
              <w:r>
                <w:rPr>
                  <w:sz w:val="22"/>
                  <w:szCs w:val="22"/>
                </w:rPr>
                <w:t xml:space="preserve">No baloxavir </w:t>
              </w:r>
              <w:r w:rsidR="00241740">
                <w:rPr>
                  <w:sz w:val="22"/>
                  <w:szCs w:val="22"/>
                </w:rPr>
                <w:t xml:space="preserve">marboxil </w:t>
              </w:r>
              <w:r>
                <w:rPr>
                  <w:sz w:val="22"/>
                  <w:szCs w:val="22"/>
                </w:rPr>
                <w:t>use for current infection</w:t>
              </w:r>
              <w:commentRangeEnd w:id="35"/>
              <w:r w:rsidR="00316D0C">
                <w:rPr>
                  <w:rStyle w:val="CommentReference"/>
                </w:rPr>
                <w:commentReference w:id="35"/>
              </w:r>
            </w:ins>
          </w:p>
        </w:tc>
      </w:tr>
      <w:tr w:rsidR="005376DA" w14:paraId="3DFE742D" w14:textId="77777777" w:rsidTr="0097021A">
        <w:tc>
          <w:tcPr>
            <w:tcW w:w="2263" w:type="dxa"/>
            <w:vMerge/>
          </w:tcPr>
          <w:p w14:paraId="3CC1736C" w14:textId="77777777" w:rsidR="005376DA" w:rsidRDefault="005376DA" w:rsidP="0097021A">
            <w:pPr>
              <w:autoSpaceDE/>
              <w:autoSpaceDN/>
              <w:adjustRightInd/>
              <w:contextualSpacing w:val="0"/>
              <w:jc w:val="left"/>
              <w:rPr>
                <w:sz w:val="22"/>
                <w:szCs w:val="22"/>
              </w:rPr>
            </w:pPr>
          </w:p>
        </w:tc>
        <w:tc>
          <w:tcPr>
            <w:tcW w:w="3119" w:type="dxa"/>
          </w:tcPr>
          <w:p w14:paraId="6475D025" w14:textId="77777777" w:rsidR="005376DA" w:rsidRDefault="005376DA" w:rsidP="0097021A">
            <w:pPr>
              <w:autoSpaceDE/>
              <w:autoSpaceDN/>
              <w:adjustRightInd/>
              <w:contextualSpacing w:val="0"/>
              <w:jc w:val="left"/>
              <w:rPr>
                <w:sz w:val="22"/>
                <w:szCs w:val="22"/>
              </w:rPr>
            </w:pPr>
            <w:r w:rsidRPr="00F350A9">
              <w:rPr>
                <w:sz w:val="22"/>
                <w:szCs w:val="22"/>
              </w:rPr>
              <w:t>Oseltamivir</w:t>
            </w:r>
          </w:p>
          <w:p w14:paraId="16BF1A73" w14:textId="77777777" w:rsidR="005376DA" w:rsidRDefault="005376DA" w:rsidP="0097021A">
            <w:pPr>
              <w:autoSpaceDE/>
              <w:autoSpaceDN/>
              <w:adjustRightInd/>
              <w:contextualSpacing w:val="0"/>
              <w:jc w:val="left"/>
              <w:rPr>
                <w:sz w:val="22"/>
                <w:szCs w:val="22"/>
              </w:rPr>
            </w:pPr>
          </w:p>
        </w:tc>
        <w:tc>
          <w:tcPr>
            <w:tcW w:w="3827" w:type="dxa"/>
          </w:tcPr>
          <w:p w14:paraId="3C665CAF" w14:textId="77777777" w:rsidR="005376DA" w:rsidRPr="00453F98" w:rsidRDefault="005376DA" w:rsidP="0097021A">
            <w:pPr>
              <w:autoSpaceDE/>
              <w:autoSpaceDN/>
              <w:adjustRightInd/>
              <w:contextualSpacing w:val="0"/>
              <w:jc w:val="center"/>
              <w:rPr>
                <w:sz w:val="22"/>
                <w:szCs w:val="22"/>
              </w:rPr>
            </w:pPr>
            <w:ins w:id="37" w:author="Author">
              <w:r>
                <w:rPr>
                  <w:sz w:val="22"/>
                  <w:szCs w:val="22"/>
                </w:rPr>
                <w:t>No neuraminidase inhibitor use for current infection</w:t>
              </w:r>
            </w:ins>
          </w:p>
        </w:tc>
      </w:tr>
      <w:tr w:rsidR="005376DA" w14:paraId="3FB04DFD" w14:textId="77777777" w:rsidTr="0097021A">
        <w:tc>
          <w:tcPr>
            <w:tcW w:w="2263" w:type="dxa"/>
            <w:vMerge/>
            <w:tcBorders>
              <w:bottom w:val="single" w:sz="4" w:space="0" w:color="auto"/>
            </w:tcBorders>
          </w:tcPr>
          <w:p w14:paraId="65BBAA94" w14:textId="77777777" w:rsidR="005376DA" w:rsidRDefault="005376DA" w:rsidP="0097021A">
            <w:pPr>
              <w:autoSpaceDE/>
              <w:autoSpaceDN/>
              <w:adjustRightInd/>
              <w:contextualSpacing w:val="0"/>
              <w:jc w:val="left"/>
              <w:rPr>
                <w:sz w:val="22"/>
                <w:szCs w:val="22"/>
              </w:rPr>
            </w:pPr>
          </w:p>
        </w:tc>
        <w:tc>
          <w:tcPr>
            <w:tcW w:w="3119" w:type="dxa"/>
          </w:tcPr>
          <w:p w14:paraId="6B8BCD80" w14:textId="77777777" w:rsidR="005376DA" w:rsidDel="00BD4C4D" w:rsidRDefault="005376DA" w:rsidP="0097021A">
            <w:pPr>
              <w:autoSpaceDE/>
              <w:autoSpaceDN/>
              <w:adjustRightInd/>
              <w:contextualSpacing w:val="0"/>
              <w:jc w:val="left"/>
              <w:rPr>
                <w:del w:id="38" w:author="Author"/>
                <w:sz w:val="22"/>
                <w:szCs w:val="22"/>
              </w:rPr>
            </w:pPr>
            <w:commentRangeStart w:id="39"/>
            <w:del w:id="40" w:author="Author">
              <w:r w:rsidRPr="00F350A9" w:rsidDel="00BD4C4D">
                <w:rPr>
                  <w:sz w:val="22"/>
                  <w:szCs w:val="22"/>
                </w:rPr>
                <w:delText>Low-dose</w:delText>
              </w:r>
            </w:del>
            <w:commentRangeEnd w:id="39"/>
            <w:r>
              <w:rPr>
                <w:rStyle w:val="CommentReference"/>
              </w:rPr>
              <w:commentReference w:id="39"/>
            </w:r>
          </w:p>
          <w:p w14:paraId="6D578A41" w14:textId="77777777" w:rsidR="005376DA" w:rsidRDefault="005376DA" w:rsidP="0097021A">
            <w:pPr>
              <w:autoSpaceDE/>
              <w:autoSpaceDN/>
              <w:adjustRightInd/>
              <w:contextualSpacing w:val="0"/>
              <w:jc w:val="left"/>
              <w:rPr>
                <w:sz w:val="22"/>
                <w:szCs w:val="22"/>
              </w:rPr>
            </w:pPr>
            <w:del w:id="41" w:author="Author">
              <w:r w:rsidDel="00BD4C4D">
                <w:rPr>
                  <w:sz w:val="22"/>
                  <w:szCs w:val="22"/>
                </w:rPr>
                <w:delText>c</w:delText>
              </w:r>
            </w:del>
            <w:ins w:id="42" w:author="Author">
              <w:r>
                <w:rPr>
                  <w:sz w:val="22"/>
                  <w:szCs w:val="22"/>
                </w:rPr>
                <w:t>C</w:t>
              </w:r>
            </w:ins>
            <w:r>
              <w:rPr>
                <w:sz w:val="22"/>
                <w:szCs w:val="22"/>
              </w:rPr>
              <w:t>orticosteroids</w:t>
            </w:r>
          </w:p>
        </w:tc>
        <w:tc>
          <w:tcPr>
            <w:tcW w:w="3827" w:type="dxa"/>
          </w:tcPr>
          <w:p w14:paraId="525FC909" w14:textId="4560208D" w:rsidR="005376DA" w:rsidRPr="00312413" w:rsidRDefault="005376DA" w:rsidP="0097021A">
            <w:pPr>
              <w:autoSpaceDE/>
              <w:autoSpaceDN/>
              <w:adjustRightInd/>
              <w:contextualSpacing w:val="0"/>
              <w:jc w:val="center"/>
              <w:rPr>
                <w:sz w:val="22"/>
                <w:szCs w:val="22"/>
              </w:rPr>
            </w:pPr>
            <w:r w:rsidRPr="00453F98">
              <w:rPr>
                <w:sz w:val="22"/>
                <w:szCs w:val="22"/>
              </w:rPr>
              <w:t>hypoxia</w:t>
            </w:r>
            <w:r>
              <w:rPr>
                <w:sz w:val="22"/>
                <w:szCs w:val="22"/>
              </w:rPr>
              <w:t>; without suspected or confirmed SARS-CoV-2 infection</w:t>
            </w:r>
            <w:ins w:id="43" w:author="Author">
              <w:r w:rsidR="00413678">
                <w:rPr>
                  <w:sz w:val="22"/>
                  <w:szCs w:val="22"/>
                </w:rPr>
                <w:t xml:space="preserve">; no </w:t>
              </w:r>
              <w:r w:rsidR="00413678">
                <w:rPr>
                  <w:sz w:val="22"/>
                  <w:szCs w:val="22"/>
                </w:rPr>
                <w:lastRenderedPageBreak/>
                <w:t>corticosteroid use for current infection</w:t>
              </w:r>
            </w:ins>
          </w:p>
        </w:tc>
      </w:tr>
      <w:tr w:rsidR="005376DA" w14:paraId="1060C79C" w14:textId="77777777" w:rsidTr="0097021A">
        <w:tc>
          <w:tcPr>
            <w:tcW w:w="2263" w:type="dxa"/>
            <w:tcBorders>
              <w:bottom w:val="single" w:sz="4" w:space="0" w:color="auto"/>
            </w:tcBorders>
          </w:tcPr>
          <w:p w14:paraId="69ACB614" w14:textId="77777777" w:rsidR="005376DA" w:rsidRDefault="005376DA" w:rsidP="0097021A">
            <w:pPr>
              <w:autoSpaceDE/>
              <w:autoSpaceDN/>
              <w:adjustRightInd/>
              <w:contextualSpacing w:val="0"/>
              <w:jc w:val="left"/>
              <w:rPr>
                <w:sz w:val="22"/>
                <w:szCs w:val="22"/>
              </w:rPr>
            </w:pPr>
            <w:r>
              <w:rPr>
                <w:sz w:val="22"/>
                <w:szCs w:val="22"/>
              </w:rPr>
              <w:lastRenderedPageBreak/>
              <w:t>Community-acquired pneumonia</w:t>
            </w:r>
          </w:p>
        </w:tc>
        <w:tc>
          <w:tcPr>
            <w:tcW w:w="3119" w:type="dxa"/>
          </w:tcPr>
          <w:p w14:paraId="21D20EEF" w14:textId="77777777" w:rsidR="005376DA" w:rsidDel="00BD4C4D" w:rsidRDefault="005376DA" w:rsidP="0097021A">
            <w:pPr>
              <w:autoSpaceDE/>
              <w:autoSpaceDN/>
              <w:adjustRightInd/>
              <w:contextualSpacing w:val="0"/>
              <w:jc w:val="left"/>
              <w:rPr>
                <w:del w:id="44" w:author="Author"/>
                <w:sz w:val="22"/>
                <w:szCs w:val="22"/>
              </w:rPr>
            </w:pPr>
            <w:del w:id="45" w:author="Author">
              <w:r w:rsidDel="00BD4C4D">
                <w:rPr>
                  <w:sz w:val="22"/>
                  <w:szCs w:val="22"/>
                </w:rPr>
                <w:delText>Low-dose</w:delText>
              </w:r>
            </w:del>
          </w:p>
          <w:p w14:paraId="1293AF5C" w14:textId="77777777" w:rsidR="005376DA" w:rsidRPr="00F350A9" w:rsidRDefault="005376DA" w:rsidP="0097021A">
            <w:pPr>
              <w:autoSpaceDE/>
              <w:autoSpaceDN/>
              <w:adjustRightInd/>
              <w:contextualSpacing w:val="0"/>
              <w:jc w:val="left"/>
              <w:rPr>
                <w:sz w:val="22"/>
                <w:szCs w:val="22"/>
              </w:rPr>
            </w:pPr>
            <w:del w:id="46" w:author="Author">
              <w:r w:rsidDel="00BD4C4D">
                <w:rPr>
                  <w:sz w:val="22"/>
                  <w:szCs w:val="22"/>
                </w:rPr>
                <w:delText>c</w:delText>
              </w:r>
            </w:del>
            <w:ins w:id="47" w:author="Author">
              <w:r>
                <w:rPr>
                  <w:sz w:val="22"/>
                  <w:szCs w:val="22"/>
                </w:rPr>
                <w:t>C</w:t>
              </w:r>
            </w:ins>
            <w:r>
              <w:rPr>
                <w:sz w:val="22"/>
                <w:szCs w:val="22"/>
              </w:rPr>
              <w:t>orticosteroids</w:t>
            </w:r>
          </w:p>
        </w:tc>
        <w:tc>
          <w:tcPr>
            <w:tcW w:w="3827" w:type="dxa"/>
          </w:tcPr>
          <w:p w14:paraId="46BB094E" w14:textId="1D01DD15" w:rsidR="005376DA" w:rsidRPr="00453F98" w:rsidRDefault="005376DA" w:rsidP="0097021A">
            <w:pPr>
              <w:autoSpaceDE/>
              <w:autoSpaceDN/>
              <w:adjustRightInd/>
              <w:contextualSpacing w:val="0"/>
              <w:jc w:val="center"/>
              <w:rPr>
                <w:sz w:val="22"/>
                <w:szCs w:val="22"/>
              </w:rPr>
            </w:pPr>
            <w:r>
              <w:rPr>
                <w:sz w:val="22"/>
                <w:szCs w:val="22"/>
              </w:rPr>
              <w:t xml:space="preserve">without suspected or confirmed SARS-CoV-2, influenza, </w:t>
            </w:r>
            <w:del w:id="48" w:author="Author">
              <w:r w:rsidDel="002A6C94">
                <w:rPr>
                  <w:sz w:val="22"/>
                  <w:szCs w:val="22"/>
                </w:rPr>
                <w:delText>TB</w:delText>
              </w:r>
              <w:r w:rsidRPr="008A63AB" w:rsidDel="002A6C94">
                <w:rPr>
                  <w:sz w:val="22"/>
                  <w:szCs w:val="22"/>
                  <w:vertAlign w:val="superscript"/>
                </w:rPr>
                <w:delText>b</w:delText>
              </w:r>
              <w:r w:rsidDel="002A6C94">
                <w:rPr>
                  <w:sz w:val="22"/>
                  <w:szCs w:val="22"/>
                </w:rPr>
                <w:delText xml:space="preserve"> </w:delText>
              </w:r>
            </w:del>
            <w:ins w:id="49" w:author="Author">
              <w:r>
                <w:rPr>
                  <w:sz w:val="22"/>
                  <w:szCs w:val="22"/>
                </w:rPr>
                <w:t>TB</w:t>
              </w:r>
              <w:r>
                <w:rPr>
                  <w:sz w:val="22"/>
                  <w:szCs w:val="22"/>
                  <w:vertAlign w:val="superscript"/>
                </w:rPr>
                <w:t>a</w:t>
              </w:r>
              <w:r>
                <w:rPr>
                  <w:sz w:val="22"/>
                  <w:szCs w:val="22"/>
                </w:rPr>
                <w:t xml:space="preserve"> </w:t>
              </w:r>
            </w:ins>
            <w:r>
              <w:rPr>
                <w:sz w:val="22"/>
                <w:szCs w:val="22"/>
              </w:rPr>
              <w:t xml:space="preserve">or </w:t>
            </w:r>
            <w:del w:id="50" w:author="Author">
              <w:r w:rsidDel="002A6C94">
                <w:rPr>
                  <w:sz w:val="22"/>
                  <w:szCs w:val="22"/>
                </w:rPr>
                <w:delText>PJP</w:delText>
              </w:r>
              <w:r w:rsidDel="002A6C94">
                <w:rPr>
                  <w:sz w:val="22"/>
                  <w:szCs w:val="22"/>
                  <w:vertAlign w:val="superscript"/>
                </w:rPr>
                <w:delText>c</w:delText>
              </w:r>
            </w:del>
            <w:ins w:id="51" w:author="Author">
              <w:r>
                <w:rPr>
                  <w:sz w:val="22"/>
                  <w:szCs w:val="22"/>
                </w:rPr>
                <w:t>PJP</w:t>
              </w:r>
              <w:r>
                <w:rPr>
                  <w:sz w:val="22"/>
                  <w:szCs w:val="22"/>
                  <w:vertAlign w:val="superscript"/>
                </w:rPr>
                <w:t>b</w:t>
              </w:r>
              <w:r w:rsidR="00413678">
                <w:rPr>
                  <w:sz w:val="22"/>
                  <w:szCs w:val="22"/>
                </w:rPr>
                <w:t>; no corticosteroid use for current infection</w:t>
              </w:r>
            </w:ins>
          </w:p>
        </w:tc>
      </w:tr>
      <w:tr w:rsidR="005376DA" w14:paraId="1C96A940" w14:textId="77777777" w:rsidTr="0097021A">
        <w:tc>
          <w:tcPr>
            <w:tcW w:w="9209" w:type="dxa"/>
            <w:gridSpan w:val="3"/>
            <w:tcBorders>
              <w:top w:val="nil"/>
              <w:bottom w:val="single" w:sz="4" w:space="0" w:color="auto"/>
            </w:tcBorders>
          </w:tcPr>
          <w:p w14:paraId="6BD67014" w14:textId="77777777" w:rsidR="005376DA" w:rsidRPr="00E61DB7" w:rsidRDefault="005376DA" w:rsidP="0097021A">
            <w:pPr>
              <w:autoSpaceDE/>
              <w:autoSpaceDN/>
              <w:adjustRightInd/>
              <w:contextualSpacing w:val="0"/>
              <w:jc w:val="left"/>
              <w:rPr>
                <w:sz w:val="22"/>
                <w:szCs w:val="22"/>
              </w:rPr>
            </w:pPr>
            <w:del w:id="52" w:author="Author">
              <w:r w:rsidDel="002A6C94">
                <w:rPr>
                  <w:sz w:val="20"/>
                  <w:vertAlign w:val="superscript"/>
                </w:rPr>
                <w:delText xml:space="preserve">a </w:delText>
              </w:r>
              <w:r w:rsidDel="002A6C94">
                <w:rPr>
                  <w:sz w:val="20"/>
                </w:rPr>
                <w:delText xml:space="preserve">non-invasive ventilation (including high-flow nasal oxygen), invasive mechanical ventilation or extra-corporeal membranous oxygenation (ECMO); </w:delText>
              </w:r>
              <w:r w:rsidRPr="003D0A71" w:rsidDel="002A6C94">
                <w:rPr>
                  <w:sz w:val="20"/>
                  <w:vertAlign w:val="superscript"/>
                </w:rPr>
                <w:delText>b</w:delText>
              </w:r>
            </w:del>
            <w:ins w:id="53" w:author="Author">
              <w:r>
                <w:rPr>
                  <w:sz w:val="20"/>
                  <w:vertAlign w:val="superscript"/>
                </w:rPr>
                <w:t>a</w:t>
              </w:r>
            </w:ins>
            <w:del w:id="54" w:author="Author">
              <w:r w:rsidDel="00D31BF1">
                <w:rPr>
                  <w:sz w:val="20"/>
                </w:rPr>
                <w:delText xml:space="preserve"> </w:delText>
              </w:r>
            </w:del>
            <w:r>
              <w:rPr>
                <w:sz w:val="20"/>
              </w:rPr>
              <w:t xml:space="preserve">active pulmonary tuberculosis; </w:t>
            </w:r>
            <w:del w:id="55" w:author="Author">
              <w:r w:rsidRPr="008A63AB" w:rsidDel="002A6C94">
                <w:rPr>
                  <w:sz w:val="20"/>
                  <w:vertAlign w:val="superscript"/>
                </w:rPr>
                <w:delText>c</w:delText>
              </w:r>
            </w:del>
            <w:ins w:id="56" w:author="Author">
              <w:r>
                <w:rPr>
                  <w:sz w:val="20"/>
                  <w:vertAlign w:val="superscript"/>
                </w:rPr>
                <w:t>b</w:t>
              </w:r>
            </w:ins>
            <w:del w:id="57" w:author="Author">
              <w:r w:rsidDel="00D31BF1">
                <w:rPr>
                  <w:sz w:val="20"/>
                </w:rPr>
                <w:delText xml:space="preserve"> </w:delText>
              </w:r>
            </w:del>
            <w:r w:rsidRPr="003D0A71">
              <w:rPr>
                <w:i/>
                <w:sz w:val="20"/>
              </w:rPr>
              <w:t>Pneumocystis jirovecii</w:t>
            </w:r>
            <w:r>
              <w:rPr>
                <w:sz w:val="20"/>
              </w:rPr>
              <w:t xml:space="preserve"> pneumonia</w:t>
            </w:r>
            <w:ins w:id="58" w:author="Author">
              <w:r>
                <w:rPr>
                  <w:sz w:val="20"/>
                </w:rPr>
                <w:t xml:space="preserve"> (also known as PCP)</w:t>
              </w:r>
            </w:ins>
          </w:p>
        </w:tc>
      </w:tr>
    </w:tbl>
    <w:p w14:paraId="5AE7CB00" w14:textId="77777777" w:rsidR="005376DA" w:rsidRPr="002E4955" w:rsidRDefault="005376DA" w:rsidP="0097021A">
      <w:pPr>
        <w:autoSpaceDE/>
        <w:autoSpaceDN/>
        <w:adjustRightInd/>
        <w:contextualSpacing w:val="0"/>
        <w:jc w:val="center"/>
        <w:rPr>
          <w:b/>
          <w:sz w:val="22"/>
        </w:rPr>
      </w:pPr>
      <w:r>
        <w:rPr>
          <w:b/>
          <w:sz w:val="22"/>
        </w:rPr>
        <w:t xml:space="preserve">See </w:t>
      </w:r>
      <w:r w:rsidRPr="002E4955">
        <w:rPr>
          <w:b/>
          <w:sz w:val="22"/>
        </w:rPr>
        <w:t xml:space="preserve">Appendix 6 </w:t>
      </w:r>
      <w:r>
        <w:rPr>
          <w:b/>
          <w:sz w:val="22"/>
        </w:rPr>
        <w:t>for</w:t>
      </w:r>
      <w:r w:rsidRPr="002E4955">
        <w:rPr>
          <w:b/>
          <w:sz w:val="22"/>
        </w:rPr>
        <w:t xml:space="preserve"> details</w:t>
      </w:r>
      <w:r>
        <w:rPr>
          <w:b/>
          <w:sz w:val="22"/>
        </w:rPr>
        <w:t xml:space="preserve"> of the active comparisons in each participating country, and for</w:t>
      </w:r>
      <w:r w:rsidRPr="002E4955">
        <w:rPr>
          <w:b/>
          <w:sz w:val="22"/>
        </w:rPr>
        <w:t xml:space="preserve"> </w:t>
      </w:r>
      <w:r>
        <w:rPr>
          <w:b/>
          <w:sz w:val="22"/>
        </w:rPr>
        <w:t xml:space="preserve">region-specific information including age, </w:t>
      </w:r>
      <w:r w:rsidRPr="002E4955">
        <w:rPr>
          <w:b/>
          <w:sz w:val="22"/>
        </w:rPr>
        <w:t>pregnancy</w:t>
      </w:r>
      <w:r>
        <w:rPr>
          <w:b/>
          <w:sz w:val="22"/>
        </w:rPr>
        <w:t xml:space="preserve"> and breastfeeding restrictions</w:t>
      </w:r>
      <w:r w:rsidRPr="002E4955">
        <w:rPr>
          <w:b/>
          <w:sz w:val="22"/>
        </w:rPr>
        <w:t>. Information on completed comparisons is in Section 7.</w:t>
      </w:r>
    </w:p>
    <w:p w14:paraId="0963952C" w14:textId="77777777" w:rsidR="005376DA" w:rsidRDefault="005376DA" w:rsidP="0097021A"/>
    <w:p w14:paraId="4C5E681D" w14:textId="77777777" w:rsidR="005376DA" w:rsidRPr="00633320" w:rsidRDefault="005376DA" w:rsidP="0097021A">
      <w:r>
        <w:t>In a partial factorial design, participants may be entered into one or more randomised comparisons of active treatment plus usual care vs. usual care alone, simultaneously. This allows the effects of one treatment to be assessed in the presence or absence of another which generates useful information for clinicians and health policy-makers. In particular, this allows antiviral therapies to be assessed as monotherapy and in combination, which will provide important information on efficacy, safety and the development of resistance. This protocol indicates clearly where specific combinations are not desirable.</w:t>
      </w:r>
    </w:p>
    <w:p w14:paraId="5CCD040A" w14:textId="77777777" w:rsidR="005376DA" w:rsidRPr="00633320" w:rsidRDefault="005376DA" w:rsidP="0097021A"/>
    <w:p w14:paraId="4020D5DD" w14:textId="77777777" w:rsidR="005376DA" w:rsidRPr="00633320" w:rsidRDefault="005376DA" w:rsidP="0097021A">
      <w:r w:rsidRPr="00633320">
        <w:rPr>
          <w:b/>
        </w:rPr>
        <w:t>Adaptive design:</w:t>
      </w:r>
      <w:r w:rsidRPr="00633320">
        <w:t xml:space="preserve"> The interim trial results will be monitored by an independent Data Monitoring Committee (DMC). The most important task for the DMC will be to assess whether the randomised comparisons in the study have provided evidence that is strong enough (with a range of uncertainty around the results that is narrow enough) to affect national and global treatment strategies. </w:t>
      </w:r>
      <w:r w:rsidRPr="00633320">
        <w:rPr>
          <w:iCs/>
        </w:rPr>
        <w:t xml:space="preserve">In such a circumstance, the DMC will inform the Trial Steering Committee who will make the results available to the public and amend the trial arms accordingly. Regardless, follow-up will continue for all randomised participants, including those previously assigned to trial arms that are modified or ceased. </w:t>
      </w:r>
      <w:r w:rsidRPr="00633320">
        <w:t xml:space="preserve">New trial arms can be added as evidence emerges that other candidate therapeutics should be evaluated. </w:t>
      </w:r>
    </w:p>
    <w:p w14:paraId="46B95E25" w14:textId="77777777" w:rsidR="005376DA" w:rsidRPr="00633320" w:rsidRDefault="005376DA" w:rsidP="0097021A"/>
    <w:p w14:paraId="505D89A2" w14:textId="77777777" w:rsidR="005376DA" w:rsidRPr="00633320" w:rsidRDefault="005376DA" w:rsidP="0097021A">
      <w:pPr>
        <w:rPr>
          <w:b/>
        </w:rPr>
      </w:pPr>
      <w:r w:rsidRPr="00633320">
        <w:rPr>
          <w:b/>
        </w:rPr>
        <w:t xml:space="preserve">Outcomes: </w:t>
      </w:r>
      <w:r w:rsidRPr="00633320">
        <w:t xml:space="preserve">The main outcomes will be death, discharge, need for ventilation and need for renal replacement therapy. For the main analyses, follow-up will be censored at 28 days after randomisation. Additional information on longer term outcomes may be collected through review of medical records or linkage to medical databases where available (such as those managed by NHS </w:t>
      </w:r>
      <w:r>
        <w:t xml:space="preserve">England </w:t>
      </w:r>
      <w:r w:rsidRPr="00633320">
        <w:t xml:space="preserve">and equivalent </w:t>
      </w:r>
      <w:r>
        <w:t>local, regional or national organisations</w:t>
      </w:r>
      <w:r w:rsidRPr="00633320">
        <w:t xml:space="preserve">). </w:t>
      </w:r>
    </w:p>
    <w:p w14:paraId="2F75DDAD" w14:textId="77777777" w:rsidR="005376DA" w:rsidRPr="00633320" w:rsidRDefault="005376DA" w:rsidP="0097021A"/>
    <w:p w14:paraId="57C5F6CF" w14:textId="77777777" w:rsidR="005376DA" w:rsidRPr="00633320" w:rsidRDefault="005376DA" w:rsidP="0097021A">
      <w:r w:rsidRPr="00633320">
        <w:rPr>
          <w:b/>
        </w:rPr>
        <w:t>Simplicity of procedures:</w:t>
      </w:r>
      <w:r w:rsidRPr="00633320">
        <w:t xml:space="preserve"> To facilitate collaboration, even in hospitals that suddenly become overloaded, patient enrolment (via the internet) and all other trial procedures are greatly streamlined. Informed consent is simple and data entry is minimal. Randomisation via the internet is simple and quick, at the end of which the allocated treatment is displayed on the screen and can be printed or downloaded. Key follow-up information is recorded at a single timepoint and may be ascertained by contacting participants in person, by phone or electronically, or by review of medical records and databases.</w:t>
      </w:r>
    </w:p>
    <w:p w14:paraId="609A4F8B" w14:textId="77777777" w:rsidR="005376DA" w:rsidRPr="00633320" w:rsidRDefault="005376DA" w:rsidP="0097021A"/>
    <w:p w14:paraId="1AEA7A5D" w14:textId="77777777" w:rsidR="005376DA" w:rsidRDefault="005376DA" w:rsidP="0097021A">
      <w:pPr>
        <w:pStyle w:val="CommentText"/>
      </w:pPr>
      <w:r w:rsidRPr="00633320">
        <w:rPr>
          <w:b/>
        </w:rPr>
        <w:lastRenderedPageBreak/>
        <w:t>Data to be recorded:</w:t>
      </w:r>
      <w:r w:rsidRPr="00633320">
        <w:t xml:space="preserve"> At randomisation, information will be collected on the identity of the randomising clinician and of the patient, age, sex, major co-morbidity, pregnancy, </w:t>
      </w:r>
      <w:r>
        <w:t xml:space="preserve">illness </w:t>
      </w:r>
      <w:r w:rsidRPr="00633320">
        <w:t xml:space="preserve">onset date and severity, and any contraindications to the study treatments. The main outcomes will be death (with date and probable cause), discharge (with date), need for ventilation (with number of days recorded) and need for renal replacement therapy. </w:t>
      </w:r>
      <w:r>
        <w:t>Other information to be recorded relevant to safety will include acute kidney or liver injury, cardiac arrhythmia, infection, thrombosis, bleeding, metabolic disturbances, and seizures.</w:t>
      </w:r>
    </w:p>
    <w:p w14:paraId="306506B8" w14:textId="77777777" w:rsidR="005376DA" w:rsidRDefault="005376DA" w:rsidP="0097021A">
      <w:pPr>
        <w:pStyle w:val="CommentText"/>
      </w:pPr>
    </w:p>
    <w:p w14:paraId="2EBF9EE1" w14:textId="77777777" w:rsidR="005376DA" w:rsidRPr="00633320" w:rsidRDefault="005376DA" w:rsidP="0097021A">
      <w:pPr>
        <w:pStyle w:val="CommentText"/>
      </w:pPr>
      <w:r w:rsidRPr="00633320">
        <w:t xml:space="preserve">Reminders will be sent if outcome data have not been recorded by 28 days after randomisation. Suspected Serious Adverse Reactions (SSARs) to one of the study medications </w:t>
      </w:r>
      <w:r w:rsidRPr="00633320">
        <w:rPr>
          <w:szCs w:val="22"/>
        </w:rPr>
        <w:t>(e.g., Stevens-Johnson syndrome, anaphylaxis, aplastic anaemia)</w:t>
      </w:r>
      <w:r w:rsidRPr="00633320">
        <w:t xml:space="preserve"> will be collected</w:t>
      </w:r>
      <w:r>
        <w:t>,</w:t>
      </w:r>
      <w:r w:rsidRPr="00633320">
        <w:t xml:space="preserve"> and </w:t>
      </w:r>
      <w:r>
        <w:t xml:space="preserve">unexpected SSARs (SUSARs) will be </w:t>
      </w:r>
      <w:r w:rsidRPr="00633320">
        <w:t>reported in an expedited fashion. Other adverse events will not be recorded but may be available through linkage to medical databases.</w:t>
      </w:r>
    </w:p>
    <w:p w14:paraId="083EF602" w14:textId="77777777" w:rsidR="005376DA" w:rsidRPr="00633320" w:rsidRDefault="005376DA" w:rsidP="0097021A"/>
    <w:p w14:paraId="72705D27" w14:textId="77777777" w:rsidR="005376DA" w:rsidRPr="00633320" w:rsidRDefault="005376DA" w:rsidP="0097021A">
      <w:r w:rsidRPr="00633320">
        <w:rPr>
          <w:b/>
        </w:rPr>
        <w:t>Numbers to be randomised:</w:t>
      </w:r>
      <w:r w:rsidRPr="00633320">
        <w:t xml:space="preserve"> The larger the number randomised the more accurate the results will be</w:t>
      </w:r>
      <w:r>
        <w:t xml:space="preserve"> but the numbers that can be randomised will depend critically on the epidemiology of the relevant infections over the next few years</w:t>
      </w:r>
      <w:r w:rsidRPr="00633320">
        <w:t xml:space="preserve">. If substantial numbers are hospitalised in the participating centres then it may be possible to randomise several thousand with mild disease and a few thousand with severe disease, but realistic, appropriate sample sizes could not be estimated at the start of the trial. </w:t>
      </w:r>
    </w:p>
    <w:p w14:paraId="5BB2845F" w14:textId="77777777" w:rsidR="005376DA" w:rsidRPr="00633320" w:rsidRDefault="005376DA" w:rsidP="0097021A"/>
    <w:p w14:paraId="6A8D1D3B" w14:textId="77777777" w:rsidR="005376DA" w:rsidRPr="00633320" w:rsidRDefault="005376DA" w:rsidP="0097021A">
      <w:r w:rsidRPr="00633320">
        <w:rPr>
          <w:b/>
        </w:rPr>
        <w:t xml:space="preserve">Heterogeneity between populations: </w:t>
      </w:r>
      <w:r w:rsidRPr="00633320">
        <w:t xml:space="preserve">If sufficient numbers are studied, it may be possible to generate reliable evidence in certain patient groups (e.g. those with major co-morbidity or who are older). To this end, data from this study may be combined with data from other trials of treatments for </w:t>
      </w:r>
      <w:r>
        <w:t>viral or bacterial pneumonia</w:t>
      </w:r>
      <w:r w:rsidRPr="00633320">
        <w:t>.</w:t>
      </w:r>
    </w:p>
    <w:p w14:paraId="42A74FC7" w14:textId="77777777" w:rsidR="005376DA" w:rsidRPr="00633320" w:rsidRDefault="005376DA" w:rsidP="0097021A"/>
    <w:p w14:paraId="27AC5BFD" w14:textId="77777777" w:rsidR="005376DA" w:rsidRPr="00633320" w:rsidRDefault="005376DA" w:rsidP="0097021A">
      <w:r w:rsidRPr="00633320">
        <w:rPr>
          <w:b/>
        </w:rPr>
        <w:t>Add-on studies:</w:t>
      </w:r>
      <w:r w:rsidRPr="00633320">
        <w:t xml:space="preserve"> Particular countries or groups of hospitals, may want to collaborate in adding further measurements or observations, such as serial blood gases or chemistry, serial lung imaging, or serial documentation of other aspects of disease status. While well-organised additional research studies of the natural history of the disease or of the effects of the trial treatments could be valuable (although the lack of placebo control may bias the assessment of subjective side-effects, such as gastro-intestinal problems), they are not core requirements.</w:t>
      </w:r>
    </w:p>
    <w:p w14:paraId="1A51B275" w14:textId="77777777" w:rsidR="005376DA" w:rsidRPr="00633320" w:rsidRDefault="005376DA" w:rsidP="0097021A"/>
    <w:p w14:paraId="4B37F929" w14:textId="77777777" w:rsidR="005376DA" w:rsidRDefault="005376DA" w:rsidP="0097021A">
      <w:pPr>
        <w:rPr>
          <w:b/>
        </w:rPr>
      </w:pPr>
      <w:bookmarkStart w:id="59" w:name="Signature_Page"/>
      <w:bookmarkStart w:id="60" w:name="bookmark0"/>
      <w:bookmarkStart w:id="61" w:name="_Toc481775678"/>
      <w:bookmarkStart w:id="62" w:name="_Toc224989188"/>
      <w:bookmarkStart w:id="63" w:name="_Toc225045458"/>
      <w:bookmarkStart w:id="64" w:name="_Toc224989189"/>
      <w:bookmarkStart w:id="65" w:name="_Toc225045459"/>
      <w:bookmarkStart w:id="66" w:name="_Toc221331249"/>
      <w:bookmarkStart w:id="67" w:name="_Toc221335981"/>
      <w:bookmarkStart w:id="68" w:name="_Toc221338335"/>
      <w:bookmarkStart w:id="69" w:name="_Toc221338499"/>
      <w:bookmarkStart w:id="70" w:name="_Toc221348619"/>
      <w:bookmarkStart w:id="71" w:name="_Toc221349005"/>
      <w:bookmarkStart w:id="72" w:name="_Toc221426484"/>
      <w:bookmarkStart w:id="73" w:name="_Toc221505606"/>
      <w:bookmarkStart w:id="74" w:name="_Toc221505992"/>
      <w:bookmarkStart w:id="75" w:name="_Toc221506184"/>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3D5E7EC0" w14:textId="77777777" w:rsidR="005376DA" w:rsidRPr="00633320" w:rsidRDefault="005376DA" w:rsidP="0097021A">
      <w:pPr>
        <w:rPr>
          <w:b/>
        </w:rPr>
      </w:pPr>
      <w:r w:rsidRPr="00633320">
        <w:rPr>
          <w:b/>
        </w:rPr>
        <w:t>To enquire about the trial, contact the RECOVERY Central Coordinating Office</w:t>
      </w:r>
    </w:p>
    <w:p w14:paraId="6D3151F5" w14:textId="77777777" w:rsidR="005376DA" w:rsidRPr="00633320" w:rsidRDefault="005376DA" w:rsidP="0097021A">
      <w:pPr>
        <w:jc w:val="left"/>
      </w:pPr>
      <w:r w:rsidRPr="00633320">
        <w:t>Nuffield Department of Population Health, Richard Doll Building, Old Road Campus,</w:t>
      </w:r>
    </w:p>
    <w:p w14:paraId="1822056A" w14:textId="77777777" w:rsidR="005376DA" w:rsidRPr="00633320" w:rsidRDefault="005376DA" w:rsidP="0097021A">
      <w:pPr>
        <w:jc w:val="left"/>
      </w:pPr>
      <w:r w:rsidRPr="00633320">
        <w:t>Roosevelt Drive, Oxford OX3 7LF, United Kingdom</w:t>
      </w:r>
    </w:p>
    <w:p w14:paraId="6C366C14" w14:textId="77777777" w:rsidR="005376DA" w:rsidRPr="00633320" w:rsidRDefault="005376DA" w:rsidP="0097021A">
      <w:pPr>
        <w:jc w:val="left"/>
      </w:pPr>
      <w:r w:rsidRPr="00633320">
        <w:t xml:space="preserve">Tel: 0800 1385451 | E-mail: </w:t>
      </w:r>
      <w:hyperlink r:id="rId10" w:history="1">
        <w:r w:rsidRPr="00633320">
          <w:rPr>
            <w:rStyle w:val="Hyperlink"/>
            <w:rFonts w:cs="Arial"/>
          </w:rPr>
          <w:t>recoverytrial@ndph.ox.ac.uk</w:t>
        </w:r>
      </w:hyperlink>
      <w:r w:rsidRPr="00633320">
        <w:t xml:space="preserve"> | </w:t>
      </w:r>
      <w:r w:rsidRPr="00633320">
        <w:rPr>
          <w:color w:val="000000" w:themeColor="text1"/>
        </w:rPr>
        <w:t xml:space="preserve">Website: </w:t>
      </w:r>
      <w:hyperlink r:id="rId11" w:history="1">
        <w:r w:rsidRPr="00633320">
          <w:rPr>
            <w:rStyle w:val="Hyperlink"/>
            <w:rFonts w:cs="Arial"/>
          </w:rPr>
          <w:t>www.recoverytrial.net</w:t>
        </w:r>
      </w:hyperlink>
    </w:p>
    <w:p w14:paraId="7EDD1A6C" w14:textId="77777777" w:rsidR="005376DA" w:rsidRPr="00633320" w:rsidRDefault="005376DA" w:rsidP="0097021A">
      <w:r w:rsidRPr="00633320">
        <w:rPr>
          <w:b/>
        </w:rPr>
        <w:t xml:space="preserve">To enquire about the trial outside of the UK, contact the relevant Clinical Trial Units </w:t>
      </w:r>
    </w:p>
    <w:p w14:paraId="034B9574" w14:textId="77777777" w:rsidR="005376DA" w:rsidRDefault="005376DA" w:rsidP="0097021A">
      <w:pPr>
        <w:rPr>
          <w:rStyle w:val="Hyperlink"/>
          <w:rFonts w:cs="Arial"/>
          <w:b/>
        </w:rPr>
      </w:pPr>
      <w:r w:rsidRPr="00633320">
        <w:rPr>
          <w:b/>
        </w:rPr>
        <w:t xml:space="preserve">To RANDOMISE a patient, visit: </w:t>
      </w:r>
      <w:hyperlink r:id="rId12" w:history="1">
        <w:r w:rsidRPr="00633320">
          <w:rPr>
            <w:rStyle w:val="Hyperlink"/>
            <w:rFonts w:cs="Arial"/>
            <w:b/>
          </w:rPr>
          <w:t>www.recoverytrial.net</w:t>
        </w:r>
      </w:hyperlink>
    </w:p>
    <w:p w14:paraId="05B12C21" w14:textId="77777777" w:rsidR="005376DA" w:rsidRDefault="005376DA">
      <w:pPr>
        <w:autoSpaceDE/>
        <w:autoSpaceDN/>
        <w:adjustRightInd/>
        <w:contextualSpacing w:val="0"/>
        <w:jc w:val="left"/>
        <w:rPr>
          <w:rStyle w:val="Hyperlink"/>
          <w:rFonts w:cs="Arial"/>
          <w:b/>
        </w:rPr>
      </w:pPr>
      <w:r>
        <w:rPr>
          <w:rStyle w:val="Hyperlink"/>
          <w:rFonts w:cs="Arial"/>
          <w:b/>
        </w:rPr>
        <w:br w:type="page"/>
      </w:r>
    </w:p>
    <w:p w14:paraId="55C1F081" w14:textId="3EDDE95A" w:rsidR="00FF13EA" w:rsidRDefault="005376DA">
      <w:pPr>
        <w:pStyle w:val="TOC1"/>
        <w:rPr>
          <w:ins w:id="76" w:author="Author"/>
          <w:rFonts w:asciiTheme="minorHAnsi" w:hAnsiTheme="minorHAnsi" w:cstheme="minorBidi"/>
          <w:b w:val="0"/>
          <w:caps w:val="0"/>
          <w:noProof/>
          <w:color w:val="auto"/>
          <w:sz w:val="22"/>
          <w:szCs w:val="22"/>
        </w:rPr>
      </w:pPr>
      <w:r>
        <w:rPr>
          <w:b w:val="0"/>
          <w:bCs/>
          <w:caps w:val="0"/>
        </w:rPr>
        <w:lastRenderedPageBreak/>
        <w:fldChar w:fldCharType="begin"/>
      </w:r>
      <w:r>
        <w:rPr>
          <w:b w:val="0"/>
          <w:bCs/>
          <w:caps w:val="0"/>
        </w:rPr>
        <w:instrText xml:space="preserve"> TOC \o "1-2" \h \z \t "Caption,2,Style Heading 4 + Justified,4" </w:instrText>
      </w:r>
      <w:r>
        <w:rPr>
          <w:b w:val="0"/>
          <w:bCs/>
          <w:caps w:val="0"/>
        </w:rPr>
        <w:fldChar w:fldCharType="separate"/>
      </w:r>
      <w:ins w:id="77" w:author="Author">
        <w:r w:rsidR="00FF13EA" w:rsidRPr="000C146F">
          <w:rPr>
            <w:rStyle w:val="Hyperlink"/>
            <w:noProof/>
          </w:rPr>
          <w:fldChar w:fldCharType="begin"/>
        </w:r>
        <w:r w:rsidR="00FF13EA" w:rsidRPr="000C146F">
          <w:rPr>
            <w:rStyle w:val="Hyperlink"/>
            <w:noProof/>
          </w:rPr>
          <w:instrText xml:space="preserve"> </w:instrText>
        </w:r>
        <w:r w:rsidR="00FF13EA">
          <w:rPr>
            <w:noProof/>
          </w:rPr>
          <w:instrText>HYPERLINK \l "_Toc203991557"</w:instrText>
        </w:r>
        <w:r w:rsidR="00FF13EA" w:rsidRPr="000C146F">
          <w:rPr>
            <w:rStyle w:val="Hyperlink"/>
            <w:noProof/>
          </w:rPr>
          <w:instrText xml:space="preserve"> </w:instrText>
        </w:r>
        <w:r w:rsidR="00FF13EA" w:rsidRPr="000C146F">
          <w:rPr>
            <w:rStyle w:val="Hyperlink"/>
            <w:noProof/>
          </w:rPr>
          <w:fldChar w:fldCharType="separate"/>
        </w:r>
        <w:r w:rsidR="00FF13EA" w:rsidRPr="000C146F">
          <w:rPr>
            <w:rStyle w:val="Hyperlink"/>
            <w:noProof/>
          </w:rPr>
          <w:t>1</w:t>
        </w:r>
        <w:r w:rsidR="00FF13EA">
          <w:rPr>
            <w:rFonts w:asciiTheme="minorHAnsi" w:hAnsiTheme="minorHAnsi" w:cstheme="minorBidi"/>
            <w:b w:val="0"/>
            <w:caps w:val="0"/>
            <w:noProof/>
            <w:color w:val="auto"/>
            <w:sz w:val="22"/>
            <w:szCs w:val="22"/>
          </w:rPr>
          <w:tab/>
        </w:r>
        <w:r w:rsidR="00FF13EA" w:rsidRPr="000C146F">
          <w:rPr>
            <w:rStyle w:val="Hyperlink"/>
            <w:noProof/>
          </w:rPr>
          <w:t>Background and Rationale</w:t>
        </w:r>
        <w:r w:rsidR="00FF13EA">
          <w:rPr>
            <w:noProof/>
            <w:webHidden/>
          </w:rPr>
          <w:tab/>
        </w:r>
        <w:r w:rsidR="00FF13EA">
          <w:rPr>
            <w:noProof/>
            <w:webHidden/>
          </w:rPr>
          <w:fldChar w:fldCharType="begin"/>
        </w:r>
        <w:r w:rsidR="00FF13EA">
          <w:rPr>
            <w:noProof/>
            <w:webHidden/>
          </w:rPr>
          <w:instrText xml:space="preserve"> PAGEREF _Toc203991557 \h </w:instrText>
        </w:r>
      </w:ins>
      <w:r w:rsidR="00FF13EA">
        <w:rPr>
          <w:noProof/>
          <w:webHidden/>
        </w:rPr>
      </w:r>
      <w:r w:rsidR="00FF13EA">
        <w:rPr>
          <w:noProof/>
          <w:webHidden/>
        </w:rPr>
        <w:fldChar w:fldCharType="separate"/>
      </w:r>
      <w:ins w:id="78" w:author="Author">
        <w:r w:rsidR="00FF13EA">
          <w:rPr>
            <w:noProof/>
            <w:webHidden/>
          </w:rPr>
          <w:t>5</w:t>
        </w:r>
        <w:r w:rsidR="00FF13EA">
          <w:rPr>
            <w:noProof/>
            <w:webHidden/>
          </w:rPr>
          <w:fldChar w:fldCharType="end"/>
        </w:r>
        <w:r w:rsidR="00FF13EA" w:rsidRPr="000C146F">
          <w:rPr>
            <w:rStyle w:val="Hyperlink"/>
            <w:noProof/>
          </w:rPr>
          <w:fldChar w:fldCharType="end"/>
        </w:r>
      </w:ins>
    </w:p>
    <w:p w14:paraId="0C34642D" w14:textId="69E55A9E" w:rsidR="00FF13EA" w:rsidRDefault="00FF13EA">
      <w:pPr>
        <w:pStyle w:val="TOC2"/>
        <w:rPr>
          <w:ins w:id="79" w:author="Author"/>
          <w:rFonts w:asciiTheme="minorHAnsi" w:hAnsiTheme="minorHAnsi" w:cstheme="minorBidi"/>
          <w:bCs w:val="0"/>
          <w:smallCaps w:val="0"/>
          <w:noProof/>
          <w:color w:val="auto"/>
          <w:sz w:val="22"/>
          <w:szCs w:val="22"/>
        </w:rPr>
      </w:pPr>
      <w:ins w:id="80" w:author="Author">
        <w:r w:rsidRPr="000C146F">
          <w:rPr>
            <w:rStyle w:val="Hyperlink"/>
            <w:noProof/>
          </w:rPr>
          <w:fldChar w:fldCharType="begin"/>
        </w:r>
        <w:r w:rsidRPr="000C146F">
          <w:rPr>
            <w:rStyle w:val="Hyperlink"/>
            <w:noProof/>
          </w:rPr>
          <w:instrText xml:space="preserve"> </w:instrText>
        </w:r>
        <w:r>
          <w:rPr>
            <w:noProof/>
          </w:rPr>
          <w:instrText>HYPERLINK \l "_Toc203991558"</w:instrText>
        </w:r>
        <w:r w:rsidRPr="000C146F">
          <w:rPr>
            <w:rStyle w:val="Hyperlink"/>
            <w:noProof/>
          </w:rPr>
          <w:instrText xml:space="preserve"> </w:instrText>
        </w:r>
        <w:r w:rsidRPr="000C146F">
          <w:rPr>
            <w:rStyle w:val="Hyperlink"/>
            <w:noProof/>
          </w:rPr>
          <w:fldChar w:fldCharType="separate"/>
        </w:r>
        <w:r w:rsidRPr="000C146F">
          <w:rPr>
            <w:rStyle w:val="Hyperlink"/>
            <w:noProof/>
          </w:rPr>
          <w:t>1.1</w:t>
        </w:r>
        <w:r>
          <w:rPr>
            <w:rFonts w:asciiTheme="minorHAnsi" w:hAnsiTheme="minorHAnsi" w:cstheme="minorBidi"/>
            <w:bCs w:val="0"/>
            <w:smallCaps w:val="0"/>
            <w:noProof/>
            <w:color w:val="auto"/>
            <w:sz w:val="22"/>
            <w:szCs w:val="22"/>
          </w:rPr>
          <w:tab/>
        </w:r>
        <w:r w:rsidRPr="000C146F">
          <w:rPr>
            <w:rStyle w:val="Hyperlink"/>
            <w:noProof/>
          </w:rPr>
          <w:t>Setting</w:t>
        </w:r>
        <w:r>
          <w:rPr>
            <w:noProof/>
            <w:webHidden/>
          </w:rPr>
          <w:tab/>
        </w:r>
        <w:r>
          <w:rPr>
            <w:noProof/>
            <w:webHidden/>
          </w:rPr>
          <w:fldChar w:fldCharType="begin"/>
        </w:r>
        <w:r>
          <w:rPr>
            <w:noProof/>
            <w:webHidden/>
          </w:rPr>
          <w:instrText xml:space="preserve"> PAGEREF _Toc203991558 \h </w:instrText>
        </w:r>
      </w:ins>
      <w:r>
        <w:rPr>
          <w:noProof/>
          <w:webHidden/>
        </w:rPr>
      </w:r>
      <w:r>
        <w:rPr>
          <w:noProof/>
          <w:webHidden/>
        </w:rPr>
        <w:fldChar w:fldCharType="separate"/>
      </w:r>
      <w:ins w:id="81" w:author="Author">
        <w:r>
          <w:rPr>
            <w:noProof/>
            <w:webHidden/>
          </w:rPr>
          <w:t>5</w:t>
        </w:r>
        <w:r>
          <w:rPr>
            <w:noProof/>
            <w:webHidden/>
          </w:rPr>
          <w:fldChar w:fldCharType="end"/>
        </w:r>
        <w:r w:rsidRPr="000C146F">
          <w:rPr>
            <w:rStyle w:val="Hyperlink"/>
            <w:noProof/>
          </w:rPr>
          <w:fldChar w:fldCharType="end"/>
        </w:r>
      </w:ins>
    </w:p>
    <w:p w14:paraId="50F3C79F" w14:textId="61D15CE5" w:rsidR="00FF13EA" w:rsidRDefault="00FF13EA">
      <w:pPr>
        <w:pStyle w:val="TOC2"/>
        <w:rPr>
          <w:ins w:id="82" w:author="Author"/>
          <w:rFonts w:asciiTheme="minorHAnsi" w:hAnsiTheme="minorHAnsi" w:cstheme="minorBidi"/>
          <w:bCs w:val="0"/>
          <w:smallCaps w:val="0"/>
          <w:noProof/>
          <w:color w:val="auto"/>
          <w:sz w:val="22"/>
          <w:szCs w:val="22"/>
        </w:rPr>
      </w:pPr>
      <w:ins w:id="83" w:author="Author">
        <w:r w:rsidRPr="000C146F">
          <w:rPr>
            <w:rStyle w:val="Hyperlink"/>
            <w:noProof/>
          </w:rPr>
          <w:fldChar w:fldCharType="begin"/>
        </w:r>
        <w:r w:rsidRPr="000C146F">
          <w:rPr>
            <w:rStyle w:val="Hyperlink"/>
            <w:noProof/>
          </w:rPr>
          <w:instrText xml:space="preserve"> </w:instrText>
        </w:r>
        <w:r>
          <w:rPr>
            <w:noProof/>
          </w:rPr>
          <w:instrText>HYPERLINK \l "_Toc203991559"</w:instrText>
        </w:r>
        <w:r w:rsidRPr="000C146F">
          <w:rPr>
            <w:rStyle w:val="Hyperlink"/>
            <w:noProof/>
          </w:rPr>
          <w:instrText xml:space="preserve"> </w:instrText>
        </w:r>
        <w:r w:rsidRPr="000C146F">
          <w:rPr>
            <w:rStyle w:val="Hyperlink"/>
            <w:noProof/>
          </w:rPr>
          <w:fldChar w:fldCharType="separate"/>
        </w:r>
        <w:r w:rsidRPr="000C146F">
          <w:rPr>
            <w:rStyle w:val="Hyperlink"/>
            <w:noProof/>
          </w:rPr>
          <w:t>1.2</w:t>
        </w:r>
        <w:r>
          <w:rPr>
            <w:rFonts w:asciiTheme="minorHAnsi" w:hAnsiTheme="minorHAnsi" w:cstheme="minorBidi"/>
            <w:bCs w:val="0"/>
            <w:smallCaps w:val="0"/>
            <w:noProof/>
            <w:color w:val="auto"/>
            <w:sz w:val="22"/>
            <w:szCs w:val="22"/>
          </w:rPr>
          <w:tab/>
        </w:r>
        <w:r w:rsidRPr="000C146F">
          <w:rPr>
            <w:rStyle w:val="Hyperlink"/>
            <w:noProof/>
          </w:rPr>
          <w:t>Treatment Options</w:t>
        </w:r>
        <w:r>
          <w:rPr>
            <w:noProof/>
            <w:webHidden/>
          </w:rPr>
          <w:tab/>
        </w:r>
        <w:r>
          <w:rPr>
            <w:noProof/>
            <w:webHidden/>
          </w:rPr>
          <w:fldChar w:fldCharType="begin"/>
        </w:r>
        <w:r>
          <w:rPr>
            <w:noProof/>
            <w:webHidden/>
          </w:rPr>
          <w:instrText xml:space="preserve"> PAGEREF _Toc203991559 \h </w:instrText>
        </w:r>
      </w:ins>
      <w:r>
        <w:rPr>
          <w:noProof/>
          <w:webHidden/>
        </w:rPr>
      </w:r>
      <w:r>
        <w:rPr>
          <w:noProof/>
          <w:webHidden/>
        </w:rPr>
        <w:fldChar w:fldCharType="separate"/>
      </w:r>
      <w:ins w:id="84" w:author="Author">
        <w:r>
          <w:rPr>
            <w:noProof/>
            <w:webHidden/>
          </w:rPr>
          <w:t>5</w:t>
        </w:r>
        <w:r>
          <w:rPr>
            <w:noProof/>
            <w:webHidden/>
          </w:rPr>
          <w:fldChar w:fldCharType="end"/>
        </w:r>
        <w:r w:rsidRPr="000C146F">
          <w:rPr>
            <w:rStyle w:val="Hyperlink"/>
            <w:noProof/>
          </w:rPr>
          <w:fldChar w:fldCharType="end"/>
        </w:r>
      </w:ins>
    </w:p>
    <w:p w14:paraId="333DFE39" w14:textId="1A995EE0" w:rsidR="00FF13EA" w:rsidRDefault="00FF13EA">
      <w:pPr>
        <w:pStyle w:val="TOC2"/>
        <w:rPr>
          <w:ins w:id="85" w:author="Author"/>
          <w:rFonts w:asciiTheme="minorHAnsi" w:hAnsiTheme="minorHAnsi" w:cstheme="minorBidi"/>
          <w:bCs w:val="0"/>
          <w:smallCaps w:val="0"/>
          <w:noProof/>
          <w:color w:val="auto"/>
          <w:sz w:val="22"/>
          <w:szCs w:val="22"/>
        </w:rPr>
      </w:pPr>
      <w:ins w:id="86" w:author="Author">
        <w:r w:rsidRPr="000C146F">
          <w:rPr>
            <w:rStyle w:val="Hyperlink"/>
            <w:noProof/>
          </w:rPr>
          <w:fldChar w:fldCharType="begin"/>
        </w:r>
        <w:r w:rsidRPr="000C146F">
          <w:rPr>
            <w:rStyle w:val="Hyperlink"/>
            <w:noProof/>
          </w:rPr>
          <w:instrText xml:space="preserve"> </w:instrText>
        </w:r>
        <w:r>
          <w:rPr>
            <w:noProof/>
          </w:rPr>
          <w:instrText>HYPERLINK \l "_Toc203991560"</w:instrText>
        </w:r>
        <w:r w:rsidRPr="000C146F">
          <w:rPr>
            <w:rStyle w:val="Hyperlink"/>
            <w:noProof/>
          </w:rPr>
          <w:instrText xml:space="preserve"> </w:instrText>
        </w:r>
        <w:r w:rsidRPr="000C146F">
          <w:rPr>
            <w:rStyle w:val="Hyperlink"/>
            <w:noProof/>
          </w:rPr>
          <w:fldChar w:fldCharType="separate"/>
        </w:r>
        <w:r w:rsidRPr="000C146F">
          <w:rPr>
            <w:rStyle w:val="Hyperlink"/>
            <w:noProof/>
          </w:rPr>
          <w:t>1.3</w:t>
        </w:r>
        <w:r>
          <w:rPr>
            <w:rFonts w:asciiTheme="minorHAnsi" w:hAnsiTheme="minorHAnsi" w:cstheme="minorBidi"/>
            <w:bCs w:val="0"/>
            <w:smallCaps w:val="0"/>
            <w:noProof/>
            <w:color w:val="auto"/>
            <w:sz w:val="22"/>
            <w:szCs w:val="22"/>
          </w:rPr>
          <w:tab/>
        </w:r>
        <w:r w:rsidRPr="000C146F">
          <w:rPr>
            <w:rStyle w:val="Hyperlink"/>
            <w:noProof/>
          </w:rPr>
          <w:t>Modifications to the number of treatment comparisons</w:t>
        </w:r>
        <w:r>
          <w:rPr>
            <w:noProof/>
            <w:webHidden/>
          </w:rPr>
          <w:tab/>
        </w:r>
        <w:r>
          <w:rPr>
            <w:noProof/>
            <w:webHidden/>
          </w:rPr>
          <w:fldChar w:fldCharType="begin"/>
        </w:r>
        <w:r>
          <w:rPr>
            <w:noProof/>
            <w:webHidden/>
          </w:rPr>
          <w:instrText xml:space="preserve"> PAGEREF _Toc203991560 \h </w:instrText>
        </w:r>
      </w:ins>
      <w:r>
        <w:rPr>
          <w:noProof/>
          <w:webHidden/>
        </w:rPr>
      </w:r>
      <w:r>
        <w:rPr>
          <w:noProof/>
          <w:webHidden/>
        </w:rPr>
        <w:fldChar w:fldCharType="separate"/>
      </w:r>
      <w:ins w:id="87" w:author="Author">
        <w:r>
          <w:rPr>
            <w:noProof/>
            <w:webHidden/>
          </w:rPr>
          <w:t>5</w:t>
        </w:r>
        <w:r>
          <w:rPr>
            <w:noProof/>
            <w:webHidden/>
          </w:rPr>
          <w:fldChar w:fldCharType="end"/>
        </w:r>
        <w:r w:rsidRPr="000C146F">
          <w:rPr>
            <w:rStyle w:val="Hyperlink"/>
            <w:noProof/>
          </w:rPr>
          <w:fldChar w:fldCharType="end"/>
        </w:r>
      </w:ins>
    </w:p>
    <w:p w14:paraId="6C4E93EA" w14:textId="55904227" w:rsidR="00FF13EA" w:rsidRDefault="00FF13EA">
      <w:pPr>
        <w:pStyle w:val="TOC2"/>
        <w:rPr>
          <w:ins w:id="88" w:author="Author"/>
          <w:rFonts w:asciiTheme="minorHAnsi" w:hAnsiTheme="minorHAnsi" w:cstheme="minorBidi"/>
          <w:bCs w:val="0"/>
          <w:smallCaps w:val="0"/>
          <w:noProof/>
          <w:color w:val="auto"/>
          <w:sz w:val="22"/>
          <w:szCs w:val="22"/>
        </w:rPr>
      </w:pPr>
      <w:ins w:id="89" w:author="Author">
        <w:r w:rsidRPr="000C146F">
          <w:rPr>
            <w:rStyle w:val="Hyperlink"/>
            <w:noProof/>
          </w:rPr>
          <w:fldChar w:fldCharType="begin"/>
        </w:r>
        <w:r w:rsidRPr="000C146F">
          <w:rPr>
            <w:rStyle w:val="Hyperlink"/>
            <w:noProof/>
          </w:rPr>
          <w:instrText xml:space="preserve"> </w:instrText>
        </w:r>
        <w:r>
          <w:rPr>
            <w:noProof/>
          </w:rPr>
          <w:instrText>HYPERLINK \l "_Toc203991561"</w:instrText>
        </w:r>
        <w:r w:rsidRPr="000C146F">
          <w:rPr>
            <w:rStyle w:val="Hyperlink"/>
            <w:noProof/>
          </w:rPr>
          <w:instrText xml:space="preserve"> </w:instrText>
        </w:r>
        <w:r w:rsidRPr="000C146F">
          <w:rPr>
            <w:rStyle w:val="Hyperlink"/>
            <w:noProof/>
          </w:rPr>
          <w:fldChar w:fldCharType="separate"/>
        </w:r>
        <w:r w:rsidRPr="000C146F">
          <w:rPr>
            <w:rStyle w:val="Hyperlink"/>
            <w:noProof/>
          </w:rPr>
          <w:t>1.4</w:t>
        </w:r>
        <w:r>
          <w:rPr>
            <w:rFonts w:asciiTheme="minorHAnsi" w:hAnsiTheme="minorHAnsi" w:cstheme="minorBidi"/>
            <w:bCs w:val="0"/>
            <w:smallCaps w:val="0"/>
            <w:noProof/>
            <w:color w:val="auto"/>
            <w:sz w:val="22"/>
            <w:szCs w:val="22"/>
          </w:rPr>
          <w:tab/>
        </w:r>
        <w:r w:rsidRPr="000C146F">
          <w:rPr>
            <w:rStyle w:val="Hyperlink"/>
            <w:noProof/>
          </w:rPr>
          <w:t>Design Considerations</w:t>
        </w:r>
        <w:r>
          <w:rPr>
            <w:noProof/>
            <w:webHidden/>
          </w:rPr>
          <w:tab/>
        </w:r>
        <w:r>
          <w:rPr>
            <w:noProof/>
            <w:webHidden/>
          </w:rPr>
          <w:fldChar w:fldCharType="begin"/>
        </w:r>
        <w:r>
          <w:rPr>
            <w:noProof/>
            <w:webHidden/>
          </w:rPr>
          <w:instrText xml:space="preserve"> PAGEREF _Toc203991561 \h </w:instrText>
        </w:r>
      </w:ins>
      <w:r>
        <w:rPr>
          <w:noProof/>
          <w:webHidden/>
        </w:rPr>
      </w:r>
      <w:r>
        <w:rPr>
          <w:noProof/>
          <w:webHidden/>
        </w:rPr>
        <w:fldChar w:fldCharType="separate"/>
      </w:r>
      <w:ins w:id="90" w:author="Author">
        <w:r>
          <w:rPr>
            <w:noProof/>
            <w:webHidden/>
          </w:rPr>
          <w:t>5</w:t>
        </w:r>
        <w:r>
          <w:rPr>
            <w:noProof/>
            <w:webHidden/>
          </w:rPr>
          <w:fldChar w:fldCharType="end"/>
        </w:r>
        <w:r w:rsidRPr="000C146F">
          <w:rPr>
            <w:rStyle w:val="Hyperlink"/>
            <w:noProof/>
          </w:rPr>
          <w:fldChar w:fldCharType="end"/>
        </w:r>
      </w:ins>
    </w:p>
    <w:p w14:paraId="1D8D7597" w14:textId="4F22DCD3" w:rsidR="00FF13EA" w:rsidRDefault="00FF13EA">
      <w:pPr>
        <w:pStyle w:val="TOC2"/>
        <w:rPr>
          <w:ins w:id="91" w:author="Author"/>
          <w:rFonts w:asciiTheme="minorHAnsi" w:hAnsiTheme="minorHAnsi" w:cstheme="minorBidi"/>
          <w:bCs w:val="0"/>
          <w:smallCaps w:val="0"/>
          <w:noProof/>
          <w:color w:val="auto"/>
          <w:sz w:val="22"/>
          <w:szCs w:val="22"/>
        </w:rPr>
      </w:pPr>
      <w:ins w:id="92" w:author="Author">
        <w:r w:rsidRPr="000C146F">
          <w:rPr>
            <w:rStyle w:val="Hyperlink"/>
            <w:noProof/>
          </w:rPr>
          <w:fldChar w:fldCharType="begin"/>
        </w:r>
        <w:r w:rsidRPr="000C146F">
          <w:rPr>
            <w:rStyle w:val="Hyperlink"/>
            <w:noProof/>
          </w:rPr>
          <w:instrText xml:space="preserve"> </w:instrText>
        </w:r>
        <w:r>
          <w:rPr>
            <w:noProof/>
          </w:rPr>
          <w:instrText>HYPERLINK \l "_Toc203991562"</w:instrText>
        </w:r>
        <w:r w:rsidRPr="000C146F">
          <w:rPr>
            <w:rStyle w:val="Hyperlink"/>
            <w:noProof/>
          </w:rPr>
          <w:instrText xml:space="preserve"> </w:instrText>
        </w:r>
        <w:r w:rsidRPr="000C146F">
          <w:rPr>
            <w:rStyle w:val="Hyperlink"/>
            <w:noProof/>
          </w:rPr>
          <w:fldChar w:fldCharType="separate"/>
        </w:r>
        <w:r w:rsidRPr="000C146F">
          <w:rPr>
            <w:rStyle w:val="Hyperlink"/>
            <w:noProof/>
          </w:rPr>
          <w:t>1.5</w:t>
        </w:r>
        <w:r>
          <w:rPr>
            <w:rFonts w:asciiTheme="minorHAnsi" w:hAnsiTheme="minorHAnsi" w:cstheme="minorBidi"/>
            <w:bCs w:val="0"/>
            <w:smallCaps w:val="0"/>
            <w:noProof/>
            <w:color w:val="auto"/>
            <w:sz w:val="22"/>
            <w:szCs w:val="22"/>
          </w:rPr>
          <w:tab/>
        </w:r>
        <w:r w:rsidRPr="000C146F">
          <w:rPr>
            <w:rStyle w:val="Hyperlink"/>
            <w:noProof/>
          </w:rPr>
          <w:t>Potential for effective treatments to become available</w:t>
        </w:r>
        <w:r>
          <w:rPr>
            <w:noProof/>
            <w:webHidden/>
          </w:rPr>
          <w:tab/>
        </w:r>
        <w:r>
          <w:rPr>
            <w:noProof/>
            <w:webHidden/>
          </w:rPr>
          <w:fldChar w:fldCharType="begin"/>
        </w:r>
        <w:r>
          <w:rPr>
            <w:noProof/>
            <w:webHidden/>
          </w:rPr>
          <w:instrText xml:space="preserve"> PAGEREF _Toc203991562 \h </w:instrText>
        </w:r>
      </w:ins>
      <w:r>
        <w:rPr>
          <w:noProof/>
          <w:webHidden/>
        </w:rPr>
      </w:r>
      <w:r>
        <w:rPr>
          <w:noProof/>
          <w:webHidden/>
        </w:rPr>
        <w:fldChar w:fldCharType="separate"/>
      </w:r>
      <w:ins w:id="93" w:author="Author">
        <w:r>
          <w:rPr>
            <w:noProof/>
            <w:webHidden/>
          </w:rPr>
          <w:t>6</w:t>
        </w:r>
        <w:r>
          <w:rPr>
            <w:noProof/>
            <w:webHidden/>
          </w:rPr>
          <w:fldChar w:fldCharType="end"/>
        </w:r>
        <w:r w:rsidRPr="000C146F">
          <w:rPr>
            <w:rStyle w:val="Hyperlink"/>
            <w:noProof/>
          </w:rPr>
          <w:fldChar w:fldCharType="end"/>
        </w:r>
      </w:ins>
    </w:p>
    <w:p w14:paraId="56E4E5D0" w14:textId="28148275" w:rsidR="00FF13EA" w:rsidRDefault="00FF13EA">
      <w:pPr>
        <w:pStyle w:val="TOC1"/>
        <w:rPr>
          <w:ins w:id="94" w:author="Author"/>
          <w:rFonts w:asciiTheme="minorHAnsi" w:hAnsiTheme="minorHAnsi" w:cstheme="minorBidi"/>
          <w:b w:val="0"/>
          <w:caps w:val="0"/>
          <w:noProof/>
          <w:color w:val="auto"/>
          <w:sz w:val="22"/>
          <w:szCs w:val="22"/>
        </w:rPr>
      </w:pPr>
      <w:ins w:id="95" w:author="Author">
        <w:r w:rsidRPr="000C146F">
          <w:rPr>
            <w:rStyle w:val="Hyperlink"/>
            <w:noProof/>
          </w:rPr>
          <w:fldChar w:fldCharType="begin"/>
        </w:r>
        <w:r w:rsidRPr="000C146F">
          <w:rPr>
            <w:rStyle w:val="Hyperlink"/>
            <w:noProof/>
          </w:rPr>
          <w:instrText xml:space="preserve"> </w:instrText>
        </w:r>
        <w:r>
          <w:rPr>
            <w:noProof/>
          </w:rPr>
          <w:instrText>HYPERLINK \l "_Toc203991563"</w:instrText>
        </w:r>
        <w:r w:rsidRPr="000C146F">
          <w:rPr>
            <w:rStyle w:val="Hyperlink"/>
            <w:noProof/>
          </w:rPr>
          <w:instrText xml:space="preserve"> </w:instrText>
        </w:r>
        <w:r w:rsidRPr="000C146F">
          <w:rPr>
            <w:rStyle w:val="Hyperlink"/>
            <w:noProof/>
          </w:rPr>
          <w:fldChar w:fldCharType="separate"/>
        </w:r>
        <w:r w:rsidRPr="000C146F">
          <w:rPr>
            <w:rStyle w:val="Hyperlink"/>
            <w:noProof/>
          </w:rPr>
          <w:t>2</w:t>
        </w:r>
        <w:r>
          <w:rPr>
            <w:rFonts w:asciiTheme="minorHAnsi" w:hAnsiTheme="minorHAnsi" w:cstheme="minorBidi"/>
            <w:b w:val="0"/>
            <w:caps w:val="0"/>
            <w:noProof/>
            <w:color w:val="auto"/>
            <w:sz w:val="22"/>
            <w:szCs w:val="22"/>
          </w:rPr>
          <w:tab/>
        </w:r>
        <w:r w:rsidRPr="000C146F">
          <w:rPr>
            <w:rStyle w:val="Hyperlink"/>
            <w:noProof/>
          </w:rPr>
          <w:t>Design and Procedures</w:t>
        </w:r>
        <w:r>
          <w:rPr>
            <w:noProof/>
            <w:webHidden/>
          </w:rPr>
          <w:tab/>
        </w:r>
        <w:r>
          <w:rPr>
            <w:noProof/>
            <w:webHidden/>
          </w:rPr>
          <w:fldChar w:fldCharType="begin"/>
        </w:r>
        <w:r>
          <w:rPr>
            <w:noProof/>
            <w:webHidden/>
          </w:rPr>
          <w:instrText xml:space="preserve"> PAGEREF _Toc203991563 \h </w:instrText>
        </w:r>
      </w:ins>
      <w:r>
        <w:rPr>
          <w:noProof/>
          <w:webHidden/>
        </w:rPr>
      </w:r>
      <w:r>
        <w:rPr>
          <w:noProof/>
          <w:webHidden/>
        </w:rPr>
        <w:fldChar w:fldCharType="separate"/>
      </w:r>
      <w:ins w:id="96" w:author="Author">
        <w:r>
          <w:rPr>
            <w:noProof/>
            <w:webHidden/>
          </w:rPr>
          <w:t>7</w:t>
        </w:r>
        <w:r>
          <w:rPr>
            <w:noProof/>
            <w:webHidden/>
          </w:rPr>
          <w:fldChar w:fldCharType="end"/>
        </w:r>
        <w:r w:rsidRPr="000C146F">
          <w:rPr>
            <w:rStyle w:val="Hyperlink"/>
            <w:noProof/>
          </w:rPr>
          <w:fldChar w:fldCharType="end"/>
        </w:r>
      </w:ins>
    </w:p>
    <w:p w14:paraId="2651531A" w14:textId="2A8445B0" w:rsidR="00FF13EA" w:rsidRDefault="00FF13EA">
      <w:pPr>
        <w:pStyle w:val="TOC2"/>
        <w:rPr>
          <w:ins w:id="97" w:author="Author"/>
          <w:rFonts w:asciiTheme="minorHAnsi" w:hAnsiTheme="minorHAnsi" w:cstheme="minorBidi"/>
          <w:bCs w:val="0"/>
          <w:smallCaps w:val="0"/>
          <w:noProof/>
          <w:color w:val="auto"/>
          <w:sz w:val="22"/>
          <w:szCs w:val="22"/>
        </w:rPr>
      </w:pPr>
      <w:ins w:id="98" w:author="Author">
        <w:r w:rsidRPr="000C146F">
          <w:rPr>
            <w:rStyle w:val="Hyperlink"/>
            <w:noProof/>
          </w:rPr>
          <w:fldChar w:fldCharType="begin"/>
        </w:r>
        <w:r w:rsidRPr="000C146F">
          <w:rPr>
            <w:rStyle w:val="Hyperlink"/>
            <w:noProof/>
          </w:rPr>
          <w:instrText xml:space="preserve"> </w:instrText>
        </w:r>
        <w:r>
          <w:rPr>
            <w:noProof/>
          </w:rPr>
          <w:instrText>HYPERLINK \l "_Toc203991564"</w:instrText>
        </w:r>
        <w:r w:rsidRPr="000C146F">
          <w:rPr>
            <w:rStyle w:val="Hyperlink"/>
            <w:noProof/>
          </w:rPr>
          <w:instrText xml:space="preserve"> </w:instrText>
        </w:r>
        <w:r w:rsidRPr="000C146F">
          <w:rPr>
            <w:rStyle w:val="Hyperlink"/>
            <w:noProof/>
          </w:rPr>
          <w:fldChar w:fldCharType="separate"/>
        </w:r>
        <w:r w:rsidRPr="000C146F">
          <w:rPr>
            <w:rStyle w:val="Hyperlink"/>
            <w:noProof/>
          </w:rPr>
          <w:t>2.1</w:t>
        </w:r>
        <w:r>
          <w:rPr>
            <w:rFonts w:asciiTheme="minorHAnsi" w:hAnsiTheme="minorHAnsi" w:cstheme="minorBidi"/>
            <w:bCs w:val="0"/>
            <w:smallCaps w:val="0"/>
            <w:noProof/>
            <w:color w:val="auto"/>
            <w:sz w:val="22"/>
            <w:szCs w:val="22"/>
          </w:rPr>
          <w:tab/>
        </w:r>
        <w:r w:rsidRPr="000C146F">
          <w:rPr>
            <w:rStyle w:val="Hyperlink"/>
            <w:noProof/>
          </w:rPr>
          <w:t>Eligibility</w:t>
        </w:r>
        <w:r>
          <w:rPr>
            <w:noProof/>
            <w:webHidden/>
          </w:rPr>
          <w:tab/>
        </w:r>
        <w:r>
          <w:rPr>
            <w:noProof/>
            <w:webHidden/>
          </w:rPr>
          <w:fldChar w:fldCharType="begin"/>
        </w:r>
        <w:r>
          <w:rPr>
            <w:noProof/>
            <w:webHidden/>
          </w:rPr>
          <w:instrText xml:space="preserve"> PAGEREF _Toc203991564 \h </w:instrText>
        </w:r>
      </w:ins>
      <w:r>
        <w:rPr>
          <w:noProof/>
          <w:webHidden/>
        </w:rPr>
      </w:r>
      <w:r>
        <w:rPr>
          <w:noProof/>
          <w:webHidden/>
        </w:rPr>
        <w:fldChar w:fldCharType="separate"/>
      </w:r>
      <w:ins w:id="99" w:author="Author">
        <w:r>
          <w:rPr>
            <w:noProof/>
            <w:webHidden/>
          </w:rPr>
          <w:t>7</w:t>
        </w:r>
        <w:r>
          <w:rPr>
            <w:noProof/>
            <w:webHidden/>
          </w:rPr>
          <w:fldChar w:fldCharType="end"/>
        </w:r>
        <w:r w:rsidRPr="000C146F">
          <w:rPr>
            <w:rStyle w:val="Hyperlink"/>
            <w:noProof/>
          </w:rPr>
          <w:fldChar w:fldCharType="end"/>
        </w:r>
      </w:ins>
    </w:p>
    <w:p w14:paraId="18EDCD90" w14:textId="732A9F47" w:rsidR="00FF13EA" w:rsidRDefault="00FF13EA">
      <w:pPr>
        <w:pStyle w:val="TOC2"/>
        <w:rPr>
          <w:ins w:id="100" w:author="Author"/>
          <w:rFonts w:asciiTheme="minorHAnsi" w:hAnsiTheme="minorHAnsi" w:cstheme="minorBidi"/>
          <w:bCs w:val="0"/>
          <w:smallCaps w:val="0"/>
          <w:noProof/>
          <w:color w:val="auto"/>
          <w:sz w:val="22"/>
          <w:szCs w:val="22"/>
        </w:rPr>
      </w:pPr>
      <w:ins w:id="101" w:author="Author">
        <w:r w:rsidRPr="000C146F">
          <w:rPr>
            <w:rStyle w:val="Hyperlink"/>
            <w:noProof/>
          </w:rPr>
          <w:fldChar w:fldCharType="begin"/>
        </w:r>
        <w:r w:rsidRPr="000C146F">
          <w:rPr>
            <w:rStyle w:val="Hyperlink"/>
            <w:noProof/>
          </w:rPr>
          <w:instrText xml:space="preserve"> </w:instrText>
        </w:r>
        <w:r>
          <w:rPr>
            <w:noProof/>
          </w:rPr>
          <w:instrText>HYPERLINK \l "_Toc203991565"</w:instrText>
        </w:r>
        <w:r w:rsidRPr="000C146F">
          <w:rPr>
            <w:rStyle w:val="Hyperlink"/>
            <w:noProof/>
          </w:rPr>
          <w:instrText xml:space="preserve"> </w:instrText>
        </w:r>
        <w:r w:rsidRPr="000C146F">
          <w:rPr>
            <w:rStyle w:val="Hyperlink"/>
            <w:noProof/>
          </w:rPr>
          <w:fldChar w:fldCharType="separate"/>
        </w:r>
        <w:r w:rsidRPr="000C146F">
          <w:rPr>
            <w:rStyle w:val="Hyperlink"/>
            <w:noProof/>
          </w:rPr>
          <w:t>2.2</w:t>
        </w:r>
        <w:r>
          <w:rPr>
            <w:rFonts w:asciiTheme="minorHAnsi" w:hAnsiTheme="minorHAnsi" w:cstheme="minorBidi"/>
            <w:bCs w:val="0"/>
            <w:smallCaps w:val="0"/>
            <w:noProof/>
            <w:color w:val="auto"/>
            <w:sz w:val="22"/>
            <w:szCs w:val="22"/>
          </w:rPr>
          <w:tab/>
        </w:r>
        <w:r w:rsidRPr="000C146F">
          <w:rPr>
            <w:rStyle w:val="Hyperlink"/>
            <w:noProof/>
          </w:rPr>
          <w:t>Consent</w:t>
        </w:r>
        <w:r>
          <w:rPr>
            <w:noProof/>
            <w:webHidden/>
          </w:rPr>
          <w:tab/>
        </w:r>
        <w:r>
          <w:rPr>
            <w:noProof/>
            <w:webHidden/>
          </w:rPr>
          <w:fldChar w:fldCharType="begin"/>
        </w:r>
        <w:r>
          <w:rPr>
            <w:noProof/>
            <w:webHidden/>
          </w:rPr>
          <w:instrText xml:space="preserve"> PAGEREF _Toc203991565 \h </w:instrText>
        </w:r>
      </w:ins>
      <w:r>
        <w:rPr>
          <w:noProof/>
          <w:webHidden/>
        </w:rPr>
      </w:r>
      <w:r>
        <w:rPr>
          <w:noProof/>
          <w:webHidden/>
        </w:rPr>
        <w:fldChar w:fldCharType="separate"/>
      </w:r>
      <w:ins w:id="102" w:author="Author">
        <w:r>
          <w:rPr>
            <w:noProof/>
            <w:webHidden/>
          </w:rPr>
          <w:t>8</w:t>
        </w:r>
        <w:r>
          <w:rPr>
            <w:noProof/>
            <w:webHidden/>
          </w:rPr>
          <w:fldChar w:fldCharType="end"/>
        </w:r>
        <w:r w:rsidRPr="000C146F">
          <w:rPr>
            <w:rStyle w:val="Hyperlink"/>
            <w:noProof/>
          </w:rPr>
          <w:fldChar w:fldCharType="end"/>
        </w:r>
      </w:ins>
    </w:p>
    <w:p w14:paraId="75F3BADE" w14:textId="446620C9" w:rsidR="00FF13EA" w:rsidRDefault="00FF13EA">
      <w:pPr>
        <w:pStyle w:val="TOC2"/>
        <w:rPr>
          <w:ins w:id="103" w:author="Author"/>
          <w:rFonts w:asciiTheme="minorHAnsi" w:hAnsiTheme="minorHAnsi" w:cstheme="minorBidi"/>
          <w:bCs w:val="0"/>
          <w:smallCaps w:val="0"/>
          <w:noProof/>
          <w:color w:val="auto"/>
          <w:sz w:val="22"/>
          <w:szCs w:val="22"/>
        </w:rPr>
      </w:pPr>
      <w:ins w:id="104" w:author="Author">
        <w:r w:rsidRPr="000C146F">
          <w:rPr>
            <w:rStyle w:val="Hyperlink"/>
            <w:noProof/>
          </w:rPr>
          <w:fldChar w:fldCharType="begin"/>
        </w:r>
        <w:r w:rsidRPr="000C146F">
          <w:rPr>
            <w:rStyle w:val="Hyperlink"/>
            <w:noProof/>
          </w:rPr>
          <w:instrText xml:space="preserve"> </w:instrText>
        </w:r>
        <w:r>
          <w:rPr>
            <w:noProof/>
          </w:rPr>
          <w:instrText>HYPERLINK \l "_Toc203991566"</w:instrText>
        </w:r>
        <w:r w:rsidRPr="000C146F">
          <w:rPr>
            <w:rStyle w:val="Hyperlink"/>
            <w:noProof/>
          </w:rPr>
          <w:instrText xml:space="preserve"> </w:instrText>
        </w:r>
        <w:r w:rsidRPr="000C146F">
          <w:rPr>
            <w:rStyle w:val="Hyperlink"/>
            <w:noProof/>
          </w:rPr>
          <w:fldChar w:fldCharType="separate"/>
        </w:r>
        <w:r w:rsidRPr="000C146F">
          <w:rPr>
            <w:rStyle w:val="Hyperlink"/>
            <w:noProof/>
          </w:rPr>
          <w:t>2.3</w:t>
        </w:r>
        <w:r>
          <w:rPr>
            <w:rFonts w:asciiTheme="minorHAnsi" w:hAnsiTheme="minorHAnsi" w:cstheme="minorBidi"/>
            <w:bCs w:val="0"/>
            <w:smallCaps w:val="0"/>
            <w:noProof/>
            <w:color w:val="auto"/>
            <w:sz w:val="22"/>
            <w:szCs w:val="22"/>
          </w:rPr>
          <w:tab/>
        </w:r>
        <w:r w:rsidRPr="000C146F">
          <w:rPr>
            <w:rStyle w:val="Hyperlink"/>
            <w:noProof/>
          </w:rPr>
          <w:t>Baseline information</w:t>
        </w:r>
        <w:r>
          <w:rPr>
            <w:noProof/>
            <w:webHidden/>
          </w:rPr>
          <w:tab/>
        </w:r>
        <w:r>
          <w:rPr>
            <w:noProof/>
            <w:webHidden/>
          </w:rPr>
          <w:fldChar w:fldCharType="begin"/>
        </w:r>
        <w:r>
          <w:rPr>
            <w:noProof/>
            <w:webHidden/>
          </w:rPr>
          <w:instrText xml:space="preserve"> PAGEREF _Toc203991566 \h </w:instrText>
        </w:r>
      </w:ins>
      <w:r>
        <w:rPr>
          <w:noProof/>
          <w:webHidden/>
        </w:rPr>
      </w:r>
      <w:r>
        <w:rPr>
          <w:noProof/>
          <w:webHidden/>
        </w:rPr>
        <w:fldChar w:fldCharType="separate"/>
      </w:r>
      <w:ins w:id="105" w:author="Author">
        <w:r>
          <w:rPr>
            <w:noProof/>
            <w:webHidden/>
          </w:rPr>
          <w:t>9</w:t>
        </w:r>
        <w:r>
          <w:rPr>
            <w:noProof/>
            <w:webHidden/>
          </w:rPr>
          <w:fldChar w:fldCharType="end"/>
        </w:r>
        <w:r w:rsidRPr="000C146F">
          <w:rPr>
            <w:rStyle w:val="Hyperlink"/>
            <w:noProof/>
          </w:rPr>
          <w:fldChar w:fldCharType="end"/>
        </w:r>
      </w:ins>
    </w:p>
    <w:p w14:paraId="2254C146" w14:textId="46164DC9" w:rsidR="00FF13EA" w:rsidRDefault="00FF13EA">
      <w:pPr>
        <w:pStyle w:val="TOC2"/>
        <w:rPr>
          <w:ins w:id="106" w:author="Author"/>
          <w:rFonts w:asciiTheme="minorHAnsi" w:hAnsiTheme="minorHAnsi" w:cstheme="minorBidi"/>
          <w:bCs w:val="0"/>
          <w:smallCaps w:val="0"/>
          <w:noProof/>
          <w:color w:val="auto"/>
          <w:sz w:val="22"/>
          <w:szCs w:val="22"/>
        </w:rPr>
      </w:pPr>
      <w:ins w:id="107" w:author="Author">
        <w:r w:rsidRPr="000C146F">
          <w:rPr>
            <w:rStyle w:val="Hyperlink"/>
            <w:noProof/>
          </w:rPr>
          <w:fldChar w:fldCharType="begin"/>
        </w:r>
        <w:r w:rsidRPr="000C146F">
          <w:rPr>
            <w:rStyle w:val="Hyperlink"/>
            <w:noProof/>
          </w:rPr>
          <w:instrText xml:space="preserve"> </w:instrText>
        </w:r>
        <w:r>
          <w:rPr>
            <w:noProof/>
          </w:rPr>
          <w:instrText>HYPERLINK \l "_Toc203991582"</w:instrText>
        </w:r>
        <w:r w:rsidRPr="000C146F">
          <w:rPr>
            <w:rStyle w:val="Hyperlink"/>
            <w:noProof/>
          </w:rPr>
          <w:instrText xml:space="preserve"> </w:instrText>
        </w:r>
        <w:r w:rsidRPr="000C146F">
          <w:rPr>
            <w:rStyle w:val="Hyperlink"/>
            <w:noProof/>
          </w:rPr>
          <w:fldChar w:fldCharType="separate"/>
        </w:r>
        <w:r w:rsidRPr="000C146F">
          <w:rPr>
            <w:rStyle w:val="Hyperlink"/>
            <w:noProof/>
          </w:rPr>
          <w:t>2.4</w:t>
        </w:r>
        <w:r>
          <w:rPr>
            <w:rFonts w:asciiTheme="minorHAnsi" w:hAnsiTheme="minorHAnsi" w:cstheme="minorBidi"/>
            <w:bCs w:val="0"/>
            <w:smallCaps w:val="0"/>
            <w:noProof/>
            <w:color w:val="auto"/>
            <w:sz w:val="22"/>
            <w:szCs w:val="22"/>
          </w:rPr>
          <w:tab/>
        </w:r>
        <w:r w:rsidRPr="000C146F">
          <w:rPr>
            <w:rStyle w:val="Hyperlink"/>
            <w:noProof/>
          </w:rPr>
          <w:t>Randomised allocation of treatment for influenza</w:t>
        </w:r>
        <w:r>
          <w:rPr>
            <w:noProof/>
            <w:webHidden/>
          </w:rPr>
          <w:tab/>
        </w:r>
        <w:r>
          <w:rPr>
            <w:noProof/>
            <w:webHidden/>
          </w:rPr>
          <w:fldChar w:fldCharType="begin"/>
        </w:r>
        <w:r>
          <w:rPr>
            <w:noProof/>
            <w:webHidden/>
          </w:rPr>
          <w:instrText xml:space="preserve"> PAGEREF _Toc203991582 \h </w:instrText>
        </w:r>
      </w:ins>
      <w:r>
        <w:rPr>
          <w:noProof/>
          <w:webHidden/>
        </w:rPr>
      </w:r>
      <w:r>
        <w:rPr>
          <w:noProof/>
          <w:webHidden/>
        </w:rPr>
        <w:fldChar w:fldCharType="separate"/>
      </w:r>
      <w:ins w:id="108" w:author="Author">
        <w:r>
          <w:rPr>
            <w:noProof/>
            <w:webHidden/>
          </w:rPr>
          <w:t>10</w:t>
        </w:r>
        <w:r>
          <w:rPr>
            <w:noProof/>
            <w:webHidden/>
          </w:rPr>
          <w:fldChar w:fldCharType="end"/>
        </w:r>
        <w:r w:rsidRPr="000C146F">
          <w:rPr>
            <w:rStyle w:val="Hyperlink"/>
            <w:noProof/>
          </w:rPr>
          <w:fldChar w:fldCharType="end"/>
        </w:r>
      </w:ins>
    </w:p>
    <w:p w14:paraId="28876031" w14:textId="079126E8" w:rsidR="00FF13EA" w:rsidRDefault="00FF13EA">
      <w:pPr>
        <w:pStyle w:val="TOC2"/>
        <w:rPr>
          <w:ins w:id="109" w:author="Author"/>
          <w:rFonts w:asciiTheme="minorHAnsi" w:hAnsiTheme="minorHAnsi" w:cstheme="minorBidi"/>
          <w:bCs w:val="0"/>
          <w:smallCaps w:val="0"/>
          <w:noProof/>
          <w:color w:val="auto"/>
          <w:sz w:val="22"/>
          <w:szCs w:val="22"/>
        </w:rPr>
      </w:pPr>
      <w:ins w:id="110" w:author="Author">
        <w:r w:rsidRPr="000C146F">
          <w:rPr>
            <w:rStyle w:val="Hyperlink"/>
            <w:noProof/>
          </w:rPr>
          <w:fldChar w:fldCharType="begin"/>
        </w:r>
        <w:r w:rsidRPr="000C146F">
          <w:rPr>
            <w:rStyle w:val="Hyperlink"/>
            <w:noProof/>
          </w:rPr>
          <w:instrText xml:space="preserve"> </w:instrText>
        </w:r>
        <w:r>
          <w:rPr>
            <w:noProof/>
          </w:rPr>
          <w:instrText>HYPERLINK \l "_Toc203991583"</w:instrText>
        </w:r>
        <w:r w:rsidRPr="000C146F">
          <w:rPr>
            <w:rStyle w:val="Hyperlink"/>
            <w:noProof/>
          </w:rPr>
          <w:instrText xml:space="preserve"> </w:instrText>
        </w:r>
        <w:r w:rsidRPr="000C146F">
          <w:rPr>
            <w:rStyle w:val="Hyperlink"/>
            <w:noProof/>
          </w:rPr>
          <w:fldChar w:fldCharType="separate"/>
        </w:r>
        <w:r w:rsidRPr="000C146F">
          <w:rPr>
            <w:rStyle w:val="Hyperlink"/>
            <w:noProof/>
          </w:rPr>
          <w:t>2.5</w:t>
        </w:r>
        <w:r>
          <w:rPr>
            <w:rFonts w:asciiTheme="minorHAnsi" w:hAnsiTheme="minorHAnsi" w:cstheme="minorBidi"/>
            <w:bCs w:val="0"/>
            <w:smallCaps w:val="0"/>
            <w:noProof/>
            <w:color w:val="auto"/>
            <w:sz w:val="22"/>
            <w:szCs w:val="22"/>
          </w:rPr>
          <w:tab/>
        </w:r>
        <w:r w:rsidRPr="000C146F">
          <w:rPr>
            <w:rStyle w:val="Hyperlink"/>
            <w:noProof/>
          </w:rPr>
          <w:t>Randomised allocation of treatment for community-acquired pneumonia</w:t>
        </w:r>
        <w:r>
          <w:rPr>
            <w:noProof/>
            <w:webHidden/>
          </w:rPr>
          <w:tab/>
        </w:r>
        <w:r>
          <w:rPr>
            <w:noProof/>
            <w:webHidden/>
          </w:rPr>
          <w:fldChar w:fldCharType="begin"/>
        </w:r>
        <w:r>
          <w:rPr>
            <w:noProof/>
            <w:webHidden/>
          </w:rPr>
          <w:instrText xml:space="preserve"> PAGEREF _Toc203991583 \h </w:instrText>
        </w:r>
      </w:ins>
      <w:r>
        <w:rPr>
          <w:noProof/>
          <w:webHidden/>
        </w:rPr>
      </w:r>
      <w:r>
        <w:rPr>
          <w:noProof/>
          <w:webHidden/>
        </w:rPr>
        <w:fldChar w:fldCharType="separate"/>
      </w:r>
      <w:ins w:id="111" w:author="Author">
        <w:r>
          <w:rPr>
            <w:noProof/>
            <w:webHidden/>
          </w:rPr>
          <w:t>11</w:t>
        </w:r>
        <w:r>
          <w:rPr>
            <w:noProof/>
            <w:webHidden/>
          </w:rPr>
          <w:fldChar w:fldCharType="end"/>
        </w:r>
        <w:r w:rsidRPr="000C146F">
          <w:rPr>
            <w:rStyle w:val="Hyperlink"/>
            <w:noProof/>
          </w:rPr>
          <w:fldChar w:fldCharType="end"/>
        </w:r>
      </w:ins>
    </w:p>
    <w:p w14:paraId="6C81EF65" w14:textId="0EE59134" w:rsidR="00FF13EA" w:rsidRDefault="00FF13EA">
      <w:pPr>
        <w:pStyle w:val="TOC2"/>
        <w:rPr>
          <w:ins w:id="112" w:author="Author"/>
          <w:rFonts w:asciiTheme="minorHAnsi" w:hAnsiTheme="minorHAnsi" w:cstheme="minorBidi"/>
          <w:bCs w:val="0"/>
          <w:smallCaps w:val="0"/>
          <w:noProof/>
          <w:color w:val="auto"/>
          <w:sz w:val="22"/>
          <w:szCs w:val="22"/>
        </w:rPr>
      </w:pPr>
      <w:ins w:id="113" w:author="Author">
        <w:r w:rsidRPr="000C146F">
          <w:rPr>
            <w:rStyle w:val="Hyperlink"/>
            <w:noProof/>
          </w:rPr>
          <w:fldChar w:fldCharType="begin"/>
        </w:r>
        <w:r w:rsidRPr="000C146F">
          <w:rPr>
            <w:rStyle w:val="Hyperlink"/>
            <w:noProof/>
          </w:rPr>
          <w:instrText xml:space="preserve"> </w:instrText>
        </w:r>
        <w:r>
          <w:rPr>
            <w:noProof/>
          </w:rPr>
          <w:instrText>HYPERLINK \l "_Toc203991584"</w:instrText>
        </w:r>
        <w:r w:rsidRPr="000C146F">
          <w:rPr>
            <w:rStyle w:val="Hyperlink"/>
            <w:noProof/>
          </w:rPr>
          <w:instrText xml:space="preserve"> </w:instrText>
        </w:r>
        <w:r w:rsidRPr="000C146F">
          <w:rPr>
            <w:rStyle w:val="Hyperlink"/>
            <w:noProof/>
          </w:rPr>
          <w:fldChar w:fldCharType="separate"/>
        </w:r>
        <w:r w:rsidRPr="000C146F">
          <w:rPr>
            <w:rStyle w:val="Hyperlink"/>
            <w:noProof/>
          </w:rPr>
          <w:t>2.6</w:t>
        </w:r>
        <w:r>
          <w:rPr>
            <w:rFonts w:asciiTheme="minorHAnsi" w:hAnsiTheme="minorHAnsi" w:cstheme="minorBidi"/>
            <w:bCs w:val="0"/>
            <w:smallCaps w:val="0"/>
            <w:noProof/>
            <w:color w:val="auto"/>
            <w:sz w:val="22"/>
            <w:szCs w:val="22"/>
          </w:rPr>
          <w:tab/>
        </w:r>
        <w:r w:rsidRPr="000C146F">
          <w:rPr>
            <w:rStyle w:val="Hyperlink"/>
            <w:noProof/>
          </w:rPr>
          <w:t>Administration of allocated treatment</w:t>
        </w:r>
        <w:r>
          <w:rPr>
            <w:noProof/>
            <w:webHidden/>
          </w:rPr>
          <w:tab/>
        </w:r>
        <w:r>
          <w:rPr>
            <w:noProof/>
            <w:webHidden/>
          </w:rPr>
          <w:fldChar w:fldCharType="begin"/>
        </w:r>
        <w:r>
          <w:rPr>
            <w:noProof/>
            <w:webHidden/>
          </w:rPr>
          <w:instrText xml:space="preserve"> PAGEREF _Toc203991584 \h </w:instrText>
        </w:r>
      </w:ins>
      <w:r>
        <w:rPr>
          <w:noProof/>
          <w:webHidden/>
        </w:rPr>
      </w:r>
      <w:r>
        <w:rPr>
          <w:noProof/>
          <w:webHidden/>
        </w:rPr>
        <w:fldChar w:fldCharType="separate"/>
      </w:r>
      <w:ins w:id="114" w:author="Author">
        <w:r>
          <w:rPr>
            <w:noProof/>
            <w:webHidden/>
          </w:rPr>
          <w:t>11</w:t>
        </w:r>
        <w:r>
          <w:rPr>
            <w:noProof/>
            <w:webHidden/>
          </w:rPr>
          <w:fldChar w:fldCharType="end"/>
        </w:r>
        <w:r w:rsidRPr="000C146F">
          <w:rPr>
            <w:rStyle w:val="Hyperlink"/>
            <w:noProof/>
          </w:rPr>
          <w:fldChar w:fldCharType="end"/>
        </w:r>
      </w:ins>
    </w:p>
    <w:p w14:paraId="4FC9ED5A" w14:textId="5CE0600E" w:rsidR="00FF13EA" w:rsidRDefault="00FF13EA">
      <w:pPr>
        <w:pStyle w:val="TOC2"/>
        <w:rPr>
          <w:ins w:id="115" w:author="Author"/>
          <w:rFonts w:asciiTheme="minorHAnsi" w:hAnsiTheme="minorHAnsi" w:cstheme="minorBidi"/>
          <w:bCs w:val="0"/>
          <w:smallCaps w:val="0"/>
          <w:noProof/>
          <w:color w:val="auto"/>
          <w:sz w:val="22"/>
          <w:szCs w:val="22"/>
        </w:rPr>
      </w:pPr>
      <w:ins w:id="116" w:author="Author">
        <w:r w:rsidRPr="000C146F">
          <w:rPr>
            <w:rStyle w:val="Hyperlink"/>
            <w:noProof/>
          </w:rPr>
          <w:fldChar w:fldCharType="begin"/>
        </w:r>
        <w:r w:rsidRPr="000C146F">
          <w:rPr>
            <w:rStyle w:val="Hyperlink"/>
            <w:noProof/>
          </w:rPr>
          <w:instrText xml:space="preserve"> </w:instrText>
        </w:r>
        <w:r>
          <w:rPr>
            <w:noProof/>
          </w:rPr>
          <w:instrText>HYPERLINK \l "_Toc203991585"</w:instrText>
        </w:r>
        <w:r w:rsidRPr="000C146F">
          <w:rPr>
            <w:rStyle w:val="Hyperlink"/>
            <w:noProof/>
          </w:rPr>
          <w:instrText xml:space="preserve"> </w:instrText>
        </w:r>
        <w:r w:rsidRPr="000C146F">
          <w:rPr>
            <w:rStyle w:val="Hyperlink"/>
            <w:noProof/>
          </w:rPr>
          <w:fldChar w:fldCharType="separate"/>
        </w:r>
        <w:r w:rsidRPr="000C146F">
          <w:rPr>
            <w:rStyle w:val="Hyperlink"/>
            <w:noProof/>
          </w:rPr>
          <w:t>2.7</w:t>
        </w:r>
        <w:r>
          <w:rPr>
            <w:rFonts w:asciiTheme="minorHAnsi" w:hAnsiTheme="minorHAnsi" w:cstheme="minorBidi"/>
            <w:bCs w:val="0"/>
            <w:smallCaps w:val="0"/>
            <w:noProof/>
            <w:color w:val="auto"/>
            <w:sz w:val="22"/>
            <w:szCs w:val="22"/>
          </w:rPr>
          <w:tab/>
        </w:r>
        <w:r w:rsidRPr="000C146F">
          <w:rPr>
            <w:rStyle w:val="Hyperlink"/>
            <w:noProof/>
          </w:rPr>
          <w:t>Collecting follow-up information</w:t>
        </w:r>
        <w:r>
          <w:rPr>
            <w:noProof/>
            <w:webHidden/>
          </w:rPr>
          <w:tab/>
        </w:r>
        <w:r>
          <w:rPr>
            <w:noProof/>
            <w:webHidden/>
          </w:rPr>
          <w:fldChar w:fldCharType="begin"/>
        </w:r>
        <w:r>
          <w:rPr>
            <w:noProof/>
            <w:webHidden/>
          </w:rPr>
          <w:instrText xml:space="preserve"> PAGEREF _Toc203991585 \h </w:instrText>
        </w:r>
      </w:ins>
      <w:r>
        <w:rPr>
          <w:noProof/>
          <w:webHidden/>
        </w:rPr>
      </w:r>
      <w:r>
        <w:rPr>
          <w:noProof/>
          <w:webHidden/>
        </w:rPr>
        <w:fldChar w:fldCharType="separate"/>
      </w:r>
      <w:ins w:id="117" w:author="Author">
        <w:r>
          <w:rPr>
            <w:noProof/>
            <w:webHidden/>
          </w:rPr>
          <w:t>11</w:t>
        </w:r>
        <w:r>
          <w:rPr>
            <w:noProof/>
            <w:webHidden/>
          </w:rPr>
          <w:fldChar w:fldCharType="end"/>
        </w:r>
        <w:r w:rsidRPr="000C146F">
          <w:rPr>
            <w:rStyle w:val="Hyperlink"/>
            <w:noProof/>
          </w:rPr>
          <w:fldChar w:fldCharType="end"/>
        </w:r>
      </w:ins>
    </w:p>
    <w:p w14:paraId="10A372AF" w14:textId="48707000" w:rsidR="00FF13EA" w:rsidRDefault="00FF13EA">
      <w:pPr>
        <w:pStyle w:val="TOC2"/>
        <w:rPr>
          <w:ins w:id="118" w:author="Author"/>
          <w:rFonts w:asciiTheme="minorHAnsi" w:hAnsiTheme="minorHAnsi" w:cstheme="minorBidi"/>
          <w:bCs w:val="0"/>
          <w:smallCaps w:val="0"/>
          <w:noProof/>
          <w:color w:val="auto"/>
          <w:sz w:val="22"/>
          <w:szCs w:val="22"/>
        </w:rPr>
      </w:pPr>
      <w:ins w:id="119" w:author="Author">
        <w:r w:rsidRPr="000C146F">
          <w:rPr>
            <w:rStyle w:val="Hyperlink"/>
            <w:noProof/>
          </w:rPr>
          <w:fldChar w:fldCharType="begin"/>
        </w:r>
        <w:r w:rsidRPr="000C146F">
          <w:rPr>
            <w:rStyle w:val="Hyperlink"/>
            <w:noProof/>
          </w:rPr>
          <w:instrText xml:space="preserve"> </w:instrText>
        </w:r>
        <w:r>
          <w:rPr>
            <w:noProof/>
          </w:rPr>
          <w:instrText>HYPERLINK \l "_Toc203991586"</w:instrText>
        </w:r>
        <w:r w:rsidRPr="000C146F">
          <w:rPr>
            <w:rStyle w:val="Hyperlink"/>
            <w:noProof/>
          </w:rPr>
          <w:instrText xml:space="preserve"> </w:instrText>
        </w:r>
        <w:r w:rsidRPr="000C146F">
          <w:rPr>
            <w:rStyle w:val="Hyperlink"/>
            <w:noProof/>
          </w:rPr>
          <w:fldChar w:fldCharType="separate"/>
        </w:r>
        <w:r w:rsidRPr="000C146F">
          <w:rPr>
            <w:rStyle w:val="Hyperlink"/>
            <w:noProof/>
          </w:rPr>
          <w:t>2.8</w:t>
        </w:r>
        <w:r>
          <w:rPr>
            <w:rFonts w:asciiTheme="minorHAnsi" w:hAnsiTheme="minorHAnsi" w:cstheme="minorBidi"/>
            <w:bCs w:val="0"/>
            <w:smallCaps w:val="0"/>
            <w:noProof/>
            <w:color w:val="auto"/>
            <w:sz w:val="22"/>
            <w:szCs w:val="22"/>
          </w:rPr>
          <w:tab/>
        </w:r>
        <w:r w:rsidRPr="000C146F">
          <w:rPr>
            <w:rStyle w:val="Hyperlink"/>
            <w:noProof/>
          </w:rPr>
          <w:t>Duration of follow-up</w:t>
        </w:r>
        <w:r>
          <w:rPr>
            <w:noProof/>
            <w:webHidden/>
          </w:rPr>
          <w:tab/>
        </w:r>
        <w:r>
          <w:rPr>
            <w:noProof/>
            <w:webHidden/>
          </w:rPr>
          <w:fldChar w:fldCharType="begin"/>
        </w:r>
        <w:r>
          <w:rPr>
            <w:noProof/>
            <w:webHidden/>
          </w:rPr>
          <w:instrText xml:space="preserve"> PAGEREF _Toc203991586 \h </w:instrText>
        </w:r>
      </w:ins>
      <w:r>
        <w:rPr>
          <w:noProof/>
          <w:webHidden/>
        </w:rPr>
      </w:r>
      <w:r>
        <w:rPr>
          <w:noProof/>
          <w:webHidden/>
        </w:rPr>
        <w:fldChar w:fldCharType="separate"/>
      </w:r>
      <w:ins w:id="120" w:author="Author">
        <w:r>
          <w:rPr>
            <w:noProof/>
            <w:webHidden/>
          </w:rPr>
          <w:t>13</w:t>
        </w:r>
        <w:r>
          <w:rPr>
            <w:noProof/>
            <w:webHidden/>
          </w:rPr>
          <w:fldChar w:fldCharType="end"/>
        </w:r>
        <w:r w:rsidRPr="000C146F">
          <w:rPr>
            <w:rStyle w:val="Hyperlink"/>
            <w:noProof/>
          </w:rPr>
          <w:fldChar w:fldCharType="end"/>
        </w:r>
      </w:ins>
    </w:p>
    <w:p w14:paraId="69736702" w14:textId="27A6DE95" w:rsidR="00FF13EA" w:rsidRDefault="00FF13EA">
      <w:pPr>
        <w:pStyle w:val="TOC2"/>
        <w:rPr>
          <w:ins w:id="121" w:author="Author"/>
          <w:rFonts w:asciiTheme="minorHAnsi" w:hAnsiTheme="minorHAnsi" w:cstheme="minorBidi"/>
          <w:bCs w:val="0"/>
          <w:smallCaps w:val="0"/>
          <w:noProof/>
          <w:color w:val="auto"/>
          <w:sz w:val="22"/>
          <w:szCs w:val="22"/>
        </w:rPr>
      </w:pPr>
      <w:ins w:id="122" w:author="Author">
        <w:r w:rsidRPr="000C146F">
          <w:rPr>
            <w:rStyle w:val="Hyperlink"/>
            <w:noProof/>
          </w:rPr>
          <w:fldChar w:fldCharType="begin"/>
        </w:r>
        <w:r w:rsidRPr="000C146F">
          <w:rPr>
            <w:rStyle w:val="Hyperlink"/>
            <w:noProof/>
          </w:rPr>
          <w:instrText xml:space="preserve"> </w:instrText>
        </w:r>
        <w:r>
          <w:rPr>
            <w:noProof/>
          </w:rPr>
          <w:instrText>HYPERLINK \l "_Toc203991587"</w:instrText>
        </w:r>
        <w:r w:rsidRPr="000C146F">
          <w:rPr>
            <w:rStyle w:val="Hyperlink"/>
            <w:noProof/>
          </w:rPr>
          <w:instrText xml:space="preserve"> </w:instrText>
        </w:r>
        <w:r w:rsidRPr="000C146F">
          <w:rPr>
            <w:rStyle w:val="Hyperlink"/>
            <w:noProof/>
          </w:rPr>
          <w:fldChar w:fldCharType="separate"/>
        </w:r>
        <w:r w:rsidRPr="000C146F">
          <w:rPr>
            <w:rStyle w:val="Hyperlink"/>
            <w:noProof/>
          </w:rPr>
          <w:t>2.9</w:t>
        </w:r>
        <w:r>
          <w:rPr>
            <w:rFonts w:asciiTheme="minorHAnsi" w:hAnsiTheme="minorHAnsi" w:cstheme="minorBidi"/>
            <w:bCs w:val="0"/>
            <w:smallCaps w:val="0"/>
            <w:noProof/>
            <w:color w:val="auto"/>
            <w:sz w:val="22"/>
            <w:szCs w:val="22"/>
          </w:rPr>
          <w:tab/>
        </w:r>
        <w:r w:rsidRPr="000C146F">
          <w:rPr>
            <w:rStyle w:val="Hyperlink"/>
            <w:noProof/>
          </w:rPr>
          <w:t>Withdrawal of consent</w:t>
        </w:r>
        <w:r>
          <w:rPr>
            <w:noProof/>
            <w:webHidden/>
          </w:rPr>
          <w:tab/>
        </w:r>
        <w:r>
          <w:rPr>
            <w:noProof/>
            <w:webHidden/>
          </w:rPr>
          <w:fldChar w:fldCharType="begin"/>
        </w:r>
        <w:r>
          <w:rPr>
            <w:noProof/>
            <w:webHidden/>
          </w:rPr>
          <w:instrText xml:space="preserve"> PAGEREF _Toc203991587 \h </w:instrText>
        </w:r>
      </w:ins>
      <w:r>
        <w:rPr>
          <w:noProof/>
          <w:webHidden/>
        </w:rPr>
      </w:r>
      <w:r>
        <w:rPr>
          <w:noProof/>
          <w:webHidden/>
        </w:rPr>
        <w:fldChar w:fldCharType="separate"/>
      </w:r>
      <w:ins w:id="123" w:author="Author">
        <w:r>
          <w:rPr>
            <w:noProof/>
            <w:webHidden/>
          </w:rPr>
          <w:t>13</w:t>
        </w:r>
        <w:r>
          <w:rPr>
            <w:noProof/>
            <w:webHidden/>
          </w:rPr>
          <w:fldChar w:fldCharType="end"/>
        </w:r>
        <w:r w:rsidRPr="000C146F">
          <w:rPr>
            <w:rStyle w:val="Hyperlink"/>
            <w:noProof/>
          </w:rPr>
          <w:fldChar w:fldCharType="end"/>
        </w:r>
      </w:ins>
    </w:p>
    <w:p w14:paraId="0B43A3DA" w14:textId="50520208" w:rsidR="00FF13EA" w:rsidRDefault="00FF13EA">
      <w:pPr>
        <w:pStyle w:val="TOC1"/>
        <w:rPr>
          <w:ins w:id="124" w:author="Author"/>
          <w:rFonts w:asciiTheme="minorHAnsi" w:hAnsiTheme="minorHAnsi" w:cstheme="minorBidi"/>
          <w:b w:val="0"/>
          <w:caps w:val="0"/>
          <w:noProof/>
          <w:color w:val="auto"/>
          <w:sz w:val="22"/>
          <w:szCs w:val="22"/>
        </w:rPr>
      </w:pPr>
      <w:ins w:id="125" w:author="Author">
        <w:r w:rsidRPr="000C146F">
          <w:rPr>
            <w:rStyle w:val="Hyperlink"/>
            <w:noProof/>
          </w:rPr>
          <w:fldChar w:fldCharType="begin"/>
        </w:r>
        <w:r w:rsidRPr="000C146F">
          <w:rPr>
            <w:rStyle w:val="Hyperlink"/>
            <w:noProof/>
          </w:rPr>
          <w:instrText xml:space="preserve"> </w:instrText>
        </w:r>
        <w:r>
          <w:rPr>
            <w:noProof/>
          </w:rPr>
          <w:instrText>HYPERLINK \l "_Toc203991588"</w:instrText>
        </w:r>
        <w:r w:rsidRPr="000C146F">
          <w:rPr>
            <w:rStyle w:val="Hyperlink"/>
            <w:noProof/>
          </w:rPr>
          <w:instrText xml:space="preserve"> </w:instrText>
        </w:r>
        <w:r w:rsidRPr="000C146F">
          <w:rPr>
            <w:rStyle w:val="Hyperlink"/>
            <w:noProof/>
          </w:rPr>
          <w:fldChar w:fldCharType="separate"/>
        </w:r>
        <w:r w:rsidRPr="000C146F">
          <w:rPr>
            <w:rStyle w:val="Hyperlink"/>
            <w:noProof/>
          </w:rPr>
          <w:t>3</w:t>
        </w:r>
        <w:r>
          <w:rPr>
            <w:rFonts w:asciiTheme="minorHAnsi" w:hAnsiTheme="minorHAnsi" w:cstheme="minorBidi"/>
            <w:b w:val="0"/>
            <w:caps w:val="0"/>
            <w:noProof/>
            <w:color w:val="auto"/>
            <w:sz w:val="22"/>
            <w:szCs w:val="22"/>
          </w:rPr>
          <w:tab/>
        </w:r>
        <w:r w:rsidRPr="000C146F">
          <w:rPr>
            <w:rStyle w:val="Hyperlink"/>
            <w:noProof/>
          </w:rPr>
          <w:t>Statistical Analysis</w:t>
        </w:r>
        <w:r>
          <w:rPr>
            <w:noProof/>
            <w:webHidden/>
          </w:rPr>
          <w:tab/>
        </w:r>
        <w:r>
          <w:rPr>
            <w:noProof/>
            <w:webHidden/>
          </w:rPr>
          <w:fldChar w:fldCharType="begin"/>
        </w:r>
        <w:r>
          <w:rPr>
            <w:noProof/>
            <w:webHidden/>
          </w:rPr>
          <w:instrText xml:space="preserve"> PAGEREF _Toc203991588 \h </w:instrText>
        </w:r>
      </w:ins>
      <w:r>
        <w:rPr>
          <w:noProof/>
          <w:webHidden/>
        </w:rPr>
      </w:r>
      <w:r>
        <w:rPr>
          <w:noProof/>
          <w:webHidden/>
        </w:rPr>
        <w:fldChar w:fldCharType="separate"/>
      </w:r>
      <w:ins w:id="126" w:author="Author">
        <w:r>
          <w:rPr>
            <w:noProof/>
            <w:webHidden/>
          </w:rPr>
          <w:t>13</w:t>
        </w:r>
        <w:r>
          <w:rPr>
            <w:noProof/>
            <w:webHidden/>
          </w:rPr>
          <w:fldChar w:fldCharType="end"/>
        </w:r>
        <w:r w:rsidRPr="000C146F">
          <w:rPr>
            <w:rStyle w:val="Hyperlink"/>
            <w:noProof/>
          </w:rPr>
          <w:fldChar w:fldCharType="end"/>
        </w:r>
      </w:ins>
    </w:p>
    <w:p w14:paraId="3CF199CB" w14:textId="30A66F42" w:rsidR="00FF13EA" w:rsidRDefault="00FF13EA">
      <w:pPr>
        <w:pStyle w:val="TOC2"/>
        <w:rPr>
          <w:ins w:id="127" w:author="Author"/>
          <w:rFonts w:asciiTheme="minorHAnsi" w:hAnsiTheme="minorHAnsi" w:cstheme="minorBidi"/>
          <w:bCs w:val="0"/>
          <w:smallCaps w:val="0"/>
          <w:noProof/>
          <w:color w:val="auto"/>
          <w:sz w:val="22"/>
          <w:szCs w:val="22"/>
        </w:rPr>
      </w:pPr>
      <w:ins w:id="128" w:author="Author">
        <w:r w:rsidRPr="000C146F">
          <w:rPr>
            <w:rStyle w:val="Hyperlink"/>
            <w:noProof/>
          </w:rPr>
          <w:fldChar w:fldCharType="begin"/>
        </w:r>
        <w:r w:rsidRPr="000C146F">
          <w:rPr>
            <w:rStyle w:val="Hyperlink"/>
            <w:noProof/>
          </w:rPr>
          <w:instrText xml:space="preserve"> </w:instrText>
        </w:r>
        <w:r>
          <w:rPr>
            <w:noProof/>
          </w:rPr>
          <w:instrText>HYPERLINK \l "_Toc203991589"</w:instrText>
        </w:r>
        <w:r w:rsidRPr="000C146F">
          <w:rPr>
            <w:rStyle w:val="Hyperlink"/>
            <w:noProof/>
          </w:rPr>
          <w:instrText xml:space="preserve"> </w:instrText>
        </w:r>
        <w:r w:rsidRPr="000C146F">
          <w:rPr>
            <w:rStyle w:val="Hyperlink"/>
            <w:noProof/>
          </w:rPr>
          <w:fldChar w:fldCharType="separate"/>
        </w:r>
        <w:r w:rsidRPr="000C146F">
          <w:rPr>
            <w:rStyle w:val="Hyperlink"/>
            <w:noProof/>
          </w:rPr>
          <w:t>3.1</w:t>
        </w:r>
        <w:r>
          <w:rPr>
            <w:rFonts w:asciiTheme="minorHAnsi" w:hAnsiTheme="minorHAnsi" w:cstheme="minorBidi"/>
            <w:bCs w:val="0"/>
            <w:smallCaps w:val="0"/>
            <w:noProof/>
            <w:color w:val="auto"/>
            <w:sz w:val="22"/>
            <w:szCs w:val="22"/>
          </w:rPr>
          <w:tab/>
        </w:r>
        <w:r w:rsidRPr="000C146F">
          <w:rPr>
            <w:rStyle w:val="Hyperlink"/>
            <w:noProof/>
          </w:rPr>
          <w:t>Outcomes</w:t>
        </w:r>
        <w:r>
          <w:rPr>
            <w:noProof/>
            <w:webHidden/>
          </w:rPr>
          <w:tab/>
        </w:r>
        <w:r>
          <w:rPr>
            <w:noProof/>
            <w:webHidden/>
          </w:rPr>
          <w:fldChar w:fldCharType="begin"/>
        </w:r>
        <w:r>
          <w:rPr>
            <w:noProof/>
            <w:webHidden/>
          </w:rPr>
          <w:instrText xml:space="preserve"> PAGEREF _Toc203991589 \h </w:instrText>
        </w:r>
      </w:ins>
      <w:r>
        <w:rPr>
          <w:noProof/>
          <w:webHidden/>
        </w:rPr>
      </w:r>
      <w:r>
        <w:rPr>
          <w:noProof/>
          <w:webHidden/>
        </w:rPr>
        <w:fldChar w:fldCharType="separate"/>
      </w:r>
      <w:ins w:id="129" w:author="Author">
        <w:r>
          <w:rPr>
            <w:noProof/>
            <w:webHidden/>
          </w:rPr>
          <w:t>13</w:t>
        </w:r>
        <w:r>
          <w:rPr>
            <w:noProof/>
            <w:webHidden/>
          </w:rPr>
          <w:fldChar w:fldCharType="end"/>
        </w:r>
        <w:r w:rsidRPr="000C146F">
          <w:rPr>
            <w:rStyle w:val="Hyperlink"/>
            <w:noProof/>
          </w:rPr>
          <w:fldChar w:fldCharType="end"/>
        </w:r>
      </w:ins>
    </w:p>
    <w:p w14:paraId="1BA5D20C" w14:textId="04E7FEE4" w:rsidR="00FF13EA" w:rsidRDefault="00FF13EA">
      <w:pPr>
        <w:pStyle w:val="TOC2"/>
        <w:rPr>
          <w:ins w:id="130" w:author="Author"/>
          <w:rFonts w:asciiTheme="minorHAnsi" w:hAnsiTheme="minorHAnsi" w:cstheme="minorBidi"/>
          <w:bCs w:val="0"/>
          <w:smallCaps w:val="0"/>
          <w:noProof/>
          <w:color w:val="auto"/>
          <w:sz w:val="22"/>
          <w:szCs w:val="22"/>
        </w:rPr>
      </w:pPr>
      <w:ins w:id="131" w:author="Author">
        <w:r w:rsidRPr="000C146F">
          <w:rPr>
            <w:rStyle w:val="Hyperlink"/>
            <w:noProof/>
          </w:rPr>
          <w:fldChar w:fldCharType="begin"/>
        </w:r>
        <w:r w:rsidRPr="000C146F">
          <w:rPr>
            <w:rStyle w:val="Hyperlink"/>
            <w:noProof/>
          </w:rPr>
          <w:instrText xml:space="preserve"> </w:instrText>
        </w:r>
        <w:r>
          <w:rPr>
            <w:noProof/>
          </w:rPr>
          <w:instrText>HYPERLINK \l "_Toc203991590"</w:instrText>
        </w:r>
        <w:r w:rsidRPr="000C146F">
          <w:rPr>
            <w:rStyle w:val="Hyperlink"/>
            <w:noProof/>
          </w:rPr>
          <w:instrText xml:space="preserve"> </w:instrText>
        </w:r>
        <w:r w:rsidRPr="000C146F">
          <w:rPr>
            <w:rStyle w:val="Hyperlink"/>
            <w:noProof/>
          </w:rPr>
          <w:fldChar w:fldCharType="separate"/>
        </w:r>
        <w:r w:rsidRPr="000C146F">
          <w:rPr>
            <w:rStyle w:val="Hyperlink"/>
            <w:noProof/>
          </w:rPr>
          <w:t>3.2</w:t>
        </w:r>
        <w:r>
          <w:rPr>
            <w:rFonts w:asciiTheme="minorHAnsi" w:hAnsiTheme="minorHAnsi" w:cstheme="minorBidi"/>
            <w:bCs w:val="0"/>
            <w:smallCaps w:val="0"/>
            <w:noProof/>
            <w:color w:val="auto"/>
            <w:sz w:val="22"/>
            <w:szCs w:val="22"/>
          </w:rPr>
          <w:tab/>
        </w:r>
        <w:r w:rsidRPr="000C146F">
          <w:rPr>
            <w:rStyle w:val="Hyperlink"/>
            <w:noProof/>
          </w:rPr>
          <w:t>Methods of analysis</w:t>
        </w:r>
        <w:r>
          <w:rPr>
            <w:noProof/>
            <w:webHidden/>
          </w:rPr>
          <w:tab/>
        </w:r>
        <w:r>
          <w:rPr>
            <w:noProof/>
            <w:webHidden/>
          </w:rPr>
          <w:fldChar w:fldCharType="begin"/>
        </w:r>
        <w:r>
          <w:rPr>
            <w:noProof/>
            <w:webHidden/>
          </w:rPr>
          <w:instrText xml:space="preserve"> PAGEREF _Toc203991590 \h </w:instrText>
        </w:r>
      </w:ins>
      <w:r>
        <w:rPr>
          <w:noProof/>
          <w:webHidden/>
        </w:rPr>
      </w:r>
      <w:r>
        <w:rPr>
          <w:noProof/>
          <w:webHidden/>
        </w:rPr>
        <w:fldChar w:fldCharType="separate"/>
      </w:r>
      <w:ins w:id="132" w:author="Author">
        <w:r>
          <w:rPr>
            <w:noProof/>
            <w:webHidden/>
          </w:rPr>
          <w:t>14</w:t>
        </w:r>
        <w:r>
          <w:rPr>
            <w:noProof/>
            <w:webHidden/>
          </w:rPr>
          <w:fldChar w:fldCharType="end"/>
        </w:r>
        <w:r w:rsidRPr="000C146F">
          <w:rPr>
            <w:rStyle w:val="Hyperlink"/>
            <w:noProof/>
          </w:rPr>
          <w:fldChar w:fldCharType="end"/>
        </w:r>
      </w:ins>
    </w:p>
    <w:p w14:paraId="4377CCE8" w14:textId="37A07D81" w:rsidR="00FF13EA" w:rsidRDefault="00FF13EA">
      <w:pPr>
        <w:pStyle w:val="TOC1"/>
        <w:rPr>
          <w:ins w:id="133" w:author="Author"/>
          <w:rFonts w:asciiTheme="minorHAnsi" w:hAnsiTheme="minorHAnsi" w:cstheme="minorBidi"/>
          <w:b w:val="0"/>
          <w:caps w:val="0"/>
          <w:noProof/>
          <w:color w:val="auto"/>
          <w:sz w:val="22"/>
          <w:szCs w:val="22"/>
        </w:rPr>
      </w:pPr>
      <w:ins w:id="134" w:author="Author">
        <w:r w:rsidRPr="000C146F">
          <w:rPr>
            <w:rStyle w:val="Hyperlink"/>
            <w:noProof/>
          </w:rPr>
          <w:fldChar w:fldCharType="begin"/>
        </w:r>
        <w:r w:rsidRPr="000C146F">
          <w:rPr>
            <w:rStyle w:val="Hyperlink"/>
            <w:noProof/>
          </w:rPr>
          <w:instrText xml:space="preserve"> </w:instrText>
        </w:r>
        <w:r>
          <w:rPr>
            <w:noProof/>
          </w:rPr>
          <w:instrText>HYPERLINK \l "_Toc203991591"</w:instrText>
        </w:r>
        <w:r w:rsidRPr="000C146F">
          <w:rPr>
            <w:rStyle w:val="Hyperlink"/>
            <w:noProof/>
          </w:rPr>
          <w:instrText xml:space="preserve"> </w:instrText>
        </w:r>
        <w:r w:rsidRPr="000C146F">
          <w:rPr>
            <w:rStyle w:val="Hyperlink"/>
            <w:noProof/>
          </w:rPr>
          <w:fldChar w:fldCharType="separate"/>
        </w:r>
        <w:r w:rsidRPr="000C146F">
          <w:rPr>
            <w:rStyle w:val="Hyperlink"/>
            <w:noProof/>
          </w:rPr>
          <w:t>4</w:t>
        </w:r>
        <w:r>
          <w:rPr>
            <w:rFonts w:asciiTheme="minorHAnsi" w:hAnsiTheme="minorHAnsi" w:cstheme="minorBidi"/>
            <w:b w:val="0"/>
            <w:caps w:val="0"/>
            <w:noProof/>
            <w:color w:val="auto"/>
            <w:sz w:val="22"/>
            <w:szCs w:val="22"/>
          </w:rPr>
          <w:tab/>
        </w:r>
        <w:r w:rsidRPr="000C146F">
          <w:rPr>
            <w:rStyle w:val="Hyperlink"/>
            <w:noProof/>
          </w:rPr>
          <w:t>Data and Safety Monitoring</w:t>
        </w:r>
        <w:r>
          <w:rPr>
            <w:noProof/>
            <w:webHidden/>
          </w:rPr>
          <w:tab/>
        </w:r>
        <w:r>
          <w:rPr>
            <w:noProof/>
            <w:webHidden/>
          </w:rPr>
          <w:fldChar w:fldCharType="begin"/>
        </w:r>
        <w:r>
          <w:rPr>
            <w:noProof/>
            <w:webHidden/>
          </w:rPr>
          <w:instrText xml:space="preserve"> PAGEREF _Toc203991591 \h </w:instrText>
        </w:r>
      </w:ins>
      <w:r>
        <w:rPr>
          <w:noProof/>
          <w:webHidden/>
        </w:rPr>
      </w:r>
      <w:r>
        <w:rPr>
          <w:noProof/>
          <w:webHidden/>
        </w:rPr>
        <w:fldChar w:fldCharType="separate"/>
      </w:r>
      <w:ins w:id="135" w:author="Author">
        <w:r>
          <w:rPr>
            <w:noProof/>
            <w:webHidden/>
          </w:rPr>
          <w:t>15</w:t>
        </w:r>
        <w:r>
          <w:rPr>
            <w:noProof/>
            <w:webHidden/>
          </w:rPr>
          <w:fldChar w:fldCharType="end"/>
        </w:r>
        <w:r w:rsidRPr="000C146F">
          <w:rPr>
            <w:rStyle w:val="Hyperlink"/>
            <w:noProof/>
          </w:rPr>
          <w:fldChar w:fldCharType="end"/>
        </w:r>
      </w:ins>
    </w:p>
    <w:p w14:paraId="65FCC31C" w14:textId="796D362F" w:rsidR="00FF13EA" w:rsidRDefault="00FF13EA">
      <w:pPr>
        <w:pStyle w:val="TOC2"/>
        <w:rPr>
          <w:ins w:id="136" w:author="Author"/>
          <w:rFonts w:asciiTheme="minorHAnsi" w:hAnsiTheme="minorHAnsi" w:cstheme="minorBidi"/>
          <w:bCs w:val="0"/>
          <w:smallCaps w:val="0"/>
          <w:noProof/>
          <w:color w:val="auto"/>
          <w:sz w:val="22"/>
          <w:szCs w:val="22"/>
        </w:rPr>
      </w:pPr>
      <w:ins w:id="137" w:author="Author">
        <w:r w:rsidRPr="000C146F">
          <w:rPr>
            <w:rStyle w:val="Hyperlink"/>
            <w:noProof/>
          </w:rPr>
          <w:fldChar w:fldCharType="begin"/>
        </w:r>
        <w:r w:rsidRPr="000C146F">
          <w:rPr>
            <w:rStyle w:val="Hyperlink"/>
            <w:noProof/>
          </w:rPr>
          <w:instrText xml:space="preserve"> </w:instrText>
        </w:r>
        <w:r>
          <w:rPr>
            <w:noProof/>
          </w:rPr>
          <w:instrText>HYPERLINK \l "_Toc203991592"</w:instrText>
        </w:r>
        <w:r w:rsidRPr="000C146F">
          <w:rPr>
            <w:rStyle w:val="Hyperlink"/>
            <w:noProof/>
          </w:rPr>
          <w:instrText xml:space="preserve"> </w:instrText>
        </w:r>
        <w:r w:rsidRPr="000C146F">
          <w:rPr>
            <w:rStyle w:val="Hyperlink"/>
            <w:noProof/>
          </w:rPr>
          <w:fldChar w:fldCharType="separate"/>
        </w:r>
        <w:r w:rsidRPr="000C146F">
          <w:rPr>
            <w:rStyle w:val="Hyperlink"/>
            <w:noProof/>
          </w:rPr>
          <w:t>4.1</w:t>
        </w:r>
        <w:r>
          <w:rPr>
            <w:rFonts w:asciiTheme="minorHAnsi" w:hAnsiTheme="minorHAnsi" w:cstheme="minorBidi"/>
            <w:bCs w:val="0"/>
            <w:smallCaps w:val="0"/>
            <w:noProof/>
            <w:color w:val="auto"/>
            <w:sz w:val="22"/>
            <w:szCs w:val="22"/>
          </w:rPr>
          <w:tab/>
        </w:r>
        <w:r w:rsidRPr="000C146F">
          <w:rPr>
            <w:rStyle w:val="Hyperlink"/>
            <w:noProof/>
          </w:rPr>
          <w:t>Recording Suspected Serious Adverse Reactions</w:t>
        </w:r>
        <w:r>
          <w:rPr>
            <w:noProof/>
            <w:webHidden/>
          </w:rPr>
          <w:tab/>
        </w:r>
        <w:r>
          <w:rPr>
            <w:noProof/>
            <w:webHidden/>
          </w:rPr>
          <w:fldChar w:fldCharType="begin"/>
        </w:r>
        <w:r>
          <w:rPr>
            <w:noProof/>
            <w:webHidden/>
          </w:rPr>
          <w:instrText xml:space="preserve"> PAGEREF _Toc203991592 \h </w:instrText>
        </w:r>
      </w:ins>
      <w:r>
        <w:rPr>
          <w:noProof/>
          <w:webHidden/>
        </w:rPr>
      </w:r>
      <w:r>
        <w:rPr>
          <w:noProof/>
          <w:webHidden/>
        </w:rPr>
        <w:fldChar w:fldCharType="separate"/>
      </w:r>
      <w:ins w:id="138" w:author="Author">
        <w:r>
          <w:rPr>
            <w:noProof/>
            <w:webHidden/>
          </w:rPr>
          <w:t>15</w:t>
        </w:r>
        <w:r>
          <w:rPr>
            <w:noProof/>
            <w:webHidden/>
          </w:rPr>
          <w:fldChar w:fldCharType="end"/>
        </w:r>
        <w:r w:rsidRPr="000C146F">
          <w:rPr>
            <w:rStyle w:val="Hyperlink"/>
            <w:noProof/>
          </w:rPr>
          <w:fldChar w:fldCharType="end"/>
        </w:r>
      </w:ins>
    </w:p>
    <w:p w14:paraId="2CD5F96A" w14:textId="1DD8D84F" w:rsidR="00FF13EA" w:rsidRDefault="00FF13EA">
      <w:pPr>
        <w:pStyle w:val="TOC2"/>
        <w:rPr>
          <w:ins w:id="139" w:author="Author"/>
          <w:rFonts w:asciiTheme="minorHAnsi" w:hAnsiTheme="minorHAnsi" w:cstheme="minorBidi"/>
          <w:bCs w:val="0"/>
          <w:smallCaps w:val="0"/>
          <w:noProof/>
          <w:color w:val="auto"/>
          <w:sz w:val="22"/>
          <w:szCs w:val="22"/>
        </w:rPr>
      </w:pPr>
      <w:ins w:id="140" w:author="Author">
        <w:r w:rsidRPr="000C146F">
          <w:rPr>
            <w:rStyle w:val="Hyperlink"/>
            <w:noProof/>
          </w:rPr>
          <w:fldChar w:fldCharType="begin"/>
        </w:r>
        <w:r w:rsidRPr="000C146F">
          <w:rPr>
            <w:rStyle w:val="Hyperlink"/>
            <w:noProof/>
          </w:rPr>
          <w:instrText xml:space="preserve"> </w:instrText>
        </w:r>
        <w:r>
          <w:rPr>
            <w:noProof/>
          </w:rPr>
          <w:instrText>HYPERLINK \l "_Toc203991593"</w:instrText>
        </w:r>
        <w:r w:rsidRPr="000C146F">
          <w:rPr>
            <w:rStyle w:val="Hyperlink"/>
            <w:noProof/>
          </w:rPr>
          <w:instrText xml:space="preserve"> </w:instrText>
        </w:r>
        <w:r w:rsidRPr="000C146F">
          <w:rPr>
            <w:rStyle w:val="Hyperlink"/>
            <w:noProof/>
          </w:rPr>
          <w:fldChar w:fldCharType="separate"/>
        </w:r>
        <w:r w:rsidRPr="000C146F">
          <w:rPr>
            <w:rStyle w:val="Hyperlink"/>
            <w:noProof/>
          </w:rPr>
          <w:t>4.2</w:t>
        </w:r>
        <w:r>
          <w:rPr>
            <w:rFonts w:asciiTheme="minorHAnsi" w:hAnsiTheme="minorHAnsi" w:cstheme="minorBidi"/>
            <w:bCs w:val="0"/>
            <w:smallCaps w:val="0"/>
            <w:noProof/>
            <w:color w:val="auto"/>
            <w:sz w:val="22"/>
            <w:szCs w:val="22"/>
          </w:rPr>
          <w:tab/>
        </w:r>
        <w:r w:rsidRPr="000C146F">
          <w:rPr>
            <w:rStyle w:val="Hyperlink"/>
            <w:noProof/>
          </w:rPr>
          <w:t>Central assessment and onward reporting of SUSARs</w:t>
        </w:r>
        <w:r>
          <w:rPr>
            <w:noProof/>
            <w:webHidden/>
          </w:rPr>
          <w:tab/>
        </w:r>
        <w:r>
          <w:rPr>
            <w:noProof/>
            <w:webHidden/>
          </w:rPr>
          <w:fldChar w:fldCharType="begin"/>
        </w:r>
        <w:r>
          <w:rPr>
            <w:noProof/>
            <w:webHidden/>
          </w:rPr>
          <w:instrText xml:space="preserve"> PAGEREF _Toc203991593 \h </w:instrText>
        </w:r>
      </w:ins>
      <w:r>
        <w:rPr>
          <w:noProof/>
          <w:webHidden/>
        </w:rPr>
      </w:r>
      <w:r>
        <w:rPr>
          <w:noProof/>
          <w:webHidden/>
        </w:rPr>
        <w:fldChar w:fldCharType="separate"/>
      </w:r>
      <w:ins w:id="141" w:author="Author">
        <w:r>
          <w:rPr>
            <w:noProof/>
            <w:webHidden/>
          </w:rPr>
          <w:t>16</w:t>
        </w:r>
        <w:r>
          <w:rPr>
            <w:noProof/>
            <w:webHidden/>
          </w:rPr>
          <w:fldChar w:fldCharType="end"/>
        </w:r>
        <w:r w:rsidRPr="000C146F">
          <w:rPr>
            <w:rStyle w:val="Hyperlink"/>
            <w:noProof/>
          </w:rPr>
          <w:fldChar w:fldCharType="end"/>
        </w:r>
      </w:ins>
    </w:p>
    <w:p w14:paraId="27CE3518" w14:textId="147FD86F" w:rsidR="00FF13EA" w:rsidRDefault="00FF13EA">
      <w:pPr>
        <w:pStyle w:val="TOC2"/>
        <w:rPr>
          <w:ins w:id="142" w:author="Author"/>
          <w:rFonts w:asciiTheme="minorHAnsi" w:hAnsiTheme="minorHAnsi" w:cstheme="minorBidi"/>
          <w:bCs w:val="0"/>
          <w:smallCaps w:val="0"/>
          <w:noProof/>
          <w:color w:val="auto"/>
          <w:sz w:val="22"/>
          <w:szCs w:val="22"/>
        </w:rPr>
      </w:pPr>
      <w:ins w:id="143" w:author="Author">
        <w:r w:rsidRPr="000C146F">
          <w:rPr>
            <w:rStyle w:val="Hyperlink"/>
            <w:noProof/>
          </w:rPr>
          <w:fldChar w:fldCharType="begin"/>
        </w:r>
        <w:r w:rsidRPr="000C146F">
          <w:rPr>
            <w:rStyle w:val="Hyperlink"/>
            <w:noProof/>
          </w:rPr>
          <w:instrText xml:space="preserve"> </w:instrText>
        </w:r>
        <w:r>
          <w:rPr>
            <w:noProof/>
          </w:rPr>
          <w:instrText>HYPERLINK \l "_Toc203991594"</w:instrText>
        </w:r>
        <w:r w:rsidRPr="000C146F">
          <w:rPr>
            <w:rStyle w:val="Hyperlink"/>
            <w:noProof/>
          </w:rPr>
          <w:instrText xml:space="preserve"> </w:instrText>
        </w:r>
        <w:r w:rsidRPr="000C146F">
          <w:rPr>
            <w:rStyle w:val="Hyperlink"/>
            <w:noProof/>
          </w:rPr>
          <w:fldChar w:fldCharType="separate"/>
        </w:r>
        <w:r w:rsidRPr="000C146F">
          <w:rPr>
            <w:rStyle w:val="Hyperlink"/>
            <w:noProof/>
          </w:rPr>
          <w:t>4.3</w:t>
        </w:r>
        <w:r>
          <w:rPr>
            <w:rFonts w:asciiTheme="minorHAnsi" w:hAnsiTheme="minorHAnsi" w:cstheme="minorBidi"/>
            <w:bCs w:val="0"/>
            <w:smallCaps w:val="0"/>
            <w:noProof/>
            <w:color w:val="auto"/>
            <w:sz w:val="22"/>
            <w:szCs w:val="22"/>
          </w:rPr>
          <w:tab/>
        </w:r>
        <w:r w:rsidRPr="000C146F">
          <w:rPr>
            <w:rStyle w:val="Hyperlink"/>
            <w:noProof/>
          </w:rPr>
          <w:t>Recording safety information and other Adverse Events</w:t>
        </w:r>
        <w:r>
          <w:rPr>
            <w:noProof/>
            <w:webHidden/>
          </w:rPr>
          <w:tab/>
        </w:r>
        <w:r>
          <w:rPr>
            <w:noProof/>
            <w:webHidden/>
          </w:rPr>
          <w:fldChar w:fldCharType="begin"/>
        </w:r>
        <w:r>
          <w:rPr>
            <w:noProof/>
            <w:webHidden/>
          </w:rPr>
          <w:instrText xml:space="preserve"> PAGEREF _Toc203991594 \h </w:instrText>
        </w:r>
      </w:ins>
      <w:r>
        <w:rPr>
          <w:noProof/>
          <w:webHidden/>
        </w:rPr>
      </w:r>
      <w:r>
        <w:rPr>
          <w:noProof/>
          <w:webHidden/>
        </w:rPr>
        <w:fldChar w:fldCharType="separate"/>
      </w:r>
      <w:ins w:id="144" w:author="Author">
        <w:r>
          <w:rPr>
            <w:noProof/>
            <w:webHidden/>
          </w:rPr>
          <w:t>16</w:t>
        </w:r>
        <w:r>
          <w:rPr>
            <w:noProof/>
            <w:webHidden/>
          </w:rPr>
          <w:fldChar w:fldCharType="end"/>
        </w:r>
        <w:r w:rsidRPr="000C146F">
          <w:rPr>
            <w:rStyle w:val="Hyperlink"/>
            <w:noProof/>
          </w:rPr>
          <w:fldChar w:fldCharType="end"/>
        </w:r>
      </w:ins>
    </w:p>
    <w:p w14:paraId="2CD7AE8A" w14:textId="1E9B894B" w:rsidR="00FF13EA" w:rsidRDefault="00FF13EA">
      <w:pPr>
        <w:pStyle w:val="TOC2"/>
        <w:rPr>
          <w:ins w:id="145" w:author="Author"/>
          <w:rFonts w:asciiTheme="minorHAnsi" w:hAnsiTheme="minorHAnsi" w:cstheme="minorBidi"/>
          <w:bCs w:val="0"/>
          <w:smallCaps w:val="0"/>
          <w:noProof/>
          <w:color w:val="auto"/>
          <w:sz w:val="22"/>
          <w:szCs w:val="22"/>
        </w:rPr>
      </w:pPr>
      <w:ins w:id="146" w:author="Author">
        <w:r w:rsidRPr="000C146F">
          <w:rPr>
            <w:rStyle w:val="Hyperlink"/>
            <w:noProof/>
          </w:rPr>
          <w:fldChar w:fldCharType="begin"/>
        </w:r>
        <w:r w:rsidRPr="000C146F">
          <w:rPr>
            <w:rStyle w:val="Hyperlink"/>
            <w:noProof/>
          </w:rPr>
          <w:instrText xml:space="preserve"> </w:instrText>
        </w:r>
        <w:r>
          <w:rPr>
            <w:noProof/>
          </w:rPr>
          <w:instrText>HYPERLINK \l "_Toc203991595"</w:instrText>
        </w:r>
        <w:r w:rsidRPr="000C146F">
          <w:rPr>
            <w:rStyle w:val="Hyperlink"/>
            <w:noProof/>
          </w:rPr>
          <w:instrText xml:space="preserve"> </w:instrText>
        </w:r>
        <w:r w:rsidRPr="000C146F">
          <w:rPr>
            <w:rStyle w:val="Hyperlink"/>
            <w:noProof/>
          </w:rPr>
          <w:fldChar w:fldCharType="separate"/>
        </w:r>
        <w:r w:rsidRPr="000C146F">
          <w:rPr>
            <w:rStyle w:val="Hyperlink"/>
            <w:noProof/>
          </w:rPr>
          <w:t>4.4</w:t>
        </w:r>
        <w:r>
          <w:rPr>
            <w:rFonts w:asciiTheme="minorHAnsi" w:hAnsiTheme="minorHAnsi" w:cstheme="minorBidi"/>
            <w:bCs w:val="0"/>
            <w:smallCaps w:val="0"/>
            <w:noProof/>
            <w:color w:val="auto"/>
            <w:sz w:val="22"/>
            <w:szCs w:val="22"/>
          </w:rPr>
          <w:tab/>
        </w:r>
        <w:r w:rsidRPr="000C146F">
          <w:rPr>
            <w:rStyle w:val="Hyperlink"/>
            <w:noProof/>
          </w:rPr>
          <w:t>Role of the Data Monitoring Committee (DMC)</w:t>
        </w:r>
        <w:r>
          <w:rPr>
            <w:noProof/>
            <w:webHidden/>
          </w:rPr>
          <w:tab/>
        </w:r>
        <w:r>
          <w:rPr>
            <w:noProof/>
            <w:webHidden/>
          </w:rPr>
          <w:fldChar w:fldCharType="begin"/>
        </w:r>
        <w:r>
          <w:rPr>
            <w:noProof/>
            <w:webHidden/>
          </w:rPr>
          <w:instrText xml:space="preserve"> PAGEREF _Toc203991595 \h </w:instrText>
        </w:r>
      </w:ins>
      <w:r>
        <w:rPr>
          <w:noProof/>
          <w:webHidden/>
        </w:rPr>
      </w:r>
      <w:r>
        <w:rPr>
          <w:noProof/>
          <w:webHidden/>
        </w:rPr>
        <w:fldChar w:fldCharType="separate"/>
      </w:r>
      <w:ins w:id="147" w:author="Author">
        <w:r>
          <w:rPr>
            <w:noProof/>
            <w:webHidden/>
          </w:rPr>
          <w:t>16</w:t>
        </w:r>
        <w:r>
          <w:rPr>
            <w:noProof/>
            <w:webHidden/>
          </w:rPr>
          <w:fldChar w:fldCharType="end"/>
        </w:r>
        <w:r w:rsidRPr="000C146F">
          <w:rPr>
            <w:rStyle w:val="Hyperlink"/>
            <w:noProof/>
          </w:rPr>
          <w:fldChar w:fldCharType="end"/>
        </w:r>
      </w:ins>
    </w:p>
    <w:p w14:paraId="694FAF49" w14:textId="7D09E984" w:rsidR="00FF13EA" w:rsidRDefault="00FF13EA">
      <w:pPr>
        <w:pStyle w:val="TOC2"/>
        <w:rPr>
          <w:ins w:id="148" w:author="Author"/>
          <w:rFonts w:asciiTheme="minorHAnsi" w:hAnsiTheme="minorHAnsi" w:cstheme="minorBidi"/>
          <w:bCs w:val="0"/>
          <w:smallCaps w:val="0"/>
          <w:noProof/>
          <w:color w:val="auto"/>
          <w:sz w:val="22"/>
          <w:szCs w:val="22"/>
        </w:rPr>
      </w:pPr>
      <w:ins w:id="149" w:author="Author">
        <w:r w:rsidRPr="000C146F">
          <w:rPr>
            <w:rStyle w:val="Hyperlink"/>
            <w:noProof/>
          </w:rPr>
          <w:fldChar w:fldCharType="begin"/>
        </w:r>
        <w:r w:rsidRPr="000C146F">
          <w:rPr>
            <w:rStyle w:val="Hyperlink"/>
            <w:noProof/>
          </w:rPr>
          <w:instrText xml:space="preserve"> </w:instrText>
        </w:r>
        <w:r>
          <w:rPr>
            <w:noProof/>
          </w:rPr>
          <w:instrText>HYPERLINK \l "_Toc203991596"</w:instrText>
        </w:r>
        <w:r w:rsidRPr="000C146F">
          <w:rPr>
            <w:rStyle w:val="Hyperlink"/>
            <w:noProof/>
          </w:rPr>
          <w:instrText xml:space="preserve"> </w:instrText>
        </w:r>
        <w:r w:rsidRPr="000C146F">
          <w:rPr>
            <w:rStyle w:val="Hyperlink"/>
            <w:noProof/>
          </w:rPr>
          <w:fldChar w:fldCharType="separate"/>
        </w:r>
        <w:r w:rsidRPr="000C146F">
          <w:rPr>
            <w:rStyle w:val="Hyperlink"/>
            <w:noProof/>
          </w:rPr>
          <w:t>4.5</w:t>
        </w:r>
        <w:r>
          <w:rPr>
            <w:rFonts w:asciiTheme="minorHAnsi" w:hAnsiTheme="minorHAnsi" w:cstheme="minorBidi"/>
            <w:bCs w:val="0"/>
            <w:smallCaps w:val="0"/>
            <w:noProof/>
            <w:color w:val="auto"/>
            <w:sz w:val="22"/>
            <w:szCs w:val="22"/>
          </w:rPr>
          <w:tab/>
        </w:r>
        <w:r w:rsidRPr="000C146F">
          <w:rPr>
            <w:rStyle w:val="Hyperlink"/>
            <w:noProof/>
          </w:rPr>
          <w:t>Blinding</w:t>
        </w:r>
        <w:r>
          <w:rPr>
            <w:noProof/>
            <w:webHidden/>
          </w:rPr>
          <w:tab/>
        </w:r>
        <w:r>
          <w:rPr>
            <w:noProof/>
            <w:webHidden/>
          </w:rPr>
          <w:fldChar w:fldCharType="begin"/>
        </w:r>
        <w:r>
          <w:rPr>
            <w:noProof/>
            <w:webHidden/>
          </w:rPr>
          <w:instrText xml:space="preserve"> PAGEREF _Toc203991596 \h </w:instrText>
        </w:r>
      </w:ins>
      <w:r>
        <w:rPr>
          <w:noProof/>
          <w:webHidden/>
        </w:rPr>
      </w:r>
      <w:r>
        <w:rPr>
          <w:noProof/>
          <w:webHidden/>
        </w:rPr>
        <w:fldChar w:fldCharType="separate"/>
      </w:r>
      <w:ins w:id="150" w:author="Author">
        <w:r>
          <w:rPr>
            <w:noProof/>
            <w:webHidden/>
          </w:rPr>
          <w:t>17</w:t>
        </w:r>
        <w:r>
          <w:rPr>
            <w:noProof/>
            <w:webHidden/>
          </w:rPr>
          <w:fldChar w:fldCharType="end"/>
        </w:r>
        <w:r w:rsidRPr="000C146F">
          <w:rPr>
            <w:rStyle w:val="Hyperlink"/>
            <w:noProof/>
          </w:rPr>
          <w:fldChar w:fldCharType="end"/>
        </w:r>
      </w:ins>
    </w:p>
    <w:p w14:paraId="3104647A" w14:textId="1F666DF7" w:rsidR="00FF13EA" w:rsidRDefault="00FF13EA">
      <w:pPr>
        <w:pStyle w:val="TOC1"/>
        <w:rPr>
          <w:ins w:id="151" w:author="Author"/>
          <w:rFonts w:asciiTheme="minorHAnsi" w:hAnsiTheme="minorHAnsi" w:cstheme="minorBidi"/>
          <w:b w:val="0"/>
          <w:caps w:val="0"/>
          <w:noProof/>
          <w:color w:val="auto"/>
          <w:sz w:val="22"/>
          <w:szCs w:val="22"/>
        </w:rPr>
      </w:pPr>
      <w:ins w:id="152" w:author="Author">
        <w:r w:rsidRPr="000C146F">
          <w:rPr>
            <w:rStyle w:val="Hyperlink"/>
            <w:noProof/>
          </w:rPr>
          <w:fldChar w:fldCharType="begin"/>
        </w:r>
        <w:r w:rsidRPr="000C146F">
          <w:rPr>
            <w:rStyle w:val="Hyperlink"/>
            <w:noProof/>
          </w:rPr>
          <w:instrText xml:space="preserve"> </w:instrText>
        </w:r>
        <w:r>
          <w:rPr>
            <w:noProof/>
          </w:rPr>
          <w:instrText>HYPERLINK \l "_Toc203991597"</w:instrText>
        </w:r>
        <w:r w:rsidRPr="000C146F">
          <w:rPr>
            <w:rStyle w:val="Hyperlink"/>
            <w:noProof/>
          </w:rPr>
          <w:instrText xml:space="preserve"> </w:instrText>
        </w:r>
        <w:r w:rsidRPr="000C146F">
          <w:rPr>
            <w:rStyle w:val="Hyperlink"/>
            <w:noProof/>
          </w:rPr>
          <w:fldChar w:fldCharType="separate"/>
        </w:r>
        <w:r w:rsidRPr="000C146F">
          <w:rPr>
            <w:rStyle w:val="Hyperlink"/>
            <w:noProof/>
          </w:rPr>
          <w:t>5</w:t>
        </w:r>
        <w:r>
          <w:rPr>
            <w:rFonts w:asciiTheme="minorHAnsi" w:hAnsiTheme="minorHAnsi" w:cstheme="minorBidi"/>
            <w:b w:val="0"/>
            <w:caps w:val="0"/>
            <w:noProof/>
            <w:color w:val="auto"/>
            <w:sz w:val="22"/>
            <w:szCs w:val="22"/>
          </w:rPr>
          <w:tab/>
        </w:r>
        <w:r w:rsidRPr="000C146F">
          <w:rPr>
            <w:rStyle w:val="Hyperlink"/>
            <w:noProof/>
          </w:rPr>
          <w:t>Quality Management</w:t>
        </w:r>
        <w:r>
          <w:rPr>
            <w:noProof/>
            <w:webHidden/>
          </w:rPr>
          <w:tab/>
        </w:r>
        <w:r>
          <w:rPr>
            <w:noProof/>
            <w:webHidden/>
          </w:rPr>
          <w:fldChar w:fldCharType="begin"/>
        </w:r>
        <w:r>
          <w:rPr>
            <w:noProof/>
            <w:webHidden/>
          </w:rPr>
          <w:instrText xml:space="preserve"> PAGEREF _Toc203991597 \h </w:instrText>
        </w:r>
      </w:ins>
      <w:r>
        <w:rPr>
          <w:noProof/>
          <w:webHidden/>
        </w:rPr>
      </w:r>
      <w:r>
        <w:rPr>
          <w:noProof/>
          <w:webHidden/>
        </w:rPr>
        <w:fldChar w:fldCharType="separate"/>
      </w:r>
      <w:ins w:id="153" w:author="Author">
        <w:r>
          <w:rPr>
            <w:noProof/>
            <w:webHidden/>
          </w:rPr>
          <w:t>17</w:t>
        </w:r>
        <w:r>
          <w:rPr>
            <w:noProof/>
            <w:webHidden/>
          </w:rPr>
          <w:fldChar w:fldCharType="end"/>
        </w:r>
        <w:r w:rsidRPr="000C146F">
          <w:rPr>
            <w:rStyle w:val="Hyperlink"/>
            <w:noProof/>
          </w:rPr>
          <w:fldChar w:fldCharType="end"/>
        </w:r>
      </w:ins>
    </w:p>
    <w:p w14:paraId="108F77D0" w14:textId="61EEF5E0" w:rsidR="00FF13EA" w:rsidRDefault="00FF13EA">
      <w:pPr>
        <w:pStyle w:val="TOC2"/>
        <w:rPr>
          <w:ins w:id="154" w:author="Author"/>
          <w:rFonts w:asciiTheme="minorHAnsi" w:hAnsiTheme="minorHAnsi" w:cstheme="minorBidi"/>
          <w:bCs w:val="0"/>
          <w:smallCaps w:val="0"/>
          <w:noProof/>
          <w:color w:val="auto"/>
          <w:sz w:val="22"/>
          <w:szCs w:val="22"/>
        </w:rPr>
      </w:pPr>
      <w:ins w:id="155" w:author="Author">
        <w:r w:rsidRPr="000C146F">
          <w:rPr>
            <w:rStyle w:val="Hyperlink"/>
            <w:noProof/>
          </w:rPr>
          <w:fldChar w:fldCharType="begin"/>
        </w:r>
        <w:r w:rsidRPr="000C146F">
          <w:rPr>
            <w:rStyle w:val="Hyperlink"/>
            <w:noProof/>
          </w:rPr>
          <w:instrText xml:space="preserve"> </w:instrText>
        </w:r>
        <w:r>
          <w:rPr>
            <w:noProof/>
          </w:rPr>
          <w:instrText>HYPERLINK \l "_Toc203991598"</w:instrText>
        </w:r>
        <w:r w:rsidRPr="000C146F">
          <w:rPr>
            <w:rStyle w:val="Hyperlink"/>
            <w:noProof/>
          </w:rPr>
          <w:instrText xml:space="preserve"> </w:instrText>
        </w:r>
        <w:r w:rsidRPr="000C146F">
          <w:rPr>
            <w:rStyle w:val="Hyperlink"/>
            <w:noProof/>
          </w:rPr>
          <w:fldChar w:fldCharType="separate"/>
        </w:r>
        <w:r w:rsidRPr="000C146F">
          <w:rPr>
            <w:rStyle w:val="Hyperlink"/>
            <w:noProof/>
          </w:rPr>
          <w:t>5.1</w:t>
        </w:r>
        <w:r>
          <w:rPr>
            <w:rFonts w:asciiTheme="minorHAnsi" w:hAnsiTheme="minorHAnsi" w:cstheme="minorBidi"/>
            <w:bCs w:val="0"/>
            <w:smallCaps w:val="0"/>
            <w:noProof/>
            <w:color w:val="auto"/>
            <w:sz w:val="22"/>
            <w:szCs w:val="22"/>
          </w:rPr>
          <w:tab/>
        </w:r>
        <w:r w:rsidRPr="000C146F">
          <w:rPr>
            <w:rStyle w:val="Hyperlink"/>
            <w:noProof/>
          </w:rPr>
          <w:t>Quality By Design Principles</w:t>
        </w:r>
        <w:r>
          <w:rPr>
            <w:noProof/>
            <w:webHidden/>
          </w:rPr>
          <w:tab/>
        </w:r>
        <w:r>
          <w:rPr>
            <w:noProof/>
            <w:webHidden/>
          </w:rPr>
          <w:fldChar w:fldCharType="begin"/>
        </w:r>
        <w:r>
          <w:rPr>
            <w:noProof/>
            <w:webHidden/>
          </w:rPr>
          <w:instrText xml:space="preserve"> PAGEREF _Toc203991598 \h </w:instrText>
        </w:r>
      </w:ins>
      <w:r>
        <w:rPr>
          <w:noProof/>
          <w:webHidden/>
        </w:rPr>
      </w:r>
      <w:r>
        <w:rPr>
          <w:noProof/>
          <w:webHidden/>
        </w:rPr>
        <w:fldChar w:fldCharType="separate"/>
      </w:r>
      <w:ins w:id="156" w:author="Author">
        <w:r>
          <w:rPr>
            <w:noProof/>
            <w:webHidden/>
          </w:rPr>
          <w:t>17</w:t>
        </w:r>
        <w:r>
          <w:rPr>
            <w:noProof/>
            <w:webHidden/>
          </w:rPr>
          <w:fldChar w:fldCharType="end"/>
        </w:r>
        <w:r w:rsidRPr="000C146F">
          <w:rPr>
            <w:rStyle w:val="Hyperlink"/>
            <w:noProof/>
          </w:rPr>
          <w:fldChar w:fldCharType="end"/>
        </w:r>
      </w:ins>
    </w:p>
    <w:p w14:paraId="6AF411B8" w14:textId="7E6CE24A" w:rsidR="00FF13EA" w:rsidRDefault="00FF13EA">
      <w:pPr>
        <w:pStyle w:val="TOC2"/>
        <w:rPr>
          <w:ins w:id="157" w:author="Author"/>
          <w:rFonts w:asciiTheme="minorHAnsi" w:hAnsiTheme="minorHAnsi" w:cstheme="minorBidi"/>
          <w:bCs w:val="0"/>
          <w:smallCaps w:val="0"/>
          <w:noProof/>
          <w:color w:val="auto"/>
          <w:sz w:val="22"/>
          <w:szCs w:val="22"/>
        </w:rPr>
      </w:pPr>
      <w:ins w:id="158" w:author="Author">
        <w:r w:rsidRPr="000C146F">
          <w:rPr>
            <w:rStyle w:val="Hyperlink"/>
            <w:noProof/>
          </w:rPr>
          <w:fldChar w:fldCharType="begin"/>
        </w:r>
        <w:r w:rsidRPr="000C146F">
          <w:rPr>
            <w:rStyle w:val="Hyperlink"/>
            <w:noProof/>
          </w:rPr>
          <w:instrText xml:space="preserve"> </w:instrText>
        </w:r>
        <w:r>
          <w:rPr>
            <w:noProof/>
          </w:rPr>
          <w:instrText>HYPERLINK \l "_Toc203991599"</w:instrText>
        </w:r>
        <w:r w:rsidRPr="000C146F">
          <w:rPr>
            <w:rStyle w:val="Hyperlink"/>
            <w:noProof/>
          </w:rPr>
          <w:instrText xml:space="preserve"> </w:instrText>
        </w:r>
        <w:r w:rsidRPr="000C146F">
          <w:rPr>
            <w:rStyle w:val="Hyperlink"/>
            <w:noProof/>
          </w:rPr>
          <w:fldChar w:fldCharType="separate"/>
        </w:r>
        <w:r w:rsidRPr="000C146F">
          <w:rPr>
            <w:rStyle w:val="Hyperlink"/>
            <w:noProof/>
          </w:rPr>
          <w:t>5.2</w:t>
        </w:r>
        <w:r>
          <w:rPr>
            <w:rFonts w:asciiTheme="minorHAnsi" w:hAnsiTheme="minorHAnsi" w:cstheme="minorBidi"/>
            <w:bCs w:val="0"/>
            <w:smallCaps w:val="0"/>
            <w:noProof/>
            <w:color w:val="auto"/>
            <w:sz w:val="22"/>
            <w:szCs w:val="22"/>
          </w:rPr>
          <w:tab/>
        </w:r>
        <w:r w:rsidRPr="000C146F">
          <w:rPr>
            <w:rStyle w:val="Hyperlink"/>
            <w:noProof/>
          </w:rPr>
          <w:t>Training and monitoring</w:t>
        </w:r>
        <w:r>
          <w:rPr>
            <w:noProof/>
            <w:webHidden/>
          </w:rPr>
          <w:tab/>
        </w:r>
        <w:r>
          <w:rPr>
            <w:noProof/>
            <w:webHidden/>
          </w:rPr>
          <w:fldChar w:fldCharType="begin"/>
        </w:r>
        <w:r>
          <w:rPr>
            <w:noProof/>
            <w:webHidden/>
          </w:rPr>
          <w:instrText xml:space="preserve"> PAGEREF _Toc203991599 \h </w:instrText>
        </w:r>
      </w:ins>
      <w:r>
        <w:rPr>
          <w:noProof/>
          <w:webHidden/>
        </w:rPr>
      </w:r>
      <w:r>
        <w:rPr>
          <w:noProof/>
          <w:webHidden/>
        </w:rPr>
        <w:fldChar w:fldCharType="separate"/>
      </w:r>
      <w:ins w:id="159" w:author="Author">
        <w:r>
          <w:rPr>
            <w:noProof/>
            <w:webHidden/>
          </w:rPr>
          <w:t>18</w:t>
        </w:r>
        <w:r>
          <w:rPr>
            <w:noProof/>
            <w:webHidden/>
          </w:rPr>
          <w:fldChar w:fldCharType="end"/>
        </w:r>
        <w:r w:rsidRPr="000C146F">
          <w:rPr>
            <w:rStyle w:val="Hyperlink"/>
            <w:noProof/>
          </w:rPr>
          <w:fldChar w:fldCharType="end"/>
        </w:r>
      </w:ins>
    </w:p>
    <w:p w14:paraId="3058B1A9" w14:textId="1158FD0A" w:rsidR="00FF13EA" w:rsidRDefault="00FF13EA">
      <w:pPr>
        <w:pStyle w:val="TOC2"/>
        <w:rPr>
          <w:ins w:id="160" w:author="Author"/>
          <w:rFonts w:asciiTheme="minorHAnsi" w:hAnsiTheme="minorHAnsi" w:cstheme="minorBidi"/>
          <w:bCs w:val="0"/>
          <w:smallCaps w:val="0"/>
          <w:noProof/>
          <w:color w:val="auto"/>
          <w:sz w:val="22"/>
          <w:szCs w:val="22"/>
        </w:rPr>
      </w:pPr>
      <w:ins w:id="161" w:author="Author">
        <w:r w:rsidRPr="000C146F">
          <w:rPr>
            <w:rStyle w:val="Hyperlink"/>
            <w:noProof/>
          </w:rPr>
          <w:fldChar w:fldCharType="begin"/>
        </w:r>
        <w:r w:rsidRPr="000C146F">
          <w:rPr>
            <w:rStyle w:val="Hyperlink"/>
            <w:noProof/>
          </w:rPr>
          <w:instrText xml:space="preserve"> </w:instrText>
        </w:r>
        <w:r>
          <w:rPr>
            <w:noProof/>
          </w:rPr>
          <w:instrText>HYPERLINK \l "_Toc203991600"</w:instrText>
        </w:r>
        <w:r w:rsidRPr="000C146F">
          <w:rPr>
            <w:rStyle w:val="Hyperlink"/>
            <w:noProof/>
          </w:rPr>
          <w:instrText xml:space="preserve"> </w:instrText>
        </w:r>
        <w:r w:rsidRPr="000C146F">
          <w:rPr>
            <w:rStyle w:val="Hyperlink"/>
            <w:noProof/>
          </w:rPr>
          <w:fldChar w:fldCharType="separate"/>
        </w:r>
        <w:r w:rsidRPr="000C146F">
          <w:rPr>
            <w:rStyle w:val="Hyperlink"/>
            <w:noProof/>
          </w:rPr>
          <w:t>5.3</w:t>
        </w:r>
        <w:r>
          <w:rPr>
            <w:rFonts w:asciiTheme="minorHAnsi" w:hAnsiTheme="minorHAnsi" w:cstheme="minorBidi"/>
            <w:bCs w:val="0"/>
            <w:smallCaps w:val="0"/>
            <w:noProof/>
            <w:color w:val="auto"/>
            <w:sz w:val="22"/>
            <w:szCs w:val="22"/>
          </w:rPr>
          <w:tab/>
        </w:r>
        <w:r w:rsidRPr="000C146F">
          <w:rPr>
            <w:rStyle w:val="Hyperlink"/>
            <w:noProof/>
          </w:rPr>
          <w:t>Data management</w:t>
        </w:r>
        <w:r>
          <w:rPr>
            <w:noProof/>
            <w:webHidden/>
          </w:rPr>
          <w:tab/>
        </w:r>
        <w:r>
          <w:rPr>
            <w:noProof/>
            <w:webHidden/>
          </w:rPr>
          <w:fldChar w:fldCharType="begin"/>
        </w:r>
        <w:r>
          <w:rPr>
            <w:noProof/>
            <w:webHidden/>
          </w:rPr>
          <w:instrText xml:space="preserve"> PAGEREF _Toc203991600 \h </w:instrText>
        </w:r>
      </w:ins>
      <w:r>
        <w:rPr>
          <w:noProof/>
          <w:webHidden/>
        </w:rPr>
      </w:r>
      <w:r>
        <w:rPr>
          <w:noProof/>
          <w:webHidden/>
        </w:rPr>
        <w:fldChar w:fldCharType="separate"/>
      </w:r>
      <w:ins w:id="162" w:author="Author">
        <w:r>
          <w:rPr>
            <w:noProof/>
            <w:webHidden/>
          </w:rPr>
          <w:t>18</w:t>
        </w:r>
        <w:r>
          <w:rPr>
            <w:noProof/>
            <w:webHidden/>
          </w:rPr>
          <w:fldChar w:fldCharType="end"/>
        </w:r>
        <w:r w:rsidRPr="000C146F">
          <w:rPr>
            <w:rStyle w:val="Hyperlink"/>
            <w:noProof/>
          </w:rPr>
          <w:fldChar w:fldCharType="end"/>
        </w:r>
      </w:ins>
    </w:p>
    <w:p w14:paraId="55A476F0" w14:textId="639CEFBD" w:rsidR="00FF13EA" w:rsidRDefault="00FF13EA">
      <w:pPr>
        <w:pStyle w:val="TOC2"/>
        <w:rPr>
          <w:ins w:id="163" w:author="Author"/>
          <w:rFonts w:asciiTheme="minorHAnsi" w:hAnsiTheme="minorHAnsi" w:cstheme="minorBidi"/>
          <w:bCs w:val="0"/>
          <w:smallCaps w:val="0"/>
          <w:noProof/>
          <w:color w:val="auto"/>
          <w:sz w:val="22"/>
          <w:szCs w:val="22"/>
        </w:rPr>
      </w:pPr>
      <w:ins w:id="164" w:author="Author">
        <w:r w:rsidRPr="000C146F">
          <w:rPr>
            <w:rStyle w:val="Hyperlink"/>
            <w:noProof/>
          </w:rPr>
          <w:fldChar w:fldCharType="begin"/>
        </w:r>
        <w:r w:rsidRPr="000C146F">
          <w:rPr>
            <w:rStyle w:val="Hyperlink"/>
            <w:noProof/>
          </w:rPr>
          <w:instrText xml:space="preserve"> </w:instrText>
        </w:r>
        <w:r>
          <w:rPr>
            <w:noProof/>
          </w:rPr>
          <w:instrText>HYPERLINK \l "_Toc203991601"</w:instrText>
        </w:r>
        <w:r w:rsidRPr="000C146F">
          <w:rPr>
            <w:rStyle w:val="Hyperlink"/>
            <w:noProof/>
          </w:rPr>
          <w:instrText xml:space="preserve"> </w:instrText>
        </w:r>
        <w:r w:rsidRPr="000C146F">
          <w:rPr>
            <w:rStyle w:val="Hyperlink"/>
            <w:noProof/>
          </w:rPr>
          <w:fldChar w:fldCharType="separate"/>
        </w:r>
        <w:r w:rsidRPr="000C146F">
          <w:rPr>
            <w:rStyle w:val="Hyperlink"/>
            <w:noProof/>
          </w:rPr>
          <w:t>5.4</w:t>
        </w:r>
        <w:r>
          <w:rPr>
            <w:rFonts w:asciiTheme="minorHAnsi" w:hAnsiTheme="minorHAnsi" w:cstheme="minorBidi"/>
            <w:bCs w:val="0"/>
            <w:smallCaps w:val="0"/>
            <w:noProof/>
            <w:color w:val="auto"/>
            <w:sz w:val="22"/>
            <w:szCs w:val="22"/>
          </w:rPr>
          <w:tab/>
        </w:r>
        <w:r w:rsidRPr="000C146F">
          <w:rPr>
            <w:rStyle w:val="Hyperlink"/>
            <w:noProof/>
          </w:rPr>
          <w:t>Source documents and archiving</w:t>
        </w:r>
        <w:r>
          <w:rPr>
            <w:noProof/>
            <w:webHidden/>
          </w:rPr>
          <w:tab/>
        </w:r>
        <w:r>
          <w:rPr>
            <w:noProof/>
            <w:webHidden/>
          </w:rPr>
          <w:fldChar w:fldCharType="begin"/>
        </w:r>
        <w:r>
          <w:rPr>
            <w:noProof/>
            <w:webHidden/>
          </w:rPr>
          <w:instrText xml:space="preserve"> PAGEREF _Toc203991601 \h </w:instrText>
        </w:r>
      </w:ins>
      <w:r>
        <w:rPr>
          <w:noProof/>
          <w:webHidden/>
        </w:rPr>
      </w:r>
      <w:r>
        <w:rPr>
          <w:noProof/>
          <w:webHidden/>
        </w:rPr>
        <w:fldChar w:fldCharType="separate"/>
      </w:r>
      <w:ins w:id="165" w:author="Author">
        <w:r>
          <w:rPr>
            <w:noProof/>
            <w:webHidden/>
          </w:rPr>
          <w:t>18</w:t>
        </w:r>
        <w:r>
          <w:rPr>
            <w:noProof/>
            <w:webHidden/>
          </w:rPr>
          <w:fldChar w:fldCharType="end"/>
        </w:r>
        <w:r w:rsidRPr="000C146F">
          <w:rPr>
            <w:rStyle w:val="Hyperlink"/>
            <w:noProof/>
          </w:rPr>
          <w:fldChar w:fldCharType="end"/>
        </w:r>
      </w:ins>
    </w:p>
    <w:p w14:paraId="2173A729" w14:textId="70054F00" w:rsidR="00FF13EA" w:rsidRDefault="00FF13EA">
      <w:pPr>
        <w:pStyle w:val="TOC1"/>
        <w:rPr>
          <w:ins w:id="166" w:author="Author"/>
          <w:rFonts w:asciiTheme="minorHAnsi" w:hAnsiTheme="minorHAnsi" w:cstheme="minorBidi"/>
          <w:b w:val="0"/>
          <w:caps w:val="0"/>
          <w:noProof/>
          <w:color w:val="auto"/>
          <w:sz w:val="22"/>
          <w:szCs w:val="22"/>
        </w:rPr>
      </w:pPr>
      <w:ins w:id="167" w:author="Author">
        <w:r w:rsidRPr="000C146F">
          <w:rPr>
            <w:rStyle w:val="Hyperlink"/>
            <w:noProof/>
          </w:rPr>
          <w:fldChar w:fldCharType="begin"/>
        </w:r>
        <w:r w:rsidRPr="000C146F">
          <w:rPr>
            <w:rStyle w:val="Hyperlink"/>
            <w:noProof/>
          </w:rPr>
          <w:instrText xml:space="preserve"> </w:instrText>
        </w:r>
        <w:r>
          <w:rPr>
            <w:noProof/>
          </w:rPr>
          <w:instrText>HYPERLINK \l "_Toc203991602"</w:instrText>
        </w:r>
        <w:r w:rsidRPr="000C146F">
          <w:rPr>
            <w:rStyle w:val="Hyperlink"/>
            <w:noProof/>
          </w:rPr>
          <w:instrText xml:space="preserve"> </w:instrText>
        </w:r>
        <w:r w:rsidRPr="000C146F">
          <w:rPr>
            <w:rStyle w:val="Hyperlink"/>
            <w:noProof/>
          </w:rPr>
          <w:fldChar w:fldCharType="separate"/>
        </w:r>
        <w:r w:rsidRPr="000C146F">
          <w:rPr>
            <w:rStyle w:val="Hyperlink"/>
            <w:noProof/>
          </w:rPr>
          <w:t>6</w:t>
        </w:r>
        <w:r>
          <w:rPr>
            <w:rFonts w:asciiTheme="minorHAnsi" w:hAnsiTheme="minorHAnsi" w:cstheme="minorBidi"/>
            <w:b w:val="0"/>
            <w:caps w:val="0"/>
            <w:noProof/>
            <w:color w:val="auto"/>
            <w:sz w:val="22"/>
            <w:szCs w:val="22"/>
          </w:rPr>
          <w:tab/>
        </w:r>
        <w:r w:rsidRPr="000C146F">
          <w:rPr>
            <w:rStyle w:val="Hyperlink"/>
            <w:noProof/>
          </w:rPr>
          <w:t>Operational and Administrative Details</w:t>
        </w:r>
        <w:r>
          <w:rPr>
            <w:noProof/>
            <w:webHidden/>
          </w:rPr>
          <w:tab/>
        </w:r>
        <w:r>
          <w:rPr>
            <w:noProof/>
            <w:webHidden/>
          </w:rPr>
          <w:fldChar w:fldCharType="begin"/>
        </w:r>
        <w:r>
          <w:rPr>
            <w:noProof/>
            <w:webHidden/>
          </w:rPr>
          <w:instrText xml:space="preserve"> PAGEREF _Toc203991602 \h </w:instrText>
        </w:r>
      </w:ins>
      <w:r>
        <w:rPr>
          <w:noProof/>
          <w:webHidden/>
        </w:rPr>
      </w:r>
      <w:r>
        <w:rPr>
          <w:noProof/>
          <w:webHidden/>
        </w:rPr>
        <w:fldChar w:fldCharType="separate"/>
      </w:r>
      <w:ins w:id="168" w:author="Author">
        <w:r>
          <w:rPr>
            <w:noProof/>
            <w:webHidden/>
          </w:rPr>
          <w:t>19</w:t>
        </w:r>
        <w:r>
          <w:rPr>
            <w:noProof/>
            <w:webHidden/>
          </w:rPr>
          <w:fldChar w:fldCharType="end"/>
        </w:r>
        <w:r w:rsidRPr="000C146F">
          <w:rPr>
            <w:rStyle w:val="Hyperlink"/>
            <w:noProof/>
          </w:rPr>
          <w:fldChar w:fldCharType="end"/>
        </w:r>
      </w:ins>
    </w:p>
    <w:p w14:paraId="6CE09ECB" w14:textId="6915192A" w:rsidR="00FF13EA" w:rsidRDefault="00FF13EA">
      <w:pPr>
        <w:pStyle w:val="TOC2"/>
        <w:rPr>
          <w:ins w:id="169" w:author="Author"/>
          <w:rFonts w:asciiTheme="minorHAnsi" w:hAnsiTheme="minorHAnsi" w:cstheme="minorBidi"/>
          <w:bCs w:val="0"/>
          <w:smallCaps w:val="0"/>
          <w:noProof/>
          <w:color w:val="auto"/>
          <w:sz w:val="22"/>
          <w:szCs w:val="22"/>
        </w:rPr>
      </w:pPr>
      <w:ins w:id="170" w:author="Author">
        <w:r w:rsidRPr="000C146F">
          <w:rPr>
            <w:rStyle w:val="Hyperlink"/>
            <w:noProof/>
          </w:rPr>
          <w:fldChar w:fldCharType="begin"/>
        </w:r>
        <w:r w:rsidRPr="000C146F">
          <w:rPr>
            <w:rStyle w:val="Hyperlink"/>
            <w:noProof/>
          </w:rPr>
          <w:instrText xml:space="preserve"> </w:instrText>
        </w:r>
        <w:r>
          <w:rPr>
            <w:noProof/>
          </w:rPr>
          <w:instrText>HYPERLINK \l "_Toc203991603"</w:instrText>
        </w:r>
        <w:r w:rsidRPr="000C146F">
          <w:rPr>
            <w:rStyle w:val="Hyperlink"/>
            <w:noProof/>
          </w:rPr>
          <w:instrText xml:space="preserve"> </w:instrText>
        </w:r>
        <w:r w:rsidRPr="000C146F">
          <w:rPr>
            <w:rStyle w:val="Hyperlink"/>
            <w:noProof/>
          </w:rPr>
          <w:fldChar w:fldCharType="separate"/>
        </w:r>
        <w:r w:rsidRPr="000C146F">
          <w:rPr>
            <w:rStyle w:val="Hyperlink"/>
            <w:noProof/>
          </w:rPr>
          <w:t>6.1</w:t>
        </w:r>
        <w:r>
          <w:rPr>
            <w:rFonts w:asciiTheme="minorHAnsi" w:hAnsiTheme="minorHAnsi" w:cstheme="minorBidi"/>
            <w:bCs w:val="0"/>
            <w:smallCaps w:val="0"/>
            <w:noProof/>
            <w:color w:val="auto"/>
            <w:sz w:val="22"/>
            <w:szCs w:val="22"/>
          </w:rPr>
          <w:tab/>
        </w:r>
        <w:r w:rsidRPr="000C146F">
          <w:rPr>
            <w:rStyle w:val="Hyperlink"/>
            <w:noProof/>
          </w:rPr>
          <w:t>Sponsor and coordination</w:t>
        </w:r>
        <w:r>
          <w:rPr>
            <w:noProof/>
            <w:webHidden/>
          </w:rPr>
          <w:tab/>
        </w:r>
        <w:r>
          <w:rPr>
            <w:noProof/>
            <w:webHidden/>
          </w:rPr>
          <w:fldChar w:fldCharType="begin"/>
        </w:r>
        <w:r>
          <w:rPr>
            <w:noProof/>
            <w:webHidden/>
          </w:rPr>
          <w:instrText xml:space="preserve"> PAGEREF _Toc203991603 \h </w:instrText>
        </w:r>
      </w:ins>
      <w:r>
        <w:rPr>
          <w:noProof/>
          <w:webHidden/>
        </w:rPr>
      </w:r>
      <w:r>
        <w:rPr>
          <w:noProof/>
          <w:webHidden/>
        </w:rPr>
        <w:fldChar w:fldCharType="separate"/>
      </w:r>
      <w:ins w:id="171" w:author="Author">
        <w:r>
          <w:rPr>
            <w:noProof/>
            <w:webHidden/>
          </w:rPr>
          <w:t>19</w:t>
        </w:r>
        <w:r>
          <w:rPr>
            <w:noProof/>
            <w:webHidden/>
          </w:rPr>
          <w:fldChar w:fldCharType="end"/>
        </w:r>
        <w:r w:rsidRPr="000C146F">
          <w:rPr>
            <w:rStyle w:val="Hyperlink"/>
            <w:noProof/>
          </w:rPr>
          <w:fldChar w:fldCharType="end"/>
        </w:r>
      </w:ins>
    </w:p>
    <w:p w14:paraId="0038B5DB" w14:textId="0CB41225" w:rsidR="00FF13EA" w:rsidRDefault="00FF13EA">
      <w:pPr>
        <w:pStyle w:val="TOC2"/>
        <w:rPr>
          <w:ins w:id="172" w:author="Author"/>
          <w:rFonts w:asciiTheme="minorHAnsi" w:hAnsiTheme="minorHAnsi" w:cstheme="minorBidi"/>
          <w:bCs w:val="0"/>
          <w:smallCaps w:val="0"/>
          <w:noProof/>
          <w:color w:val="auto"/>
          <w:sz w:val="22"/>
          <w:szCs w:val="22"/>
        </w:rPr>
      </w:pPr>
      <w:ins w:id="173" w:author="Author">
        <w:r w:rsidRPr="000C146F">
          <w:rPr>
            <w:rStyle w:val="Hyperlink"/>
            <w:noProof/>
          </w:rPr>
          <w:fldChar w:fldCharType="begin"/>
        </w:r>
        <w:r w:rsidRPr="000C146F">
          <w:rPr>
            <w:rStyle w:val="Hyperlink"/>
            <w:noProof/>
          </w:rPr>
          <w:instrText xml:space="preserve"> </w:instrText>
        </w:r>
        <w:r>
          <w:rPr>
            <w:noProof/>
          </w:rPr>
          <w:instrText>HYPERLINK \l "_Toc203991604"</w:instrText>
        </w:r>
        <w:r w:rsidRPr="000C146F">
          <w:rPr>
            <w:rStyle w:val="Hyperlink"/>
            <w:noProof/>
          </w:rPr>
          <w:instrText xml:space="preserve"> </w:instrText>
        </w:r>
        <w:r w:rsidRPr="000C146F">
          <w:rPr>
            <w:rStyle w:val="Hyperlink"/>
            <w:noProof/>
          </w:rPr>
          <w:fldChar w:fldCharType="separate"/>
        </w:r>
        <w:r w:rsidRPr="000C146F">
          <w:rPr>
            <w:rStyle w:val="Hyperlink"/>
            <w:noProof/>
          </w:rPr>
          <w:t>6.2</w:t>
        </w:r>
        <w:r>
          <w:rPr>
            <w:rFonts w:asciiTheme="minorHAnsi" w:hAnsiTheme="minorHAnsi" w:cstheme="minorBidi"/>
            <w:bCs w:val="0"/>
            <w:smallCaps w:val="0"/>
            <w:noProof/>
            <w:color w:val="auto"/>
            <w:sz w:val="22"/>
            <w:szCs w:val="22"/>
          </w:rPr>
          <w:tab/>
        </w:r>
        <w:r w:rsidRPr="000C146F">
          <w:rPr>
            <w:rStyle w:val="Hyperlink"/>
            <w:noProof/>
          </w:rPr>
          <w:t>Funding</w:t>
        </w:r>
        <w:r>
          <w:rPr>
            <w:noProof/>
            <w:webHidden/>
          </w:rPr>
          <w:tab/>
        </w:r>
        <w:r>
          <w:rPr>
            <w:noProof/>
            <w:webHidden/>
          </w:rPr>
          <w:fldChar w:fldCharType="begin"/>
        </w:r>
        <w:r>
          <w:rPr>
            <w:noProof/>
            <w:webHidden/>
          </w:rPr>
          <w:instrText xml:space="preserve"> PAGEREF _Toc203991604 \h </w:instrText>
        </w:r>
      </w:ins>
      <w:r>
        <w:rPr>
          <w:noProof/>
          <w:webHidden/>
        </w:rPr>
      </w:r>
      <w:r>
        <w:rPr>
          <w:noProof/>
          <w:webHidden/>
        </w:rPr>
        <w:fldChar w:fldCharType="separate"/>
      </w:r>
      <w:ins w:id="174" w:author="Author">
        <w:r>
          <w:rPr>
            <w:noProof/>
            <w:webHidden/>
          </w:rPr>
          <w:t>19</w:t>
        </w:r>
        <w:r>
          <w:rPr>
            <w:noProof/>
            <w:webHidden/>
          </w:rPr>
          <w:fldChar w:fldCharType="end"/>
        </w:r>
        <w:r w:rsidRPr="000C146F">
          <w:rPr>
            <w:rStyle w:val="Hyperlink"/>
            <w:noProof/>
          </w:rPr>
          <w:fldChar w:fldCharType="end"/>
        </w:r>
      </w:ins>
    </w:p>
    <w:p w14:paraId="1AA53973" w14:textId="5478EFC7" w:rsidR="00FF13EA" w:rsidRDefault="00FF13EA">
      <w:pPr>
        <w:pStyle w:val="TOC2"/>
        <w:rPr>
          <w:ins w:id="175" w:author="Author"/>
          <w:rFonts w:asciiTheme="minorHAnsi" w:hAnsiTheme="minorHAnsi" w:cstheme="minorBidi"/>
          <w:bCs w:val="0"/>
          <w:smallCaps w:val="0"/>
          <w:noProof/>
          <w:color w:val="auto"/>
          <w:sz w:val="22"/>
          <w:szCs w:val="22"/>
        </w:rPr>
      </w:pPr>
      <w:ins w:id="176" w:author="Author">
        <w:r w:rsidRPr="000C146F">
          <w:rPr>
            <w:rStyle w:val="Hyperlink"/>
            <w:noProof/>
          </w:rPr>
          <w:fldChar w:fldCharType="begin"/>
        </w:r>
        <w:r w:rsidRPr="000C146F">
          <w:rPr>
            <w:rStyle w:val="Hyperlink"/>
            <w:noProof/>
          </w:rPr>
          <w:instrText xml:space="preserve"> </w:instrText>
        </w:r>
        <w:r>
          <w:rPr>
            <w:noProof/>
          </w:rPr>
          <w:instrText>HYPERLINK \l "_Toc203991605"</w:instrText>
        </w:r>
        <w:r w:rsidRPr="000C146F">
          <w:rPr>
            <w:rStyle w:val="Hyperlink"/>
            <w:noProof/>
          </w:rPr>
          <w:instrText xml:space="preserve"> </w:instrText>
        </w:r>
        <w:r w:rsidRPr="000C146F">
          <w:rPr>
            <w:rStyle w:val="Hyperlink"/>
            <w:noProof/>
          </w:rPr>
          <w:fldChar w:fldCharType="separate"/>
        </w:r>
        <w:r w:rsidRPr="000C146F">
          <w:rPr>
            <w:rStyle w:val="Hyperlink"/>
            <w:noProof/>
          </w:rPr>
          <w:t>6.3</w:t>
        </w:r>
        <w:r>
          <w:rPr>
            <w:rFonts w:asciiTheme="minorHAnsi" w:hAnsiTheme="minorHAnsi" w:cstheme="minorBidi"/>
            <w:bCs w:val="0"/>
            <w:smallCaps w:val="0"/>
            <w:noProof/>
            <w:color w:val="auto"/>
            <w:sz w:val="22"/>
            <w:szCs w:val="22"/>
          </w:rPr>
          <w:tab/>
        </w:r>
        <w:r w:rsidRPr="000C146F">
          <w:rPr>
            <w:rStyle w:val="Hyperlink"/>
            <w:noProof/>
          </w:rPr>
          <w:t>Indemnity</w:t>
        </w:r>
        <w:r>
          <w:rPr>
            <w:noProof/>
            <w:webHidden/>
          </w:rPr>
          <w:tab/>
        </w:r>
        <w:r>
          <w:rPr>
            <w:noProof/>
            <w:webHidden/>
          </w:rPr>
          <w:fldChar w:fldCharType="begin"/>
        </w:r>
        <w:r>
          <w:rPr>
            <w:noProof/>
            <w:webHidden/>
          </w:rPr>
          <w:instrText xml:space="preserve"> PAGEREF _Toc203991605 \h </w:instrText>
        </w:r>
      </w:ins>
      <w:r>
        <w:rPr>
          <w:noProof/>
          <w:webHidden/>
        </w:rPr>
      </w:r>
      <w:r>
        <w:rPr>
          <w:noProof/>
          <w:webHidden/>
        </w:rPr>
        <w:fldChar w:fldCharType="separate"/>
      </w:r>
      <w:ins w:id="177" w:author="Author">
        <w:r>
          <w:rPr>
            <w:noProof/>
            <w:webHidden/>
          </w:rPr>
          <w:t>19</w:t>
        </w:r>
        <w:r>
          <w:rPr>
            <w:noProof/>
            <w:webHidden/>
          </w:rPr>
          <w:fldChar w:fldCharType="end"/>
        </w:r>
        <w:r w:rsidRPr="000C146F">
          <w:rPr>
            <w:rStyle w:val="Hyperlink"/>
            <w:noProof/>
          </w:rPr>
          <w:fldChar w:fldCharType="end"/>
        </w:r>
      </w:ins>
    </w:p>
    <w:p w14:paraId="4F99AEAB" w14:textId="52586182" w:rsidR="00FF13EA" w:rsidRDefault="00FF13EA">
      <w:pPr>
        <w:pStyle w:val="TOC2"/>
        <w:rPr>
          <w:ins w:id="178" w:author="Author"/>
          <w:rFonts w:asciiTheme="minorHAnsi" w:hAnsiTheme="minorHAnsi" w:cstheme="minorBidi"/>
          <w:bCs w:val="0"/>
          <w:smallCaps w:val="0"/>
          <w:noProof/>
          <w:color w:val="auto"/>
          <w:sz w:val="22"/>
          <w:szCs w:val="22"/>
        </w:rPr>
      </w:pPr>
      <w:ins w:id="179" w:author="Author">
        <w:r w:rsidRPr="000C146F">
          <w:rPr>
            <w:rStyle w:val="Hyperlink"/>
            <w:noProof/>
          </w:rPr>
          <w:fldChar w:fldCharType="begin"/>
        </w:r>
        <w:r w:rsidRPr="000C146F">
          <w:rPr>
            <w:rStyle w:val="Hyperlink"/>
            <w:noProof/>
          </w:rPr>
          <w:instrText xml:space="preserve"> </w:instrText>
        </w:r>
        <w:r>
          <w:rPr>
            <w:noProof/>
          </w:rPr>
          <w:instrText>HYPERLINK \l "_Toc203991606"</w:instrText>
        </w:r>
        <w:r w:rsidRPr="000C146F">
          <w:rPr>
            <w:rStyle w:val="Hyperlink"/>
            <w:noProof/>
          </w:rPr>
          <w:instrText xml:space="preserve"> </w:instrText>
        </w:r>
        <w:r w:rsidRPr="000C146F">
          <w:rPr>
            <w:rStyle w:val="Hyperlink"/>
            <w:noProof/>
          </w:rPr>
          <w:fldChar w:fldCharType="separate"/>
        </w:r>
        <w:r w:rsidRPr="000C146F">
          <w:rPr>
            <w:rStyle w:val="Hyperlink"/>
            <w:noProof/>
          </w:rPr>
          <w:t>6.4</w:t>
        </w:r>
        <w:r>
          <w:rPr>
            <w:rFonts w:asciiTheme="minorHAnsi" w:hAnsiTheme="minorHAnsi" w:cstheme="minorBidi"/>
            <w:bCs w:val="0"/>
            <w:smallCaps w:val="0"/>
            <w:noProof/>
            <w:color w:val="auto"/>
            <w:sz w:val="22"/>
            <w:szCs w:val="22"/>
          </w:rPr>
          <w:tab/>
        </w:r>
        <w:r w:rsidRPr="000C146F">
          <w:rPr>
            <w:rStyle w:val="Hyperlink"/>
            <w:noProof/>
          </w:rPr>
          <w:t>Local Clinical Centres</w:t>
        </w:r>
        <w:r>
          <w:rPr>
            <w:noProof/>
            <w:webHidden/>
          </w:rPr>
          <w:tab/>
        </w:r>
        <w:r>
          <w:rPr>
            <w:noProof/>
            <w:webHidden/>
          </w:rPr>
          <w:fldChar w:fldCharType="begin"/>
        </w:r>
        <w:r>
          <w:rPr>
            <w:noProof/>
            <w:webHidden/>
          </w:rPr>
          <w:instrText xml:space="preserve"> PAGEREF _Toc203991606 \h </w:instrText>
        </w:r>
      </w:ins>
      <w:r>
        <w:rPr>
          <w:noProof/>
          <w:webHidden/>
        </w:rPr>
      </w:r>
      <w:r>
        <w:rPr>
          <w:noProof/>
          <w:webHidden/>
        </w:rPr>
        <w:fldChar w:fldCharType="separate"/>
      </w:r>
      <w:ins w:id="180" w:author="Author">
        <w:r>
          <w:rPr>
            <w:noProof/>
            <w:webHidden/>
          </w:rPr>
          <w:t>19</w:t>
        </w:r>
        <w:r>
          <w:rPr>
            <w:noProof/>
            <w:webHidden/>
          </w:rPr>
          <w:fldChar w:fldCharType="end"/>
        </w:r>
        <w:r w:rsidRPr="000C146F">
          <w:rPr>
            <w:rStyle w:val="Hyperlink"/>
            <w:noProof/>
          </w:rPr>
          <w:fldChar w:fldCharType="end"/>
        </w:r>
      </w:ins>
    </w:p>
    <w:p w14:paraId="55CEBFAD" w14:textId="5538F3E8" w:rsidR="00FF13EA" w:rsidRDefault="00FF13EA">
      <w:pPr>
        <w:pStyle w:val="TOC2"/>
        <w:rPr>
          <w:ins w:id="181" w:author="Author"/>
          <w:rFonts w:asciiTheme="minorHAnsi" w:hAnsiTheme="minorHAnsi" w:cstheme="minorBidi"/>
          <w:bCs w:val="0"/>
          <w:smallCaps w:val="0"/>
          <w:noProof/>
          <w:color w:val="auto"/>
          <w:sz w:val="22"/>
          <w:szCs w:val="22"/>
        </w:rPr>
      </w:pPr>
      <w:ins w:id="182" w:author="Author">
        <w:r w:rsidRPr="000C146F">
          <w:rPr>
            <w:rStyle w:val="Hyperlink"/>
            <w:noProof/>
          </w:rPr>
          <w:fldChar w:fldCharType="begin"/>
        </w:r>
        <w:r w:rsidRPr="000C146F">
          <w:rPr>
            <w:rStyle w:val="Hyperlink"/>
            <w:noProof/>
          </w:rPr>
          <w:instrText xml:space="preserve"> </w:instrText>
        </w:r>
        <w:r>
          <w:rPr>
            <w:noProof/>
          </w:rPr>
          <w:instrText>HYPERLINK \l "_Toc203991607"</w:instrText>
        </w:r>
        <w:r w:rsidRPr="000C146F">
          <w:rPr>
            <w:rStyle w:val="Hyperlink"/>
            <w:noProof/>
          </w:rPr>
          <w:instrText xml:space="preserve"> </w:instrText>
        </w:r>
        <w:r w:rsidRPr="000C146F">
          <w:rPr>
            <w:rStyle w:val="Hyperlink"/>
            <w:noProof/>
          </w:rPr>
          <w:fldChar w:fldCharType="separate"/>
        </w:r>
        <w:r w:rsidRPr="000C146F">
          <w:rPr>
            <w:rStyle w:val="Hyperlink"/>
            <w:noProof/>
          </w:rPr>
          <w:t>6.5</w:t>
        </w:r>
        <w:r>
          <w:rPr>
            <w:rFonts w:asciiTheme="minorHAnsi" w:hAnsiTheme="minorHAnsi" w:cstheme="minorBidi"/>
            <w:bCs w:val="0"/>
            <w:smallCaps w:val="0"/>
            <w:noProof/>
            <w:color w:val="auto"/>
            <w:sz w:val="22"/>
            <w:szCs w:val="22"/>
          </w:rPr>
          <w:tab/>
        </w:r>
        <w:r w:rsidRPr="000C146F">
          <w:rPr>
            <w:rStyle w:val="Hyperlink"/>
            <w:noProof/>
          </w:rPr>
          <w:t>Supply of study treatments</w:t>
        </w:r>
        <w:r>
          <w:rPr>
            <w:noProof/>
            <w:webHidden/>
          </w:rPr>
          <w:tab/>
        </w:r>
        <w:r>
          <w:rPr>
            <w:noProof/>
            <w:webHidden/>
          </w:rPr>
          <w:fldChar w:fldCharType="begin"/>
        </w:r>
        <w:r>
          <w:rPr>
            <w:noProof/>
            <w:webHidden/>
          </w:rPr>
          <w:instrText xml:space="preserve"> PAGEREF _Toc203991607 \h </w:instrText>
        </w:r>
      </w:ins>
      <w:r>
        <w:rPr>
          <w:noProof/>
          <w:webHidden/>
        </w:rPr>
      </w:r>
      <w:r>
        <w:rPr>
          <w:noProof/>
          <w:webHidden/>
        </w:rPr>
        <w:fldChar w:fldCharType="separate"/>
      </w:r>
      <w:ins w:id="183" w:author="Author">
        <w:r>
          <w:rPr>
            <w:noProof/>
            <w:webHidden/>
          </w:rPr>
          <w:t>19</w:t>
        </w:r>
        <w:r>
          <w:rPr>
            <w:noProof/>
            <w:webHidden/>
          </w:rPr>
          <w:fldChar w:fldCharType="end"/>
        </w:r>
        <w:r w:rsidRPr="000C146F">
          <w:rPr>
            <w:rStyle w:val="Hyperlink"/>
            <w:noProof/>
          </w:rPr>
          <w:fldChar w:fldCharType="end"/>
        </w:r>
      </w:ins>
    </w:p>
    <w:p w14:paraId="779C2EEE" w14:textId="0B421C4B" w:rsidR="00FF13EA" w:rsidRDefault="00FF13EA">
      <w:pPr>
        <w:pStyle w:val="TOC2"/>
        <w:rPr>
          <w:ins w:id="184" w:author="Author"/>
          <w:rFonts w:asciiTheme="minorHAnsi" w:hAnsiTheme="minorHAnsi" w:cstheme="minorBidi"/>
          <w:bCs w:val="0"/>
          <w:smallCaps w:val="0"/>
          <w:noProof/>
          <w:color w:val="auto"/>
          <w:sz w:val="22"/>
          <w:szCs w:val="22"/>
        </w:rPr>
      </w:pPr>
      <w:ins w:id="185" w:author="Author">
        <w:r w:rsidRPr="000C146F">
          <w:rPr>
            <w:rStyle w:val="Hyperlink"/>
            <w:noProof/>
          </w:rPr>
          <w:fldChar w:fldCharType="begin"/>
        </w:r>
        <w:r w:rsidRPr="000C146F">
          <w:rPr>
            <w:rStyle w:val="Hyperlink"/>
            <w:noProof/>
          </w:rPr>
          <w:instrText xml:space="preserve"> </w:instrText>
        </w:r>
        <w:r>
          <w:rPr>
            <w:noProof/>
          </w:rPr>
          <w:instrText>HYPERLINK \l "_Toc203991608"</w:instrText>
        </w:r>
        <w:r w:rsidRPr="000C146F">
          <w:rPr>
            <w:rStyle w:val="Hyperlink"/>
            <w:noProof/>
          </w:rPr>
          <w:instrText xml:space="preserve"> </w:instrText>
        </w:r>
        <w:r w:rsidRPr="000C146F">
          <w:rPr>
            <w:rStyle w:val="Hyperlink"/>
            <w:noProof/>
          </w:rPr>
          <w:fldChar w:fldCharType="separate"/>
        </w:r>
        <w:r w:rsidRPr="000C146F">
          <w:rPr>
            <w:rStyle w:val="Hyperlink"/>
            <w:noProof/>
          </w:rPr>
          <w:t>6.6</w:t>
        </w:r>
        <w:r>
          <w:rPr>
            <w:rFonts w:asciiTheme="minorHAnsi" w:hAnsiTheme="minorHAnsi" w:cstheme="minorBidi"/>
            <w:bCs w:val="0"/>
            <w:smallCaps w:val="0"/>
            <w:noProof/>
            <w:color w:val="auto"/>
            <w:sz w:val="22"/>
            <w:szCs w:val="22"/>
          </w:rPr>
          <w:tab/>
        </w:r>
        <w:r w:rsidRPr="000C146F">
          <w:rPr>
            <w:rStyle w:val="Hyperlink"/>
            <w:noProof/>
          </w:rPr>
          <w:t>End of trial</w:t>
        </w:r>
        <w:r>
          <w:rPr>
            <w:noProof/>
            <w:webHidden/>
          </w:rPr>
          <w:tab/>
        </w:r>
        <w:r>
          <w:rPr>
            <w:noProof/>
            <w:webHidden/>
          </w:rPr>
          <w:fldChar w:fldCharType="begin"/>
        </w:r>
        <w:r>
          <w:rPr>
            <w:noProof/>
            <w:webHidden/>
          </w:rPr>
          <w:instrText xml:space="preserve"> PAGEREF _Toc203991608 \h </w:instrText>
        </w:r>
      </w:ins>
      <w:r>
        <w:rPr>
          <w:noProof/>
          <w:webHidden/>
        </w:rPr>
      </w:r>
      <w:r>
        <w:rPr>
          <w:noProof/>
          <w:webHidden/>
        </w:rPr>
        <w:fldChar w:fldCharType="separate"/>
      </w:r>
      <w:ins w:id="186" w:author="Author">
        <w:r>
          <w:rPr>
            <w:noProof/>
            <w:webHidden/>
          </w:rPr>
          <w:t>20</w:t>
        </w:r>
        <w:r>
          <w:rPr>
            <w:noProof/>
            <w:webHidden/>
          </w:rPr>
          <w:fldChar w:fldCharType="end"/>
        </w:r>
        <w:r w:rsidRPr="000C146F">
          <w:rPr>
            <w:rStyle w:val="Hyperlink"/>
            <w:noProof/>
          </w:rPr>
          <w:fldChar w:fldCharType="end"/>
        </w:r>
      </w:ins>
    </w:p>
    <w:p w14:paraId="3DC14D8F" w14:textId="52E2EF1F" w:rsidR="00FF13EA" w:rsidRDefault="00FF13EA">
      <w:pPr>
        <w:pStyle w:val="TOC2"/>
        <w:rPr>
          <w:ins w:id="187" w:author="Author"/>
          <w:rFonts w:asciiTheme="minorHAnsi" w:hAnsiTheme="minorHAnsi" w:cstheme="minorBidi"/>
          <w:bCs w:val="0"/>
          <w:smallCaps w:val="0"/>
          <w:noProof/>
          <w:color w:val="auto"/>
          <w:sz w:val="22"/>
          <w:szCs w:val="22"/>
        </w:rPr>
      </w:pPr>
      <w:ins w:id="188" w:author="Author">
        <w:r w:rsidRPr="000C146F">
          <w:rPr>
            <w:rStyle w:val="Hyperlink"/>
            <w:noProof/>
          </w:rPr>
          <w:fldChar w:fldCharType="begin"/>
        </w:r>
        <w:r w:rsidRPr="000C146F">
          <w:rPr>
            <w:rStyle w:val="Hyperlink"/>
            <w:noProof/>
          </w:rPr>
          <w:instrText xml:space="preserve"> </w:instrText>
        </w:r>
        <w:r>
          <w:rPr>
            <w:noProof/>
          </w:rPr>
          <w:instrText>HYPERLINK \l "_Toc203991609"</w:instrText>
        </w:r>
        <w:r w:rsidRPr="000C146F">
          <w:rPr>
            <w:rStyle w:val="Hyperlink"/>
            <w:noProof/>
          </w:rPr>
          <w:instrText xml:space="preserve"> </w:instrText>
        </w:r>
        <w:r w:rsidRPr="000C146F">
          <w:rPr>
            <w:rStyle w:val="Hyperlink"/>
            <w:noProof/>
          </w:rPr>
          <w:fldChar w:fldCharType="separate"/>
        </w:r>
        <w:r w:rsidRPr="000C146F">
          <w:rPr>
            <w:rStyle w:val="Hyperlink"/>
            <w:noProof/>
          </w:rPr>
          <w:t>6.7</w:t>
        </w:r>
        <w:r>
          <w:rPr>
            <w:rFonts w:asciiTheme="minorHAnsi" w:hAnsiTheme="minorHAnsi" w:cstheme="minorBidi"/>
            <w:bCs w:val="0"/>
            <w:smallCaps w:val="0"/>
            <w:noProof/>
            <w:color w:val="auto"/>
            <w:sz w:val="22"/>
            <w:szCs w:val="22"/>
          </w:rPr>
          <w:tab/>
        </w:r>
        <w:r w:rsidRPr="000C146F">
          <w:rPr>
            <w:rStyle w:val="Hyperlink"/>
            <w:noProof/>
          </w:rPr>
          <w:t>Publications and reports</w:t>
        </w:r>
        <w:r>
          <w:rPr>
            <w:noProof/>
            <w:webHidden/>
          </w:rPr>
          <w:tab/>
        </w:r>
        <w:r>
          <w:rPr>
            <w:noProof/>
            <w:webHidden/>
          </w:rPr>
          <w:fldChar w:fldCharType="begin"/>
        </w:r>
        <w:r>
          <w:rPr>
            <w:noProof/>
            <w:webHidden/>
          </w:rPr>
          <w:instrText xml:space="preserve"> PAGEREF _Toc203991609 \h </w:instrText>
        </w:r>
      </w:ins>
      <w:r>
        <w:rPr>
          <w:noProof/>
          <w:webHidden/>
        </w:rPr>
      </w:r>
      <w:r>
        <w:rPr>
          <w:noProof/>
          <w:webHidden/>
        </w:rPr>
        <w:fldChar w:fldCharType="separate"/>
      </w:r>
      <w:ins w:id="189" w:author="Author">
        <w:r>
          <w:rPr>
            <w:noProof/>
            <w:webHidden/>
          </w:rPr>
          <w:t>20</w:t>
        </w:r>
        <w:r>
          <w:rPr>
            <w:noProof/>
            <w:webHidden/>
          </w:rPr>
          <w:fldChar w:fldCharType="end"/>
        </w:r>
        <w:r w:rsidRPr="000C146F">
          <w:rPr>
            <w:rStyle w:val="Hyperlink"/>
            <w:noProof/>
          </w:rPr>
          <w:fldChar w:fldCharType="end"/>
        </w:r>
      </w:ins>
    </w:p>
    <w:p w14:paraId="3BC92C69" w14:textId="1448DE2A" w:rsidR="00FF13EA" w:rsidRDefault="00FF13EA">
      <w:pPr>
        <w:pStyle w:val="TOC2"/>
        <w:rPr>
          <w:ins w:id="190" w:author="Author"/>
          <w:rFonts w:asciiTheme="minorHAnsi" w:hAnsiTheme="minorHAnsi" w:cstheme="minorBidi"/>
          <w:bCs w:val="0"/>
          <w:smallCaps w:val="0"/>
          <w:noProof/>
          <w:color w:val="auto"/>
          <w:sz w:val="22"/>
          <w:szCs w:val="22"/>
        </w:rPr>
      </w:pPr>
      <w:ins w:id="191" w:author="Author">
        <w:r w:rsidRPr="000C146F">
          <w:rPr>
            <w:rStyle w:val="Hyperlink"/>
            <w:noProof/>
          </w:rPr>
          <w:fldChar w:fldCharType="begin"/>
        </w:r>
        <w:r w:rsidRPr="000C146F">
          <w:rPr>
            <w:rStyle w:val="Hyperlink"/>
            <w:noProof/>
          </w:rPr>
          <w:instrText xml:space="preserve"> </w:instrText>
        </w:r>
        <w:r>
          <w:rPr>
            <w:noProof/>
          </w:rPr>
          <w:instrText>HYPERLINK \l "_Toc203991610"</w:instrText>
        </w:r>
        <w:r w:rsidRPr="000C146F">
          <w:rPr>
            <w:rStyle w:val="Hyperlink"/>
            <w:noProof/>
          </w:rPr>
          <w:instrText xml:space="preserve"> </w:instrText>
        </w:r>
        <w:r w:rsidRPr="000C146F">
          <w:rPr>
            <w:rStyle w:val="Hyperlink"/>
            <w:noProof/>
          </w:rPr>
          <w:fldChar w:fldCharType="separate"/>
        </w:r>
        <w:r w:rsidRPr="000C146F">
          <w:rPr>
            <w:rStyle w:val="Hyperlink"/>
            <w:noProof/>
          </w:rPr>
          <w:t>6.8</w:t>
        </w:r>
        <w:r>
          <w:rPr>
            <w:rFonts w:asciiTheme="minorHAnsi" w:hAnsiTheme="minorHAnsi" w:cstheme="minorBidi"/>
            <w:bCs w:val="0"/>
            <w:smallCaps w:val="0"/>
            <w:noProof/>
            <w:color w:val="auto"/>
            <w:sz w:val="22"/>
            <w:szCs w:val="22"/>
          </w:rPr>
          <w:tab/>
        </w:r>
        <w:r w:rsidRPr="000C146F">
          <w:rPr>
            <w:rStyle w:val="Hyperlink"/>
            <w:noProof/>
          </w:rPr>
          <w:t>Substudies</w:t>
        </w:r>
        <w:r>
          <w:rPr>
            <w:noProof/>
            <w:webHidden/>
          </w:rPr>
          <w:tab/>
        </w:r>
        <w:r>
          <w:rPr>
            <w:noProof/>
            <w:webHidden/>
          </w:rPr>
          <w:fldChar w:fldCharType="begin"/>
        </w:r>
        <w:r>
          <w:rPr>
            <w:noProof/>
            <w:webHidden/>
          </w:rPr>
          <w:instrText xml:space="preserve"> PAGEREF _Toc203991610 \h </w:instrText>
        </w:r>
      </w:ins>
      <w:r>
        <w:rPr>
          <w:noProof/>
          <w:webHidden/>
        </w:rPr>
      </w:r>
      <w:r>
        <w:rPr>
          <w:noProof/>
          <w:webHidden/>
        </w:rPr>
        <w:fldChar w:fldCharType="separate"/>
      </w:r>
      <w:ins w:id="192" w:author="Author">
        <w:r>
          <w:rPr>
            <w:noProof/>
            <w:webHidden/>
          </w:rPr>
          <w:t>20</w:t>
        </w:r>
        <w:r>
          <w:rPr>
            <w:noProof/>
            <w:webHidden/>
          </w:rPr>
          <w:fldChar w:fldCharType="end"/>
        </w:r>
        <w:r w:rsidRPr="000C146F">
          <w:rPr>
            <w:rStyle w:val="Hyperlink"/>
            <w:noProof/>
          </w:rPr>
          <w:fldChar w:fldCharType="end"/>
        </w:r>
      </w:ins>
    </w:p>
    <w:p w14:paraId="2FB97A3C" w14:textId="7A965C7B" w:rsidR="00FF13EA" w:rsidRDefault="00FF13EA">
      <w:pPr>
        <w:pStyle w:val="TOC1"/>
        <w:rPr>
          <w:ins w:id="193" w:author="Author"/>
          <w:rFonts w:asciiTheme="minorHAnsi" w:hAnsiTheme="minorHAnsi" w:cstheme="minorBidi"/>
          <w:b w:val="0"/>
          <w:caps w:val="0"/>
          <w:noProof/>
          <w:color w:val="auto"/>
          <w:sz w:val="22"/>
          <w:szCs w:val="22"/>
        </w:rPr>
      </w:pPr>
      <w:ins w:id="194" w:author="Author">
        <w:r w:rsidRPr="000C146F">
          <w:rPr>
            <w:rStyle w:val="Hyperlink"/>
            <w:noProof/>
          </w:rPr>
          <w:fldChar w:fldCharType="begin"/>
        </w:r>
        <w:r w:rsidRPr="000C146F">
          <w:rPr>
            <w:rStyle w:val="Hyperlink"/>
            <w:noProof/>
          </w:rPr>
          <w:instrText xml:space="preserve"> </w:instrText>
        </w:r>
        <w:r>
          <w:rPr>
            <w:noProof/>
          </w:rPr>
          <w:instrText>HYPERLINK \l "_Toc203991611"</w:instrText>
        </w:r>
        <w:r w:rsidRPr="000C146F">
          <w:rPr>
            <w:rStyle w:val="Hyperlink"/>
            <w:noProof/>
          </w:rPr>
          <w:instrText xml:space="preserve"> </w:instrText>
        </w:r>
        <w:r w:rsidRPr="000C146F">
          <w:rPr>
            <w:rStyle w:val="Hyperlink"/>
            <w:noProof/>
          </w:rPr>
          <w:fldChar w:fldCharType="separate"/>
        </w:r>
        <w:r w:rsidRPr="000C146F">
          <w:rPr>
            <w:rStyle w:val="Hyperlink"/>
            <w:noProof/>
          </w:rPr>
          <w:t>7</w:t>
        </w:r>
        <w:r>
          <w:rPr>
            <w:rFonts w:asciiTheme="minorHAnsi" w:hAnsiTheme="minorHAnsi" w:cstheme="minorBidi"/>
            <w:b w:val="0"/>
            <w:caps w:val="0"/>
            <w:noProof/>
            <w:color w:val="auto"/>
            <w:sz w:val="22"/>
            <w:szCs w:val="22"/>
          </w:rPr>
          <w:tab/>
        </w:r>
        <w:r w:rsidRPr="000C146F">
          <w:rPr>
            <w:rStyle w:val="Hyperlink"/>
            <w:noProof/>
          </w:rPr>
          <w:t>Version History</w:t>
        </w:r>
        <w:r>
          <w:rPr>
            <w:noProof/>
            <w:webHidden/>
          </w:rPr>
          <w:tab/>
        </w:r>
        <w:r>
          <w:rPr>
            <w:noProof/>
            <w:webHidden/>
          </w:rPr>
          <w:fldChar w:fldCharType="begin"/>
        </w:r>
        <w:r>
          <w:rPr>
            <w:noProof/>
            <w:webHidden/>
          </w:rPr>
          <w:instrText xml:space="preserve"> PAGEREF _Toc203991611 \h </w:instrText>
        </w:r>
      </w:ins>
      <w:r>
        <w:rPr>
          <w:noProof/>
          <w:webHidden/>
        </w:rPr>
      </w:r>
      <w:r>
        <w:rPr>
          <w:noProof/>
          <w:webHidden/>
        </w:rPr>
        <w:fldChar w:fldCharType="separate"/>
      </w:r>
      <w:ins w:id="195" w:author="Author">
        <w:r>
          <w:rPr>
            <w:noProof/>
            <w:webHidden/>
          </w:rPr>
          <w:t>21</w:t>
        </w:r>
        <w:r>
          <w:rPr>
            <w:noProof/>
            <w:webHidden/>
          </w:rPr>
          <w:fldChar w:fldCharType="end"/>
        </w:r>
        <w:r w:rsidRPr="000C146F">
          <w:rPr>
            <w:rStyle w:val="Hyperlink"/>
            <w:noProof/>
          </w:rPr>
          <w:fldChar w:fldCharType="end"/>
        </w:r>
      </w:ins>
    </w:p>
    <w:p w14:paraId="79930B36" w14:textId="6544017A" w:rsidR="00FF13EA" w:rsidRDefault="00FF13EA">
      <w:pPr>
        <w:pStyle w:val="TOC1"/>
        <w:rPr>
          <w:ins w:id="196" w:author="Author"/>
          <w:rFonts w:asciiTheme="minorHAnsi" w:hAnsiTheme="minorHAnsi" w:cstheme="minorBidi"/>
          <w:b w:val="0"/>
          <w:caps w:val="0"/>
          <w:noProof/>
          <w:color w:val="auto"/>
          <w:sz w:val="22"/>
          <w:szCs w:val="22"/>
        </w:rPr>
      </w:pPr>
      <w:ins w:id="197" w:author="Author">
        <w:r w:rsidRPr="000C146F">
          <w:rPr>
            <w:rStyle w:val="Hyperlink"/>
            <w:noProof/>
          </w:rPr>
          <w:fldChar w:fldCharType="begin"/>
        </w:r>
        <w:r w:rsidRPr="000C146F">
          <w:rPr>
            <w:rStyle w:val="Hyperlink"/>
            <w:noProof/>
          </w:rPr>
          <w:instrText xml:space="preserve"> </w:instrText>
        </w:r>
        <w:r>
          <w:rPr>
            <w:noProof/>
          </w:rPr>
          <w:instrText>HYPERLINK \l "_Toc203991612"</w:instrText>
        </w:r>
        <w:r w:rsidRPr="000C146F">
          <w:rPr>
            <w:rStyle w:val="Hyperlink"/>
            <w:noProof/>
          </w:rPr>
          <w:instrText xml:space="preserve"> </w:instrText>
        </w:r>
        <w:r w:rsidRPr="000C146F">
          <w:rPr>
            <w:rStyle w:val="Hyperlink"/>
            <w:noProof/>
          </w:rPr>
          <w:fldChar w:fldCharType="separate"/>
        </w:r>
        <w:r w:rsidRPr="000C146F">
          <w:rPr>
            <w:rStyle w:val="Hyperlink"/>
            <w:noProof/>
          </w:rPr>
          <w:t>8</w:t>
        </w:r>
        <w:r>
          <w:rPr>
            <w:rFonts w:asciiTheme="minorHAnsi" w:hAnsiTheme="minorHAnsi" w:cstheme="minorBidi"/>
            <w:b w:val="0"/>
            <w:caps w:val="0"/>
            <w:noProof/>
            <w:color w:val="auto"/>
            <w:sz w:val="22"/>
            <w:szCs w:val="22"/>
          </w:rPr>
          <w:tab/>
        </w:r>
        <w:r w:rsidRPr="000C146F">
          <w:rPr>
            <w:rStyle w:val="Hyperlink"/>
            <w:noProof/>
          </w:rPr>
          <w:t>Appendices</w:t>
        </w:r>
        <w:r>
          <w:rPr>
            <w:noProof/>
            <w:webHidden/>
          </w:rPr>
          <w:tab/>
        </w:r>
        <w:r>
          <w:rPr>
            <w:noProof/>
            <w:webHidden/>
          </w:rPr>
          <w:fldChar w:fldCharType="begin"/>
        </w:r>
        <w:r>
          <w:rPr>
            <w:noProof/>
            <w:webHidden/>
          </w:rPr>
          <w:instrText xml:space="preserve"> PAGEREF _Toc203991612 \h </w:instrText>
        </w:r>
      </w:ins>
      <w:r>
        <w:rPr>
          <w:noProof/>
          <w:webHidden/>
        </w:rPr>
      </w:r>
      <w:r>
        <w:rPr>
          <w:noProof/>
          <w:webHidden/>
        </w:rPr>
        <w:fldChar w:fldCharType="separate"/>
      </w:r>
      <w:ins w:id="198" w:author="Author">
        <w:r>
          <w:rPr>
            <w:noProof/>
            <w:webHidden/>
          </w:rPr>
          <w:t>24</w:t>
        </w:r>
        <w:r>
          <w:rPr>
            <w:noProof/>
            <w:webHidden/>
          </w:rPr>
          <w:fldChar w:fldCharType="end"/>
        </w:r>
        <w:r w:rsidRPr="000C146F">
          <w:rPr>
            <w:rStyle w:val="Hyperlink"/>
            <w:noProof/>
          </w:rPr>
          <w:fldChar w:fldCharType="end"/>
        </w:r>
      </w:ins>
    </w:p>
    <w:p w14:paraId="19221865" w14:textId="4DE839A8" w:rsidR="00FF13EA" w:rsidRDefault="00FF13EA">
      <w:pPr>
        <w:pStyle w:val="TOC2"/>
        <w:rPr>
          <w:ins w:id="199" w:author="Author"/>
          <w:rFonts w:asciiTheme="minorHAnsi" w:hAnsiTheme="minorHAnsi" w:cstheme="minorBidi"/>
          <w:bCs w:val="0"/>
          <w:smallCaps w:val="0"/>
          <w:noProof/>
          <w:color w:val="auto"/>
          <w:sz w:val="22"/>
          <w:szCs w:val="22"/>
        </w:rPr>
      </w:pPr>
      <w:ins w:id="200" w:author="Author">
        <w:r w:rsidRPr="000C146F">
          <w:rPr>
            <w:rStyle w:val="Hyperlink"/>
            <w:noProof/>
          </w:rPr>
          <w:fldChar w:fldCharType="begin"/>
        </w:r>
        <w:r w:rsidRPr="000C146F">
          <w:rPr>
            <w:rStyle w:val="Hyperlink"/>
            <w:noProof/>
          </w:rPr>
          <w:instrText xml:space="preserve"> </w:instrText>
        </w:r>
        <w:r>
          <w:rPr>
            <w:noProof/>
          </w:rPr>
          <w:instrText>HYPERLINK \l "_Toc203991613"</w:instrText>
        </w:r>
        <w:r w:rsidRPr="000C146F">
          <w:rPr>
            <w:rStyle w:val="Hyperlink"/>
            <w:noProof/>
          </w:rPr>
          <w:instrText xml:space="preserve"> </w:instrText>
        </w:r>
        <w:r w:rsidRPr="000C146F">
          <w:rPr>
            <w:rStyle w:val="Hyperlink"/>
            <w:noProof/>
          </w:rPr>
          <w:fldChar w:fldCharType="separate"/>
        </w:r>
        <w:r w:rsidRPr="000C146F">
          <w:rPr>
            <w:rStyle w:val="Hyperlink"/>
            <w:noProof/>
          </w:rPr>
          <w:t>8.1</w:t>
        </w:r>
        <w:r>
          <w:rPr>
            <w:rFonts w:asciiTheme="minorHAnsi" w:hAnsiTheme="minorHAnsi" w:cstheme="minorBidi"/>
            <w:bCs w:val="0"/>
            <w:smallCaps w:val="0"/>
            <w:noProof/>
            <w:color w:val="auto"/>
            <w:sz w:val="22"/>
            <w:szCs w:val="22"/>
          </w:rPr>
          <w:tab/>
        </w:r>
        <w:r w:rsidRPr="000C146F">
          <w:rPr>
            <w:rStyle w:val="Hyperlink"/>
            <w:noProof/>
          </w:rPr>
          <w:t>Appendix 1: Information about the treatment arms</w:t>
        </w:r>
        <w:r>
          <w:rPr>
            <w:noProof/>
            <w:webHidden/>
          </w:rPr>
          <w:tab/>
        </w:r>
        <w:r>
          <w:rPr>
            <w:noProof/>
            <w:webHidden/>
          </w:rPr>
          <w:fldChar w:fldCharType="begin"/>
        </w:r>
        <w:r>
          <w:rPr>
            <w:noProof/>
            <w:webHidden/>
          </w:rPr>
          <w:instrText xml:space="preserve"> PAGEREF _Toc203991613 \h </w:instrText>
        </w:r>
      </w:ins>
      <w:r>
        <w:rPr>
          <w:noProof/>
          <w:webHidden/>
        </w:rPr>
      </w:r>
      <w:r>
        <w:rPr>
          <w:noProof/>
          <w:webHidden/>
        </w:rPr>
        <w:fldChar w:fldCharType="separate"/>
      </w:r>
      <w:ins w:id="201" w:author="Author">
        <w:r>
          <w:rPr>
            <w:noProof/>
            <w:webHidden/>
          </w:rPr>
          <w:t>24</w:t>
        </w:r>
        <w:r>
          <w:rPr>
            <w:noProof/>
            <w:webHidden/>
          </w:rPr>
          <w:fldChar w:fldCharType="end"/>
        </w:r>
        <w:r w:rsidRPr="000C146F">
          <w:rPr>
            <w:rStyle w:val="Hyperlink"/>
            <w:noProof/>
          </w:rPr>
          <w:fldChar w:fldCharType="end"/>
        </w:r>
      </w:ins>
    </w:p>
    <w:p w14:paraId="4C0EA53F" w14:textId="6EE591F4" w:rsidR="00FF13EA" w:rsidRDefault="00FF13EA">
      <w:pPr>
        <w:pStyle w:val="TOC2"/>
        <w:rPr>
          <w:ins w:id="202" w:author="Author"/>
          <w:rFonts w:asciiTheme="minorHAnsi" w:hAnsiTheme="minorHAnsi" w:cstheme="minorBidi"/>
          <w:bCs w:val="0"/>
          <w:smallCaps w:val="0"/>
          <w:noProof/>
          <w:color w:val="auto"/>
          <w:sz w:val="22"/>
          <w:szCs w:val="22"/>
        </w:rPr>
      </w:pPr>
      <w:ins w:id="203" w:author="Author">
        <w:r w:rsidRPr="000C146F">
          <w:rPr>
            <w:rStyle w:val="Hyperlink"/>
            <w:noProof/>
          </w:rPr>
          <w:fldChar w:fldCharType="begin"/>
        </w:r>
        <w:r w:rsidRPr="000C146F">
          <w:rPr>
            <w:rStyle w:val="Hyperlink"/>
            <w:noProof/>
          </w:rPr>
          <w:instrText xml:space="preserve"> </w:instrText>
        </w:r>
        <w:r>
          <w:rPr>
            <w:noProof/>
          </w:rPr>
          <w:instrText>HYPERLINK \l "_Toc203991614"</w:instrText>
        </w:r>
        <w:r w:rsidRPr="000C146F">
          <w:rPr>
            <w:rStyle w:val="Hyperlink"/>
            <w:noProof/>
          </w:rPr>
          <w:instrText xml:space="preserve"> </w:instrText>
        </w:r>
        <w:r w:rsidRPr="000C146F">
          <w:rPr>
            <w:rStyle w:val="Hyperlink"/>
            <w:noProof/>
          </w:rPr>
          <w:fldChar w:fldCharType="separate"/>
        </w:r>
        <w:r w:rsidRPr="000C146F">
          <w:rPr>
            <w:rStyle w:val="Hyperlink"/>
            <w:noProof/>
          </w:rPr>
          <w:t>8.2</w:t>
        </w:r>
        <w:r>
          <w:rPr>
            <w:rFonts w:asciiTheme="minorHAnsi" w:hAnsiTheme="minorHAnsi" w:cstheme="minorBidi"/>
            <w:bCs w:val="0"/>
            <w:smallCaps w:val="0"/>
            <w:noProof/>
            <w:color w:val="auto"/>
            <w:sz w:val="22"/>
            <w:szCs w:val="22"/>
          </w:rPr>
          <w:tab/>
        </w:r>
        <w:r w:rsidRPr="000C146F">
          <w:rPr>
            <w:rStyle w:val="Hyperlink"/>
            <w:noProof/>
          </w:rPr>
          <w:t>Appendix 2: Drug specific contraindications and cautions</w:t>
        </w:r>
        <w:r>
          <w:rPr>
            <w:noProof/>
            <w:webHidden/>
          </w:rPr>
          <w:tab/>
        </w:r>
        <w:r>
          <w:rPr>
            <w:noProof/>
            <w:webHidden/>
          </w:rPr>
          <w:fldChar w:fldCharType="begin"/>
        </w:r>
        <w:r>
          <w:rPr>
            <w:noProof/>
            <w:webHidden/>
          </w:rPr>
          <w:instrText xml:space="preserve"> PAGEREF _Toc203991614 \h </w:instrText>
        </w:r>
      </w:ins>
      <w:r>
        <w:rPr>
          <w:noProof/>
          <w:webHidden/>
        </w:rPr>
      </w:r>
      <w:r>
        <w:rPr>
          <w:noProof/>
          <w:webHidden/>
        </w:rPr>
        <w:fldChar w:fldCharType="separate"/>
      </w:r>
      <w:ins w:id="204" w:author="Author">
        <w:r>
          <w:rPr>
            <w:noProof/>
            <w:webHidden/>
          </w:rPr>
          <w:t>26</w:t>
        </w:r>
        <w:r>
          <w:rPr>
            <w:noProof/>
            <w:webHidden/>
          </w:rPr>
          <w:fldChar w:fldCharType="end"/>
        </w:r>
        <w:r w:rsidRPr="000C146F">
          <w:rPr>
            <w:rStyle w:val="Hyperlink"/>
            <w:noProof/>
          </w:rPr>
          <w:fldChar w:fldCharType="end"/>
        </w:r>
      </w:ins>
    </w:p>
    <w:p w14:paraId="68E63175" w14:textId="1AE0245C" w:rsidR="00FF13EA" w:rsidRDefault="00FF13EA">
      <w:pPr>
        <w:pStyle w:val="TOC2"/>
        <w:rPr>
          <w:ins w:id="205" w:author="Author"/>
          <w:rFonts w:asciiTheme="minorHAnsi" w:hAnsiTheme="minorHAnsi" w:cstheme="minorBidi"/>
          <w:bCs w:val="0"/>
          <w:smallCaps w:val="0"/>
          <w:noProof/>
          <w:color w:val="auto"/>
          <w:sz w:val="22"/>
          <w:szCs w:val="22"/>
        </w:rPr>
      </w:pPr>
      <w:ins w:id="206" w:author="Author">
        <w:r w:rsidRPr="000C146F">
          <w:rPr>
            <w:rStyle w:val="Hyperlink"/>
            <w:noProof/>
          </w:rPr>
          <w:fldChar w:fldCharType="begin"/>
        </w:r>
        <w:r w:rsidRPr="000C146F">
          <w:rPr>
            <w:rStyle w:val="Hyperlink"/>
            <w:noProof/>
          </w:rPr>
          <w:instrText xml:space="preserve"> </w:instrText>
        </w:r>
        <w:r>
          <w:rPr>
            <w:noProof/>
          </w:rPr>
          <w:instrText>HYPERLINK \l "_Toc203991615"</w:instrText>
        </w:r>
        <w:r w:rsidRPr="000C146F">
          <w:rPr>
            <w:rStyle w:val="Hyperlink"/>
            <w:noProof/>
          </w:rPr>
          <w:instrText xml:space="preserve"> </w:instrText>
        </w:r>
        <w:r w:rsidRPr="000C146F">
          <w:rPr>
            <w:rStyle w:val="Hyperlink"/>
            <w:noProof/>
          </w:rPr>
          <w:fldChar w:fldCharType="separate"/>
        </w:r>
        <w:r w:rsidRPr="000C146F">
          <w:rPr>
            <w:rStyle w:val="Hyperlink"/>
            <w:noProof/>
          </w:rPr>
          <w:t>8.3</w:t>
        </w:r>
        <w:r>
          <w:rPr>
            <w:rFonts w:asciiTheme="minorHAnsi" w:hAnsiTheme="minorHAnsi" w:cstheme="minorBidi"/>
            <w:bCs w:val="0"/>
            <w:smallCaps w:val="0"/>
            <w:noProof/>
            <w:color w:val="auto"/>
            <w:sz w:val="22"/>
            <w:szCs w:val="22"/>
          </w:rPr>
          <w:tab/>
        </w:r>
        <w:r w:rsidRPr="000C146F">
          <w:rPr>
            <w:rStyle w:val="Hyperlink"/>
            <w:noProof/>
          </w:rPr>
          <w:t>Appendix 3: Paediatric dosing information</w:t>
        </w:r>
        <w:r>
          <w:rPr>
            <w:noProof/>
            <w:webHidden/>
          </w:rPr>
          <w:tab/>
        </w:r>
        <w:r>
          <w:rPr>
            <w:noProof/>
            <w:webHidden/>
          </w:rPr>
          <w:fldChar w:fldCharType="begin"/>
        </w:r>
        <w:r>
          <w:rPr>
            <w:noProof/>
            <w:webHidden/>
          </w:rPr>
          <w:instrText xml:space="preserve"> PAGEREF _Toc203991615 \h </w:instrText>
        </w:r>
      </w:ins>
      <w:r>
        <w:rPr>
          <w:noProof/>
          <w:webHidden/>
        </w:rPr>
      </w:r>
      <w:r>
        <w:rPr>
          <w:noProof/>
          <w:webHidden/>
        </w:rPr>
        <w:fldChar w:fldCharType="separate"/>
      </w:r>
      <w:ins w:id="207" w:author="Author">
        <w:r>
          <w:rPr>
            <w:noProof/>
            <w:webHidden/>
          </w:rPr>
          <w:t>27</w:t>
        </w:r>
        <w:r>
          <w:rPr>
            <w:noProof/>
            <w:webHidden/>
          </w:rPr>
          <w:fldChar w:fldCharType="end"/>
        </w:r>
        <w:r w:rsidRPr="000C146F">
          <w:rPr>
            <w:rStyle w:val="Hyperlink"/>
            <w:noProof/>
          </w:rPr>
          <w:fldChar w:fldCharType="end"/>
        </w:r>
      </w:ins>
    </w:p>
    <w:p w14:paraId="620451F5" w14:textId="0C5BCC39" w:rsidR="00FF13EA" w:rsidRDefault="00FF13EA">
      <w:pPr>
        <w:pStyle w:val="TOC2"/>
        <w:rPr>
          <w:ins w:id="208" w:author="Author"/>
          <w:rFonts w:asciiTheme="minorHAnsi" w:hAnsiTheme="minorHAnsi" w:cstheme="minorBidi"/>
          <w:bCs w:val="0"/>
          <w:smallCaps w:val="0"/>
          <w:noProof/>
          <w:color w:val="auto"/>
          <w:sz w:val="22"/>
          <w:szCs w:val="22"/>
        </w:rPr>
      </w:pPr>
      <w:ins w:id="209" w:author="Author">
        <w:r w:rsidRPr="000C146F">
          <w:rPr>
            <w:rStyle w:val="Hyperlink"/>
            <w:noProof/>
          </w:rPr>
          <w:fldChar w:fldCharType="begin"/>
        </w:r>
        <w:r w:rsidRPr="000C146F">
          <w:rPr>
            <w:rStyle w:val="Hyperlink"/>
            <w:noProof/>
          </w:rPr>
          <w:instrText xml:space="preserve"> </w:instrText>
        </w:r>
        <w:r>
          <w:rPr>
            <w:noProof/>
          </w:rPr>
          <w:instrText>HYPERLINK \l "_Toc203991616"</w:instrText>
        </w:r>
        <w:r w:rsidRPr="000C146F">
          <w:rPr>
            <w:rStyle w:val="Hyperlink"/>
            <w:noProof/>
          </w:rPr>
          <w:instrText xml:space="preserve"> </w:instrText>
        </w:r>
        <w:r w:rsidRPr="000C146F">
          <w:rPr>
            <w:rStyle w:val="Hyperlink"/>
            <w:noProof/>
          </w:rPr>
          <w:fldChar w:fldCharType="separate"/>
        </w:r>
        <w:r w:rsidRPr="000C146F">
          <w:rPr>
            <w:rStyle w:val="Hyperlink"/>
            <w:noProof/>
          </w:rPr>
          <w:t>8.4</w:t>
        </w:r>
        <w:r>
          <w:rPr>
            <w:rFonts w:asciiTheme="minorHAnsi" w:hAnsiTheme="minorHAnsi" w:cstheme="minorBidi"/>
            <w:bCs w:val="0"/>
            <w:smallCaps w:val="0"/>
            <w:noProof/>
            <w:color w:val="auto"/>
            <w:sz w:val="22"/>
            <w:szCs w:val="22"/>
          </w:rPr>
          <w:tab/>
        </w:r>
        <w:r w:rsidRPr="000C146F">
          <w:rPr>
            <w:rStyle w:val="Hyperlink"/>
            <w:noProof/>
          </w:rPr>
          <w:t>Appendix 4: Use of IMPs in pregnant and breastfeeding women</w:t>
        </w:r>
        <w:r>
          <w:rPr>
            <w:noProof/>
            <w:webHidden/>
          </w:rPr>
          <w:tab/>
        </w:r>
        <w:r>
          <w:rPr>
            <w:noProof/>
            <w:webHidden/>
          </w:rPr>
          <w:fldChar w:fldCharType="begin"/>
        </w:r>
        <w:r>
          <w:rPr>
            <w:noProof/>
            <w:webHidden/>
          </w:rPr>
          <w:instrText xml:space="preserve"> PAGEREF _Toc203991616 \h </w:instrText>
        </w:r>
      </w:ins>
      <w:r>
        <w:rPr>
          <w:noProof/>
          <w:webHidden/>
        </w:rPr>
      </w:r>
      <w:r>
        <w:rPr>
          <w:noProof/>
          <w:webHidden/>
        </w:rPr>
        <w:fldChar w:fldCharType="separate"/>
      </w:r>
      <w:ins w:id="210" w:author="Author">
        <w:r>
          <w:rPr>
            <w:noProof/>
            <w:webHidden/>
          </w:rPr>
          <w:t>28</w:t>
        </w:r>
        <w:r>
          <w:rPr>
            <w:noProof/>
            <w:webHidden/>
          </w:rPr>
          <w:fldChar w:fldCharType="end"/>
        </w:r>
        <w:r w:rsidRPr="000C146F">
          <w:rPr>
            <w:rStyle w:val="Hyperlink"/>
            <w:noProof/>
          </w:rPr>
          <w:fldChar w:fldCharType="end"/>
        </w:r>
      </w:ins>
    </w:p>
    <w:p w14:paraId="5AC918E4" w14:textId="7367DFCC" w:rsidR="00FF13EA" w:rsidRDefault="00FF13EA">
      <w:pPr>
        <w:pStyle w:val="TOC2"/>
        <w:rPr>
          <w:ins w:id="211" w:author="Author"/>
          <w:rFonts w:asciiTheme="minorHAnsi" w:hAnsiTheme="minorHAnsi" w:cstheme="minorBidi"/>
          <w:bCs w:val="0"/>
          <w:smallCaps w:val="0"/>
          <w:noProof/>
          <w:color w:val="auto"/>
          <w:sz w:val="22"/>
          <w:szCs w:val="22"/>
        </w:rPr>
      </w:pPr>
      <w:ins w:id="212" w:author="Author">
        <w:r w:rsidRPr="000C146F">
          <w:rPr>
            <w:rStyle w:val="Hyperlink"/>
            <w:noProof/>
          </w:rPr>
          <w:fldChar w:fldCharType="begin"/>
        </w:r>
        <w:r w:rsidRPr="000C146F">
          <w:rPr>
            <w:rStyle w:val="Hyperlink"/>
            <w:noProof/>
          </w:rPr>
          <w:instrText xml:space="preserve"> </w:instrText>
        </w:r>
        <w:r>
          <w:rPr>
            <w:noProof/>
          </w:rPr>
          <w:instrText>HYPERLINK \l "_Toc203991617"</w:instrText>
        </w:r>
        <w:r w:rsidRPr="000C146F">
          <w:rPr>
            <w:rStyle w:val="Hyperlink"/>
            <w:noProof/>
          </w:rPr>
          <w:instrText xml:space="preserve"> </w:instrText>
        </w:r>
        <w:r w:rsidRPr="000C146F">
          <w:rPr>
            <w:rStyle w:val="Hyperlink"/>
            <w:noProof/>
          </w:rPr>
          <w:fldChar w:fldCharType="separate"/>
        </w:r>
        <w:r w:rsidRPr="000C146F">
          <w:rPr>
            <w:rStyle w:val="Hyperlink"/>
            <w:noProof/>
          </w:rPr>
          <w:t>8.5</w:t>
        </w:r>
        <w:r>
          <w:rPr>
            <w:rFonts w:asciiTheme="minorHAnsi" w:hAnsiTheme="minorHAnsi" w:cstheme="minorBidi"/>
            <w:bCs w:val="0"/>
            <w:smallCaps w:val="0"/>
            <w:noProof/>
            <w:color w:val="auto"/>
            <w:sz w:val="22"/>
            <w:szCs w:val="22"/>
          </w:rPr>
          <w:tab/>
        </w:r>
        <w:r w:rsidRPr="000C146F">
          <w:rPr>
            <w:rStyle w:val="Hyperlink"/>
            <w:noProof/>
          </w:rPr>
          <w:t>Appendix 5: Organisational Structure and Responsibilities</w:t>
        </w:r>
        <w:r>
          <w:rPr>
            <w:noProof/>
            <w:webHidden/>
          </w:rPr>
          <w:tab/>
        </w:r>
        <w:r>
          <w:rPr>
            <w:noProof/>
            <w:webHidden/>
          </w:rPr>
          <w:fldChar w:fldCharType="begin"/>
        </w:r>
        <w:r>
          <w:rPr>
            <w:noProof/>
            <w:webHidden/>
          </w:rPr>
          <w:instrText xml:space="preserve"> PAGEREF _Toc203991617 \h </w:instrText>
        </w:r>
      </w:ins>
      <w:r>
        <w:rPr>
          <w:noProof/>
          <w:webHidden/>
        </w:rPr>
      </w:r>
      <w:r>
        <w:rPr>
          <w:noProof/>
          <w:webHidden/>
        </w:rPr>
        <w:fldChar w:fldCharType="separate"/>
      </w:r>
      <w:ins w:id="213" w:author="Author">
        <w:r>
          <w:rPr>
            <w:noProof/>
            <w:webHidden/>
          </w:rPr>
          <w:t>29</w:t>
        </w:r>
        <w:r>
          <w:rPr>
            <w:noProof/>
            <w:webHidden/>
          </w:rPr>
          <w:fldChar w:fldCharType="end"/>
        </w:r>
        <w:r w:rsidRPr="000C146F">
          <w:rPr>
            <w:rStyle w:val="Hyperlink"/>
            <w:noProof/>
          </w:rPr>
          <w:fldChar w:fldCharType="end"/>
        </w:r>
      </w:ins>
    </w:p>
    <w:p w14:paraId="6FCCCA74" w14:textId="6AD453B3" w:rsidR="00FF13EA" w:rsidRDefault="00FF13EA">
      <w:pPr>
        <w:pStyle w:val="TOC2"/>
        <w:rPr>
          <w:ins w:id="214" w:author="Author"/>
          <w:rFonts w:asciiTheme="minorHAnsi" w:hAnsiTheme="minorHAnsi" w:cstheme="minorBidi"/>
          <w:bCs w:val="0"/>
          <w:smallCaps w:val="0"/>
          <w:noProof/>
          <w:color w:val="auto"/>
          <w:sz w:val="22"/>
          <w:szCs w:val="22"/>
        </w:rPr>
      </w:pPr>
      <w:ins w:id="215" w:author="Author">
        <w:r w:rsidRPr="000C146F">
          <w:rPr>
            <w:rStyle w:val="Hyperlink"/>
            <w:noProof/>
          </w:rPr>
          <w:fldChar w:fldCharType="begin"/>
        </w:r>
        <w:r w:rsidRPr="000C146F">
          <w:rPr>
            <w:rStyle w:val="Hyperlink"/>
            <w:noProof/>
          </w:rPr>
          <w:instrText xml:space="preserve"> </w:instrText>
        </w:r>
        <w:r>
          <w:rPr>
            <w:noProof/>
          </w:rPr>
          <w:instrText>HYPERLINK \l "_Toc203991619"</w:instrText>
        </w:r>
        <w:r w:rsidRPr="000C146F">
          <w:rPr>
            <w:rStyle w:val="Hyperlink"/>
            <w:noProof/>
          </w:rPr>
          <w:instrText xml:space="preserve"> </w:instrText>
        </w:r>
        <w:r w:rsidRPr="000C146F">
          <w:rPr>
            <w:rStyle w:val="Hyperlink"/>
            <w:noProof/>
          </w:rPr>
          <w:fldChar w:fldCharType="separate"/>
        </w:r>
        <w:r w:rsidRPr="000C146F">
          <w:rPr>
            <w:rStyle w:val="Hyperlink"/>
            <w:noProof/>
          </w:rPr>
          <w:t>8.6</w:t>
        </w:r>
        <w:r>
          <w:rPr>
            <w:rFonts w:asciiTheme="minorHAnsi" w:hAnsiTheme="minorHAnsi" w:cstheme="minorBidi"/>
            <w:bCs w:val="0"/>
            <w:smallCaps w:val="0"/>
            <w:noProof/>
            <w:color w:val="auto"/>
            <w:sz w:val="22"/>
            <w:szCs w:val="22"/>
          </w:rPr>
          <w:tab/>
        </w:r>
        <w:r w:rsidRPr="000C146F">
          <w:rPr>
            <w:rStyle w:val="Hyperlink"/>
            <w:noProof/>
          </w:rPr>
          <w:t>Appendix 6: Eligibility by Trial Region, Age, and Pregnancy/Breastfeeding</w:t>
        </w:r>
        <w:r>
          <w:rPr>
            <w:noProof/>
            <w:webHidden/>
          </w:rPr>
          <w:tab/>
        </w:r>
        <w:r>
          <w:rPr>
            <w:noProof/>
            <w:webHidden/>
          </w:rPr>
          <w:fldChar w:fldCharType="begin"/>
        </w:r>
        <w:r>
          <w:rPr>
            <w:noProof/>
            <w:webHidden/>
          </w:rPr>
          <w:instrText xml:space="preserve"> PAGEREF _Toc203991619 \h </w:instrText>
        </w:r>
      </w:ins>
      <w:r>
        <w:rPr>
          <w:noProof/>
          <w:webHidden/>
        </w:rPr>
      </w:r>
      <w:r>
        <w:rPr>
          <w:noProof/>
          <w:webHidden/>
        </w:rPr>
        <w:fldChar w:fldCharType="separate"/>
      </w:r>
      <w:ins w:id="216" w:author="Author">
        <w:r>
          <w:rPr>
            <w:noProof/>
            <w:webHidden/>
          </w:rPr>
          <w:t>31</w:t>
        </w:r>
        <w:r>
          <w:rPr>
            <w:noProof/>
            <w:webHidden/>
          </w:rPr>
          <w:fldChar w:fldCharType="end"/>
        </w:r>
        <w:r w:rsidRPr="000C146F">
          <w:rPr>
            <w:rStyle w:val="Hyperlink"/>
            <w:noProof/>
          </w:rPr>
          <w:fldChar w:fldCharType="end"/>
        </w:r>
      </w:ins>
    </w:p>
    <w:p w14:paraId="1E7FA600" w14:textId="357DE60E" w:rsidR="00FF13EA" w:rsidRDefault="00FF13EA">
      <w:pPr>
        <w:pStyle w:val="TOC2"/>
        <w:rPr>
          <w:ins w:id="217" w:author="Author"/>
          <w:rFonts w:asciiTheme="minorHAnsi" w:hAnsiTheme="minorHAnsi" w:cstheme="minorBidi"/>
          <w:bCs w:val="0"/>
          <w:smallCaps w:val="0"/>
          <w:noProof/>
          <w:color w:val="auto"/>
          <w:sz w:val="22"/>
          <w:szCs w:val="22"/>
        </w:rPr>
      </w:pPr>
      <w:ins w:id="218" w:author="Author">
        <w:r w:rsidRPr="000C146F">
          <w:rPr>
            <w:rStyle w:val="Hyperlink"/>
            <w:noProof/>
          </w:rPr>
          <w:fldChar w:fldCharType="begin"/>
        </w:r>
        <w:r w:rsidRPr="000C146F">
          <w:rPr>
            <w:rStyle w:val="Hyperlink"/>
            <w:noProof/>
          </w:rPr>
          <w:instrText xml:space="preserve"> </w:instrText>
        </w:r>
        <w:r>
          <w:rPr>
            <w:noProof/>
          </w:rPr>
          <w:instrText>HYPERLINK \l "_Toc203991620"</w:instrText>
        </w:r>
        <w:r w:rsidRPr="000C146F">
          <w:rPr>
            <w:rStyle w:val="Hyperlink"/>
            <w:noProof/>
          </w:rPr>
          <w:instrText xml:space="preserve"> </w:instrText>
        </w:r>
        <w:r w:rsidRPr="000C146F">
          <w:rPr>
            <w:rStyle w:val="Hyperlink"/>
            <w:noProof/>
          </w:rPr>
          <w:fldChar w:fldCharType="separate"/>
        </w:r>
        <w:r w:rsidRPr="000C146F">
          <w:rPr>
            <w:rStyle w:val="Hyperlink"/>
            <w:noProof/>
          </w:rPr>
          <w:t>8.7</w:t>
        </w:r>
        <w:r>
          <w:rPr>
            <w:rFonts w:asciiTheme="minorHAnsi" w:hAnsiTheme="minorHAnsi" w:cstheme="minorBidi"/>
            <w:bCs w:val="0"/>
            <w:smallCaps w:val="0"/>
            <w:noProof/>
            <w:color w:val="auto"/>
            <w:sz w:val="22"/>
            <w:szCs w:val="22"/>
          </w:rPr>
          <w:tab/>
        </w:r>
        <w:r w:rsidRPr="000C146F">
          <w:rPr>
            <w:rStyle w:val="Hyperlink"/>
            <w:noProof/>
          </w:rPr>
          <w:t>Appendix 7: Schedule of assessments</w:t>
        </w:r>
        <w:r>
          <w:rPr>
            <w:noProof/>
            <w:webHidden/>
          </w:rPr>
          <w:tab/>
        </w:r>
        <w:r>
          <w:rPr>
            <w:noProof/>
            <w:webHidden/>
          </w:rPr>
          <w:fldChar w:fldCharType="begin"/>
        </w:r>
        <w:r>
          <w:rPr>
            <w:noProof/>
            <w:webHidden/>
          </w:rPr>
          <w:instrText xml:space="preserve"> PAGEREF _Toc203991620 \h </w:instrText>
        </w:r>
      </w:ins>
      <w:r>
        <w:rPr>
          <w:noProof/>
          <w:webHidden/>
        </w:rPr>
      </w:r>
      <w:r>
        <w:rPr>
          <w:noProof/>
          <w:webHidden/>
        </w:rPr>
        <w:fldChar w:fldCharType="separate"/>
      </w:r>
      <w:ins w:id="219" w:author="Author">
        <w:r>
          <w:rPr>
            <w:noProof/>
            <w:webHidden/>
          </w:rPr>
          <w:t>31</w:t>
        </w:r>
        <w:r>
          <w:rPr>
            <w:noProof/>
            <w:webHidden/>
          </w:rPr>
          <w:fldChar w:fldCharType="end"/>
        </w:r>
        <w:r w:rsidRPr="000C146F">
          <w:rPr>
            <w:rStyle w:val="Hyperlink"/>
            <w:noProof/>
          </w:rPr>
          <w:fldChar w:fldCharType="end"/>
        </w:r>
      </w:ins>
    </w:p>
    <w:p w14:paraId="22100A2B" w14:textId="2AECDE7B" w:rsidR="00FF13EA" w:rsidRDefault="00FF13EA">
      <w:pPr>
        <w:pStyle w:val="TOC2"/>
        <w:rPr>
          <w:ins w:id="220" w:author="Author"/>
          <w:rFonts w:asciiTheme="minorHAnsi" w:hAnsiTheme="minorHAnsi" w:cstheme="minorBidi"/>
          <w:bCs w:val="0"/>
          <w:smallCaps w:val="0"/>
          <w:noProof/>
          <w:color w:val="auto"/>
          <w:sz w:val="22"/>
          <w:szCs w:val="22"/>
        </w:rPr>
      </w:pPr>
      <w:ins w:id="221" w:author="Author">
        <w:r w:rsidRPr="000C146F">
          <w:rPr>
            <w:rStyle w:val="Hyperlink"/>
            <w:noProof/>
          </w:rPr>
          <w:fldChar w:fldCharType="begin"/>
        </w:r>
        <w:r w:rsidRPr="000C146F">
          <w:rPr>
            <w:rStyle w:val="Hyperlink"/>
            <w:noProof/>
          </w:rPr>
          <w:instrText xml:space="preserve"> </w:instrText>
        </w:r>
        <w:r>
          <w:rPr>
            <w:noProof/>
          </w:rPr>
          <w:instrText>HYPERLINK \l "_Toc203991621"</w:instrText>
        </w:r>
        <w:r w:rsidRPr="000C146F">
          <w:rPr>
            <w:rStyle w:val="Hyperlink"/>
            <w:noProof/>
          </w:rPr>
          <w:instrText xml:space="preserve"> </w:instrText>
        </w:r>
        <w:r w:rsidRPr="000C146F">
          <w:rPr>
            <w:rStyle w:val="Hyperlink"/>
            <w:noProof/>
          </w:rPr>
          <w:fldChar w:fldCharType="separate"/>
        </w:r>
        <w:r w:rsidRPr="000C146F">
          <w:rPr>
            <w:rStyle w:val="Hyperlink"/>
            <w:noProof/>
          </w:rPr>
          <w:t>8.8</w:t>
        </w:r>
        <w:r>
          <w:rPr>
            <w:rFonts w:asciiTheme="minorHAnsi" w:hAnsiTheme="minorHAnsi" w:cstheme="minorBidi"/>
            <w:bCs w:val="0"/>
            <w:smallCaps w:val="0"/>
            <w:noProof/>
            <w:color w:val="auto"/>
            <w:sz w:val="22"/>
            <w:szCs w:val="22"/>
          </w:rPr>
          <w:tab/>
        </w:r>
        <w:r w:rsidRPr="000C146F">
          <w:rPr>
            <w:rStyle w:val="Hyperlink"/>
            <w:noProof/>
          </w:rPr>
          <w:t>Appendix 8: Abbreviations</w:t>
        </w:r>
        <w:r>
          <w:rPr>
            <w:noProof/>
            <w:webHidden/>
          </w:rPr>
          <w:tab/>
        </w:r>
        <w:r>
          <w:rPr>
            <w:noProof/>
            <w:webHidden/>
          </w:rPr>
          <w:fldChar w:fldCharType="begin"/>
        </w:r>
        <w:r>
          <w:rPr>
            <w:noProof/>
            <w:webHidden/>
          </w:rPr>
          <w:instrText xml:space="preserve"> PAGEREF _Toc203991621 \h </w:instrText>
        </w:r>
      </w:ins>
      <w:r>
        <w:rPr>
          <w:noProof/>
          <w:webHidden/>
        </w:rPr>
      </w:r>
      <w:r>
        <w:rPr>
          <w:noProof/>
          <w:webHidden/>
        </w:rPr>
        <w:fldChar w:fldCharType="separate"/>
      </w:r>
      <w:ins w:id="222" w:author="Author">
        <w:r>
          <w:rPr>
            <w:noProof/>
            <w:webHidden/>
          </w:rPr>
          <w:t>32</w:t>
        </w:r>
        <w:r>
          <w:rPr>
            <w:noProof/>
            <w:webHidden/>
          </w:rPr>
          <w:fldChar w:fldCharType="end"/>
        </w:r>
        <w:r w:rsidRPr="000C146F">
          <w:rPr>
            <w:rStyle w:val="Hyperlink"/>
            <w:noProof/>
          </w:rPr>
          <w:fldChar w:fldCharType="end"/>
        </w:r>
      </w:ins>
    </w:p>
    <w:p w14:paraId="5C62E7FD" w14:textId="303691A5" w:rsidR="00FF13EA" w:rsidRDefault="00FF13EA">
      <w:pPr>
        <w:pStyle w:val="TOC1"/>
        <w:rPr>
          <w:ins w:id="223" w:author="Author"/>
          <w:rFonts w:asciiTheme="minorHAnsi" w:hAnsiTheme="minorHAnsi" w:cstheme="minorBidi"/>
          <w:b w:val="0"/>
          <w:caps w:val="0"/>
          <w:noProof/>
          <w:color w:val="auto"/>
          <w:sz w:val="22"/>
          <w:szCs w:val="22"/>
        </w:rPr>
      </w:pPr>
      <w:ins w:id="224" w:author="Author">
        <w:r w:rsidRPr="000C146F">
          <w:rPr>
            <w:rStyle w:val="Hyperlink"/>
            <w:noProof/>
          </w:rPr>
          <w:fldChar w:fldCharType="begin"/>
        </w:r>
        <w:r w:rsidRPr="000C146F">
          <w:rPr>
            <w:rStyle w:val="Hyperlink"/>
            <w:noProof/>
          </w:rPr>
          <w:instrText xml:space="preserve"> </w:instrText>
        </w:r>
        <w:r>
          <w:rPr>
            <w:noProof/>
          </w:rPr>
          <w:instrText>HYPERLINK \l "_Toc203991623"</w:instrText>
        </w:r>
        <w:r w:rsidRPr="000C146F">
          <w:rPr>
            <w:rStyle w:val="Hyperlink"/>
            <w:noProof/>
          </w:rPr>
          <w:instrText xml:space="preserve"> </w:instrText>
        </w:r>
        <w:r w:rsidRPr="000C146F">
          <w:rPr>
            <w:rStyle w:val="Hyperlink"/>
            <w:noProof/>
          </w:rPr>
          <w:fldChar w:fldCharType="separate"/>
        </w:r>
        <w:r w:rsidRPr="000C146F">
          <w:rPr>
            <w:rStyle w:val="Hyperlink"/>
            <w:noProof/>
          </w:rPr>
          <w:t>9</w:t>
        </w:r>
        <w:r>
          <w:rPr>
            <w:rFonts w:asciiTheme="minorHAnsi" w:hAnsiTheme="minorHAnsi" w:cstheme="minorBidi"/>
            <w:b w:val="0"/>
            <w:caps w:val="0"/>
            <w:noProof/>
            <w:color w:val="auto"/>
            <w:sz w:val="22"/>
            <w:szCs w:val="22"/>
          </w:rPr>
          <w:tab/>
        </w:r>
        <w:r w:rsidRPr="000C146F">
          <w:rPr>
            <w:rStyle w:val="Hyperlink"/>
            <w:noProof/>
          </w:rPr>
          <w:t>References</w:t>
        </w:r>
        <w:r>
          <w:rPr>
            <w:noProof/>
            <w:webHidden/>
          </w:rPr>
          <w:tab/>
        </w:r>
        <w:r>
          <w:rPr>
            <w:noProof/>
            <w:webHidden/>
          </w:rPr>
          <w:fldChar w:fldCharType="begin"/>
        </w:r>
        <w:r>
          <w:rPr>
            <w:noProof/>
            <w:webHidden/>
          </w:rPr>
          <w:instrText xml:space="preserve"> PAGEREF _Toc203991623 \h </w:instrText>
        </w:r>
      </w:ins>
      <w:r>
        <w:rPr>
          <w:noProof/>
          <w:webHidden/>
        </w:rPr>
      </w:r>
      <w:r>
        <w:rPr>
          <w:noProof/>
          <w:webHidden/>
        </w:rPr>
        <w:fldChar w:fldCharType="separate"/>
      </w:r>
      <w:ins w:id="225" w:author="Author">
        <w:r>
          <w:rPr>
            <w:noProof/>
            <w:webHidden/>
          </w:rPr>
          <w:t>33</w:t>
        </w:r>
        <w:r>
          <w:rPr>
            <w:noProof/>
            <w:webHidden/>
          </w:rPr>
          <w:fldChar w:fldCharType="end"/>
        </w:r>
        <w:r w:rsidRPr="000C146F">
          <w:rPr>
            <w:rStyle w:val="Hyperlink"/>
            <w:noProof/>
          </w:rPr>
          <w:fldChar w:fldCharType="end"/>
        </w:r>
      </w:ins>
    </w:p>
    <w:p w14:paraId="596AC2FB" w14:textId="671B0F95" w:rsidR="00FF13EA" w:rsidRDefault="00FF13EA">
      <w:pPr>
        <w:pStyle w:val="TOC1"/>
        <w:rPr>
          <w:ins w:id="226" w:author="Author"/>
          <w:rFonts w:asciiTheme="minorHAnsi" w:hAnsiTheme="minorHAnsi" w:cstheme="minorBidi"/>
          <w:b w:val="0"/>
          <w:caps w:val="0"/>
          <w:noProof/>
          <w:color w:val="auto"/>
          <w:sz w:val="22"/>
          <w:szCs w:val="22"/>
        </w:rPr>
      </w:pPr>
      <w:ins w:id="227" w:author="Author">
        <w:r w:rsidRPr="000C146F">
          <w:rPr>
            <w:rStyle w:val="Hyperlink"/>
            <w:noProof/>
          </w:rPr>
          <w:fldChar w:fldCharType="begin"/>
        </w:r>
        <w:r w:rsidRPr="000C146F">
          <w:rPr>
            <w:rStyle w:val="Hyperlink"/>
            <w:noProof/>
          </w:rPr>
          <w:instrText xml:space="preserve"> </w:instrText>
        </w:r>
        <w:r>
          <w:rPr>
            <w:noProof/>
          </w:rPr>
          <w:instrText>HYPERLINK \l "_Toc203991624"</w:instrText>
        </w:r>
        <w:r w:rsidRPr="000C146F">
          <w:rPr>
            <w:rStyle w:val="Hyperlink"/>
            <w:noProof/>
          </w:rPr>
          <w:instrText xml:space="preserve"> </w:instrText>
        </w:r>
        <w:r w:rsidRPr="000C146F">
          <w:rPr>
            <w:rStyle w:val="Hyperlink"/>
            <w:noProof/>
          </w:rPr>
          <w:fldChar w:fldCharType="separate"/>
        </w:r>
        <w:r w:rsidRPr="000C146F">
          <w:rPr>
            <w:rStyle w:val="Hyperlink"/>
            <w:noProof/>
          </w:rPr>
          <w:t>10</w:t>
        </w:r>
        <w:r>
          <w:rPr>
            <w:rFonts w:asciiTheme="minorHAnsi" w:hAnsiTheme="minorHAnsi" w:cstheme="minorBidi"/>
            <w:b w:val="0"/>
            <w:caps w:val="0"/>
            <w:noProof/>
            <w:color w:val="auto"/>
            <w:sz w:val="22"/>
            <w:szCs w:val="22"/>
          </w:rPr>
          <w:tab/>
        </w:r>
        <w:r w:rsidRPr="000C146F">
          <w:rPr>
            <w:rStyle w:val="Hyperlink"/>
            <w:noProof/>
          </w:rPr>
          <w:t>Contact details</w:t>
        </w:r>
        <w:r>
          <w:rPr>
            <w:noProof/>
            <w:webHidden/>
          </w:rPr>
          <w:tab/>
        </w:r>
        <w:r>
          <w:rPr>
            <w:noProof/>
            <w:webHidden/>
          </w:rPr>
          <w:fldChar w:fldCharType="begin"/>
        </w:r>
        <w:r>
          <w:rPr>
            <w:noProof/>
            <w:webHidden/>
          </w:rPr>
          <w:instrText xml:space="preserve"> PAGEREF _Toc203991624 \h </w:instrText>
        </w:r>
      </w:ins>
      <w:r>
        <w:rPr>
          <w:noProof/>
          <w:webHidden/>
        </w:rPr>
      </w:r>
      <w:r>
        <w:rPr>
          <w:noProof/>
          <w:webHidden/>
        </w:rPr>
        <w:fldChar w:fldCharType="separate"/>
      </w:r>
      <w:ins w:id="228" w:author="Author">
        <w:r>
          <w:rPr>
            <w:noProof/>
            <w:webHidden/>
          </w:rPr>
          <w:t>35</w:t>
        </w:r>
        <w:r>
          <w:rPr>
            <w:noProof/>
            <w:webHidden/>
          </w:rPr>
          <w:fldChar w:fldCharType="end"/>
        </w:r>
        <w:r w:rsidRPr="000C146F">
          <w:rPr>
            <w:rStyle w:val="Hyperlink"/>
            <w:noProof/>
          </w:rPr>
          <w:fldChar w:fldCharType="end"/>
        </w:r>
      </w:ins>
    </w:p>
    <w:p w14:paraId="0ECFB5B9" w14:textId="0D1ABC99" w:rsidR="005376DA" w:rsidRPr="00633320" w:rsidRDefault="005376DA" w:rsidP="0097021A">
      <w:pPr>
        <w:sectPr w:rsidR="005376DA" w:rsidRPr="00633320" w:rsidSect="0097021A">
          <w:headerReference w:type="default" r:id="rId13"/>
          <w:footerReference w:type="default" r:id="rId14"/>
          <w:pgSz w:w="11906" w:h="16838"/>
          <w:pgMar w:top="1440" w:right="1440" w:bottom="1440" w:left="1440" w:header="708" w:footer="708" w:gutter="0"/>
          <w:cols w:space="708"/>
          <w:docGrid w:linePitch="360"/>
        </w:sectPr>
      </w:pPr>
      <w:r>
        <w:rPr>
          <w:b/>
          <w:bCs w:val="0"/>
          <w:caps/>
          <w:sz w:val="20"/>
          <w:szCs w:val="20"/>
        </w:rPr>
        <w:fldChar w:fldCharType="end"/>
      </w:r>
    </w:p>
    <w:p w14:paraId="52973B48" w14:textId="77777777" w:rsidR="005376DA" w:rsidRPr="00633320" w:rsidRDefault="005376DA" w:rsidP="0097021A">
      <w:pPr>
        <w:pStyle w:val="StyleHeading1Linespacingsingle"/>
        <w:numPr>
          <w:ilvl w:val="0"/>
          <w:numId w:val="2"/>
        </w:numPr>
      </w:pPr>
      <w:bookmarkStart w:id="233" w:name="_Toc215456652"/>
      <w:bookmarkStart w:id="234" w:name="_Ref247359968"/>
      <w:bookmarkStart w:id="235" w:name="_Toc38099236"/>
      <w:bookmarkStart w:id="236" w:name="_Toc44674830"/>
      <w:bookmarkStart w:id="237" w:name="_Toc137835482"/>
      <w:bookmarkStart w:id="238" w:name="_Toc203991557"/>
      <w:r w:rsidRPr="00633320">
        <w:lastRenderedPageBreak/>
        <w:t>B</w:t>
      </w:r>
      <w:bookmarkEnd w:id="233"/>
      <w:bookmarkEnd w:id="234"/>
      <w:bookmarkEnd w:id="235"/>
      <w:bookmarkEnd w:id="236"/>
      <w:bookmarkEnd w:id="237"/>
      <w:r>
        <w:t>ackground and Rationale</w:t>
      </w:r>
      <w:bookmarkEnd w:id="238"/>
    </w:p>
    <w:p w14:paraId="0ECA25BB" w14:textId="77777777" w:rsidR="005376DA" w:rsidRPr="00633320" w:rsidRDefault="005376DA" w:rsidP="0097021A">
      <w:pPr>
        <w:pStyle w:val="Heading2"/>
      </w:pPr>
      <w:bookmarkStart w:id="239" w:name="_Toc38099237"/>
      <w:bookmarkStart w:id="240" w:name="_Toc44674831"/>
      <w:bookmarkStart w:id="241" w:name="_Toc137835483"/>
      <w:bookmarkStart w:id="242" w:name="_Toc203991558"/>
      <w:bookmarkStart w:id="243" w:name="_Ref247359498"/>
      <w:r w:rsidRPr="00633320">
        <w:t>Setting</w:t>
      </w:r>
      <w:bookmarkEnd w:id="239"/>
      <w:bookmarkEnd w:id="240"/>
      <w:bookmarkEnd w:id="241"/>
      <w:bookmarkEnd w:id="242"/>
    </w:p>
    <w:p w14:paraId="7C1631F9" w14:textId="77777777" w:rsidR="005376DA" w:rsidRDefault="005376DA" w:rsidP="0097021A">
      <w:r w:rsidRPr="00633320">
        <w:t xml:space="preserve">In 2019 a novel </w:t>
      </w:r>
      <w:r w:rsidRPr="00633320">
        <w:rPr>
          <w:u w:val="single"/>
        </w:rPr>
        <w:t>co</w:t>
      </w:r>
      <w:r w:rsidRPr="00633320">
        <w:t>rona</w:t>
      </w:r>
      <w:r w:rsidRPr="00633320">
        <w:rPr>
          <w:u w:val="single"/>
        </w:rPr>
        <w:t>vi</w:t>
      </w:r>
      <w:r w:rsidRPr="00633320">
        <w:t>rus-</w:t>
      </w:r>
      <w:r w:rsidRPr="00633320">
        <w:rPr>
          <w:u w:val="single"/>
        </w:rPr>
        <w:t>d</w:t>
      </w:r>
      <w:r w:rsidRPr="00633320">
        <w:t>isease (COVID-19) emerged in Wuhan, China. A month later the Chinese Center for Disease Control and Prevention identified a new beta-coronavirus (SARS coronavirus 2, or SARS-CoV-2) as the aetiological agent.</w:t>
      </w:r>
      <w:r>
        <w:fldChar w:fldCharType="begin"/>
      </w:r>
      <w:r>
        <w:instrText xml:space="preserve"> ADDIN ZOTERO_ITEM CSL_CITATION {"citationID":"f0oiZZCM","properties":{"formattedCitation":"\\super 1\\nosupersub{}","plainCitation":"1","noteIndex":0},"citationItems":[{"id":2040,"uris":["http://zotero.org/users/8862203/items/QM7SH4AV"],"itemData":{"id":2040,"type":"article-journal","abstract":"In December 2019, a cluster of patients with pneumonia of unknown cause was linked to a seafood wholesale market in Wuhan, China. A previously unknown betacoronavirus was discovered through the use of unbiased sequencing in samples from patients with pneumonia. Human airway epithelial cells were used to isolate a novel coronavirus, named 2019-nCoV, which formed a clade within the subgenus sarbecovirus, Orthocoronavirinae subfamily. Different from both MERS-CoV and SARS-CoV, 2019-nCoV is the seventh member of the family of coronaviruses that infect humans. Enhanced surveillance and further investigation are ongoing. (Funded by the National Key Research and Development Program of China and the National Major Project for Control and Prevention of Infectious Disease in China.).","container-title":"The New England Journal of Medicine","DOI":"10.1056/NEJMoa2001017","ISSN":"1533-4406","issue":"8","journalAbbreviation":"N Engl J Med","language":"eng","note":"PMID: 31978945\nPMCID: PMC7092803","page":"727-733","source":"PubMed","title":"A Novel Coronavirus from Patients with Pneumonia in China, 2019","volume":"382","author":[{"family":"Zhu","given":"Na"},{"family":"Zhang","given":"Dingyu"},{"family":"Wang","given":"Wenling"},{"family":"Li","given":"Xingwang"},{"family":"Yang","given":"Bo"},{"family":"Song","given":"Jingdong"},{"family":"Zhao","given":"Xiang"},{"family":"Huang","given":"Baoying"},{"family":"Shi","given":"Weifeng"},{"family":"Lu","given":"Roujian"},{"family":"Niu","given":"Peihua"},{"family":"Zhan","given":"Faxian"},{"family":"Ma","given":"Xuejun"},{"family":"Wang","given":"Dayan"},{"family":"Xu","given":"Wenbo"},{"family":"Wu","given":"Guizhen"},{"family":"Gao","given":"George F."},{"family":"Tan","given":"Wenjie"},{"literal":"China Novel Coronavirus Investigating and Research Team"}],"issued":{"date-parts":[["2020",2,20]]}}}],"schema":"https://github.com/citation-style-language/schema/raw/master/csl-citation.json"} </w:instrText>
      </w:r>
      <w:r>
        <w:fldChar w:fldCharType="separate"/>
      </w:r>
      <w:r w:rsidRPr="00697CB6">
        <w:rPr>
          <w:vertAlign w:val="superscript"/>
        </w:rPr>
        <w:t>1</w:t>
      </w:r>
      <w:r>
        <w:fldChar w:fldCharType="end"/>
      </w:r>
      <w:r w:rsidRPr="00633320">
        <w:t xml:space="preserve"> The clinical manifestations of COVID-19 range</w:t>
      </w:r>
      <w:ins w:id="244" w:author="Author">
        <w:r>
          <w:t>d</w:t>
        </w:r>
      </w:ins>
      <w:r w:rsidRPr="00633320">
        <w:t xml:space="preserve"> from asymptomatic infection or mild, transient symptoms to severe viral pneumonia with respiratory failure. </w:t>
      </w:r>
      <w:del w:id="245" w:author="Author">
        <w:r w:rsidRPr="00633320" w:rsidDel="00A214F9">
          <w:delText>As many patients do not progress to severe disease the overall case fatality rate per infected individual is low, but hospitals in a</w:delText>
        </w:r>
        <w:r w:rsidRPr="00633320" w:rsidDel="002A6C94">
          <w:delText xml:space="preserve">reas with significant community transmission have </w:delText>
        </w:r>
      </w:del>
      <w:ins w:id="246" w:author="Author">
        <w:r>
          <w:t xml:space="preserve">Many countries </w:t>
        </w:r>
      </w:ins>
      <w:r w:rsidRPr="00633320">
        <w:t xml:space="preserve">experienced a major increase in the number of hospitalised pneumonia patients, and </w:t>
      </w:r>
      <w:del w:id="247" w:author="Author">
        <w:r w:rsidRPr="00633320" w:rsidDel="002A6C94">
          <w:delText>the frequency of severe disease</w:delText>
        </w:r>
      </w:del>
      <w:ins w:id="248" w:author="Author">
        <w:r>
          <w:t>mortality</w:t>
        </w:r>
      </w:ins>
      <w:r w:rsidRPr="00633320">
        <w:t xml:space="preserve"> in hospitalised patients </w:t>
      </w:r>
      <w:del w:id="249" w:author="Author">
        <w:r w:rsidRPr="00633320" w:rsidDel="00A214F9">
          <w:delText>can be</w:delText>
        </w:r>
      </w:del>
      <w:ins w:id="250" w:author="Author">
        <w:r>
          <w:t>was</w:t>
        </w:r>
      </w:ins>
      <w:r w:rsidRPr="00633320">
        <w:t xml:space="preserve"> as high as 30%.</w:t>
      </w:r>
      <w:commentRangeStart w:id="251"/>
      <w:r>
        <w:fldChar w:fldCharType="begin"/>
      </w:r>
      <w:r>
        <w:instrText xml:space="preserve"> ADDIN ZOTERO_ITEM CSL_CITATION {"citationID":"06b4wfDk","properties":{"formattedCitation":"\\super 2\\uc0\\u8211{}4\\nosupersub{}","plainCitation":"2–4","noteIndex":0},"citationItems":[{"id":228,"uris":["http://zotero.org/users/8862203/items/IPMXRY6C"],"itemData":{"id":228,"type":"article-journal","abstract":"BACKGROUND: A recent cluster of pneumonia cases in Wuhan, China, was caused by a novel betacoronavirus, the 2019 novel coronavirus (2019-nCoV). We report the epidemiological, clinical, laboratory, and radiological characteristics and treatment and clinical outcomes of these patients.\nMETHODS: All patients with suspected 2019-nCoV were admitted to a designated hospital in Wuhan. We prospectively collected and analysed data on patients with laboratory-confirmed 2019-nCoV infection by real-time RT-PCR and next-generation sequencing. Data were obtained with standardised data collection forms shared by WHO and the International Severe Acute Respiratory and Emerging Infection Consortium from electronic medical records. Researchers also directly communicated with patients or their families to ascertain epidemiological and symptom data. Outcomes were also compared between patients who had been admitted to the intensive care unit (ICU) and those who had not.\nFINDINGS: By Jan 2, 2020, 41 admitted hospital patients had been identified as having laboratory-confirmed 2019-nCoV infection. Most of the infected patients were men (30 [73%] of 41); less than half had underlying diseases (13 [32%]), including diabetes (eight [20%]), hypertension (six [15%]), and cardiovascular disease (six [15%]). Median age was 49·0 years (IQR 41·0-58·0). 27 (66%) of 41 patients had been exposed to Huanan seafood market. One family cluster was found. Common symptoms at onset of illness were fever (40 [98%] of 41 patients), cough (31 [76%]), and myalgia or fatigue (18 [44%]); less common symptoms were sputum production (11 [28%] of 39), headache (three [8%] of 38), haemoptysis (two [5%] of 39), and diarrhoea (one [3%] of 38). Dyspnoea developed in 22 (55%) of 40 patients (median time from illness onset to dyspnoea 8·0 days [IQR 5·0-13·0]). 26 (63%) of 41 patients had lymphopenia. All 41 patients had pneumonia with abnormal findings on chest CT. Complications included acute respiratory distress syndrome (12 [29%]), RNAaemia (six [15%]), acute cardiac injury (five [12%]) and secondary infection (four [10%]). 13 (32%) patients were admitted to an ICU and six (15%) died. Compared with non-ICU patients, ICU patients had higher plasma levels of IL2, IL7, IL10, GSCF, IP10, MCP1, MIP1A, and TNFα.\nINTERPRETATION: The 2019-nCoV infection caused clusters of severe respiratory illness similar to severe acute respiratory syndrome coronavirus and was associated with ICU admission and high mortality. Major gaps in our knowledge of the origin, epidemiology, duration of human transmission, and clinical spectrum of disease need fulfilment by future studies.\nFUNDING: Ministry of Science and Technology, Chinese Academy of Medical Sciences, National Natural Science Foundation of China, and Beijing Municipal Science and Technology Commission.","container-title":"Lancet (London, England)","DOI":"10.1016/S0140-6736(20)30183-5","ISSN":"1474-547X","issue":"10223","journalAbbreviation":"Lancet","language":"eng","note":"PMID: 31986264\nPMCID: PMC7159299","page":"497-506","source":"PubMed","title":"Clinical features of patients infected with 2019 novel coronavirus in Wuhan, China","volume":"395","author":[{"family":"Huang","given":"Chaolin"},{"family":"Wang","given":"Yeming"},{"family":"Li","given":"Xingwang"},{"family":"Ren","given":"Lili"},{"family":"Zhao","given":"Jianping"},{"family":"Hu","given":"Yi"},{"family":"Zhang","given":"Li"},{"family":"Fan","given":"Guohui"},{"family":"Xu","given":"Jiuyang"},{"family":"Gu","given":"Xiaoying"},{"family":"Cheng","given":"Zhenshun"},{"family":"Yu","given":"Ting"},{"family":"Xia","given":"Jiaan"},{"family":"Wei","given":"Yuan"},{"family":"Wu","given":"Wenjuan"},{"family":"Xie","given":"Xuelei"},{"family":"Yin","given":"Wen"},{"family":"Li","given":"Hui"},{"family":"Liu","given":"Min"},{"family":"Xiao","given":"Yan"},{"family":"Gao","given":"Hong"},{"family":"Guo","given":"Li"},{"family":"Xie","given":"Jungang"},{"family":"Wang","given":"Guangfa"},{"family":"Jiang","given":"Rongmeng"},{"family":"Gao","given":"Zhancheng"},{"family":"Jin","given":"Qi"},{"family":"Wang","given":"Jianwei"},{"family":"Cao","given":"Bin"}],"issued":{"date-parts":[["2020",2,15]]}}},{"id":2046,"uris":["http://zotero.org/users/8862203/items/BASD3TAC"],"itemData":{"id":2046,"type":"article-journal","abstract":"IMPORTANCE: In December 2019, novel coronavirus (2019-nCoV)-infected pneumonia (NCIP) occurred in Wuhan, China. The number of cases has increased rapidly but information on the clinical characteristics of affected patients is limited.\nOBJECTIVE: To describe the epidemiological and clinical characteristics of NCIP.\nDESIGN, SETTING, AND PARTICIPANTS: Retrospective, single-center case series of the 138 consecutive hospitalized patients with confirmed NCIP at Zhongnan Hospital of Wuhan University in Wuhan, China, from January 1 to January 28, 2020; final date of follow-up was February 3, 2020.\nEXPOSURES: Documented NCIP.\nMAIN OUTCOMES AND MEASURES: Epidemiological, demographic, clinical, laboratory, radiological, and treatment data were collected and analyzed. Outcomes of critically ill patients and noncritically ill patients were compared. Presumed hospital-related transmission was suspected if a cluster of health professionals or hospitalized patients in the same wards became infected and a possible source of infection could be tracked.\nRESULTS: Of 138 hospitalized patients with NCIP, the median age was 56 years (interquartile range, 42-68; range, 22-92 years) and 75 (54.3%) were men. Hospital-associated transmission was suspected as the presumed mechanism of infection for affected health professionals (40 [29%]) and hospitalized patients (17 [12.3%]). Common symptoms included fever (136 [98.6%]), fatigue (96 [69.6%]), and dry cough (82 [59.4%]). Lymphopenia (lymphocyte count, 0.8 × 109/L [interquartile range {IQR}, 0.6-1.1]) occurred in 97 patients (70.3%), prolonged prothrombin time (13.0 seconds [IQR, 12.3-13.7]) in 80 patients (58%), and elevated lactate dehydrogenase (261 U/L [IQR, 182-403]) in 55 patients (39.9%). Chest computed tomographic scans showed bilateral patchy shadows or ground glass opacity in the lungs of all patients. Most patients received antiviral therapy (oseltamivir, 124 [89.9%]), and many received antibacterial therapy (moxifloxacin, 89 [64.4%]; ceftriaxone, 34 [24.6%]; azithromycin, 25 [18.1%]) and glucocorticoid therapy (62 [44.9%]). Thirty-six patients (26.1%) were transferred to the intensive care unit (ICU) because of complications, including acute respiratory distress syndrome (22 [61.1%]), arrhythmia (16 [44.4%]), and shock (11 [30.6%]). The median time from first symptom to dyspnea was 5.0 days, to hospital admission was 7.0 days, and to ARDS was 8.0 days. Patients treated in the ICU (n = 36), compared with patients not treated in the ICU (n = 102), were older (median age, 66 years vs 51 years), were more likely to have underlying comorbidities (26 [72.2%] vs 38 [37.3%]), and were more likely to have dyspnea (23 [63.9%] vs 20 [19.6%]), and anorexia (24 [66.7%] vs 31 [30.4%]). Of the 36 cases in the ICU, 4 (11.1%) received high-flow oxygen therapy, 15 (41.7%) received noninvasive ventilation, and 17 (47.2%) received invasive ventilation (4 were switched to extracorporeal membrane oxygenation). As of February 3, 47 patients (34.1%) were discharged and 6 died (overall mortality, 4.3%), but the remaining patients are still hospitalized. Among those discharged alive (n = 47), the median hospital stay was 10 days (IQR, 7.0-14.0).\nCONCLUSIONS AND RELEVANCE: In this single-center case series of 138 hospitalized patients with confirmed NCIP in Wuhan, China, presumed hospital-related transmission of 2019-nCoV was suspected in 41% of patients, 26% of patients received ICU care, and mortality was 4.3%.","container-title":"JAMA","DOI":"10.1001/jama.2020.1585","ISSN":"1538-3598","issue":"11","journalAbbreviation":"JAMA","language":"eng","note":"PMID: 32031570\nPMCID: PMC7042881","page":"1061-1069","source":"PubMed","title":"Clinical Characteristics of 138 Hospitalized Patients With 2019 Novel Coronavirus-Infected Pneumonia in Wuhan, China","volume":"323","author":[{"family":"Wang","given":"Dawei"},{"family":"Hu","given":"Bo"},{"family":"Hu","given":"Chang"},{"family":"Zhu","given":"Fangfang"},{"family":"Liu","given":"Xing"},{"family":"Zhang","given":"Jing"},{"family":"Wang","given":"Binbin"},{"family":"Xiang","given":"Hui"},{"family":"Cheng","given":"Zhenshun"},{"family":"Xiong","given":"Yong"},{"family":"Zhao","given":"Yan"},{"family":"Li","given":"Yirong"},{"family":"Wang","given":"Xinghuan"},{"family":"Peng","given":"Zhiyong"}],"issued":{"date-parts":[["2020",3,17]]}}},{"id":1997,"uris":["http://zotero.org/users/8862203/items/QWQQ92Y4"],"itemData":{"id":1997,"type":"article-journal","abstract":"BACKGROUND: Randomised trials are essential to reliably assess medical interventions. Nevertheless, interpretation of such studies, particularly when considering absolute effects, is enhanced by understanding how the trial population may differ from the populations it aims to represent.\nMETHODS: We compared baseline characteristics and mortality of RECOVERY participants recruited in England (n = 38,510) with a reference population hospitalised with COVID-19 in England (n = 346,271) from March 2020 to November 2021. We used linked hospitalisation and mortality data for both cohorts to extract demographics, comorbidity/frailty scores, and crude and age- and sex-adjusted 28-day all-cause mortality.\nRESULTS: Demographics of RECOVERY participants were broadly similar to the reference population, but RECOVERY participants were younger (mean age [standard deviation]: RECOVERY 62.6 [15.3] vs reference 65.7 [18.5] years) and less frequently female (37% vs 45%). Comorbidity and frailty scores were lower in RECOVERY, but differences were attenuated after age stratification. Age- and sex-adjusted 28-day mortality declined over time but was similar between cohorts across the study period (RECOVERY 23.7% [95% confidence interval: 23.3-24.1%]; vs reference 24.8% [24.6-25.0%]), except during the first pandemic wave in the UK (March-May 2020) when adjusted mortality was lower in RECOVERY.\nCONCLUSIONS: Adjusted 28-day mortality in RECOVERY was similar to a nationwide reference population of patients admitted with COVID-19 in England during the same period but varied substantially over time in both cohorts. Therefore, the absolute effect estimates from RECOVERY were broadly applicable to the target population at the time but should be interpreted in the light of current mortality estimates.\nTRIAL REGISTRATION: ISRCTN50189673- Feb. 04, 2020, NCT04381936- May 11, 2020.","container-title":"Trials","DOI":"10.1186/s13063-024-08273-9","ISSN":"1745-6215","issue":"1","journalAbbreviation":"Trials","language":"eng","note":"PMID: 38951929\nPMCID: PMC11218071","page":"429","source":"PubMed","title":"Clinical trial results in context: comparison of baseline characteristics and outcomes of 38,510 RECOVERY trial participants versus a reference population of 346,271 people hospitalised with COVID-19 in England","title-short":"Clinical trial results in context","volume":"25","author":[{"family":"Pessoa-Amorim","given":"Guilherme"},{"family":"Goldacre","given":"Raphael"},{"family":"Crichton","given":"Charles"},{"family":"Stevens","given":"Will"},{"family":"Nunn","given":"Michelle"},{"family":"King","given":"Andy"},{"family":"Murray","given":"Dave"},{"family":"Welsh","given":"Richard"},{"family":"Pinches","given":"Heather"},{"family":"Rees","given":"Andrew"},{"family":"Morris","given":"Eva J. A."},{"family":"Landray","given":"Martin J."},{"family":"Haynes","given":"Richard"},{"family":"Horby","given":"Peter"},{"family":"Wallendszus","given":"Karl"},{"family":"Peto","given":"Leon"},{"family":"Campbell","given":"Mark"},{"family":"Harper","given":"Charlie"},{"family":"Mafham","given":"Marion"}],"issued":{"date-parts":[["2024",6,29]]}}}],"schema":"https://github.com/citation-style-language/schema/raw/master/csl-citation.json"} </w:instrText>
      </w:r>
      <w:r>
        <w:fldChar w:fldCharType="separate"/>
      </w:r>
      <w:r w:rsidRPr="002334EE">
        <w:rPr>
          <w:vertAlign w:val="superscript"/>
        </w:rPr>
        <w:t>2–4</w:t>
      </w:r>
      <w:r>
        <w:fldChar w:fldCharType="end"/>
      </w:r>
      <w:commentRangeEnd w:id="251"/>
      <w:r>
        <w:rPr>
          <w:rStyle w:val="CommentReference"/>
        </w:rPr>
        <w:commentReference w:id="251"/>
      </w:r>
      <w:r w:rsidRPr="00633320">
        <w:t xml:space="preserve"> The </w:t>
      </w:r>
      <w:ins w:id="252" w:author="Author">
        <w:r>
          <w:t>RECOVERY platform trial was initially set up to evaluate treatments for this new disease.</w:t>
        </w:r>
      </w:ins>
      <w:del w:id="253" w:author="Author">
        <w:r w:rsidRPr="00633320" w:rsidDel="00A214F9">
          <w:delText>progression from prodrome (usually fever, fatigue and cough) to severe pneumonia requiring oxygen support or mechanical ventilation often takes one to two weeks after the onset of symptoms.</w:delText>
        </w:r>
        <w:r w:rsidDel="00434567">
          <w:rPr>
            <w:vertAlign w:val="superscript"/>
          </w:rPr>
          <w:delText>2</w:delText>
        </w:r>
        <w:r w:rsidRPr="00633320" w:rsidDel="00A214F9">
          <w:delText xml:space="preserve"> The kinetics of viral replication in the respiratory tract are not well characterized, but this relatively slow progression provides a potential time window in which antiviral therapies could influence the course of disease.</w:delText>
        </w:r>
      </w:del>
    </w:p>
    <w:p w14:paraId="7A8822C0" w14:textId="77777777" w:rsidR="005376DA" w:rsidRDefault="005376DA" w:rsidP="0097021A"/>
    <w:p w14:paraId="53AA2559" w14:textId="79F92B34" w:rsidR="005376DA" w:rsidRPr="00633320" w:rsidRDefault="005376DA" w:rsidP="0097021A">
      <w:r>
        <w:t>Since the RECOVERY trial began in 2020, it has identified several life-saving treatments for COVID-19, and shown that other widely used treatments were ineffective.</w:t>
      </w:r>
      <w:r>
        <w:fldChar w:fldCharType="begin"/>
      </w:r>
      <w:r w:rsidR="0086346E">
        <w:instrText xml:space="preserve"> ADDIN ZOTERO_ITEM CSL_CITATION {"citationID":"oDhLsKU6","properties":{"formattedCitation":"\\super 5\\uc0\\u8211{}14\\nosupersub{}","plainCitation":"5–14","noteIndex":0},"citationItems":[{"id":229,"uris":["http://zotero.org/users/8862203/items/WMHHLSDP"],"itemData":{"id":229,"type":"article-journal","abstract":"BACKGROUND: Hydroxychloroquine and chloroquine have been proposed as treatments for coronavirus disease 2019 (Covid-19) on the basis of in vitro activity and data from uncontrolled studies and small, randomized trials.\nMETHODS: In this randomized, controlled, open-label platform trial comparing a range of possible treatments with usual care in patients hospitalized with Covid-19, we randomly assigned 1561 patients to receive hydroxychloroquine and 3155 to receive usual care. The primary outcome was 28-day mortality.\nRESULTS: The enrollment of patients in the hydroxychloroquine group was closed on June 5, 2020, after an interim analysis determined that there was a lack of efficacy. Death within 28 days occurred in 421 patients (27.0%) in the hydroxychloroquine group and in 790 (25.0%) in the usual-care group (rate ratio, 1.09; 95% confidence interval [CI], 0.97 to 1.23; P = 0.15). Consistent results were seen in all prespecified subgroups of patients. The results suggest that patients in the hydroxychloroquine group were less likely to be discharged from the hospital alive within 28 days than those in the usual-care group (59.6% vs. 62.9%; rate ratio, 0.90; 95% CI, 0.83 to 0.98). Among the patients who were not undergoing mechanical ventilation at baseline, those in the hydroxychloroquine group had a higher frequency of invasive mechanical ventilation or death (30.7% vs. 26.9%; risk ratio, 1.14; 95% CI, 1.03 to 1.27). There was a small numerical excess of cardiac deaths (0.4 percentage points) but no difference in the incidence of new major cardiac arrhythmia among the patients who received hydroxychloroquine.\nCONCLUSIONS: Among patients hospitalized with Covid-19, those who received hydroxychloroquine did not have a lower incidence of death at 28 days than those who received usual care. (Funded by UK Research and Innovation and National Institute for Health Research and others; RECOVERY ISRCTN number, ISRCTN50189673; ClinicalTrials.gov number, NCT04381936.).","container-title":"The New England Journal of Medicine","DOI":"10.1056/NEJMoa2022926","ISSN":"1533-4406","issue":"21","journalAbbreviation":"N Engl J Med","language":"eng","note":"PMID: 33031652\nPMCID: PMC7556338","page":"2030-2040","source":"PubMed","title":"Effect of Hydroxychloroquine in Hospitalized Patients with Covid-19","volume":"383","author":[{"literal":"RECOVERY Collaborative Group"},{"family":"Horby","given":"Peter"},{"family":"Mafham","given":"Marion"},{"family":"Linsell","given":"Louise"},{"family":"Bell","given":"Jennifer L."},{"family":"Staplin","given":"Natalie"},{"family":"Emberson","given":"Jonathan R."},{"family":"Wiselka","given":"Martin"},{"family":"Ustianowski","given":"Andrew"},{"family":"Elmahi","given":"Einas"},{"family":"Prudon","given":"Benjamin"},{"family":"Whitehouse","given":"Tony"},{"family":"Felton","given":"Timothy"},{"family":"Williams","given":"John"},{"family":"Faccenda","given":"Jakki"},{"family":"Underwood","given":"Jonathan"},{"family":"Baillie","given":"J. Kenneth"},{"family":"Chappell","given":"Lucy C."},{"family":"Faust","given":"Saul N."},{"family":"Jaki","given":"Thomas"},{"family":"Jeffery","given":"Katie"},{"family":"Lim","given":"Wei Shen"},{"family":"Montgomery","given":"Alan"},{"family":"Rowan","given":"Kathryn"},{"family":"Tarning","given":"Joel"},{"family":"Watson","given":"James A."},{"family":"White","given":"Nicholas J."},{"family":"Juszczak","given":"Edmund"},{"family":"Haynes","given":"Richard"},{"family":"Landray","given":"Martin J."}],"issued":{"date-parts":[["2020",11,19]]}}},{"id":261,"uris":["http://zotero.org/users/8862203/items/L53CIISI"],"itemData":{"id":261,"type":"article-journal","abstract":"BACKGROUND: Coronavirus disease 2019 (Covid-19) is associated with diffuse lung damage. Glucocorticoids may modulate inflammation-mediated lung injury and thereby reduce progression to respiratory failure and death.\nMETHODS: In this controlled, open-label trial comparing a range of possible treatments in patients who were hospitalized with Covid-19, we randomly assigned patients to receive oral or intravenous dexamethasone (at a dose of 6 mg once daily) for up to 10 days or to receive usual care alone. The primary outcome was 28-day mortality. Here, we report the final results of this assessment.\nRESULTS: A total of 2104 patients were assigned to receive dexamethasone and 4321 to receive usual care. Overall, 482 patients (22.9%) in the dexamethasone group and 1110 patients (25.7%) in the usual care group died within 28 days after randomization (age-adjusted rate ratio, 0.83; 95% confidence interval [CI], 0.75 to 0.93; P&lt;0.001). The proportional and absolute between-group differences in mortality varied considerably according to the level of respiratory support that the patients were receiving at the time of randomization. In the dexamethasone group, the incidence of death was lower than that in the usual care group among patients receiving invasive mechanical ventilation (29.3% vs. 41.4%; rate ratio, 0.64; 95% CI, 0.51 to 0.81) and among those receiving oxygen without invasive mechanical ventilation (23.3% vs. 26.2%; rate ratio, 0.82; 95% CI, 0.72 to 0.94) but not among those who were receiving no respiratory support at randomization (17.8% vs. 14.0%; rate ratio, 1.19; 95% CI, 0.92 to 1.55).\nCONCLUSIONS: In patients hospitalized with Covid-19, the use of dexamethasone resulted in lower 28-day mortality among those who were receiving either invasive mechanical ventilation or oxygen alone at randomization but not among those receiving no respiratory support. (Funded by the Medical Research Council and National Institute for Health Research and others; RECOVERY ClinicalTrials.gov number, NCT04381936; ISRCTN number, 50189673.).","container-title":"The New England Journal of Medicine","DOI":"10.1056/NEJMoa2021436","ISSN":"1533-4406","issue":"8","journalAbbreviation":"N Engl J Med","language":"eng","note":"PMID: 32678530\nPMCID: PMC7383595","page":"693-704","source":"PubMed","title":"Dexamethasone in Hospitalized Patients with Covid-19","volume":"384","author":[{"literal":"RECOVERY Collaborative Group"},{"family":"Horby","given":"Peter"},{"family":"Lim","given":"Wei Shen"},{"family":"Emberson","given":"Jonathan R."},{"family":"Mafham","given":"Marion"},{"family":"Bell","given":"Jennifer L."},{"family":"Linsell","given":"Louise"},{"family":"Staplin","given":"Natalie"},{"family":"Brightling","given":"Christopher"},{"family":"Ustianowski","given":"Andrew"},{"family":"Elmahi","given":"Einas"},{"family":"Prudon","given":"Benjamin"},{"family":"Green","given":"Christopher"},{"family":"Felton","given":"Timothy"},{"family":"Chadwick","given":"David"},{"family":"Rege","given":"Kanchan"},{"family":"Fegan","given":"Christopher"},{"family":"Chappell","given":"Lucy C."},{"family":"Faust","given":"Saul N."},{"family":"Jaki","given":"Thomas"},{"family":"Jeffery","given":"Katie"},{"family":"Montgomery","given":"Alan"},{"family":"Rowan","given":"Kathryn"},{"family":"Juszczak","given":"Edmund"},{"family":"Baillie","given":"J. Kenneth"},{"family":"Haynes","given":"Richard"},{"family":"Landray","given":"Martin J."}],"issued":{"date-parts":[["2021",2,25]]}}},{"id":198,"uris":["http://zotero.org/users/8862203/items/IGTLFTDT"],"itemData":{"id":198,"type":"article-journal","abstract":"BACKGROUND: Lopinavir-ritonavir has been proposed as a treatment for COVID-19 on the basis of in vitro activity, preclinical studies, and observational studies. Here, we report the results of a randomised trial to assess whether lopinavir-ritonavir improves outcomes in patients admitted to hospital with COVID-19.\nMETHODS: In this randomised, controlled, open-label, platform trial, a range of possible treatments was compared with usual care in patients admitted to hospital with COVID-19. The trial is underway at 176 hospitals in the UK. Eligible and consenting patients were randomly allocated to either usual standard of care alone or usual standard of care plus lopinavir-ritonavir (400 mg and 100 mg, respectively) by mouth for 10 days or until discharge (or one of the other RECOVERY treatment groups: hydroxychloroquine, dexamethasone, or azithromycin) using web-based simple (unstratified) randomisation with allocation concealment. Randomisation to usual care was twice that of any of the active treatment groups (eg, 2:1 in favour of usual care if the patient was eligible for only one active group, 2:1:1 if the patient was eligible for two active groups). The primary outcome was 28-day all-cause mortality. Analyses were done on an intention-to-treat basis in all randomly assigned participants. The trial is registered with ISRCTN, 50189673, and ClinicalTrials.gov, NCT04381936.\nFINDINGS: Between March 19, 2020, and June 29, 2020, 1616 patients were randomly allocated to receive lopinavir-ritonavir and 3424 patients to receive usual care. Overall, 374 (23%) patients allocated to lopinavir-ritonavir and 767 (22%) patients allocated to usual care died within 28 days (rate ratio 1·03, 95% CI 0·91-1·17; p=0·60). Results were consistent across all prespecified subgroups of patients. We observed no significant difference in time until discharge alive from hospital (median 11 days [IQR 5 to &gt;28] in both groups) or the proportion of patients discharged from hospital alive within 28 days (rate ratio 0·98, 95% CI 0·91-1·05; p=0·53). Among patients not on invasive mechanical ventilation at baseline, there was no significant difference in the proportion who met the composite endpoint of invasive mechanical ventilation or death (risk ratio 1·09, 95% CI 0·99-1·20; p=0·092).\nINTERPRETATION: In patients admitted to hospital with COVID-19, lopinavir-ritonavir was not associated with reductions in 28-day mortality, duration of hospital stay, or risk of progressing to invasive mechanical ventilation or death. These findings do not support the use of lopinavir-ritonavir for treatment of patients admitted to hospital with COVID-19.\nFUNDING: Medical Research Council and National Institute for Health Research.","container-title":"Lancet (London, England)","DOI":"10.1016/S0140-6736(20)32013-4","ISSN":"1474-547X","issue":"10259","journalAbbreviation":"Lancet","language":"eng","note":"PMID: 33031764\nPMCID: PMC7535623","page":"1345-1352","source":"PubMed","title":"Lopinavir-ritonavir in patients admitted to hospital with COVID-19 (RECOVERY): a randomised, controlled, open-label, platform trial","title-short":"Lopinavir-ritonavir in patients admitted to hospital with COVID-19 (RECOVERY)","volume":"396","author":[{"family":"RECOVERY Collaborative Group","given":""}],"issued":{"date-parts":[["2020",10,24]]}}},{"id":230,"uris":["http://zotero.org/users/8862203/items/YINBKUHE","http://zotero.org/users/8862203/items/RT377LQW"],"itemData":{"id":230,"type":"article-journal","abstract":"BACKGROUND: Azithromycin has been proposed as a treatment for COVID-19 on the basis of its immunomodulatory actions. We aimed to evaluate the safety and efficacy of azithromycin in patients admitted to hospital with COVID-19.\nMETHODS: In this randomised, controlled, open-label, adaptive platform trial (Randomised Evaluation of COVID-19 Therapy [RECOVERY]), several possible treatments were compared with usual care in patients admitted to hospital with COVID-19 in the UK. The trial is underway at 176 hospitals in the UK. Eligible and consenting patients were randomly allocated to either usual standard of care alone or usual standard of care plus azithromycin 500 mg once per day by mouth or intravenously for 10 days or until discharge (or allocation to one of the other RECOVERY treatment groups). Patients were assigned via web-based simple (unstratified) randomisation with allocation concealment and were twice as likely to be randomly assigned to usual care than to any of the active treatment groups. Participants and local study staff were not masked to the allocated treatment, but all others involved in the trial were masked to the outcome data during the trial. The primary outcome was 28-day all-cause mortality, assessed in the intention-to-treat population. The trial is registered with ISRCTN, 50189673, and ClinicalTrials.gov, NCT04381936.\nFINDINGS: Between April 7 and Nov 27, 2020, of 16 442 patients enrolled in the RECOVERY trial, 9433 (57%) were eligible and 7763 were included in the assessment of azithromycin. The mean age of these study participants was 65·3 years (SD 15·7) and approximately a third were women (2944 [38%] of 7763). 2582 patients were randomly allocated to receive azithromycin and 5181 patients were randomly allocated to usual care alone. Overall, 561 (22%) patients allocated to azithromycin and 1162 (22%) patients allocated to usual care died within 28 days (rate ratio 0·97, 95% CI 0·87-1·07; p=0·50). No significant difference was seen in duration of hospital stay (median 10 days [IQR 5 to &gt;28] vs 11 days [5 to &gt;28]) or the proportion of patients discharged from hospital alive within 28 days (rate ratio 1·04, 95% CI 0·98-1·10; p=0·19). Among those not on invasive mechanical ventilation at baseline, no significant difference was seen in the proportion meeting the composite endpoint of invasive mechanical ventilation or death (risk ratio 0·95, 95% CI 0·87-1·03; p=0·24).\nINTERPRETATION: In patients admitted to hospital with COVID-19, azithromycin did not improve survival or other prespecified clinical outcomes. Azithromycin use in patients admitted to hospital with COVID-19 should be restricted to patients in whom there is a clear antimicrobial indication.\nFUNDING: UK Research and Innovation (Medical Research Council) and National Institute of Health Research.","container-title":"Lancet (London, England)","DOI":"10.1016/S0140-6736(21)00149-5","ISSN":"1474-547X","issue":"10274","journalAbbreviation":"Lancet","language":"eng","note":"PMID: 33545096\nPMCID: PMC7884931","page":"605-612","source":"PubMed","title":"Azithromycin in patients admitted to hospital with COVID-19 (RECOVERY): a randomised, controlled, open-label, platform trial","title-short":"Azithromycin in patients admitted to hospital with COVID-19 (RECOVERY)","volume":"397","author":[{"literal":"RECOVERY Collaborative Group"}],"issued":{"date-parts":[["2021",2,13]]}}},{"id":262,"uris":["http://zotero.org/users/8862203/items/VHAPANRM","http://zotero.org/users/8862203/items/SNDW4HNJ"],"itemData":{"id":262,"type":"article-journal","abstract":"BACKGROUND: Many patients with COVID-19 have been treated with plasma containing anti-SARS-CoV-2 antibodies. We aimed to evaluate the safety and efficacy of convalescent plasma therapy in patients admitted to hospital with COVID-19.\nMETHODS: This randomised, controlled, open-label, platform trial (Randomised Evaluation of COVID-19 Therapy [RECOVERY]) is assessing several possible treatments in patients hospitalised with COVID-19 in the UK. The trial is underway at 177 NHS hospitals from across the UK. Eligible and consenting patients were randomly assigned (1:1) to receive either usual care alone (usual care group) or usual care plus high-titre convalescent plasma (convalescent plasma group). The primary outcome was 28-day mortality, analysed on an intention-to-treat basis. The trial is registered with ISRCTN, 50189673, and ClinicalTrials.gov, NCT04381936.\nFINDINGS: Between May 28, 2020, and Jan 15, 2021, 11558 (71%) of 16287 patients enrolled in RECOVERY were eligible to receive convalescent plasma and were assigned to either the convalescent plasma group or the usual care group. There was no significant difference in 28-day mortality between the two groups: 1399 (24%) of 5795 patients in the convalescent plasma group and 1408 (24%) of 5763 patients in the usual care group died within 28 days (rate ratio 1·00, 95% CI 0·93-1·07; p=0·95). The 28-day mortality rate ratio was similar in all prespecified subgroups of patients, including in those patients without detectable SARS-CoV-2 antibodies at randomisation. Allocation to convalescent plasma had no significant effect on the proportion of patients discharged from hospital within 28 days (3832 [66%] patients in the convalescent plasma group vs 3822 [66%] patients in the usual care group; rate ratio 0·99, 95% CI 0·94-1·03; p=0·57). Among those not on invasive mechanical ventilation at randomisation, there was no significant difference in the proportion of patients meeting the composite endpoint of progression to invasive mechanical ventilation or death (1568 [29%] of 5493 patients in the convalescent plasma group vs 1568 [29%] of 5448 patients in the usual care group; rate ratio 0·99, 95% CI 0·93-1·05; p=0·79).\nINTERPRETATION: In patients hospitalised with COVID-19, high-titre convalescent plasma did not improve survival or other prespecified clinical outcomes.\nFUNDING: UK Research and Innovation (Medical Research Council) and National Institute of Health Research.","container-title":"Lancet (London, England)","DOI":"10.1016/S0140-6736(21)00897-7","ISSN":"1474-547X","issue":"10289","journalAbbreviation":"Lancet","language":"eng","note":"PMID: 34000257\nPMCID: PMC8121538","page":"2049-2059","source":"PubMed","title":"Convalescent plasma in patients admitted to hospital with COVID-19 (RECOVERY): a randomised controlled, open-label, platform trial","title-short":"Convalescent plasma in patients admitted to hospital with COVID-19 (RECOVERY)","volume":"397","author":[{"literal":"RECOVERY Collaborative Group"}],"issued":{"date-parts":[["2021",5,29]]}}},{"id":69,"uris":["http://zotero.org/users/8862203/items/6ZU3AIIW"],"itemData":{"id":69,"type":"article-journal","abstract":"BACKGROUND: Casirivimab and imdevimab are non-competing monoclonal antibodies that bind to two different sites on the receptor binding domain of the SARS-CoV-2 spike glycoprotein, blocking viral entry into host cells. We aimed to evaluate the efficacy and safety of casirivimab and imdevimab administered in combination in patients admitted to hospital with COVID-19.\nMETHODS: RECOVERY is a randomised, controlled, open-label platform trial comparing several possible treatments with usual care in patients admitted to hospital with COVID-19. 127 UK hospitals took part in the evaluation of casirivimab and imdevimab. Eligible participants were any patients aged at least 12 years admitted to hospital with clinically suspected or laboratory-confirmed SARS-CoV-2 infection. Participants were randomly assigned (1:1) to either usual standard of care alone or usual care plus casirivimab 4 g and imdevimab 4 g administered together in a single intravenous infusion. Investigators and data assessors were masked to analyses of the outcome data during the trial. The primary outcome was 28-day all-cause mortality assessed by intention to treat, first only in patients without detectable antibodies to SARS-CoV-2 infection at randomisation (ie, those who were seronegative) and then in the overall population. Safety was assessed in all participants who received casirivimab and imdevimab. The trial is registered with ISRCTN (50189673) and ClinicalTrials.gov (NCT04381936).\nFINDINGS: Between Sept 18, 2020, and May 22, 2021, 9785 patients enrolled in RECOVERY were eligible for casirivimab and imdevimab, of which 4839 were randomly assigned to casirivimab and imdevimab plus usual care and 4946 to usual care alone. 3153 (32%) of 9785 patients were seronegative, 5272 (54%) were seropositive, and 1360 (14%) had unknown baseline antibody status. 812 (8%) patients were known to have received at least one dose of a SARS-CoV-2 vaccine. In the primary efficacy population of seronegative patients, 396 (24%) of 1633 patients allocated to casirivimab and imdevimab versus 452 (30%) of 1520 patients allocated to usual care died within 28 days (rate ratio [RR] 0·79, 95% CI 0·69-0·91; p=0·0009). In an analysis of all randomly assigned patients (regardless of baseline antibody status), 943 (19%) of 4839 patients allocated to casirivimab and imdevimab versus 1029 (21%) of 4946 patients allocated to usual care died within 28 days (RR 0·94, 95% CI 0·86-1·02; p=0·14). The proportional effect of casirivimab and imdevimab on mortality differed significantly between seropositive and seronegative patients (p value for heterogeneity=0·002). There were no deaths attributed to the treatment, or meaningful between-group differences in the pre-specified safety outcomes of cause-specific mortality, cardiac arrhythmia, thrombosis, or major bleeding events. Serious adverse reactions reported in seven (&lt;1%) participants were believed by the local investigator to be related to treatment with casirivimab and imdevimab.\nINTERPRETATION: In patients admitted to hospital with COVID-19, the monoclonal antibody combination of casirivimab and imdevimab reduced 28-day mortality in patients who were seronegative (and therefore had not mounted their own humoral immune response) at baseline but not in those who were seropositive at baseline.\nFUNDING: UK Research and Innovation (Medical Research Council) and National Institute of Health Research.","collection-title":"RECOVERY","container-title":"Lancet (London, England)","DOI":"10.1016/S0140-6736(22)00163-5","ISSN":"1474-547X","issue":"10325","journalAbbreviation":"Lancet","language":"eng","note":"PMID: 35151397\nPMCID: PMC8830904","page":"665-676","source":"PubMed","title":"Casirivimab and imdevimab in patients admitted to hospital with COVID-19 (RECOVERY): a randomised, controlled, open-label, platform trial","title-short":"Casirivimab and imdevimab in patients admitted to hospital with COVID-19 (RECOVERY)","volume":"399","author":[{"literal":"RECOVERY Collaborative Group"}],"issued":{"date-parts":[["2022",2,12]]}}},{"id":299,"uris":["http://zotero.org/users/8862203/items/VPZ4U7MY","http://zotero.org/users/8862203/items/AZXFR2WE"],"itemData":{"id":299,"type":"article-journal","abstract":"BACKGROUND: Aspirin has been proposed as a treatment for COVID-19 on the basis of its anti-thrombotic properties. We aimed to evaluate the efficacy and safety of aspirin in patients admitted to hospital with COVID-19.\nMETHODS: In this randomised, controlled, open-label, platform trial, several possible treatments were compared with usual care in patients hospitalised with COVID-19. The trial took place at 177 hospitals in the UK, two hospitals in Indonesia, and two hospitals in Nepal. Eligible and consenting adults were randomly allocated in a 1:1 ratio to either usual standard of care plus 150 mg aspirin once per day until discharge or usual standard of care alone using web-based simple (unstratified) randomisation with allocation concealment. The primary outcome was 28 day mortality. All analyses were done by intention to treat. The trial is registered with ISRCTN (50189673) and ClinicalTrials.gov (NCT04381936).\nFINDINGS: Between Nov 1, 2020, and March 21, 2021, 14 892 (66%) of 22 560 patients enrolled into the RECOVERY trial were eligible to be randomly allocated to aspirin. 7351 patients were randomly allocated (1:1) to receive aspirin and 7541 patients to receive usual care alone. Overall, 1222 (17%) of 7351 patients allocated to aspirin and 1299 (17%) of 7541 patients allocated to usual care died within 28 days (rate ratio 0·96, 95% CI 0·89-1·04; p=0·35). Consistent results were seen in all prespecified subgroups of patients. Patients allocated to aspirin had a slightly shorter duration of hospitalisation (median 8 days, IQR 5 to &gt;28, vs 9 days, IQR 5 to &gt;28) and a higher proportion were discharged from hospital alive within 28 days (75% vs 74%; rate ratio 1·06, 95% CI 1·02-1·10; p=0·0062). Among patients not on invasive mechanical ventilation at baseline, there was no significant difference in the proportion meeting the composite endpoint of invasive mechanical ventilation or death (21% vs 22%; risk ratio 0·96, 95% CI 0·90-1·03; p=0·23). Aspirin use was associated with a reduction in thrombotic events (4·6% vs 5·3%; absolute reduction 0·6%, SE 0·4%) and an increase in major bleeding events (1·6% vs 1·0%; absolute increase 0·6%, SE 0·2%).\nINTERPRETATION: In patients hospitalised with COVID-19, aspirin was not associated with reductions in 28 day mortality or in the risk of progressing to invasive mechanical ventilation or death, but was associated with a small increase in the rate of being discharged alive within 28 days.\nFUNDING: UK Research and Innovation (Medical Research Council), National Institute of Health Research, and the Wellcome Trust through the COVID-19 Therapeutics Accelerator.","container-title":"Lancet (London, England)","DOI":"10.1016/S0140-6736(21)01825-0","ISSN":"1474-547X","journalAbbreviation":"Lancet","language":"eng","note":"PMID: 34800427\nPMCID: PMC8598213","page":"S0140-6736(21)01825-0","source":"PubMed","title":"Aspirin in patients admitted to hospital with COVID-19 (RECOVERY): a randomised, controlled, open-label, platform trial","title-short":"Aspirin in patients admitted to hospital with COVID-19 (RECOVERY)","author":[{"literal":"RECOVERY Collaborative Group"}],"issued":{"date-parts":[["2021",11,17]]}}},{"id":232,"uris":["http://zotero.org/users/8862203/items/F4KEYU8X"],"itemData":{"id":232,"type":"article-journal","abstract":"BACKGROUND: Colchicine has been proposed as a treatment for COVID-19 based on its anti-inflammatory actions. We aimed to evaluate the efficacy and safety of colchicine in patients admitted to hospital with COVID-19.\nMETHODS: In this streamlined, randomised, controlled, open-label trial, underway at 177 hospitals in the UK, two hospitals in Indonesia, and two hospitals in Nepal, several possible treatments were compared with usual care in patients hospitalised with COVID-19. Patients were eligible for inclusion in the study if they were admitted to hospital with clinically suspected or laboratory confirmed SARS-CoV-2 infection and had no medical history that might, in the opinion of the attending clinician, put the patient at significant risk if they were to participate in the trial. Eligible and consenting adults were randomly assigned (1:1) to receive either usual standard of care alone (usual care group) or usual standard of care plus colchicine (colchicine group) using web-based simple (unstratified) randomisation with allocation concealment. Participants received colchicine 1 mg after randomisation followed by 500 μg 12 h later and then 500 μg twice a day by mouth or nasogastric tube for 10 days in total or until discharge. Dose frequency was halved for patients receiving a moderate CYP3A4 inhibitor (eg, diltiazem), patients with an estimated glomerular filtration rate of less than 30 mL/min per 1·73m2, and those with an estimated bodyweight of less than 70 kg. The primary outcome was 28-day mortality, secondary endpoints included time to discharge, the proportion of patients discharged from hospital within 28 days, and, in patients not on invasive mechanical ventilation at randomisation, a composite endpoint of invasive mechanical ventilation or death. All analyses were by intention-to-treat. The trial is registered with ISRCTN, 50189673, and ClinicalTrials.gov, NCT04381936.\nFINDINGS: Between Nov 27, 2020, and March 4, 2021, 11 340 (58%) of 19 423 patients enrolled into the RECOVERY trial were eligible to receive colchicine; 5610 (49%) patients were randomly assigned to the colchicine group and 5730 (51%) to the usual care group. Overall, 1173 (21%) patients in the colchicine group and 1190 (21%) patients in the usual care group died within 28 days (rate ratio 1·01 [95% CI 0·93 to 1·10]; p=0·77). Consistent results were seen in all prespecified subgroups of patients. Median time to discharge alive (10 days [IQR 5 to &gt;28]) was the same in both groups, and there was no significant difference in the proportion of patients discharged from hospital alive within 28 days (3901 [70%] patients in the colchicine group and 4032 [70%] usual care group; rate ratio 0·98 [95% CI 0·94 to 1·03]; p=0·44). In those not on invasive mechanical ventilation at baseline, there was no significant difference in the proportion meeting the composite endpoint of invasive mechanical ventilation or death (1344 [25%] in the colchicine group vs 1343 [25%] patients in the usual care group; risk ratio 1·02 [95% CI 0·96 to 1·09]; p=0·47).\nINTERPRETATION: In adults hospitalised with COVID-19, colchicine was not associated with reductions in 28-day mortality, duration of hospital stay, or risk of progressing to invasive mechanical ventilation or death.\nFUNDING: UK Research and Innovation (Medical Research Council), National Institute of Health Research, and Wellcome Trust.","container-title":"The Lancet. Respiratory Medicine","DOI":"10.1016/S2213-2600(21)00435-5","ISSN":"2213-2619","issue":"12","journalAbbreviation":"Lancet Respir Med","language":"eng","note":"PMID: 34672950\nPMCID: PMC8523117","page":"1419-1426","source":"PubMed","title":"Colchicine in patients admitted to hospital with COVID-19 (RECOVERY): a randomised, controlled, open-label, platform trial","title-short":"Colchicine in patients admitted to hospital with COVID-19 (RECOVERY)","volume":"9","author":[{"literal":"RECOVERY Collaborative Group"}],"issued":{"date-parts":[["2021",12]]}}},{"id":234,"uris":["http://zotero.org/users/8862203/items/NGQ3TUZ5","http://zotero.org/users/8862203/items/ELVSPZNT"],"itemData":{"id":234,"type":"article-journal","abstract":"BACKGROUND: In this study, we aimed to evaluate the effects of tocilizumab in adult patients admitted to hospital with COVID-19 with both hypoxia and systemic inflammation.\nMETHODS: This randomised, controlled, open-label, platform trial (Randomised Evaluation of COVID-19 Therapy [RECOVERY]), is assessing several possible treatments in patients hospitalised with COVID-19 in the UK. Those trial participants with hypoxia (oxygen saturation &lt;92% on air or requiring oxygen therapy) and evidence of systemic inflammation (C-reactive protein ≥75 mg/L) were eligible for random assignment in a 1:1 ratio to usual standard of care alone versus usual standard of care plus tocilizumab at a dose of 400 mg-800 mg (depending on weight) given intravenously. A second dose could be given 12-24 h later if the patient's condition had not improved. The primary outcome was 28-day mortality, assessed in the intention-to-treat population. The trial is registered with ISRCTN (50189673) and ClinicalTrials.gov (NCT04381936).\nFINDINGS: Between April 23, 2020, and Jan 24, 2021, 4116 adults of 21 550 patients enrolled into the RECOVERY trial were included in the assessment of tocilizumab, including 3385 (82%) patients receiving systemic corticosteroids. Overall, 621 (31%) of the 2022 patients allocated tocilizumab and 729 (35%) of the 2094 patients allocated to usual care died within 28 days (rate ratio 0·85; 95% CI 0·76-0·94; p=0·0028). Consistent results were seen in all prespecified subgroups of patients, including those receiving systemic corticosteroids. Patients allocated to tocilizumab were more likely to be discharged from hospital within 28 days (57% vs 50%; rate ratio 1·22; 1·12-1·33; p&lt;0·0001). Among those not receiving invasive mechanical ventilation at baseline, patients allocated tocilizumab were less likely to reach the composite endpoint of invasive mechanical ventilation or death (35% vs 42%; risk ratio 0·84; 95% CI 0·77-0·92; p&lt;0·0001).\nINTERPRETATION: In hospitalised COVID-19 patients with hypoxia and systemic inflammation, tocilizumab improved survival and other clinical outcomes. These benefits were seen regardless of the amount of respiratory support and were additional to the benefits of systemic corticosteroids.\nFUNDING: UK Research and Innovation (Medical Research Council) and National Institute of Health Research.","container-title":"Lancet (London, England)","DOI":"10.1016/S0140-6736(21)00676-0","ISSN":"1474-547X","issue":"10285","journalAbbreviation":"Lancet","language":"eng","note":"PMID: 33933206\nPMCID: PMC8084355","page":"1637-1645","source":"PubMed","title":"Tocilizumab in patients admitted to hospital with COVID-19 (RECOVERY): a randomised, controlled, open-label, platform trial","title-short":"Tocilizumab in patients admitted to hospital with COVID-19 (RECOVERY)","volume":"397","author":[{"family":"RECOVERY Collaborative Group","given":""}],"issued":{"date-parts":[["2021",5,1]]}}},{"id":"3hBJrOlq/Bqm9NofK","uris":["http://zotero.org/users/8862203/items/IDVM4DTZ"],"itemData":{"id":183,"type":"article-journal","abstract":"BACKGROUND: We aimed to evaluate the use of baricitinib, a Janus kinase (JAK) 1-2 inhibitor, for the treatment of patients admitted to hospital with COVID-19.\nMETHODS: This randomised, controlled, open-label, platform trial (Randomised Evaluation of COVID-19 Therapy [RECOVERY]), is assessing multiple possible treatments in patients hospitalised with COVID-19 in the UK. Eligible and consenting patients were randomly allocated (1:1) to either usual standard of care alone (usual care group) or usual care plus baricitinib 4 mg once daily by mouth for 10 days or until discharge if sooner (baricitinib group). The primary outcome was 28-day mortality assessed in the intention-to-treat population. A meta-analysis was done, which included the results from the RECOVERY trial and all previous randomised controlled trials of baricitinib or other JAK inhibitor in patients hospitalised with COVID-19. The RECOVERY trial is registered with ISRCTN (50189673) and ClinicalTrials.gov (NCT04381936) and is ongoing.\nFINDINGS: Between Feb 2 and Dec 29, 2021, from 10 852 enrolled, 8156 patients were randomly allocated to receive usual care plus baricitinib versus usual care alone. At randomisation, 95% of patients were receiving corticosteroids and 23% were receiving tocilizumab (with planned use within the next 24 h recorded for a further 9%). Overall, 514 (12%) of 4148 patients allocated to baricitinib versus 546 (14%) of 4008 patients allocated to usual care died within 28 days (age-adjusted rate ratio 0·87; 95% CI 0·77-0·99; p=0·028). This 13% proportional reduction in mortality was somewhat smaller than that seen in a meta-analysis of eight previous trials of a JAK inhibitor (involving 3732 patients and 425 deaths), in which allocation to a JAK inhibitor was associated with a 43% proportional reduction in mortality (rate ratio 0·57; 95% CI 0·45-0·72). Including the results from RECOVERY in an updated meta-analysis of all nine completed trials (involving 11 888 randomly assigned patients and 1485 deaths) allocation to baricitinib or another JAK inhibitor was associated with a 20% proportional reduction in mortality (rate ratio 0·80; 95% CI 0·72-0·89; p&lt;0·0001). In RECOVERY, there was no significant excess in death or infection due to non-COVID-19 causes and no significant excess of thrombosis, or other safety outcomes.\nINTERPRETATION: In patients hospitalised with COVID-19, baricitinib significantly reduced the risk of death but the size of benefit was somewhat smaller than that suggested by previous trials. The total randomised evidence to date suggests that JAK inhibitors (chiefly baricitinib) reduce mortality in patients hospitalised for COVID-19 by about one-fifth.\nFUNDING: UK Research and Innovation (Medical Research Council) and National Institute of Health Research.","container-title":"Lancet (London, England)","DOI":"10.1016/S0140-6736(22)01109-6","ISSN":"1474-547X","issue":"10349","journalAbbreviation":"Lancet","language":"eng","note":"PMID: 35908569\nPMCID: PMC9333998","page":"359-368","source":"PubMed","title":"Baricitinib in patients admitted to hospital with COVID-19 (RECOVERY): a randomised, controlled, open-label, platform trial and updated meta-analysis","title-short":"Baricitinib in patients admitted to hospital with COVID-19 (RECOVERY)","volume":"400","author":[{"literal":"RECOVERY Collaborative Group"}],"issued":{"date-parts":[["2022",7,30]]}}}],"schema":"https://github.com/citation-style-language/schema/raw/master/csl-citation.json"} </w:instrText>
      </w:r>
      <w:r>
        <w:fldChar w:fldCharType="separate"/>
      </w:r>
      <w:r w:rsidRPr="00DC170B">
        <w:rPr>
          <w:vertAlign w:val="superscript"/>
        </w:rPr>
        <w:t>5–14</w:t>
      </w:r>
      <w:r>
        <w:fldChar w:fldCharType="end"/>
      </w:r>
      <w:r>
        <w:t xml:space="preserve"> In contrast, the treatment of hospitalised patients with pneumonia caused by influenza or bacterial infection has progressed little in the last 20 years and there is substantial uncertainty and disagreement about optimal treatment of these patients. Corticosteroids reduce the risk of death in patients with severe COVID-19, but there is insufficient evidence to know if they produce a similar benefit in influenza and bacterial infection.</w:t>
      </w:r>
      <w:r>
        <w:fldChar w:fldCharType="begin"/>
      </w:r>
      <w:r>
        <w:instrText xml:space="preserve"> ADDIN ZOTERO_ITEM CSL_CITATION {"citationID":"XPLmZJKl","properties":{"formattedCitation":"\\super 15,16\\nosupersub{}","plainCitation":"15,16","noteIndex":0},"citationItems":[{"id":2048,"uris":["http://zotero.org/users/8862203/items/NBUQN9DV"],"itemData":{"id":2048,"type":"article-journal","abstract":"A severe inflammatory immune response with hypercytokinemia occurs in patients hospitalized with severe influenza, such as avian influenza A(H5N1), A(H7N9), and seasonal A(H1N1)pdm09 virus infections. The role of immunomodulatory therapy is unclear as there have been limited published data based on randomized controlled trials (RCTs). Passive immunotherapy such as convalescent plasma and hyperimmune globulin have some studies demonstrating benefit when administered as an adjunctive therapy for severe influenza. Triple combination of oseltamivir, clarithromycin, and naproxen for severe influenza has one study supporting its use, and confirmatory studies would be of great interest. Likewise, confirmatory studies of sirolimus without concomitant corticosteroid therapy should be explored as a research priority. Other agents with potential immunomodulating effects, including non-immune intravenous immunoglobulin, N-acetylcysteine, acute use of statins, macrolides, pamidronate, nitazoxanide, chloroquine, antiC5a antibody, interferons, human mesenchymal stromal cells, mycophenolic acid, peroxisome proliferator-activated receptors agonists, non-steroidal anti-inflammatory agents, mesalazine, herbal medicine, and the role of plasmapheresis and hemoperfusion as rescue therapy have supportive preclinical or observational clinical data, and deserve more investigation preferably by RCTs. Systemic corticosteroids administered in high dose may increase the risk of mortality and morbidity in patients with severe influenza and should not be used, while the clinical utility of low dose systemic corticosteroids requires further investigation.","container-title":"Antiviral Research","DOI":"10.1016/j.antiviral.2018.01.002","ISSN":"1872-9096","journalAbbreviation":"Antiviral Res","language":"eng","note":"PMID: 29325970\nPMCID: PMC5801167","page":"202-216","source":"PubMed","title":"The role of adjuvant immunomodulatory agents for treatment of severe influenza","volume":"150","author":[{"family":"Hui","given":"David S."},{"family":"Lee","given":"Nelson"},{"family":"Chan","given":"Paul K."},{"family":"Beigel","given":"John H."}],"issued":{"date-parts":[["2018",2]]}}},{"id":989,"uris":["http://zotero.org/users/8862203/items/627F83NX"],"itemData":{"id":989,"type":"article-journal","abstract":"BACKGROUND: Community-acquired pneumonia (CAP) is a leading cause of morbidity and mortality. Corticosteroids may be a beneficial adjunct in the treatment of bacterial pneumonia.\nRESEARCH QUESTION: Is there any benefit of corticosteroid therapy in the management of bacterial CAP among patients requiring hospitalization?\nSTUDY DESIGN AND METHODS: PubMed, Cochrane Library, and Embase were searched to identify randomized controlled trials assessing the use of systemic corticosteroids compared with standard care in the management of CAP. A systematic review, meta-analysis, and Trial Sequential Analysis (TSA) were performed. The primary outcome was all-cause mortality. Secondary outcomes included ICU admission, mechanical ventilation, treatment failure, readmission, and adverse events. Data are presented as risk ratio (RR) with 95% CI, P value, heterogeneity (I2), and TSA-adjusted CIs.\nRESULTS: Sixteen trials met the eligibility criteria. All-cause mortality (16 studies [3,842 patients]; RR, 0.85 [95% CI, 0.67-1.07]; P = .17; I2 = 14%; TSA-adjusted CI, 0.61-1.09), ICU admission (six studies [2,619 patients]; RR, 0.66 [95% CI, 0.45-0.97]; P = .04; I2 = 0%; TSA-adjusted CI, 0.37-1.12), treatment failure (six studies [2,093 patients]; RR, 0.78 [95% CI, 0.37-1.67]; P = .52; I2 = 68%; TSA-adjusted CI, 0.02-25.5), and the incidence of adverse events (six studies [2,487 patients]; RR, 1.10 [95% CI, 0.97-1.25]; P = .14; I2 = 53%; TSA-adjusted CI, 0.82-2.41) were similar between patients receiving corticosteroids and patients assigned to the control group. The need for mechanical ventilation (eight studies [1,457 patients]; RR, 0.51 [95% CI, 0.33-0.77]; P = .001; I2 = 0%; TSA-adjusted CI, 0.20-0.85) was lower among patients receiving corticosteroids compared with those receiving standard care. However, corticosteroid use may be associated with higher rates of hospital readmission (five studies [2,853 patients]; RR, 1.20 [95% CI, 1.05-1.38]; P = .008; I2 = 0%; TSA-adjusted CI, 0.89-1.98).\nINTERPRETATION: Corticosteroid therapy is associated with a lower incidence of progression to requiring mechanical ventilation among patients hospitalized with CAP. No association was found between corticosteroid therapy and mortality, treatment failure, or adverse events.\nTRIAL REGISTRY: PROSPERO; No.: CRD42021279359; URL: https://www.crd.york.ac.uk/prospero/.","container-title":"Chest","DOI":"10.1016/j.chest.2022.08.2229","ISSN":"1931-3543","issue":"3","journalAbbreviation":"Chest","language":"eng","note":"PMID: 36087797","page":"484-497","source":"PubMed","title":"Effect of Corticosteroids on Mortality and Clinical Cure in Community-Acquired Pneumonia: A Systematic Review, Meta-analysis, and Meta-regression of Randomized Control Trials","title-short":"Effect of Corticosteroids on Mortality and Clinical Cure in Community-Acquired Pneumonia","volume":"163","author":[{"family":"Saleem","given":"Naveed"},{"family":"Kulkarni","given":"Adarsh"},{"family":"Snow","given":"Timothy Arthur Chandos"},{"family":"Ambler","given":"Gareth"},{"family":"Singer","given":"Mervyn"},{"family":"Arulkumaran","given":"Nishkantha"}],"issued":{"date-parts":[["2023",3]]}}}],"schema":"https://github.com/citation-style-language/schema/raw/master/csl-citation.json"} </w:instrText>
      </w:r>
      <w:r>
        <w:fldChar w:fldCharType="separate"/>
      </w:r>
      <w:r w:rsidRPr="008C27F3">
        <w:rPr>
          <w:vertAlign w:val="superscript"/>
        </w:rPr>
        <w:t>15,16</w:t>
      </w:r>
      <w:r>
        <w:fldChar w:fldCharType="end"/>
      </w:r>
      <w:r>
        <w:t xml:space="preserve"> Anti-SARS-CoV-2 antivirals can improve outcomes in hospitalised COVID-19 patients, but there is no similar evidence for anti-influenza antivirals.</w:t>
      </w:r>
      <w:r>
        <w:fldChar w:fldCharType="begin"/>
      </w:r>
      <w:r w:rsidR="0086346E">
        <w:instrText xml:space="preserve"> ADDIN ZOTERO_ITEM CSL_CITATION {"citationID":"FGcajSC9","properties":{"formattedCitation":"\\super 17,18\\nosupersub{}","plainCitation":"17,18","noteIndex":0},"citationItems":[{"id":156,"uris":["http://zotero.org/users/8862203/items/PTWH74BZ"],"itemData":{"id":156,"type":"report","title":"Use of Neuraminidase Inhibitors in Influenza","URL":"https://acmedsci.ac.uk/policy/policy-projects/treating-influenza","author":[{"literal":"The Academy of Medical Science"}],"accessed":{"date-parts":[["2022",10,14]]},"issued":{"date-parts":[["2015",10]]}}},{"id":2148,"uris":["http://zotero.org/users/8862203/items/C7ZUHBNA","http://zotero.org/users/8862203/items/CWPV4DTG"],"itemData":{"id":2148,"type":"article-journal","abstract":"BACKGROUND: The optimal antiviral drug for treatment of severe influenza remains unclear. To support updated WHO influenza clinical guidelines, this systematic review and network meta-analysis evaluated antivirals for treatment of patients with severe influenza.\nMETHODS: We systematically searched MEDLINE, Embase, Cochrane Central Register of Controlled Trials, Cumulative Index to Nursing and Allied Health Literature, Global Health, Epistemonikos, and ClinicalTrials.gov for randomised controlled trials published up to Sept 20, 2023, that enrolled hospitalised patients with suspected or laboratory-confirmed influenza and compared direct-acting influenza antivirals against placebo, standard care, or another antiviral. Pairs of coauthors independently extracted data on study characteristics, patient characteristics, antiviral characteristics, and outcomes, with discrepancies resolved by discussion or by a third coauthor. Key outcomes of interest were time to alleviation of symptoms, duration of hospitalisation, admission to intensive care unit, progression to invasive mechanical ventilation, duration of mechanical ventilation, mortality, hospital discharge destination, emergence of antiviral resistance, adverse events, adverse events related to treatments, and serious adverse events. We conducted frequentist network meta-analyses to summarise the evidence and evaluated the certainty of evidence using the GRADE (Grading of Recommendations Assessment, Development and Evaluation) approach. This study is registered with PROSPERO, CRD42023456650.\nFINDINGS: Of 11 878 records identified by our search, eight trials with 1424 participants (mean age 36-60 years for trials that reported mean or median age; 43-78% male patients) were included in this systematic review, of which six were included in the network meta-analysis. The effects of oseltamivir, peramivir, or zanamivir on mortality compared with placebo or standard care without placebo for seasonal and zoonotic influenza were of very low certainty. Compared with placebo or standard care, we found low certainty evidence that duration of hospitalisation for seasonal influenza was reduced with oseltamivir (mean difference -1·63 days, 95% CI -2·81 to -0·45) and peramivir (-1·73 days, -3·33 to -0·13). Compared with standard care, there was little or no difference in time to alleviation of symptoms with oseltamivir (0·34 days, -0·86 to 1·54; low certainty evidence) or peramivir (-0·05 days, -0·69 to 0·59; low certainty evidence). There were no differences in adverse events or serious adverse events with oseltamivir, peramivir, and zanamivir (very low certainty evidence). Uncertainty remains about the effects of antivirals on other outcomes for patients with severe influenza. Due to the small number of eligible trials, we could not test for publication bias.\nINTERPRETATION: In hospitalised patients with severe influenza, oseltamivir and peramivir might reduce duration of hospitalisation compared with standard care or placebo, although the certainty of evidence is low. The effects of all antivirals on mortality and other important patient outcomes are very uncertain due to scarce data from randomised controlled trials.\nFUNDING: World Health Organization.","container-title":"Lancet (London, England)","DOI":"10.1016/S0140-6736(24)01307-2","ISSN":"1474-547X","issue":"10454","journalAbbreviation":"Lancet","language":"eng","note":"PMID: 39181595","page":"753-763","source":"PubMed","title":"Antivirals for treatment of severe influenza: a systematic review and network meta-analysis of randomised controlled trials","title-short":"Antivirals for treatment of severe influenza","volume":"404","author":[{"family":"Gao","given":"Ya"},{"family":"Guyatt","given":"Gordon"},{"family":"Uyeki","given":"Timothy M."},{"family":"Liu","given":"Ming"},{"family":"Chen","given":"Yamin"},{"family":"Zhao","given":"Yunli"},{"family":"Shen","given":"Yanjiao"},{"family":"Xu","given":"Jianguo"},{"family":"Zheng","given":"Qingyong"},{"family":"Li","given":"Zhifan"},{"family":"Zhao","given":"Wanyu"},{"family":"Luo","given":"Shuyue"},{"family":"Chen","given":"Xiaoyan"},{"family":"Tian","given":"Jinhui"},{"family":"Hao","given":"Qiukui"}],"issued":{"date-parts":[["2024",8,24]]}}}],"schema":"https://github.com/citation-style-language/schema/raw/master/csl-citation.json"} </w:instrText>
      </w:r>
      <w:r>
        <w:fldChar w:fldCharType="separate"/>
      </w:r>
      <w:r w:rsidRPr="008C27F3">
        <w:rPr>
          <w:vertAlign w:val="superscript"/>
        </w:rPr>
        <w:t>17,18</w:t>
      </w:r>
      <w:r>
        <w:fldChar w:fldCharType="end"/>
      </w:r>
      <w:r>
        <w:t xml:space="preserve"> </w:t>
      </w:r>
    </w:p>
    <w:p w14:paraId="41679C13" w14:textId="03E254BA" w:rsidR="005376DA" w:rsidRPr="00633320" w:rsidRDefault="005376DA" w:rsidP="0097021A">
      <w:pPr>
        <w:pStyle w:val="Heading2"/>
      </w:pPr>
      <w:bookmarkStart w:id="254" w:name="_Toc244455447"/>
      <w:bookmarkStart w:id="255" w:name="_Toc244547126"/>
      <w:bookmarkStart w:id="256" w:name="_Toc244455448"/>
      <w:bookmarkStart w:id="257" w:name="_Toc244547127"/>
      <w:bookmarkStart w:id="258" w:name="_Toc38099238"/>
      <w:bookmarkStart w:id="259" w:name="_Toc44674832"/>
      <w:bookmarkStart w:id="260" w:name="_Toc137835484"/>
      <w:bookmarkStart w:id="261" w:name="_Toc203991559"/>
      <w:bookmarkEnd w:id="243"/>
      <w:bookmarkEnd w:id="254"/>
      <w:bookmarkEnd w:id="255"/>
      <w:bookmarkEnd w:id="256"/>
      <w:bookmarkEnd w:id="257"/>
      <w:r w:rsidRPr="00633320">
        <w:t>Treatment Options</w:t>
      </w:r>
      <w:bookmarkEnd w:id="258"/>
      <w:bookmarkEnd w:id="259"/>
      <w:bookmarkEnd w:id="260"/>
      <w:bookmarkEnd w:id="261"/>
    </w:p>
    <w:p w14:paraId="3EDB6F73" w14:textId="77777777" w:rsidR="005376DA" w:rsidRPr="00633320" w:rsidRDefault="005376DA" w:rsidP="0097021A">
      <w:r w:rsidRPr="00633320">
        <w:t>Th</w:t>
      </w:r>
      <w:r>
        <w:t>e</w:t>
      </w:r>
      <w:r w:rsidRPr="00633320">
        <w:t xml:space="preserve"> protocol allows reliable assessment of the effects of multiple different treatments (including re-purposed and novel drugs) on major outcomes in </w:t>
      </w:r>
      <w:r>
        <w:t>pneumonia</w:t>
      </w:r>
      <w:r w:rsidRPr="00633320">
        <w:t xml:space="preserve">. All patients will receive usual care for the participating hospital. </w:t>
      </w:r>
      <w:r>
        <w:t xml:space="preserve">The current treatments under evaluation are summarised in Table 1 above with further details provided in sections </w:t>
      </w:r>
      <w:r>
        <w:fldChar w:fldCharType="begin"/>
      </w:r>
      <w:r>
        <w:instrText xml:space="preserve"> REF _Ref175133298 \r \h </w:instrText>
      </w:r>
      <w:r>
        <w:fldChar w:fldCharType="separate"/>
      </w:r>
      <w:r>
        <w:t>2.4</w:t>
      </w:r>
      <w:r>
        <w:fldChar w:fldCharType="end"/>
      </w:r>
      <w:del w:id="262" w:author="Author">
        <w:r w:rsidDel="00561F63">
          <w:delText>2.4</w:delText>
        </w:r>
      </w:del>
      <w:r>
        <w:t>-</w:t>
      </w:r>
      <w:r>
        <w:fldChar w:fldCharType="begin"/>
      </w:r>
      <w:r>
        <w:instrText xml:space="preserve"> REF _Ref175133315 \r \h </w:instrText>
      </w:r>
      <w:r>
        <w:fldChar w:fldCharType="separate"/>
      </w:r>
      <w:r>
        <w:t>2.6</w:t>
      </w:r>
      <w:r>
        <w:fldChar w:fldCharType="end"/>
      </w:r>
      <w:del w:id="263" w:author="Author">
        <w:r w:rsidDel="00561F63">
          <w:delText>2.7</w:delText>
        </w:r>
      </w:del>
      <w:r>
        <w:t xml:space="preserve"> and in Appendices 1-4 (sections </w:t>
      </w:r>
      <w:ins w:id="264" w:author="Author">
        <w:r>
          <w:fldChar w:fldCharType="begin"/>
        </w:r>
        <w:r>
          <w:instrText xml:space="preserve"> REF _Ref34817785 \r \h </w:instrText>
        </w:r>
      </w:ins>
      <w:r>
        <w:fldChar w:fldCharType="separate"/>
      </w:r>
      <w:ins w:id="265" w:author="Author">
        <w:r>
          <w:t>8.1</w:t>
        </w:r>
        <w:r>
          <w:fldChar w:fldCharType="end"/>
        </w:r>
      </w:ins>
      <w:del w:id="266" w:author="Author">
        <w:r w:rsidDel="00561F63">
          <w:delText>8.1</w:delText>
        </w:r>
      </w:del>
      <w:r>
        <w:t>-</w:t>
      </w:r>
      <w:ins w:id="267" w:author="Author">
        <w:r>
          <w:fldChar w:fldCharType="begin"/>
        </w:r>
        <w:r>
          <w:instrText xml:space="preserve"> REF _Ref175133355 \r \h </w:instrText>
        </w:r>
      </w:ins>
      <w:r>
        <w:fldChar w:fldCharType="separate"/>
      </w:r>
      <w:ins w:id="268" w:author="Author">
        <w:r>
          <w:t>8.4</w:t>
        </w:r>
        <w:r>
          <w:fldChar w:fldCharType="end"/>
        </w:r>
      </w:ins>
      <w:del w:id="269" w:author="Author">
        <w:r w:rsidDel="00561F63">
          <w:delText>8.4</w:delText>
        </w:r>
      </w:del>
      <w:r>
        <w:t>).</w:t>
      </w:r>
    </w:p>
    <w:p w14:paraId="034F73DC" w14:textId="77777777" w:rsidR="005376DA" w:rsidRPr="00633320" w:rsidRDefault="005376DA" w:rsidP="0097021A">
      <w:pPr>
        <w:pStyle w:val="Heading2"/>
      </w:pPr>
      <w:bookmarkStart w:id="270" w:name="_Ref54595813"/>
      <w:bookmarkStart w:id="271" w:name="_Toc137835485"/>
      <w:bookmarkStart w:id="272" w:name="_Toc203991560"/>
      <w:r w:rsidRPr="00633320">
        <w:t xml:space="preserve">Modifications to the number of treatment </w:t>
      </w:r>
      <w:bookmarkEnd w:id="270"/>
      <w:r>
        <w:t>comparisons</w:t>
      </w:r>
      <w:bookmarkEnd w:id="271"/>
      <w:bookmarkEnd w:id="272"/>
    </w:p>
    <w:p w14:paraId="1A1C73AD" w14:textId="77777777" w:rsidR="005376DA" w:rsidRPr="00633320" w:rsidRDefault="005376DA" w:rsidP="0097021A">
      <w:pPr>
        <w:pStyle w:val="Default"/>
        <w:contextualSpacing/>
        <w:jc w:val="both"/>
      </w:pPr>
      <w:r w:rsidRPr="00633320">
        <w:t xml:space="preserve">Other </w:t>
      </w:r>
      <w:r>
        <w:t>treatment comparisons</w:t>
      </w:r>
      <w:r w:rsidRPr="00633320">
        <w:t xml:space="preserve"> can be added if evidence emerges that there are suitable candidate therapeutics. Conversely, in some patient populations, not all trial </w:t>
      </w:r>
      <w:r>
        <w:t xml:space="preserve">comparisons </w:t>
      </w:r>
      <w:r w:rsidRPr="00633320">
        <w:t>are appropriate (e.g. due to contraindications based on co-morbid conditions or concomitant medication); in some hospitals or countries, not all treatment</w:t>
      </w:r>
      <w:r>
        <w:t>s</w:t>
      </w:r>
      <w:r w:rsidRPr="00633320">
        <w:t xml:space="preserve"> will be available (e.g. due to manufacturing and supply </w:t>
      </w:r>
      <w:r>
        <w:t>issues</w:t>
      </w:r>
      <w:r w:rsidRPr="00633320">
        <w:t>); and at some times, not all treatment</w:t>
      </w:r>
      <w:r>
        <w:t xml:space="preserve">s </w:t>
      </w:r>
      <w:r w:rsidRPr="00633320">
        <w:t xml:space="preserve">will be active (e.g. due to lack of relevant approvals and contractual agreements). The Trial Steering Committee may elect to pause one or more of the </w:t>
      </w:r>
      <w:r>
        <w:t>comparisons</w:t>
      </w:r>
      <w:r w:rsidRPr="00633320">
        <w:t xml:space="preserve"> in order to increase trial efficiency during a fluctuating epidemic. In any of these situations, randomisation will be between fewer arms. Depending on the availability and suitability of treatments, it may be allowed for participants to be randomised in only one or two parts of the main randomisation</w:t>
      </w:r>
      <w:r>
        <w:t>s</w:t>
      </w:r>
      <w:r w:rsidRPr="00633320">
        <w:t xml:space="preserve">. </w:t>
      </w:r>
    </w:p>
    <w:p w14:paraId="508E6288" w14:textId="77777777" w:rsidR="005376DA" w:rsidRPr="00633320" w:rsidRDefault="005376DA" w:rsidP="0097021A">
      <w:pPr>
        <w:pStyle w:val="Heading2"/>
      </w:pPr>
      <w:bookmarkStart w:id="273" w:name="_Toc37107286"/>
      <w:bookmarkStart w:id="274" w:name="_Toc38099241"/>
      <w:bookmarkStart w:id="275" w:name="_Toc44674835"/>
      <w:bookmarkStart w:id="276" w:name="_Toc137835486"/>
      <w:bookmarkStart w:id="277" w:name="_Toc203991561"/>
      <w:r w:rsidRPr="00633320">
        <w:lastRenderedPageBreak/>
        <w:t>Design Considerations</w:t>
      </w:r>
      <w:bookmarkEnd w:id="273"/>
      <w:bookmarkEnd w:id="274"/>
      <w:bookmarkEnd w:id="275"/>
      <w:bookmarkEnd w:id="276"/>
      <w:bookmarkEnd w:id="277"/>
    </w:p>
    <w:p w14:paraId="0166CC1C" w14:textId="77777777" w:rsidR="005376DA" w:rsidRPr="00633320" w:rsidRDefault="005376DA" w:rsidP="0097021A">
      <w:bookmarkStart w:id="278" w:name="_Toc34778065"/>
      <w:bookmarkStart w:id="279" w:name="_Toc34778120"/>
      <w:bookmarkStart w:id="280" w:name="_Toc34778269"/>
      <w:bookmarkEnd w:id="278"/>
      <w:bookmarkEnd w:id="279"/>
      <w:bookmarkEnd w:id="280"/>
      <w:r w:rsidRPr="00633320">
        <w:t xml:space="preserve">The RECOVERY Protocol describes an overarching trial design to provide reliable evidence on the efficacy of candidate therapies for </w:t>
      </w:r>
      <w:r>
        <w:t>patients</w:t>
      </w:r>
      <w:r w:rsidRPr="00633320">
        <w:t xml:space="preserve"> hospitalised </w:t>
      </w:r>
      <w:r>
        <w:t>with pneumonia</w:t>
      </w:r>
      <w:r w:rsidRPr="00633320">
        <w:t xml:space="preserve"> receiving usual standard of care.</w:t>
      </w:r>
      <w:r w:rsidRPr="0082193C" w:rsidDel="003A22A2">
        <w:t xml:space="preserve"> </w:t>
      </w:r>
      <w:r>
        <w:t>Pneumonia is a common cause of hospital admission, particularly during seasonal respiratory virus epidemics, and carr</w:t>
      </w:r>
      <w:ins w:id="281" w:author="Author">
        <w:r>
          <w:t>ies</w:t>
        </w:r>
      </w:ins>
      <w:del w:id="282" w:author="Author">
        <w:r w:rsidDel="00366BFA">
          <w:delText>y</w:delText>
        </w:r>
      </w:del>
      <w:r>
        <w:t xml:space="preserve"> a substantial risk of death, so </w:t>
      </w:r>
      <w:r w:rsidRPr="00633320">
        <w:t xml:space="preserve">even treatments with only a moderate impact on survival or on hospital resources could be worthwhile. Therefore, the focus of RECOVERY is the impact of candidate treatments on mortality and </w:t>
      </w:r>
      <w:r w:rsidRPr="00633320">
        <w:rPr>
          <w:szCs w:val="28"/>
        </w:rPr>
        <w:t>on the need for hospitalisation or ventilation</w:t>
      </w:r>
      <w:r w:rsidRPr="00633320">
        <w:t xml:space="preserve">. </w:t>
      </w:r>
    </w:p>
    <w:p w14:paraId="5FB0F356" w14:textId="77777777" w:rsidR="005376DA" w:rsidRPr="00633320" w:rsidRDefault="005376DA" w:rsidP="0097021A"/>
    <w:p w14:paraId="227407AE" w14:textId="77777777" w:rsidR="005376DA" w:rsidRPr="00633320" w:rsidRDefault="005376DA" w:rsidP="0097021A">
      <w:r w:rsidRPr="00633320">
        <w:t>Critically, the trial is designed to minimise the burden on front-line hospital staff working within an overstretched care system during a major epidemic. Eligibility criteria are therefore simple and trial processes (including paperwork) are minimised.</w:t>
      </w:r>
    </w:p>
    <w:p w14:paraId="5857708E" w14:textId="77777777" w:rsidR="005376DA" w:rsidRPr="00633320" w:rsidRDefault="005376DA" w:rsidP="0097021A"/>
    <w:p w14:paraId="2D85E954" w14:textId="77777777" w:rsidR="005376DA" w:rsidRPr="00633320" w:rsidRDefault="005376DA" w:rsidP="0097021A">
      <w:r w:rsidRPr="00633320">
        <w:t xml:space="preserve">The protocol is deliberately flexible so that it is suitable for a wide range of settings, allowing: </w:t>
      </w:r>
    </w:p>
    <w:p w14:paraId="05550B05" w14:textId="77777777" w:rsidR="005376DA" w:rsidRPr="00633320" w:rsidRDefault="005376DA" w:rsidP="0097021A">
      <w:pPr>
        <w:pStyle w:val="ListParagraph"/>
        <w:numPr>
          <w:ilvl w:val="0"/>
          <w:numId w:val="11"/>
        </w:numPr>
      </w:pPr>
      <w:r w:rsidRPr="00633320">
        <w:t>a broad range of patients to be enrolled in large numbers;</w:t>
      </w:r>
    </w:p>
    <w:p w14:paraId="2A946794" w14:textId="77777777" w:rsidR="005376DA" w:rsidRPr="00633320" w:rsidRDefault="005376DA" w:rsidP="0097021A">
      <w:pPr>
        <w:pStyle w:val="ListParagraph"/>
        <w:numPr>
          <w:ilvl w:val="0"/>
          <w:numId w:val="11"/>
        </w:numPr>
      </w:pPr>
      <w:r w:rsidRPr="00633320">
        <w:t xml:space="preserve">randomisation between only those treatment arms that are </w:t>
      </w:r>
      <w:r w:rsidRPr="00633320">
        <w:rPr>
          <w:i/>
        </w:rPr>
        <w:t>both</w:t>
      </w:r>
      <w:r w:rsidRPr="00633320">
        <w:t xml:space="preserve"> available at the hospital </w:t>
      </w:r>
      <w:r w:rsidRPr="00633320">
        <w:rPr>
          <w:i/>
        </w:rPr>
        <w:t>and</w:t>
      </w:r>
      <w:r w:rsidRPr="00633320">
        <w:t xml:space="preserve"> not believed by the enrolling doctor to be contraindicated (e.g. by particular co-morbid conditions or concomitant medications);</w:t>
      </w:r>
    </w:p>
    <w:p w14:paraId="1A566B6A" w14:textId="77777777" w:rsidR="005376DA" w:rsidRPr="00633320" w:rsidRDefault="005376DA" w:rsidP="0097021A">
      <w:pPr>
        <w:pStyle w:val="ListParagraph"/>
        <w:numPr>
          <w:ilvl w:val="0"/>
          <w:numId w:val="11"/>
        </w:numPr>
      </w:pPr>
      <w:r w:rsidRPr="00633320">
        <w:t>treatment arms to be added or removed according to the emerging evidence; and</w:t>
      </w:r>
    </w:p>
    <w:p w14:paraId="00638266" w14:textId="77777777" w:rsidR="005376DA" w:rsidRPr="00633320" w:rsidRDefault="005376DA" w:rsidP="0097021A">
      <w:pPr>
        <w:pStyle w:val="ListParagraph"/>
        <w:numPr>
          <w:ilvl w:val="0"/>
          <w:numId w:val="11"/>
        </w:numPr>
      </w:pPr>
      <w:r w:rsidRPr="00633320">
        <w:t>additional substudies may be added to provide more detailed information on side effects or sub-categorisation of patient types but these are not the primary objective and are not required for participation.</w:t>
      </w:r>
    </w:p>
    <w:p w14:paraId="048E4213" w14:textId="77777777" w:rsidR="005376DA" w:rsidRPr="00633320" w:rsidRDefault="005376DA" w:rsidP="0097021A"/>
    <w:p w14:paraId="60897D29" w14:textId="77777777" w:rsidR="005376DA" w:rsidRPr="00633320" w:rsidRDefault="005376DA" w:rsidP="0097021A">
      <w:del w:id="283" w:author="Author">
        <w:r w:rsidRPr="00633320" w:rsidDel="00D02745">
          <w:delText>In a cohort of 191 hospitalised COVID-19 patients with a completed outcome, the median time from illness onset to discharge was 22</w:delText>
        </w:r>
        <w:r w:rsidDel="00D02745">
          <w:delText>.</w:delText>
        </w:r>
        <w:r w:rsidRPr="00633320" w:rsidDel="00D02745">
          <w:delText>0 days (IQR 18</w:delText>
        </w:r>
        <w:r w:rsidDel="00D02745">
          <w:delText>.</w:delText>
        </w:r>
        <w:r w:rsidRPr="00633320" w:rsidDel="00D02745">
          <w:delText>0</w:delText>
        </w:r>
        <w:r w:rsidDel="00D02745">
          <w:delText>-</w:delText>
        </w:r>
        <w:r w:rsidRPr="00633320" w:rsidDel="00D02745">
          <w:delText>25</w:delText>
        </w:r>
        <w:r w:rsidDel="00D02745">
          <w:delText>.</w:delText>
        </w:r>
        <w:r w:rsidRPr="00633320" w:rsidDel="00D02745">
          <w:delText>0) and the median time to death was 18</w:delText>
        </w:r>
        <w:r w:rsidDel="00D02745">
          <w:delText>.</w:delText>
        </w:r>
        <w:r w:rsidRPr="00633320" w:rsidDel="00D02745">
          <w:delText>5 days (15</w:delText>
        </w:r>
        <w:r w:rsidDel="00D02745">
          <w:delText>.</w:delText>
        </w:r>
        <w:r w:rsidRPr="00633320" w:rsidDel="00D02745">
          <w:delText>0</w:delText>
        </w:r>
        <w:r w:rsidDel="00D02745">
          <w:delText>-</w:delText>
        </w:r>
        <w:r w:rsidRPr="00633320" w:rsidDel="00D02745">
          <w:delText>22</w:delText>
        </w:r>
        <w:r w:rsidDel="00D02745">
          <w:delText>.</w:delText>
        </w:r>
        <w:r w:rsidRPr="00633320" w:rsidDel="00D02745">
          <w:delText>0). Thirty-two patients (17%) required invasive mechanical ventilation and the median time from onset to mechanical ventilation was 14.5 days. Therefore, early endpoint assessment, such as 28 days after randomisation, is likely to provide largely complete outcome data and will permit early assessment of treatment efficacy and safety.</w:delText>
        </w:r>
        <w:r w:rsidDel="00434567">
          <w:rPr>
            <w:vertAlign w:val="superscript"/>
          </w:rPr>
          <w:delText>18</w:delText>
        </w:r>
        <w:r w:rsidRPr="0082193C" w:rsidDel="00D02745">
          <w:delText xml:space="preserve"> </w:delText>
        </w:r>
      </w:del>
      <w:r>
        <w:t>For influenza and community-acquired pneumonia, the average length of hospital stay is around 7-9 days,</w:t>
      </w:r>
      <w:ins w:id="284" w:author="Author">
        <w:r>
          <w:t xml:space="preserve"> and most mortality occurs within 28 days of admission,</w:t>
        </w:r>
      </w:ins>
      <w:r>
        <w:t xml:space="preserve"> so assessment at 28 days will capture most outcomes.</w:t>
      </w:r>
      <w:r>
        <w:fldChar w:fldCharType="begin"/>
      </w:r>
      <w:r>
        <w:instrText xml:space="preserve"> ADDIN ZOTERO_ITEM CSL_CITATION {"citationID":"rJHB1l5x","properties":{"formattedCitation":"\\super 19,20\\nosupersub{}","plainCitation":"19,20","noteIndex":0},"citationItems":[{"id":2054,"uris":["http://zotero.org/users/8862203/items/X6P9JLBP"],"itemData":{"id":2054,"type":"article-journal","abstract":"BACKGROUND: The winter pressure often experienced by NHS hospitals in England is considerably contributed to by severe cases of seasonal influenza resulting in hospitalisation. The prevention planning and commissioning of the influenza vaccination programme in the UK does not always involve those who control the hospital budget. The objective of this study was to describe the direct medical costs of secondary care influenza-related hospital admissions across different age groups in England during two consecutive influenza seasons.\nMETHODS: The number of hospital admissions, length of stay, and associated costs were quantified as well as determining the primary costs of influenza-related hospitalisations. Data were extracted from the Hospital Episode Statistics (HES) database between September 2017 to March 2018 and September 2018 to March 2019 in order to incorporate the annual influenza seasons. The use of international classification of disease (ICD)-10 codes were used to identify relevant influenza hospitalisations. Healthcare Resource Group (HRG) codes were used to determine the costs of influenza-related hospitalisations.\nRESULTS: During the 2017/18 and 2018/19 seasons there were 46,215 and 39,670 influenza-related hospital admissions respectively. This resulted in a hospital cost of £128,153,810 and £99,565,310 across both seasons. Results showed that those in the 65+ year group were associated with the highest hospitalisation costs and proportion of in-hospital deaths. In both influenza seasons, the HRG code WJ06 (Sepsis without Interventions) was found to be associated with the longest average length of stay and cost per admission, whereas PD14 (Paediatric Lower Respiratory Tract Disorders without Acute Bronchiolitis) had the shortest length of stay.\nCONCLUSION: This study has shown that influenza-related hospital admissions had a considerable impact on the secondary healthcare system during the 2017/18 and 2018/19 influenza seasons, before taking into account its impact on primary health care.","container-title":"BMC public health","DOI":"10.1186/s12889-020-09553-0","ISSN":"1471-2458","issue":"1","journalAbbreviation":"BMC Public Health","language":"eng","note":"PMID: 32993588\nPMCID: PMC7526100","page":"1464","source":"PubMed","title":"Quantifying the direct secondary health care cost of seasonal influenza in England","volume":"20","author":[{"family":"Moss","given":"Joe W. E."},{"family":"Davidson","given":"Craig"},{"family":"Mattock","given":"Richard"},{"family":"Gibbons","given":"Ilana"},{"family":"Mealing","given":"Stuart"},{"family":"Carroll","given":"Stuart"}],"issued":{"date-parts":[["2020",9,29]]}}},{"id":1081,"uris":["http://zotero.org/users/8862203/items/5K6QFW2F"],"itemData":{"id":1081,"type":"article-journal","abstract":"BACKGROUND: Clinical trials yielded conflicting data about the benefit of adding systemic corticosteroids for treatment of community-acquired pneumonia. We assessed whether short-term corticosteroid treatment reduces time to clinical stability in patients admitted to hospital for community-acquired pneumonia.\nMETHODS: In this double-blind, multicentre, randomised, placebo-controlled trial, we recruited patients aged 18 years or older with community-acquired pneumonia from seven tertiary care hospitals in Switzerland within 24 h of presentation. Patients were randomly assigned (1:1 ratio) to receive either prednisone 50 mg daily for 7 days or placebo. The computer-generated randomisation was done with variable block sizes of four to six and stratified by study centre. The primary endpoint was time to clinical stability defined as time (days) until stable vital signs for at least 24 h, and analysed by intention to treat. This trial is registered with ClinicalTrials.gov, number NCT00973154.\nFINDINGS: From Dec 1, 2009, to May 21, 2014, of 2911 patients assessed for eligibility, 785 patients were randomly assigned to either the prednisone group (n=392) or the placebo group (n=393). Median time to clinical stability was shorter in the prednisone group (3·0 days, IQR 2·5-3·4) than in the placebo group (4·4 days, 4·0-5·0; hazard ratio [HR] 1·33, 95% CI 1·15-1·50, p&lt;0·0001). Pneumonia-associated complications until day 30 did not differ between groups (11 [3%] in the prednisone group and 22 [6%] in the placebo group; odds ratio [OR] 0·49 [95% CI 0·23-1·02]; p=0·056). The prednisone group had a higher incidence of in-hospital hyperglycaemia needing insulin treatment (76 [19%] vs 43 [11%]; OR 1·96, 95% CI 1·31-2·93, p=0·0010). Other adverse events compatible with corticosteroid use were rare and similar in both groups.\nINTERPRETATION: Prednisone treatment for 7 days in patients with community-acquired pneumonia admitted to hospital shortens time to clinical stability without an increase in complications. This finding is relevant from a patient perspective and an important determinant of hospital costs and efficiency.\nFUNDING: Swiss National Science Foundation, Viollier AG, Nora van Meeuwen Haefliger Stiftung, Julia und Gottfried Bangerter-Rhyner Stiftung.","container-title":"Lancet (London, England)","DOI":"10.1016/S0140-6736(14)62447-8","ISSN":"1474-547X","issue":"9977","journalAbbreviation":"Lancet","language":"eng","note":"PMID: 25608756","page":"1511-1518","source":"PubMed","title":"Adjunct prednisone therapy for patients with community-acquired pneumonia: a multicentre, double-blind, randomised, placebo-controlled trial","title-short":"Adjunct prednisone therapy for patients with community-acquired pneumonia","volume":"385","author":[{"family":"Blum","given":"Claudine Angela"},{"family":"Nigro","given":"Nicole"},{"family":"Briel","given":"Matthias"},{"family":"Schuetz","given":"Philipp"},{"family":"Ullmer","given":"Elke"},{"family":"Suter-Widmer","given":"Isabelle"},{"family":"Winzeler","given":"Bettina"},{"family":"Bingisser","given":"Roland"},{"family":"Elsaesser","given":"Hanno"},{"family":"Drozdov","given":"Daniel"},{"family":"Arici","given":"Birsen"},{"family":"Urwyler","given":"Sandrine Andrea"},{"family":"Refardt","given":"Julie"},{"family":"Tarr","given":"Philip"},{"family":"Wirz","given":"Sebastian"},{"family":"Thomann","given":"Robert"},{"family":"Baumgartner","given":"Christine"},{"family":"Duplain","given":"Hervé"},{"family":"Burki","given":"Dieter"},{"family":"Zimmerli","given":"Werner"},{"family":"Rodondi","given":"Nicolas"},{"family":"Mueller","given":"Beat"},{"family":"Christ-Crain","given":"Mirjam"}],"issued":{"date-parts":[["2015",4,18]]}}}],"schema":"https://github.com/citation-style-language/schema/raw/master/csl-citation.json"} </w:instrText>
      </w:r>
      <w:r>
        <w:fldChar w:fldCharType="separate"/>
      </w:r>
      <w:r w:rsidRPr="00B7115B">
        <w:rPr>
          <w:vertAlign w:val="superscript"/>
        </w:rPr>
        <w:t>19,20</w:t>
      </w:r>
      <w:r>
        <w:fldChar w:fldCharType="end"/>
      </w:r>
      <w:r w:rsidRPr="00633320">
        <w:t xml:space="preserve"> </w:t>
      </w:r>
    </w:p>
    <w:p w14:paraId="15938731" w14:textId="77777777" w:rsidR="005376DA" w:rsidRPr="00633320" w:rsidRDefault="005376DA" w:rsidP="0097021A">
      <w:pPr>
        <w:pStyle w:val="Heading2"/>
      </w:pPr>
      <w:bookmarkStart w:id="285" w:name="_Toc44674836"/>
      <w:bookmarkStart w:id="286" w:name="_Toc137835487"/>
      <w:bookmarkStart w:id="287" w:name="_Toc203991562"/>
      <w:r w:rsidRPr="00633320">
        <w:t>Potential for effective treatments to become available</w:t>
      </w:r>
      <w:bookmarkEnd w:id="285"/>
      <w:bookmarkEnd w:id="286"/>
      <w:bookmarkEnd w:id="287"/>
    </w:p>
    <w:p w14:paraId="57B628B5" w14:textId="77777777" w:rsidR="005376DA" w:rsidRPr="00633320" w:rsidRDefault="005376DA" w:rsidP="0097021A">
      <w:pPr>
        <w:autoSpaceDE/>
        <w:autoSpaceDN/>
        <w:adjustRightInd/>
        <w:contextualSpacing w:val="0"/>
      </w:pPr>
      <w:r w:rsidRPr="00633320">
        <w:t xml:space="preserve">In early 2020, when the trial first started, there were no known treatments for COVID-19. However, over time, effective treatments </w:t>
      </w:r>
      <w:del w:id="288" w:author="Author">
        <w:r w:rsidDel="00D02745">
          <w:delText>have</w:delText>
        </w:r>
        <w:r w:rsidRPr="00633320" w:rsidDel="00D02745">
          <w:delText xml:space="preserve"> </w:delText>
        </w:r>
      </w:del>
      <w:r w:rsidRPr="00633320">
        <w:t>bec</w:t>
      </w:r>
      <w:ins w:id="289" w:author="Author">
        <w:r>
          <w:t>a</w:t>
        </w:r>
      </w:ins>
      <w:del w:id="290" w:author="Author">
        <w:r w:rsidRPr="00633320" w:rsidDel="00D02745">
          <w:delText>o</w:delText>
        </w:r>
      </w:del>
      <w:r w:rsidRPr="00633320">
        <w:t xml:space="preserve">me available, typically as the result of reliable information from randomised trials (including from this study). For example, in June 2020, results from the RECOVERY trial showed that dexamethasone </w:t>
      </w:r>
      <w:r>
        <w:t xml:space="preserve">6mg once daily </w:t>
      </w:r>
      <w:r w:rsidRPr="00633320">
        <w:t>reduces the mortality in COVID-19 patients requiring mechanical ventilation or oxygen.</w:t>
      </w:r>
      <w:r>
        <w:fldChar w:fldCharType="begin"/>
      </w:r>
      <w:r>
        <w:instrText xml:space="preserve"> ADDIN ZOTERO_ITEM CSL_CITATION {"citationID":"kMHChLsO","properties":{"formattedCitation":"\\super 6\\nosupersub{}","plainCitation":"6","noteIndex":0},"citationItems":[{"id":261,"uris":["http://zotero.org/users/8862203/items/L53CIISI"],"itemData":{"id":261,"type":"article-journal","abstract":"BACKGROUND: Coronavirus disease 2019 (Covid-19) is associated with diffuse lung damage. Glucocorticoids may modulate inflammation-mediated lung injury and thereby reduce progression to respiratory failure and death.\nMETHODS: In this controlled, open-label trial comparing a range of possible treatments in patients who were hospitalized with Covid-19, we randomly assigned patients to receive oral or intravenous dexamethasone (at a dose of 6 mg once daily) for up to 10 days or to receive usual care alone. The primary outcome was 28-day mortality. Here, we report the final results of this assessment.\nRESULTS: A total of 2104 patients were assigned to receive dexamethasone and 4321 to receive usual care. Overall, 482 patients (22.9%) in the dexamethasone group and 1110 patients (25.7%) in the usual care group died within 28 days after randomization (age-adjusted rate ratio, 0.83; 95% confidence interval [CI], 0.75 to 0.93; P&lt;0.001). The proportional and absolute between-group differences in mortality varied considerably according to the level of respiratory support that the patients were receiving at the time of randomization. In the dexamethasone group, the incidence of death was lower than that in the usual care group among patients receiving invasive mechanical ventilation (29.3% vs. 41.4%; rate ratio, 0.64; 95% CI, 0.51 to 0.81) and among those receiving oxygen without invasive mechanical ventilation (23.3% vs. 26.2%; rate ratio, 0.82; 95% CI, 0.72 to 0.94) but not among those who were receiving no respiratory support at randomization (17.8% vs. 14.0%; rate ratio, 1.19; 95% CI, 0.92 to 1.55).\nCONCLUSIONS: In patients hospitalized with Covid-19, the use of dexamethasone resulted in lower 28-day mortality among those who were receiving either invasive mechanical ventilation or oxygen alone at randomization but not among those receiving no respiratory support. (Funded by the Medical Research Council and National Institute for Health Research and others; RECOVERY ClinicalTrials.gov number, NCT04381936; ISRCTN number, 50189673.).","container-title":"The New England Journal of Medicine","DOI":"10.1056/NEJMoa2021436","ISSN":"1533-4406","issue":"8","journalAbbreviation":"N Engl J Med","language":"eng","note":"PMID: 32678530\nPMCID: PMC7383595","page":"693-704","source":"PubMed","title":"Dexamethasone in Hospitalized Patients with Covid-19","volume":"384","author":[{"literal":"RECOVERY Collaborative Group"},{"family":"Horby","given":"Peter"},{"family":"Lim","given":"Wei Shen"},{"family":"Emberson","given":"Jonathan R."},{"family":"Mafham","given":"Marion"},{"family":"Bell","given":"Jennifer L."},{"family":"Linsell","given":"Louise"},{"family":"Staplin","given":"Natalie"},{"family":"Brightling","given":"Christopher"},{"family":"Ustianowski","given":"Andrew"},{"family":"Elmahi","given":"Einas"},{"family":"Prudon","given":"Benjamin"},{"family":"Green","given":"Christopher"},{"family":"Felton","given":"Timothy"},{"family":"Chadwick","given":"David"},{"family":"Rege","given":"Kanchan"},{"family":"Fegan","given":"Christopher"},{"family":"Chappell","given":"Lucy C."},{"family":"Faust","given":"Saul N."},{"family":"Jaki","given":"Thomas"},{"family":"Jeffery","given":"Katie"},{"family":"Montgomery","given":"Alan"},{"family":"Rowan","given":"Kathryn"},{"family":"Juszczak","given":"Edmund"},{"family":"Baillie","given":"J. Kenneth"},{"family":"Haynes","given":"Richard"},{"family":"Landray","given":"Martin J."}],"issued":{"date-parts":[["2021",2,25]]}}}],"schema":"https://github.com/citation-style-language/schema/raw/master/csl-citation.json"} </w:instrText>
      </w:r>
      <w:r>
        <w:fldChar w:fldCharType="separate"/>
      </w:r>
      <w:r w:rsidRPr="00B7115B">
        <w:rPr>
          <w:vertAlign w:val="superscript"/>
        </w:rPr>
        <w:t>6</w:t>
      </w:r>
      <w:r>
        <w:fldChar w:fldCharType="end"/>
      </w:r>
      <w:r w:rsidRPr="00633320">
        <w:t xml:space="preserve"> In response, many clinical guidelines now recommend the use of dexamethasone </w:t>
      </w:r>
      <w:r>
        <w:t xml:space="preserve">6mg once daily </w:t>
      </w:r>
      <w:r w:rsidRPr="00633320">
        <w:t xml:space="preserve">as standard of care for these types of patients. </w:t>
      </w:r>
    </w:p>
    <w:p w14:paraId="024493A8" w14:textId="77777777" w:rsidR="005376DA" w:rsidRPr="00633320" w:rsidRDefault="005376DA" w:rsidP="0097021A">
      <w:pPr>
        <w:autoSpaceDE/>
        <w:autoSpaceDN/>
        <w:adjustRightInd/>
        <w:contextualSpacing w:val="0"/>
      </w:pPr>
    </w:p>
    <w:p w14:paraId="1BE136BA" w14:textId="77777777" w:rsidR="005376DA" w:rsidRPr="00633320" w:rsidRDefault="005376DA" w:rsidP="0097021A">
      <w:pPr>
        <w:autoSpaceDE/>
        <w:autoSpaceDN/>
        <w:adjustRightInd/>
        <w:contextualSpacing w:val="0"/>
      </w:pPr>
      <w:r w:rsidRPr="00633320">
        <w:t>The RECOVERY trial randomises eligible participant</w:t>
      </w:r>
      <w:r>
        <w:t>s</w:t>
      </w:r>
      <w:r w:rsidRPr="00633320">
        <w:t xml:space="preserve"> to usual standard of care for the local hospital alone vs usual standard of care plus one or more additional study treatments. Over time, usual standard of care </w:t>
      </w:r>
      <w:r>
        <w:t xml:space="preserve">has evolved (e.g. as a consequence of results from trials such as RECOVERY) and it is anticipated that it </w:t>
      </w:r>
      <w:r w:rsidRPr="00633320">
        <w:t>will evolve</w:t>
      </w:r>
      <w:r>
        <w:t xml:space="preserve"> further in the future</w:t>
      </w:r>
      <w:r w:rsidRPr="00633320">
        <w:t>. Thus randomisation will always be relevant to the current clinical situation and the incremental effects of the study treatments will be appropriately assessed.</w:t>
      </w:r>
    </w:p>
    <w:p w14:paraId="29FD34DF" w14:textId="521E203C" w:rsidR="005376DA" w:rsidRDefault="005376DA" w:rsidP="0097021A">
      <w:pPr>
        <w:spacing w:after="240"/>
        <w:rPr>
          <w:ins w:id="291" w:author="Author"/>
        </w:rPr>
      </w:pPr>
    </w:p>
    <w:p w14:paraId="68C77396" w14:textId="5514AEF4" w:rsidR="00DF0231" w:rsidRDefault="00DF0231" w:rsidP="0097021A">
      <w:pPr>
        <w:spacing w:after="240"/>
        <w:rPr>
          <w:ins w:id="292" w:author="Author"/>
        </w:rPr>
      </w:pPr>
    </w:p>
    <w:p w14:paraId="1588B5E9" w14:textId="7F599103" w:rsidR="00DF0231" w:rsidRDefault="00DF0231" w:rsidP="0097021A">
      <w:pPr>
        <w:spacing w:after="240"/>
        <w:rPr>
          <w:ins w:id="293" w:author="Author"/>
        </w:rPr>
      </w:pPr>
    </w:p>
    <w:p w14:paraId="2A1D27F0" w14:textId="133B1980" w:rsidR="00DF0231" w:rsidRDefault="00DF0231" w:rsidP="0097021A">
      <w:pPr>
        <w:spacing w:after="240"/>
        <w:rPr>
          <w:ins w:id="294" w:author="Author"/>
        </w:rPr>
      </w:pPr>
    </w:p>
    <w:p w14:paraId="5D4DF075" w14:textId="0E46768C" w:rsidR="00DF0231" w:rsidRDefault="00DF0231" w:rsidP="0097021A">
      <w:pPr>
        <w:spacing w:after="240"/>
        <w:rPr>
          <w:ins w:id="295" w:author="Author"/>
        </w:rPr>
      </w:pPr>
    </w:p>
    <w:p w14:paraId="403EA00B" w14:textId="3B61F714" w:rsidR="00DF0231" w:rsidRDefault="00DF0231" w:rsidP="0097021A">
      <w:pPr>
        <w:spacing w:after="240"/>
        <w:rPr>
          <w:ins w:id="296" w:author="Author"/>
        </w:rPr>
      </w:pPr>
    </w:p>
    <w:p w14:paraId="38509130" w14:textId="66AB892A" w:rsidR="00DF0231" w:rsidRDefault="00DF0231" w:rsidP="0097021A">
      <w:pPr>
        <w:spacing w:after="240"/>
        <w:rPr>
          <w:ins w:id="297" w:author="Author"/>
        </w:rPr>
      </w:pPr>
    </w:p>
    <w:p w14:paraId="5DB9F52F" w14:textId="024E7259" w:rsidR="00DF0231" w:rsidRDefault="00DF0231" w:rsidP="0097021A">
      <w:pPr>
        <w:spacing w:after="240"/>
        <w:rPr>
          <w:ins w:id="298" w:author="Author"/>
        </w:rPr>
      </w:pPr>
    </w:p>
    <w:p w14:paraId="168582B9" w14:textId="2F61DEC4" w:rsidR="00DF0231" w:rsidRDefault="00DF0231" w:rsidP="0097021A">
      <w:pPr>
        <w:spacing w:after="240"/>
        <w:rPr>
          <w:ins w:id="299" w:author="Author"/>
        </w:rPr>
      </w:pPr>
    </w:p>
    <w:p w14:paraId="58ABD06E" w14:textId="3420F2C9" w:rsidR="00DF0231" w:rsidRDefault="00DF0231" w:rsidP="0097021A">
      <w:pPr>
        <w:spacing w:after="240"/>
        <w:rPr>
          <w:ins w:id="300" w:author="Author"/>
        </w:rPr>
      </w:pPr>
    </w:p>
    <w:p w14:paraId="6F0ED8BE" w14:textId="45ADB0A9" w:rsidR="00DF0231" w:rsidRDefault="00DF0231" w:rsidP="0097021A">
      <w:pPr>
        <w:spacing w:after="240"/>
        <w:rPr>
          <w:ins w:id="301" w:author="Author"/>
        </w:rPr>
      </w:pPr>
    </w:p>
    <w:p w14:paraId="335F21E1" w14:textId="77777777" w:rsidR="00DF0231" w:rsidRPr="00633320" w:rsidRDefault="00DF0231" w:rsidP="0097021A">
      <w:pPr>
        <w:spacing w:after="240"/>
      </w:pPr>
    </w:p>
    <w:p w14:paraId="71E21B70" w14:textId="77777777" w:rsidR="005376DA" w:rsidRDefault="005376DA" w:rsidP="0097021A">
      <w:pPr>
        <w:pStyle w:val="StyleHeading1Linespacingsingle"/>
        <w:numPr>
          <w:ilvl w:val="0"/>
          <w:numId w:val="2"/>
        </w:numPr>
      </w:pPr>
      <w:bookmarkStart w:id="302" w:name="_Toc34778068"/>
      <w:bookmarkStart w:id="303" w:name="_Toc34778123"/>
      <w:bookmarkStart w:id="304" w:name="_Toc34778272"/>
      <w:bookmarkStart w:id="305" w:name="_Toc34778326"/>
      <w:bookmarkStart w:id="306" w:name="_Toc34778379"/>
      <w:bookmarkStart w:id="307" w:name="_Toc34778459"/>
      <w:bookmarkStart w:id="308" w:name="_Toc34778514"/>
      <w:bookmarkStart w:id="309" w:name="_Toc34778570"/>
      <w:bookmarkStart w:id="310" w:name="_Toc34780048"/>
      <w:bookmarkStart w:id="311" w:name="_Toc34780312"/>
      <w:bookmarkStart w:id="312" w:name="_Toc34780442"/>
      <w:bookmarkStart w:id="313" w:name="_Toc244547132"/>
      <w:bookmarkStart w:id="314" w:name="_Toc38099242"/>
      <w:bookmarkStart w:id="315" w:name="_Toc44674837"/>
      <w:bookmarkStart w:id="316" w:name="_Toc137835488"/>
      <w:bookmarkStart w:id="317" w:name="_Toc203991563"/>
      <w:bookmarkEnd w:id="302"/>
      <w:bookmarkEnd w:id="303"/>
      <w:bookmarkEnd w:id="304"/>
      <w:bookmarkEnd w:id="305"/>
      <w:bookmarkEnd w:id="306"/>
      <w:bookmarkEnd w:id="307"/>
      <w:bookmarkEnd w:id="308"/>
      <w:bookmarkEnd w:id="309"/>
      <w:bookmarkEnd w:id="310"/>
      <w:bookmarkEnd w:id="311"/>
      <w:bookmarkEnd w:id="312"/>
      <w:bookmarkEnd w:id="313"/>
      <w:r w:rsidRPr="00633320">
        <w:t>Design and Procedures</w:t>
      </w:r>
      <w:bookmarkEnd w:id="314"/>
      <w:bookmarkEnd w:id="315"/>
      <w:bookmarkEnd w:id="316"/>
      <w:bookmarkEnd w:id="317"/>
    </w:p>
    <w:p w14:paraId="1F0EF52A" w14:textId="77777777" w:rsidR="007954A1" w:rsidRDefault="007954A1" w:rsidP="007954A1">
      <w:pPr>
        <w:pStyle w:val="ListParagraph"/>
        <w:ind w:left="360"/>
        <w:jc w:val="center"/>
        <w:rPr>
          <w:ins w:id="318" w:author="Author"/>
          <w:b/>
          <w:sz w:val="22"/>
        </w:rPr>
      </w:pPr>
    </w:p>
    <w:p w14:paraId="57FF5301" w14:textId="2B013ECD" w:rsidR="00B85317" w:rsidRPr="007954A1" w:rsidRDefault="007954A1" w:rsidP="00B85317">
      <w:pPr>
        <w:pStyle w:val="ListParagraph"/>
        <w:ind w:left="360"/>
        <w:jc w:val="center"/>
        <w:rPr>
          <w:ins w:id="319" w:author="Author"/>
          <w:b/>
          <w:sz w:val="22"/>
        </w:rPr>
      </w:pPr>
      <w:ins w:id="320" w:author="Author">
        <w:r w:rsidRPr="007954A1">
          <w:rPr>
            <w:b/>
            <w:sz w:val="22"/>
          </w:rPr>
          <w:t>Figure 1: RECOVERY trial design</w:t>
        </w:r>
      </w:ins>
    </w:p>
    <w:p w14:paraId="79202C25" w14:textId="7943DBCA" w:rsidR="00B85317" w:rsidRPr="00A43420" w:rsidRDefault="00FE7EBC" w:rsidP="007954A1">
      <w:pPr>
        <w:pStyle w:val="ListParagraph"/>
        <w:ind w:left="0"/>
        <w:jc w:val="center"/>
        <w:rPr>
          <w:ins w:id="321" w:author="Author"/>
        </w:rPr>
      </w:pPr>
      <w:ins w:id="322" w:author="Author">
        <w:r>
          <w:rPr>
            <w:noProof/>
          </w:rPr>
          <w:drawing>
            <wp:inline distT="0" distB="0" distL="0" distR="0" wp14:anchorId="3B53CCA5" wp14:editId="7A530F28">
              <wp:extent cx="6120765" cy="3068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EU design diagram 2025-07-21 v2.emf"/>
                      <pic:cNvPicPr/>
                    </pic:nvPicPr>
                    <pic:blipFill rotWithShape="1">
                      <a:blip r:embed="rId15" cstate="print">
                        <a:extLst>
                          <a:ext uri="{28A0092B-C50C-407E-A947-70E740481C1C}">
                            <a14:useLocalDpi xmlns:a14="http://schemas.microsoft.com/office/drawing/2010/main" val="0"/>
                          </a:ext>
                        </a:extLst>
                      </a:blip>
                      <a:srcRect l="2241" t="9517" r="3144" b="6159"/>
                      <a:stretch/>
                    </pic:blipFill>
                    <pic:spPr bwMode="auto">
                      <a:xfrm>
                        <a:off x="0" y="0"/>
                        <a:ext cx="6120765" cy="3068625"/>
                      </a:xfrm>
                      <a:prstGeom prst="rect">
                        <a:avLst/>
                      </a:prstGeom>
                      <a:ln>
                        <a:noFill/>
                      </a:ln>
                      <a:extLst>
                        <a:ext uri="{53640926-AAD7-44D8-BBD7-CCE9431645EC}">
                          <a14:shadowObscured xmlns:a14="http://schemas.microsoft.com/office/drawing/2010/main"/>
                        </a:ext>
                      </a:extLst>
                    </pic:spPr>
                  </pic:pic>
                </a:graphicData>
              </a:graphic>
            </wp:inline>
          </w:drawing>
        </w:r>
      </w:ins>
    </w:p>
    <w:p w14:paraId="3196E358" w14:textId="296E027C" w:rsidR="00B85317" w:rsidRPr="00633320" w:rsidRDefault="005376DA" w:rsidP="00FE7EBC">
      <w:pPr>
        <w:spacing w:before="120"/>
      </w:pPr>
      <w:ins w:id="323" w:author="Author">
        <w:r>
          <w:t xml:space="preserve">A summary of trial procedures is </w:t>
        </w:r>
        <w:r w:rsidR="00F90261">
          <w:t>provided</w:t>
        </w:r>
        <w:r>
          <w:t xml:space="preserve"> in Appendix 7 (schedule of assessments).</w:t>
        </w:r>
      </w:ins>
    </w:p>
    <w:p w14:paraId="59F987AF" w14:textId="77777777" w:rsidR="005376DA" w:rsidRPr="00633320" w:rsidRDefault="005376DA" w:rsidP="0097021A">
      <w:pPr>
        <w:pStyle w:val="Heading2"/>
      </w:pPr>
      <w:bookmarkStart w:id="324" w:name="_Toc514947203"/>
      <w:bookmarkStart w:id="325" w:name="_Toc515001175"/>
      <w:bookmarkStart w:id="326" w:name="_Toc34303382"/>
      <w:bookmarkStart w:id="327" w:name="_Toc38099243"/>
      <w:bookmarkStart w:id="328" w:name="_Toc44674838"/>
      <w:bookmarkStart w:id="329" w:name="_Toc137835489"/>
      <w:bookmarkStart w:id="330" w:name="_Toc203991564"/>
      <w:bookmarkEnd w:id="324"/>
      <w:bookmarkEnd w:id="325"/>
      <w:bookmarkEnd w:id="326"/>
      <w:r w:rsidRPr="00633320">
        <w:t>Eligibility</w:t>
      </w:r>
      <w:bookmarkEnd w:id="327"/>
      <w:bookmarkEnd w:id="328"/>
      <w:bookmarkEnd w:id="329"/>
      <w:bookmarkEnd w:id="330"/>
    </w:p>
    <w:p w14:paraId="54D7236F" w14:textId="77777777" w:rsidR="005376DA" w:rsidRPr="00633320" w:rsidRDefault="005376DA" w:rsidP="0097021A">
      <w:r w:rsidRPr="00633320">
        <w:t xml:space="preserve">Patients are eligible for the study if all of the following are true: </w:t>
      </w:r>
    </w:p>
    <w:p w14:paraId="5C773183" w14:textId="77777777" w:rsidR="005376DA" w:rsidRPr="00633320" w:rsidRDefault="005376DA" w:rsidP="0097021A"/>
    <w:p w14:paraId="63B366C6" w14:textId="77777777" w:rsidR="005376DA" w:rsidRPr="00633320" w:rsidRDefault="005376DA" w:rsidP="0097021A">
      <w:pPr>
        <w:pStyle w:val="ListParagraph"/>
        <w:numPr>
          <w:ilvl w:val="0"/>
          <w:numId w:val="4"/>
        </w:numPr>
        <w:rPr>
          <w:b/>
        </w:rPr>
      </w:pPr>
      <w:r w:rsidRPr="00633320">
        <w:rPr>
          <w:b/>
        </w:rPr>
        <w:t>Hospitalised</w:t>
      </w:r>
    </w:p>
    <w:p w14:paraId="747AA141" w14:textId="77777777" w:rsidR="005376DA" w:rsidRPr="00633320" w:rsidRDefault="005376DA" w:rsidP="0097021A">
      <w:pPr>
        <w:pStyle w:val="ListParagraph"/>
        <w:ind w:left="757"/>
        <w:rPr>
          <w:b/>
        </w:rPr>
      </w:pPr>
    </w:p>
    <w:p w14:paraId="1F8926F6" w14:textId="77777777" w:rsidR="005376DA" w:rsidRPr="00633320" w:rsidRDefault="005376DA" w:rsidP="0097021A">
      <w:pPr>
        <w:pStyle w:val="ListParagraph"/>
        <w:numPr>
          <w:ilvl w:val="0"/>
          <w:numId w:val="4"/>
        </w:numPr>
        <w:rPr>
          <w:b/>
        </w:rPr>
      </w:pPr>
      <w:r>
        <w:rPr>
          <w:b/>
        </w:rPr>
        <w:t>Pneumonia syndrome</w:t>
      </w:r>
    </w:p>
    <w:p w14:paraId="6BA87804" w14:textId="77777777" w:rsidR="005376DA" w:rsidRPr="00633320" w:rsidRDefault="005376DA" w:rsidP="0097021A">
      <w:pPr>
        <w:pStyle w:val="ListParagraph"/>
        <w:ind w:left="757"/>
      </w:pPr>
    </w:p>
    <w:p w14:paraId="39112AB0" w14:textId="77777777" w:rsidR="005376DA" w:rsidRPr="00633320" w:rsidRDefault="005376DA" w:rsidP="0097021A">
      <w:pPr>
        <w:ind w:left="720"/>
      </w:pPr>
      <w:r w:rsidRPr="00633320">
        <w:t xml:space="preserve">In general, </w:t>
      </w:r>
      <w:r>
        <w:t>pneumonia</w:t>
      </w:r>
      <w:r w:rsidRPr="00633320">
        <w:t xml:space="preserve"> should be suspected when a patient presents with:</w:t>
      </w:r>
    </w:p>
    <w:p w14:paraId="629F77E1" w14:textId="77777777" w:rsidR="005376DA" w:rsidRPr="00633320" w:rsidRDefault="005376DA" w:rsidP="009F2E59">
      <w:pPr>
        <w:pStyle w:val="ListParagraph"/>
        <w:numPr>
          <w:ilvl w:val="0"/>
          <w:numId w:val="24"/>
        </w:numPr>
      </w:pPr>
      <w:r w:rsidRPr="00633320">
        <w:t xml:space="preserve">typical symptoms </w:t>
      </w:r>
      <w:r>
        <w:t xml:space="preserve">of a new respiratory tract infection </w:t>
      </w:r>
      <w:r w:rsidRPr="00633320">
        <w:t>(e.g. influenza-like illness with fever and muscle pain, or respiratory illness with cough and shortness of breath); and</w:t>
      </w:r>
    </w:p>
    <w:p w14:paraId="1AC6D9B1" w14:textId="77777777" w:rsidR="005376DA" w:rsidRPr="00633320" w:rsidRDefault="005376DA" w:rsidP="009F2E59">
      <w:pPr>
        <w:pStyle w:val="ListParagraph"/>
        <w:numPr>
          <w:ilvl w:val="0"/>
          <w:numId w:val="24"/>
        </w:numPr>
      </w:pPr>
      <w:r>
        <w:t xml:space="preserve">objective evidence of acute lung disease (e.g. </w:t>
      </w:r>
      <w:r w:rsidRPr="00633320">
        <w:t>consolidation or ground-glass shadowing</w:t>
      </w:r>
      <w:r>
        <w:t xml:space="preserve"> on X-ray or CT, hypoxia, or compatible clinical examination</w:t>
      </w:r>
      <w:r w:rsidRPr="00633320">
        <w:t>); and</w:t>
      </w:r>
    </w:p>
    <w:p w14:paraId="599A24CE" w14:textId="77777777" w:rsidR="005376DA" w:rsidRPr="00633320" w:rsidRDefault="005376DA" w:rsidP="009F2E59">
      <w:pPr>
        <w:pStyle w:val="ListParagraph"/>
        <w:numPr>
          <w:ilvl w:val="0"/>
          <w:numId w:val="24"/>
        </w:numPr>
      </w:pPr>
      <w:r w:rsidRPr="00633320">
        <w:t>alternative causes have been considered unlikely or excluded (e.g. heart failure).</w:t>
      </w:r>
    </w:p>
    <w:p w14:paraId="0982D3F2" w14:textId="77777777" w:rsidR="005376DA" w:rsidRPr="00633320" w:rsidRDefault="005376DA" w:rsidP="0097021A">
      <w:pPr>
        <w:ind w:left="720"/>
      </w:pPr>
      <w:r w:rsidRPr="00633320">
        <w:lastRenderedPageBreak/>
        <w:t>However, the diagnosis remains a clinical one based on the opinion of the managing doctor</w:t>
      </w:r>
      <w:r w:rsidRPr="00526EC1">
        <w:t xml:space="preserve"> (</w:t>
      </w:r>
      <w:r>
        <w:t>the above criteria are just a guide</w:t>
      </w:r>
      <w:r w:rsidRPr="00526EC1">
        <w:t>)</w:t>
      </w:r>
      <w:r w:rsidRPr="00633320">
        <w:t>.</w:t>
      </w:r>
    </w:p>
    <w:p w14:paraId="7B09ADF9" w14:textId="77777777" w:rsidR="005376DA" w:rsidRPr="00633320" w:rsidRDefault="005376DA" w:rsidP="0097021A"/>
    <w:p w14:paraId="3D64191A" w14:textId="77777777" w:rsidR="005376DA" w:rsidRDefault="005376DA" w:rsidP="0097021A">
      <w:pPr>
        <w:numPr>
          <w:ilvl w:val="0"/>
          <w:numId w:val="4"/>
        </w:numPr>
        <w:rPr>
          <w:b/>
        </w:rPr>
      </w:pPr>
      <w:r>
        <w:rPr>
          <w:b/>
        </w:rPr>
        <w:t>One of the following diagnoses:</w:t>
      </w:r>
    </w:p>
    <w:p w14:paraId="4423C6CC" w14:textId="77777777" w:rsidR="005376DA" w:rsidDel="00550DAE" w:rsidRDefault="005376DA" w:rsidP="0097021A">
      <w:pPr>
        <w:numPr>
          <w:ilvl w:val="1"/>
          <w:numId w:val="4"/>
        </w:numPr>
        <w:rPr>
          <w:del w:id="331" w:author="Author"/>
        </w:rPr>
      </w:pPr>
      <w:del w:id="332" w:author="Author">
        <w:r w:rsidRPr="003514E4" w:rsidDel="00550DAE">
          <w:delText>Confirmed</w:delText>
        </w:r>
        <w:r w:rsidDel="00550DAE">
          <w:delText xml:space="preserve"> SARS-CoV-2 infection (including patients with influenza co-infection)</w:delText>
        </w:r>
      </w:del>
    </w:p>
    <w:p w14:paraId="2B8E5D79" w14:textId="77777777" w:rsidR="005376DA" w:rsidRDefault="005376DA" w:rsidP="0097021A">
      <w:pPr>
        <w:numPr>
          <w:ilvl w:val="1"/>
          <w:numId w:val="4"/>
        </w:numPr>
      </w:pPr>
      <w:r>
        <w:t>Confirmed influenza A or B infection (including patients with SARS-CoV-2 co-infection)</w:t>
      </w:r>
    </w:p>
    <w:p w14:paraId="0FA4AAE0" w14:textId="77777777" w:rsidR="005376DA" w:rsidRPr="0036713E" w:rsidRDefault="005376DA" w:rsidP="0097021A">
      <w:pPr>
        <w:numPr>
          <w:ilvl w:val="1"/>
          <w:numId w:val="4"/>
        </w:numPr>
      </w:pPr>
      <w:r>
        <w:t xml:space="preserve">Community-acquired pneumonia </w:t>
      </w:r>
      <w:ins w:id="333" w:author="Author">
        <w:r>
          <w:t xml:space="preserve">(CAP) </w:t>
        </w:r>
      </w:ins>
      <w:r>
        <w:t xml:space="preserve">with planned antibiotic treatment (excluding patients with suspected or confirmed SARS-CoV-2, influenza, active pulmonary tuberculosis or </w:t>
      </w:r>
      <w:r w:rsidRPr="004E4A18">
        <w:rPr>
          <w:i/>
        </w:rPr>
        <w:t>Pneumocystis jirovecii</w:t>
      </w:r>
      <w:r>
        <w:t xml:space="preserve"> pneumonia)</w:t>
      </w:r>
      <w:r w:rsidRPr="0036713E">
        <w:rPr>
          <w:b/>
        </w:rPr>
        <w:t xml:space="preserve"> </w:t>
      </w:r>
    </w:p>
    <w:p w14:paraId="3B3C0487" w14:textId="77777777" w:rsidR="005376DA" w:rsidRDefault="005376DA" w:rsidP="0097021A">
      <w:pPr>
        <w:ind w:left="720"/>
      </w:pPr>
    </w:p>
    <w:p w14:paraId="08868EE1" w14:textId="77777777" w:rsidR="005376DA" w:rsidRPr="00633320" w:rsidRDefault="005376DA" w:rsidP="0097021A">
      <w:pPr>
        <w:pStyle w:val="ListParagraph"/>
        <w:numPr>
          <w:ilvl w:val="0"/>
          <w:numId w:val="4"/>
        </w:numPr>
        <w:rPr>
          <w:b/>
        </w:rPr>
      </w:pPr>
      <w:r w:rsidRPr="00633320">
        <w:rPr>
          <w:b/>
        </w:rPr>
        <w:t>No medical history that might, in the opinion of the attending clinician, put the patient at significant risk if he/she were to participate in the trial</w:t>
      </w:r>
    </w:p>
    <w:p w14:paraId="2D240D6E" w14:textId="77777777" w:rsidR="005376DA" w:rsidRPr="00633320" w:rsidRDefault="005376DA" w:rsidP="0097021A"/>
    <w:p w14:paraId="5B23F792" w14:textId="77777777" w:rsidR="005376DA" w:rsidRDefault="005376DA" w:rsidP="0097021A">
      <w:pPr>
        <w:rPr>
          <w:ins w:id="334" w:author="Author"/>
        </w:rPr>
      </w:pPr>
      <w:commentRangeStart w:id="335"/>
      <w:ins w:id="336" w:author="Author">
        <w:r>
          <w:t xml:space="preserve">Patients with suspected or confirmed active pulmonary tuberculosis or </w:t>
        </w:r>
        <w:r w:rsidRPr="00112A95">
          <w:rPr>
            <w:i/>
          </w:rPr>
          <w:t>Pneumocystis jirovecii</w:t>
        </w:r>
        <w:r>
          <w:t xml:space="preserve"> pneumonia (also known as PCP or PJP) are excluded from the CAP comparison, as these infections are caused by specific organisms with distinct pathologies, and so are not usually categorised as CAP. Eligibility for the CAP comparison also requires planned antibiotic treatment, so patients being treated solely for fungal or viral pneumonia are not eligible.</w:t>
        </w:r>
        <w:commentRangeEnd w:id="335"/>
        <w:r>
          <w:rPr>
            <w:rStyle w:val="CommentReference"/>
          </w:rPr>
          <w:commentReference w:id="335"/>
        </w:r>
      </w:ins>
    </w:p>
    <w:p w14:paraId="0DDD883D" w14:textId="77777777" w:rsidR="005376DA" w:rsidRDefault="005376DA" w:rsidP="0097021A">
      <w:pPr>
        <w:rPr>
          <w:ins w:id="337" w:author="Author"/>
        </w:rPr>
      </w:pPr>
    </w:p>
    <w:p w14:paraId="06C04ABB" w14:textId="77777777" w:rsidR="005376DA" w:rsidRDefault="005376DA" w:rsidP="0097021A">
      <w:r>
        <w:t xml:space="preserve">Patients with SARS-CoV-2 and influenza co-infection are eligible, but would be excluded from certain comparisons (as described in the table on page 1). </w:t>
      </w:r>
      <w:r w:rsidRPr="00633320">
        <w:t>In addition, if the attending clinician believes that there is a specific contra-indication to one of the active drug treatment arms (see Appendix 2</w:t>
      </w:r>
      <w:r>
        <w:t>,</w:t>
      </w:r>
      <w:r w:rsidRPr="00633320">
        <w:t xml:space="preserve"> Appendix 3</w:t>
      </w:r>
      <w:r>
        <w:t xml:space="preserve"> for children, and </w:t>
      </w:r>
      <w:r w:rsidRPr="00633320">
        <w:t xml:space="preserve">Appendix </w:t>
      </w:r>
      <w:r>
        <w:t>4 for pregnant and breastfeeding women</w:t>
      </w:r>
      <w:r w:rsidRPr="00633320">
        <w:t>) or that the patient should definitely be receiving one of the active drug treatment arms then that arm will not be available for randomisation for that patient.</w:t>
      </w:r>
      <w:r w:rsidRPr="00633320">
        <w:rPr>
          <w:rFonts w:ascii="Calibri" w:hAnsi="Calibri" w:cs="Calibri"/>
          <w:sz w:val="22"/>
          <w:szCs w:val="22"/>
        </w:rPr>
        <w:t xml:space="preserve"> </w:t>
      </w:r>
      <w:r w:rsidRPr="00633320">
        <w:t>For patients who lack capacity, an advanced directive or behaviour that clearly indicates that they would not wish to participate in the trial would be considered sufficient reason to exclude them from the trial.</w:t>
      </w:r>
    </w:p>
    <w:p w14:paraId="19FF8EC0" w14:textId="77777777" w:rsidR="005376DA" w:rsidRDefault="005376DA" w:rsidP="0097021A"/>
    <w:p w14:paraId="7C1412AB" w14:textId="77777777" w:rsidR="005376DA" w:rsidRPr="00633320" w:rsidRDefault="005376DA" w:rsidP="0097021A">
      <w:r>
        <w:t>Patients who have been previously recruited into RECOVERY are eligible to be recruited again as long as their previous randomisation was &gt;6 months ago.</w:t>
      </w:r>
      <w:r w:rsidRPr="004D1995">
        <w:rPr>
          <w:i/>
          <w:iCs/>
        </w:rPr>
        <w:t xml:space="preserve"> </w:t>
      </w:r>
      <w:r w:rsidRPr="004D1995">
        <w:rPr>
          <w:iCs/>
        </w:rPr>
        <w:t>Patients will not be recruited into the same randomised comparison (e.g. sotrovimab vs. usual care) on more than one occasion, regardless of how far apart they occur.</w:t>
      </w:r>
      <w:r w:rsidRPr="004D1995">
        <w:t xml:space="preserve"> </w:t>
      </w:r>
    </w:p>
    <w:p w14:paraId="291D2FCB" w14:textId="77777777" w:rsidR="005376DA" w:rsidRPr="00633320" w:rsidRDefault="005376DA" w:rsidP="0097021A"/>
    <w:p w14:paraId="5FBF5A62" w14:textId="77777777" w:rsidR="005376DA" w:rsidRPr="00633320" w:rsidDel="002D6D91" w:rsidRDefault="005376DA" w:rsidP="0097021A">
      <w:r w:rsidRPr="00633320" w:rsidDel="002D6D91">
        <w:t xml:space="preserve">In some locations, </w:t>
      </w:r>
      <w:r w:rsidRPr="00633320">
        <w:t xml:space="preserve">children </w:t>
      </w:r>
      <w:r w:rsidRPr="00633320" w:rsidDel="002D6D91">
        <w:t xml:space="preserve">(aged </w:t>
      </w:r>
      <w:r w:rsidRPr="00633320">
        <w:t>&lt;</w:t>
      </w:r>
      <w:r w:rsidRPr="00633320" w:rsidDel="002D6D91">
        <w:t>18</w:t>
      </w:r>
      <w:r w:rsidRPr="00633320">
        <w:t xml:space="preserve"> years</w:t>
      </w:r>
      <w:r w:rsidRPr="00633320" w:rsidDel="002D6D91">
        <w:t xml:space="preserve">) will </w:t>
      </w:r>
      <w:r w:rsidRPr="00633320">
        <w:t xml:space="preserve">not </w:t>
      </w:r>
      <w:r w:rsidRPr="00633320" w:rsidDel="002D6D91">
        <w:t xml:space="preserve">be recruited, </w:t>
      </w:r>
      <w:r w:rsidRPr="00633320">
        <w:t>to comply with</w:t>
      </w:r>
      <w:r w:rsidRPr="00633320" w:rsidDel="002D6D91">
        <w:t xml:space="preserve"> local and national regulatory approvals (see </w:t>
      </w:r>
      <w:r>
        <w:t>Appendix 6</w:t>
      </w:r>
      <w:r w:rsidRPr="00633320" w:rsidDel="002D6D91">
        <w:t>).</w:t>
      </w:r>
    </w:p>
    <w:p w14:paraId="4AFB410F" w14:textId="77777777" w:rsidR="005376DA" w:rsidRPr="00633320" w:rsidRDefault="005376DA" w:rsidP="0097021A"/>
    <w:p w14:paraId="23FBC606" w14:textId="77777777" w:rsidR="005376DA" w:rsidRPr="00633320" w:rsidRDefault="005376DA" w:rsidP="0097021A">
      <w:pPr>
        <w:pStyle w:val="Heading2"/>
      </w:pPr>
      <w:bookmarkStart w:id="338" w:name="_Toc37107289"/>
      <w:bookmarkStart w:id="339" w:name="_Toc38099244"/>
      <w:bookmarkStart w:id="340" w:name="_Toc44674839"/>
      <w:bookmarkStart w:id="341" w:name="_Toc137835490"/>
      <w:bookmarkStart w:id="342" w:name="_Toc203991565"/>
      <w:r w:rsidRPr="00633320">
        <w:t>Consent</w:t>
      </w:r>
      <w:bookmarkEnd w:id="338"/>
      <w:bookmarkEnd w:id="339"/>
      <w:bookmarkEnd w:id="340"/>
      <w:bookmarkEnd w:id="341"/>
      <w:bookmarkEnd w:id="342"/>
    </w:p>
    <w:p w14:paraId="0CE8AB66" w14:textId="2A2A8539" w:rsidR="005376DA" w:rsidRDefault="005376DA" w:rsidP="0097021A">
      <w:r w:rsidRPr="00633320">
        <w:t xml:space="preserve">Informed consent should be obtained from each patient 16 years and over before enrolment into the study. </w:t>
      </w:r>
      <w:commentRangeStart w:id="343"/>
      <w:ins w:id="344" w:author="Author">
        <w:r w:rsidR="0097021A">
          <w:t>If a patient does not have capacity to consent</w:t>
        </w:r>
        <w:r w:rsidR="00C927E1" w:rsidRPr="00C927E1">
          <w:t xml:space="preserve"> </w:t>
        </w:r>
        <w:r w:rsidR="00C927E1" w:rsidRPr="00633320">
          <w:t>d</w:t>
        </w:r>
        <w:r w:rsidR="00C927E1">
          <w:t>ue to severe disease (e.g. needing</w:t>
        </w:r>
        <w:r w:rsidR="00C927E1" w:rsidRPr="00633320">
          <w:t xml:space="preserve"> ventilation)</w:t>
        </w:r>
        <w:r w:rsidR="00C927E1">
          <w:t xml:space="preserve"> or a prior condition</w:t>
        </w:r>
        <w:r w:rsidR="00C927E1" w:rsidRPr="00633320">
          <w:t>,</w:t>
        </w:r>
        <w:r w:rsidR="0097021A">
          <w:t xml:space="preserve"> then legal representative consent is required for the patient to participate in the trial. </w:t>
        </w:r>
        <w:commentRangeEnd w:id="343"/>
        <w:r w:rsidR="00012594">
          <w:rPr>
            <w:rStyle w:val="CommentReference"/>
          </w:rPr>
          <w:commentReference w:id="343"/>
        </w:r>
      </w:ins>
      <w:r w:rsidRPr="00633320">
        <w:t xml:space="preserve">Due to the poor outcomes in patients </w:t>
      </w:r>
      <w:ins w:id="345" w:author="Author">
        <w:r w:rsidR="00EF3FEF">
          <w:t>hospitalised with pneumonia (</w:t>
        </w:r>
        <w:r w:rsidR="00521699">
          <w:t>5-</w:t>
        </w:r>
        <w:r w:rsidR="00EF3FEF">
          <w:t>10% mortality, rising to over 40% in those with severe disease</w:t>
        </w:r>
        <w:commentRangeStart w:id="346"/>
        <w:r w:rsidR="00C927E1">
          <w:fldChar w:fldCharType="begin"/>
        </w:r>
        <w:r w:rsidR="00C927E1">
          <w:instrText xml:space="preserve"> ADDIN ZOTERO_ITEM CSL_CITATION {"citationID":"JmMTAVL9","properties":{"formattedCitation":"\\super 21,22\\nosupersub{}","plainCitation":"21,22","noteIndex":0},"citationItems":[{"id":2146,"uris":["http://zotero.org/users/8862203/items/MAT9A3KM"],"itemData":{"id":2146,"type":"article-journal","abstract":"INTRODUCTION: The long-term prognosis of patients with community-acquired pneumonia (CAP) has attracted increasing interest in recent years. The objective of the present study is to investigate the short and long-term outcomes in hospitalized patients with CAP and to identify the predictive factors associated with mortality.\nPATIENTS AND METHODS: The study was designed as a retrospective, multicenter, observational study. Hospitalized patients with CAP, as recorded in the pneumonia database of the Turkish Thoracic Society between 2011 and 2013, were included. Short-term mortality was defined as 30-day mortality and long-term mortality was assessed from those who survived 30 days. Predictive factors for short- and long-term mortality were analyzed.\nRESULTS: The study included 785 patients, 68% of whom were male and the mean age was 67±16 (18-92). The median duration of follow-up was 61.2±11.8 (37-90) months. Thirty-day mortality was 9.2% and the median survival of patients surviving 30 days was 62.8±4.4 months. Multivariate analysis revealed that advanced age, the absence of fever, a higher Charlson comorbidity score, higher blood urea nitrogen (BUN)/albumin ratios and lower alanine aminotransferase (ALT) levels were all predictors of long-term mortality.\nCONCLUSION: Long-term mortality following hospitalization for CAP is high. Charlson score and lack of fever are potential indicators for decreased long-term survival. As novel parameters, baseline BUN/albumin ratios and ALT levels are significantly associated with late mortality. Further interventions and closer monitoring are necessary for such subgroups of patients.","container-title":"Pulmonology","DOI":"10.1016/j.rppnen.2017.07.010","ISSN":"2531-0437","journalAbbreviation":"Pulmonology","language":"eng","note":"PMID: 29463455","page":"S2173-5115(17)30156-2","source":"PubMed","title":"Prognosis of hospitalized patients with community-acquired pneumonia","author":[{"family":"Tokgoz Akyil","given":"F."},{"family":"Yalcinsoy","given":"M."},{"family":"Hazar","given":"A."},{"family":"Cilli","given":"A."},{"family":"Celenk","given":"B."},{"family":"Kilic","given":"O."},{"family":"Sayiner","given":"A."},{"family":"Kokturk","given":"N."},{"family":"Sakar Coskun","given":"A."},{"family":"Filiz","given":"A."},{"family":"Cakir Edis","given":"E."}],"issued":{"date-parts":[["2018",2,17]]}}},{"id":2144,"uris":["http://zotero.org/users/8862203/items/4SDBGNAD"],"itemData":{"id":2144,"type":"article-journal","abstract":"BACKGROUND: To our knowledge, no previous study has systematically examined pneumonia-related and pneumonia-unrelated mortality. This study was performed to identify the cause(s) of death and to compare the timing and risk factors associated with pneumonia-related and pneumonia-unrelated mortality.\nMETHODS: For all deaths within 90 days of presentation, a synopsis of all events preceding death was independently reviewed by 2 members of a 5-member review panel (C.M.C., D.E.S., T.J.M., W.N.K., and M.J.F.). The underlying and immediate causes of death and whether pneumonia had a major, a minor, or no apparent role in the death were determined using consensus. Death was defined as pneumonia related if pneumonia was the underlying or immediate cause of death or played a major role in the cause of death. Competing-risk Cox proportional hazards regression models were used to identify baseline characteristics associated with mortality.\nRESULTS: Patients (944 outpatients and 1343 inpatients) with clinical and radiographic evidence of pneumonia were enrolled, and 208 (9%) died by 90 days. The most frequent immediate causes of death were respiratory failure (38%), cardiac conditions (13%), and infectious conditions (11%); the most frequent underlying causes of death were neurological conditions (29%), malignancies (24%), and cardiac conditions (14%). Mortality was pneumonia related in 110 (53%) of the 208 deaths. Pneumonia-related deaths were 7.7 times more likely to occur within 30 days of presentation compared with pneumonia-unrelated deaths. Factors independently associated with pneumonia-related mortality were hypothermia, altered mental status, elevated serum urea nitrogen level, chronic liver disease, leukopenia, and hypoxemia. Factors independently associated with pneumonia-unrelated mortality were dementia, immunosuppression, active cancer, systolic hypotension, male sex, and multilobar pulmonary infiltrates. Increasing age and evidence of aspiration were independent predictors of both types of mortality.\nCONCLUSIONS: For patients with community-acquired pneumonia, only half of all deaths are attributable to their acute illness. Differences in the timing of death and risk factors for mortality suggest that future studies of community-acquired pneumonia should differentiate all-cause and pneumonia-related mortality.","container-title":"Archives of Internal Medicine","DOI":"10.1001/archinte.162.9.1059","ISSN":"0003-9926","issue":"9","journalAbbreviation":"Arch Intern Med","language":"eng","note":"PMID: 11996618","page":"1059-1064","source":"PubMed","title":"Causes of death for patients with community-acquired pneumonia: results from the Pneumonia Patient Outcomes Research Team cohort study","title-short":"Causes of death for patients with community-acquired pneumonia","volume":"162","author":[{"family":"Mortensen","given":"Eric M."},{"family":"Coley","given":"Christopher M."},{"family":"Singer","given":"Daniel E."},{"family":"Marrie","given":"Thomas J."},{"family":"Obrosky","given":"D. Scott"},{"family":"Kapoor","given":"Wishwa N."},{"family":"Fine","given":"Michael J."}],"issued":{"date-parts":[["2002",5,13]]}}}],"schema":"https://github.com/citation-style-language/schema/raw/master/csl-citation.json"} </w:instrText>
        </w:r>
        <w:r w:rsidR="00C927E1">
          <w:fldChar w:fldCharType="separate"/>
        </w:r>
        <w:r w:rsidR="00C927E1" w:rsidRPr="00012594">
          <w:rPr>
            <w:vertAlign w:val="superscript"/>
          </w:rPr>
          <w:t>21,22</w:t>
        </w:r>
        <w:r w:rsidR="00C927E1">
          <w:fldChar w:fldCharType="end"/>
        </w:r>
        <w:commentRangeEnd w:id="346"/>
        <w:r w:rsidR="00C927E1">
          <w:rPr>
            <w:rStyle w:val="CommentReference"/>
          </w:rPr>
          <w:commentReference w:id="346"/>
        </w:r>
        <w:r w:rsidR="00EF3FEF">
          <w:t xml:space="preserve">), </w:t>
        </w:r>
      </w:ins>
      <w:del w:id="347" w:author="Author">
        <w:r w:rsidRPr="00633320" w:rsidDel="00EF3FEF">
          <w:delText xml:space="preserve">who require ventilation </w:delText>
        </w:r>
        <w:r w:rsidRPr="00633320" w:rsidDel="00B7115B">
          <w:delText>(&gt;90% mortality in one cohort</w:delText>
        </w:r>
        <w:r w:rsidDel="00434567">
          <w:rPr>
            <w:vertAlign w:val="superscript"/>
          </w:rPr>
          <w:delText>18</w:delText>
        </w:r>
        <w:r w:rsidRPr="00633320" w:rsidDel="00B7115B">
          <w:delText>)</w:delText>
        </w:r>
        <w:r w:rsidRPr="00633320" w:rsidDel="00C927E1">
          <w:delText xml:space="preserve">, </w:delText>
        </w:r>
      </w:del>
      <w:r w:rsidRPr="00633320">
        <w:t xml:space="preserve">patients who lack capacity to consent </w:t>
      </w:r>
      <w:del w:id="348" w:author="Author">
        <w:r w:rsidRPr="00633320" w:rsidDel="00C927E1">
          <w:delText>due to severe disease (e.g. needs ventilation)</w:delText>
        </w:r>
        <w:r w:rsidDel="00C927E1">
          <w:delText xml:space="preserve"> or a prior condition</w:delText>
        </w:r>
        <w:r w:rsidRPr="00633320" w:rsidDel="00C927E1">
          <w:delText xml:space="preserve">, </w:delText>
        </w:r>
      </w:del>
      <w:r w:rsidRPr="00633320">
        <w:t>and for whom a relative to act as the legally designated representative is not available</w:t>
      </w:r>
      <w:r>
        <w:t xml:space="preserve"> (in person)</w:t>
      </w:r>
      <w:r w:rsidRPr="00633320">
        <w:t xml:space="preserve">, randomisation </w:t>
      </w:r>
      <w:r w:rsidRPr="00633320">
        <w:lastRenderedPageBreak/>
        <w:t xml:space="preserve">and consequent treatment </w:t>
      </w:r>
      <w:del w:id="349" w:author="Author">
        <w:r w:rsidRPr="00633320" w:rsidDel="00012594">
          <w:delText xml:space="preserve">will </w:delText>
        </w:r>
      </w:del>
      <w:ins w:id="350" w:author="Author">
        <w:r w:rsidR="00012594">
          <w:t>can</w:t>
        </w:r>
        <w:r w:rsidR="00012594" w:rsidRPr="00633320">
          <w:t xml:space="preserve"> </w:t>
        </w:r>
      </w:ins>
      <w:r w:rsidRPr="00633320">
        <w:t xml:space="preserve">proceed with consent provided by a clinician (independent of the </w:t>
      </w:r>
      <w:r>
        <w:t>trial</w:t>
      </w:r>
      <w:r w:rsidRPr="00A51C43">
        <w:rPr>
          <w:rStyle w:val="FootnoteReference"/>
        </w:rPr>
        <w:footnoteReference w:id="1"/>
      </w:r>
      <w:r w:rsidRPr="00633320">
        <w:t xml:space="preserve">) who </w:t>
      </w:r>
      <w:del w:id="351" w:author="Author">
        <w:r w:rsidRPr="00633320" w:rsidDel="00012594">
          <w:delText xml:space="preserve">will </w:delText>
        </w:r>
      </w:del>
      <w:ins w:id="352" w:author="Author">
        <w:r w:rsidR="00012594">
          <w:t>can</w:t>
        </w:r>
        <w:r w:rsidR="00012594" w:rsidRPr="00633320">
          <w:t xml:space="preserve"> </w:t>
        </w:r>
      </w:ins>
      <w:r w:rsidRPr="00633320">
        <w:t>act as the legally designated representative (if allowed by local regulations).</w:t>
      </w:r>
      <w:r>
        <w:t xml:space="preserve"> </w:t>
      </w:r>
    </w:p>
    <w:p w14:paraId="55042C04" w14:textId="77777777" w:rsidR="005376DA" w:rsidRDefault="005376DA" w:rsidP="0097021A"/>
    <w:p w14:paraId="1C1965A1" w14:textId="77777777" w:rsidR="005376DA" w:rsidRDefault="005376DA" w:rsidP="0097021A">
      <w:r>
        <w:t>If they regain capacity, such participants should be provided with information about the trial (ideally prior to discharge, but otherwise as soon as possible thereafter), what their rights are and how to exercise them, but it is not necessary to obtain their written consent</w:t>
      </w:r>
      <w:r w:rsidRPr="00A51C43">
        <w:rPr>
          <w:rStyle w:val="FootnoteReference"/>
        </w:rPr>
        <w:footnoteReference w:id="2"/>
      </w:r>
      <w:r>
        <w:t xml:space="preserve">. Provision of such information (i.e. the current participant information sheet) will be documented in the medical record. </w:t>
      </w:r>
    </w:p>
    <w:p w14:paraId="155C929B" w14:textId="77777777" w:rsidR="005376DA" w:rsidRDefault="005376DA" w:rsidP="0097021A"/>
    <w:p w14:paraId="1B70F1DE" w14:textId="77777777" w:rsidR="005376DA" w:rsidRPr="00633320" w:rsidRDefault="005376DA" w:rsidP="0097021A">
      <w:r w:rsidRPr="00633320">
        <w:t>For children aged &lt;16 years old consent will be sought from their parents or legal guardian. Where possible, children aged between 10-15 years old will also be asked for assent. Children aged ≥16 years old will asked for consent as for adults. Witnessed</w:t>
      </w:r>
      <w:r w:rsidRPr="00A51C43">
        <w:rPr>
          <w:rStyle w:val="FootnoteReference"/>
        </w:rPr>
        <w:footnoteReference w:id="3"/>
      </w:r>
      <w:r w:rsidRPr="00633320">
        <w:t xml:space="preserve"> consent may be obtained over the telephone or web video link if hospital visiting rules or parental infection mean a parent/guardian cannot be physically present.</w:t>
      </w:r>
    </w:p>
    <w:p w14:paraId="56FB95E8" w14:textId="77777777" w:rsidR="005376DA" w:rsidRPr="00633320" w:rsidRDefault="005376DA" w:rsidP="0097021A"/>
    <w:p w14:paraId="0CB2D155" w14:textId="77777777" w:rsidR="005376DA" w:rsidRPr="00633320" w:rsidRDefault="005376DA" w:rsidP="0097021A">
      <w:r>
        <w:t>Information about p</w:t>
      </w:r>
      <w:r w:rsidRPr="00633320">
        <w:t>articipants</w:t>
      </w:r>
      <w:r>
        <w:t xml:space="preserve">’ involvement will be included in </w:t>
      </w:r>
      <w:r w:rsidRPr="00633320">
        <w:t>routine clinical communications (e.g. discharge summaries)</w:t>
      </w:r>
      <w:r>
        <w:t xml:space="preserve"> provided to participants (and, in the UK their</w:t>
      </w:r>
      <w:r w:rsidRPr="00633320">
        <w:t xml:space="preserve"> GPs</w:t>
      </w:r>
      <w:r>
        <w:t>)</w:t>
      </w:r>
      <w:r w:rsidRPr="00633320">
        <w:t>.</w:t>
      </w:r>
      <w:r>
        <w:t xml:space="preserve"> </w:t>
      </w:r>
      <w:r w:rsidRPr="00633320">
        <w:t>If any other relevant information arises during the trial, this may also be sent to GPs.</w:t>
      </w:r>
    </w:p>
    <w:p w14:paraId="43155A82" w14:textId="77777777" w:rsidR="005376DA" w:rsidRPr="00633320" w:rsidRDefault="005376DA" w:rsidP="0097021A"/>
    <w:p w14:paraId="253E02A6" w14:textId="77777777" w:rsidR="005376DA" w:rsidRPr="00633320" w:rsidRDefault="005376DA" w:rsidP="0097021A">
      <w:pPr>
        <w:pStyle w:val="Heading2"/>
      </w:pPr>
      <w:bookmarkStart w:id="353" w:name="_Toc34778072"/>
      <w:bookmarkStart w:id="354" w:name="_Toc34778127"/>
      <w:bookmarkStart w:id="355" w:name="_Toc34778276"/>
      <w:bookmarkStart w:id="356" w:name="_Toc34778330"/>
      <w:bookmarkStart w:id="357" w:name="_Toc34778383"/>
      <w:bookmarkStart w:id="358" w:name="_Toc34778463"/>
      <w:bookmarkStart w:id="359" w:name="_Toc34778518"/>
      <w:bookmarkStart w:id="360" w:name="_Toc34778574"/>
      <w:bookmarkStart w:id="361" w:name="_Toc34780052"/>
      <w:bookmarkStart w:id="362" w:name="_Toc34780316"/>
      <w:bookmarkStart w:id="363" w:name="_Toc34780446"/>
      <w:bookmarkStart w:id="364" w:name="_Toc37107290"/>
      <w:bookmarkStart w:id="365" w:name="_Toc38099245"/>
      <w:bookmarkStart w:id="366" w:name="_Toc44674840"/>
      <w:bookmarkStart w:id="367" w:name="_Toc137835491"/>
      <w:bookmarkStart w:id="368" w:name="_Toc203991566"/>
      <w:bookmarkEnd w:id="353"/>
      <w:bookmarkEnd w:id="354"/>
      <w:bookmarkEnd w:id="355"/>
      <w:bookmarkEnd w:id="356"/>
      <w:bookmarkEnd w:id="357"/>
      <w:bookmarkEnd w:id="358"/>
      <w:bookmarkEnd w:id="359"/>
      <w:bookmarkEnd w:id="360"/>
      <w:bookmarkEnd w:id="361"/>
      <w:bookmarkEnd w:id="362"/>
      <w:bookmarkEnd w:id="363"/>
      <w:r w:rsidRPr="00633320">
        <w:t>Baseline information</w:t>
      </w:r>
      <w:bookmarkEnd w:id="364"/>
      <w:bookmarkEnd w:id="365"/>
      <w:bookmarkEnd w:id="366"/>
      <w:bookmarkEnd w:id="367"/>
      <w:bookmarkEnd w:id="368"/>
    </w:p>
    <w:p w14:paraId="56F8507A" w14:textId="77777777" w:rsidR="005376DA" w:rsidRPr="00633320" w:rsidRDefault="005376DA" w:rsidP="0097021A">
      <w:r w:rsidRPr="00633320">
        <w:t>The following information will be recorded on the web-based form by the attending clinician or delegate:</w:t>
      </w:r>
    </w:p>
    <w:p w14:paraId="0F343EAD" w14:textId="77777777" w:rsidR="005376DA" w:rsidRPr="00633320" w:rsidRDefault="005376DA" w:rsidP="0097021A"/>
    <w:p w14:paraId="62552AF8" w14:textId="77777777" w:rsidR="005376DA" w:rsidRPr="00633320" w:rsidRDefault="005376DA" w:rsidP="0097021A">
      <w:pPr>
        <w:pStyle w:val="ListParagraph"/>
        <w:numPr>
          <w:ilvl w:val="0"/>
          <w:numId w:val="13"/>
        </w:numPr>
      </w:pPr>
      <w:r w:rsidRPr="00633320">
        <w:t>Patient details (</w:t>
      </w:r>
      <w:r>
        <w:t>depending on local privacy requirements, this may include</w:t>
      </w:r>
      <w:r w:rsidRPr="00633320">
        <w:t xml:space="preserve"> name or initials, NHS/CHI number [UK only] or medical records number, date of birth, sex)</w:t>
      </w:r>
    </w:p>
    <w:p w14:paraId="785E47CE" w14:textId="77777777" w:rsidR="005376DA" w:rsidRPr="00633320" w:rsidRDefault="005376DA" w:rsidP="0097021A">
      <w:pPr>
        <w:pStyle w:val="ListParagraph"/>
        <w:numPr>
          <w:ilvl w:val="0"/>
          <w:numId w:val="13"/>
        </w:numPr>
      </w:pPr>
      <w:r w:rsidRPr="00633320">
        <w:t>Clinician details (e.g. name)</w:t>
      </w:r>
    </w:p>
    <w:p w14:paraId="53F59043" w14:textId="77777777" w:rsidR="005376DA" w:rsidRPr="00633320" w:rsidRDefault="005376DA" w:rsidP="0097021A">
      <w:pPr>
        <w:pStyle w:val="ListParagraph"/>
        <w:numPr>
          <w:ilvl w:val="0"/>
          <w:numId w:val="15"/>
        </w:numPr>
      </w:pPr>
      <w:r>
        <w:t>S</w:t>
      </w:r>
      <w:r w:rsidRPr="00633320">
        <w:t>ymptom onset date</w:t>
      </w:r>
    </w:p>
    <w:p w14:paraId="0EAC3FDF" w14:textId="77777777" w:rsidR="005376DA" w:rsidRPr="00633320" w:rsidRDefault="005376DA" w:rsidP="0097021A">
      <w:pPr>
        <w:pStyle w:val="ListParagraph"/>
        <w:numPr>
          <w:ilvl w:val="0"/>
          <w:numId w:val="15"/>
        </w:numPr>
      </w:pPr>
      <w:r>
        <w:t>Disease</w:t>
      </w:r>
      <w:r w:rsidRPr="00633320">
        <w:t xml:space="preserve"> severity as assessed by need for supplemental oxygen, non-invasive ventilation or invasive mechanical ventilation/extracorporeal membrane oxygenation (ECMO)</w:t>
      </w:r>
    </w:p>
    <w:p w14:paraId="011B0636" w14:textId="77777777" w:rsidR="005376DA" w:rsidRDefault="005376DA" w:rsidP="0097021A">
      <w:pPr>
        <w:pStyle w:val="ListParagraph"/>
        <w:numPr>
          <w:ilvl w:val="0"/>
          <w:numId w:val="15"/>
        </w:numPr>
      </w:pPr>
      <w:r w:rsidRPr="00633320">
        <w:t>Oxygen saturations on air</w:t>
      </w:r>
      <w:r>
        <w:t>,</w:t>
      </w:r>
      <w:r w:rsidRPr="00633320">
        <w:t xml:space="preserve"> </w:t>
      </w:r>
      <w:r>
        <w:t xml:space="preserve">oxygen delivery device, and oxygen flow rate </w:t>
      </w:r>
      <w:r w:rsidRPr="00633320">
        <w:t>(if available)</w:t>
      </w:r>
      <w:r>
        <w:t xml:space="preserve"> </w:t>
      </w:r>
    </w:p>
    <w:p w14:paraId="04CA01F0" w14:textId="77777777" w:rsidR="005376DA" w:rsidRDefault="005376DA" w:rsidP="0097021A">
      <w:pPr>
        <w:pStyle w:val="ListParagraph"/>
        <w:numPr>
          <w:ilvl w:val="0"/>
          <w:numId w:val="15"/>
        </w:numPr>
      </w:pPr>
      <w:r>
        <w:t>Latest routine measurement of respiratory rate and blood pressure</w:t>
      </w:r>
    </w:p>
    <w:p w14:paraId="54B91021" w14:textId="77777777" w:rsidR="005376DA" w:rsidRDefault="005376DA" w:rsidP="0097021A">
      <w:pPr>
        <w:pStyle w:val="ListParagraph"/>
        <w:numPr>
          <w:ilvl w:val="0"/>
          <w:numId w:val="15"/>
        </w:numPr>
      </w:pPr>
      <w:r>
        <w:t>Presence of new or worsened confusion</w:t>
      </w:r>
    </w:p>
    <w:p w14:paraId="5AACB350" w14:textId="77777777" w:rsidR="005376DA" w:rsidRPr="00633320" w:rsidRDefault="005376DA" w:rsidP="0097021A">
      <w:pPr>
        <w:pStyle w:val="ListParagraph"/>
        <w:numPr>
          <w:ilvl w:val="0"/>
          <w:numId w:val="15"/>
        </w:numPr>
      </w:pPr>
      <w:r>
        <w:t>Presence of lung consolidation on chest X-ray or CT (if available)</w:t>
      </w:r>
    </w:p>
    <w:p w14:paraId="2E67DF2D" w14:textId="77777777" w:rsidR="005376DA" w:rsidRPr="00633320" w:rsidRDefault="005376DA" w:rsidP="0097021A">
      <w:pPr>
        <w:pStyle w:val="ListParagraph"/>
        <w:numPr>
          <w:ilvl w:val="0"/>
          <w:numId w:val="15"/>
        </w:numPr>
      </w:pPr>
      <w:r w:rsidRPr="00633320">
        <w:t xml:space="preserve">Latest routine measurement of creatinine, </w:t>
      </w:r>
      <w:r>
        <w:t>urea,</w:t>
      </w:r>
      <w:del w:id="369" w:author="Author">
        <w:r w:rsidDel="00C178AF">
          <w:delText xml:space="preserve"> and</w:delText>
        </w:r>
      </w:del>
      <w:r>
        <w:t xml:space="preserve"> </w:t>
      </w:r>
      <w:r w:rsidRPr="00633320">
        <w:t>C-reactive protein</w:t>
      </w:r>
      <w:ins w:id="370" w:author="Author">
        <w:r>
          <w:t>, and procalcitonin</w:t>
        </w:r>
      </w:ins>
      <w:r w:rsidRPr="00633320">
        <w:t xml:space="preserve"> (if available)</w:t>
      </w:r>
    </w:p>
    <w:p w14:paraId="61E99664" w14:textId="4C246453" w:rsidR="005376DA" w:rsidRPr="00633320" w:rsidRDefault="005376DA" w:rsidP="0097021A">
      <w:pPr>
        <w:pStyle w:val="ListParagraph"/>
        <w:numPr>
          <w:ilvl w:val="0"/>
          <w:numId w:val="15"/>
        </w:numPr>
      </w:pPr>
      <w:del w:id="371" w:author="Author">
        <w:r w:rsidRPr="00633320" w:rsidDel="009F2E59">
          <w:delText xml:space="preserve">SARS-CoV-2 </w:delText>
        </w:r>
        <w:r w:rsidDel="009F2E59">
          <w:delText>and i</w:delText>
        </w:r>
      </w:del>
      <w:ins w:id="372" w:author="Author">
        <w:r w:rsidR="009F2E59">
          <w:t>I</w:t>
        </w:r>
      </w:ins>
      <w:r>
        <w:t>nfluenza</w:t>
      </w:r>
      <w:r w:rsidRPr="00633320">
        <w:t xml:space="preserve"> </w:t>
      </w:r>
      <w:r>
        <w:t xml:space="preserve">test results (if available, and note confirmation of </w:t>
      </w:r>
      <w:del w:id="373" w:author="Author">
        <w:r w:rsidDel="009F2E59">
          <w:delText xml:space="preserve">SARS-CoV-2 or </w:delText>
        </w:r>
      </w:del>
      <w:r>
        <w:t xml:space="preserve">influenza infection is required for entry into </w:t>
      </w:r>
      <w:del w:id="374" w:author="Author">
        <w:r w:rsidDel="009F2E59">
          <w:delText xml:space="preserve">those </w:delText>
        </w:r>
      </w:del>
      <w:ins w:id="375" w:author="Author">
        <w:r w:rsidR="009F2E59">
          <w:t xml:space="preserve">influenza </w:t>
        </w:r>
      </w:ins>
      <w:r>
        <w:t>comparisons)</w:t>
      </w:r>
    </w:p>
    <w:p w14:paraId="593B5A63" w14:textId="77777777" w:rsidR="005376DA" w:rsidRPr="00633320" w:rsidRDefault="005376DA" w:rsidP="0097021A">
      <w:pPr>
        <w:pStyle w:val="ListParagraph"/>
        <w:numPr>
          <w:ilvl w:val="0"/>
          <w:numId w:val="15"/>
        </w:numPr>
      </w:pPr>
      <w:r w:rsidRPr="00633320">
        <w:t>Major co-morbidity (e.g. heart disease, diabetes, chronic lung disease) and pregnancy (including pregnancy test result in all women of child-bearing potential</w:t>
      </w:r>
      <w:r w:rsidRPr="00A51C43">
        <w:rPr>
          <w:rStyle w:val="FootnoteReference"/>
        </w:rPr>
        <w:footnoteReference w:id="4"/>
      </w:r>
      <w:r w:rsidRPr="00633320">
        <w:t>)</w:t>
      </w:r>
    </w:p>
    <w:p w14:paraId="55075C8F" w14:textId="77777777" w:rsidR="005376DA" w:rsidRPr="00633320" w:rsidRDefault="005376DA" w:rsidP="0097021A">
      <w:pPr>
        <w:pStyle w:val="ListParagraph"/>
        <w:numPr>
          <w:ilvl w:val="0"/>
          <w:numId w:val="15"/>
        </w:numPr>
      </w:pPr>
      <w:r w:rsidRPr="00633320">
        <w:lastRenderedPageBreak/>
        <w:t>Use of relevant medications (</w:t>
      </w:r>
      <w:r>
        <w:t xml:space="preserve">e.g. </w:t>
      </w:r>
      <w:r w:rsidRPr="00633320">
        <w:t xml:space="preserve">corticosteroids, </w:t>
      </w:r>
      <w:r>
        <w:t>anti</w:t>
      </w:r>
      <w:del w:id="376" w:author="Author">
        <w:r w:rsidDel="009F2E59">
          <w:delText>-</w:delText>
        </w:r>
      </w:del>
      <w:r>
        <w:t>virals</w:t>
      </w:r>
      <w:r w:rsidRPr="00633320">
        <w:t>)</w:t>
      </w:r>
      <w:r>
        <w:t xml:space="preserve"> and prior vaccination</w:t>
      </w:r>
    </w:p>
    <w:p w14:paraId="1676B690" w14:textId="77777777" w:rsidR="005376DA" w:rsidRPr="00633320" w:rsidRDefault="005376DA" w:rsidP="0097021A">
      <w:pPr>
        <w:pStyle w:val="ListParagraph"/>
        <w:numPr>
          <w:ilvl w:val="0"/>
          <w:numId w:val="13"/>
        </w:numPr>
        <w:rPr>
          <w:color w:val="000000" w:themeColor="text1"/>
        </w:rPr>
      </w:pPr>
      <w:r w:rsidRPr="00633320">
        <w:t xml:space="preserve">Date of </w:t>
      </w:r>
      <w:r w:rsidRPr="00633320">
        <w:rPr>
          <w:color w:val="000000" w:themeColor="text1"/>
        </w:rPr>
        <w:t>hospitalisation</w:t>
      </w:r>
    </w:p>
    <w:p w14:paraId="63467945" w14:textId="77777777" w:rsidR="005376DA" w:rsidRPr="00633320" w:rsidRDefault="005376DA" w:rsidP="0097021A">
      <w:pPr>
        <w:pStyle w:val="ListParagraph"/>
        <w:numPr>
          <w:ilvl w:val="0"/>
          <w:numId w:val="13"/>
        </w:numPr>
        <w:rPr>
          <w:color w:val="000000" w:themeColor="text1"/>
        </w:rPr>
      </w:pPr>
      <w:r w:rsidRPr="00633320">
        <w:rPr>
          <w:color w:val="000000" w:themeColor="text1"/>
        </w:rPr>
        <w:t>Contraindication to the study treatment regimens (in the opinion of the attending clinician)</w:t>
      </w:r>
    </w:p>
    <w:p w14:paraId="21A7266F" w14:textId="77777777" w:rsidR="005376DA" w:rsidRPr="00633320" w:rsidRDefault="005376DA" w:rsidP="0097021A">
      <w:pPr>
        <w:pStyle w:val="ListParagraph"/>
        <w:numPr>
          <w:ilvl w:val="0"/>
          <w:numId w:val="13"/>
        </w:numPr>
      </w:pPr>
      <w:r w:rsidRPr="00633320">
        <w:t>Name of person completing the form</w:t>
      </w:r>
    </w:p>
    <w:p w14:paraId="247A260D" w14:textId="77777777" w:rsidR="005376DA" w:rsidRPr="00633320" w:rsidRDefault="005376DA" w:rsidP="0097021A"/>
    <w:p w14:paraId="7D127D43" w14:textId="77777777" w:rsidR="005376DA" w:rsidRPr="00633320" w:rsidRDefault="005376DA" w:rsidP="0097021A">
      <w:r w:rsidRPr="00633320">
        <w:t>The person completing the form will then be asked to confirm that they wish to randomise the patient and will then be required to enter their name and e-mail address.</w:t>
      </w:r>
    </w:p>
    <w:p w14:paraId="495C6A8D" w14:textId="77777777" w:rsidR="005376DA" w:rsidRDefault="005376DA" w:rsidP="0097021A">
      <w:pPr>
        <w:pStyle w:val="Heading3"/>
      </w:pPr>
      <w:r w:rsidRPr="00633320">
        <w:t xml:space="preserve">Baseline </w:t>
      </w:r>
      <w:r>
        <w:t>sample collection</w:t>
      </w:r>
      <w:r w:rsidRPr="00A51C43">
        <w:rPr>
          <w:rStyle w:val="FootnoteReference"/>
        </w:rPr>
        <w:footnoteReference w:id="5"/>
      </w:r>
    </w:p>
    <w:p w14:paraId="79707CC2" w14:textId="77777777" w:rsidR="005376DA" w:rsidDel="00550DAE" w:rsidRDefault="005376DA" w:rsidP="0097021A">
      <w:pPr>
        <w:pStyle w:val="Heading4"/>
        <w:rPr>
          <w:del w:id="377" w:author="Author"/>
        </w:rPr>
      </w:pPr>
      <w:del w:id="378" w:author="Author">
        <w:r w:rsidDel="00550DAE">
          <w:delText>Participants with COVID-19</w:delText>
        </w:r>
      </w:del>
    </w:p>
    <w:p w14:paraId="6B6F2100" w14:textId="77777777" w:rsidR="005376DA" w:rsidDel="00550DAE" w:rsidRDefault="005376DA" w:rsidP="0097021A">
      <w:pPr>
        <w:pStyle w:val="Heading4"/>
        <w:rPr>
          <w:del w:id="379" w:author="Author"/>
        </w:rPr>
      </w:pPr>
      <w:del w:id="380" w:author="Author">
        <w:r w:rsidDel="00550DAE">
          <w:delText xml:space="preserve">Participants in the UK with COVID-19 entering the sotrovimab comparison should have a serum sample collected after obtaining consent and </w:delText>
        </w:r>
        <w:r w:rsidRPr="003C491C" w:rsidDel="00550DAE">
          <w:delText>prior to randomisation</w:delText>
        </w:r>
        <w:r w:rsidDel="00550DAE">
          <w:delText xml:space="preserve"> in which the presence of SARS-CoV-2 and immune responses against it may be tested (including anti-SARS-CoV-2 antibodies or cytokines). In addition, a nasal swab should be collected in which the level of SARS-CoV-2 viral RNA (and genotyping for resistance markers) will be measured. Participants outside the UK do not require any baseline sample collection.</w:delText>
        </w:r>
      </w:del>
    </w:p>
    <w:p w14:paraId="2151E707" w14:textId="77777777" w:rsidR="005376DA" w:rsidDel="00550DAE" w:rsidRDefault="005376DA" w:rsidP="0097021A">
      <w:pPr>
        <w:pStyle w:val="Heading4"/>
        <w:rPr>
          <w:del w:id="381" w:author="Author"/>
        </w:rPr>
      </w:pPr>
    </w:p>
    <w:p w14:paraId="5E18ABEB" w14:textId="77777777" w:rsidR="005376DA" w:rsidRDefault="005376DA" w:rsidP="0097021A">
      <w:pPr>
        <w:pStyle w:val="Heading4"/>
      </w:pPr>
      <w:r>
        <w:t>Participants with influenza pneumonia</w:t>
      </w:r>
    </w:p>
    <w:p w14:paraId="73882EEF" w14:textId="52E635CD" w:rsidR="005376DA" w:rsidRPr="00A42897" w:rsidRDefault="005376DA" w:rsidP="0097021A">
      <w:r>
        <w:t xml:space="preserve">Participants in the UK with influenza pneumonia should have a nasal swab collected in which the presence of influenza virus will be measured. </w:t>
      </w:r>
      <w:r w:rsidRPr="00714E62">
        <w:t>Participants outside the UK do not require baseline sample collection, although if the influenza diagnosis was based on a rapid antigen test alone then a nose or throat swab will be collected</w:t>
      </w:r>
      <w:r>
        <w:t xml:space="preserve"> </w:t>
      </w:r>
      <w:r w:rsidRPr="00714E62">
        <w:t>for</w:t>
      </w:r>
      <w:r>
        <w:t xml:space="preserve"> influenza</w:t>
      </w:r>
      <w:r w:rsidRPr="00714E62">
        <w:t xml:space="preserve"> PCR at a clinical laboratory (</w:t>
      </w:r>
      <w:commentRangeStart w:id="382"/>
      <w:ins w:id="383" w:author="Author">
        <w:r w:rsidR="00D64C08">
          <w:t xml:space="preserve">not at sites in the EU, and only </w:t>
        </w:r>
        <w:commentRangeEnd w:id="382"/>
        <w:r w:rsidR="00575BA0">
          <w:rPr>
            <w:rStyle w:val="CommentReference"/>
          </w:rPr>
          <w:commentReference w:id="382"/>
        </w:r>
      </w:ins>
      <w:r w:rsidRPr="00714E62">
        <w:t>if this testing is locally available).</w:t>
      </w:r>
      <w:r>
        <w:t xml:space="preserve"> This swab will be collected after obtaining consent and prior to randomisation, and patients with a positive antigen test may proceed to randomisation before results of influenza PCR are available.</w:t>
      </w:r>
    </w:p>
    <w:p w14:paraId="4A7D7B7D" w14:textId="77777777" w:rsidR="005376DA" w:rsidRPr="008B4B60" w:rsidRDefault="005376DA">
      <w:pPr>
        <w:autoSpaceDE/>
        <w:autoSpaceDN/>
        <w:adjustRightInd/>
        <w:contextualSpacing w:val="0"/>
        <w:jc w:val="left"/>
        <w:rPr>
          <w:bCs w:val="0"/>
          <w:lang w:val="en-US"/>
        </w:rPr>
      </w:pPr>
    </w:p>
    <w:p w14:paraId="4AF73D35" w14:textId="77777777" w:rsidR="005376DA" w:rsidRPr="008B4B60" w:rsidRDefault="005376DA" w:rsidP="0097021A">
      <w:pPr>
        <w:pStyle w:val="Heading4"/>
        <w:rPr>
          <w:lang w:val="en-US"/>
        </w:rPr>
      </w:pPr>
      <w:r w:rsidRPr="008B4B60">
        <w:rPr>
          <w:lang w:val="en-US"/>
        </w:rPr>
        <w:t>Participants with community-acquired pneumonia</w:t>
      </w:r>
    </w:p>
    <w:p w14:paraId="09F3E915" w14:textId="77777777" w:rsidR="005376DA" w:rsidRPr="008B4B60" w:rsidRDefault="005376DA">
      <w:pPr>
        <w:autoSpaceDE/>
        <w:autoSpaceDN/>
        <w:adjustRightInd/>
        <w:contextualSpacing w:val="0"/>
        <w:jc w:val="left"/>
        <w:rPr>
          <w:bCs w:val="0"/>
          <w:lang w:val="en-US"/>
        </w:rPr>
      </w:pPr>
      <w:r w:rsidRPr="008B4B60">
        <w:rPr>
          <w:bCs w:val="0"/>
          <w:lang w:val="en-US"/>
        </w:rPr>
        <w:t>These participants do not require any samples to be collected.</w:t>
      </w:r>
    </w:p>
    <w:p w14:paraId="6D418166" w14:textId="77777777" w:rsidR="005376DA" w:rsidRPr="00633320" w:rsidDel="00174B77" w:rsidRDefault="005376DA" w:rsidP="0097021A">
      <w:pPr>
        <w:pStyle w:val="Heading2"/>
        <w:rPr>
          <w:del w:id="384" w:author="Author"/>
          <w:lang w:val="en-GB"/>
        </w:rPr>
      </w:pPr>
      <w:bookmarkStart w:id="385" w:name="_Toc34778074"/>
      <w:bookmarkStart w:id="386" w:name="_Toc34778129"/>
      <w:bookmarkStart w:id="387" w:name="_Toc34778278"/>
      <w:bookmarkStart w:id="388" w:name="_Toc34778332"/>
      <w:bookmarkStart w:id="389" w:name="_Toc34778385"/>
      <w:bookmarkStart w:id="390" w:name="_Toc34778465"/>
      <w:bookmarkStart w:id="391" w:name="_Toc34778520"/>
      <w:bookmarkStart w:id="392" w:name="_Toc34778576"/>
      <w:bookmarkStart w:id="393" w:name="_Toc34780054"/>
      <w:bookmarkStart w:id="394" w:name="_Toc34780318"/>
      <w:bookmarkStart w:id="395" w:name="_Toc34780448"/>
      <w:bookmarkStart w:id="396" w:name="_Toc34778076"/>
      <w:bookmarkStart w:id="397" w:name="_Toc34778131"/>
      <w:bookmarkStart w:id="398" w:name="_Toc34778280"/>
      <w:bookmarkStart w:id="399" w:name="_Toc34778334"/>
      <w:bookmarkStart w:id="400" w:name="_Toc34778387"/>
      <w:bookmarkStart w:id="401" w:name="_Toc34778467"/>
      <w:bookmarkStart w:id="402" w:name="_Toc34778522"/>
      <w:bookmarkStart w:id="403" w:name="_Toc34778578"/>
      <w:bookmarkStart w:id="404" w:name="_Toc34780056"/>
      <w:bookmarkStart w:id="405" w:name="_Toc34780320"/>
      <w:bookmarkStart w:id="406" w:name="_Toc34780450"/>
      <w:bookmarkStart w:id="407" w:name="_Toc37770909"/>
      <w:bookmarkStart w:id="408" w:name="_Toc37771565"/>
      <w:bookmarkStart w:id="409" w:name="_Toc38099246"/>
      <w:bookmarkStart w:id="410" w:name="_Toc44674841"/>
      <w:bookmarkStart w:id="411" w:name="_Ref54422467"/>
      <w:bookmarkStart w:id="412" w:name="_Toc137835492"/>
      <w:bookmarkStart w:id="413" w:name="_Toc175579413"/>
      <w:bookmarkStart w:id="414" w:name="_Toc202485503"/>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del w:id="415" w:author="Author">
        <w:r w:rsidDel="00174B77">
          <w:delText>Randomised allocation of treatment for COVID-19</w:delText>
        </w:r>
        <w:bookmarkStart w:id="416" w:name="_Toc202872297"/>
        <w:bookmarkStart w:id="417" w:name="_Toc202872701"/>
        <w:bookmarkStart w:id="418" w:name="_Toc203991399"/>
        <w:bookmarkStart w:id="419" w:name="_Toc203991567"/>
        <w:bookmarkEnd w:id="409"/>
        <w:bookmarkEnd w:id="410"/>
        <w:bookmarkEnd w:id="411"/>
        <w:bookmarkEnd w:id="412"/>
        <w:bookmarkEnd w:id="413"/>
        <w:bookmarkEnd w:id="414"/>
        <w:bookmarkEnd w:id="416"/>
        <w:bookmarkEnd w:id="417"/>
        <w:bookmarkEnd w:id="418"/>
        <w:bookmarkEnd w:id="419"/>
      </w:del>
    </w:p>
    <w:p w14:paraId="050E1DCB" w14:textId="77777777" w:rsidR="005376DA" w:rsidRPr="00633320" w:rsidDel="00174B77" w:rsidRDefault="005376DA" w:rsidP="0097021A">
      <w:pPr>
        <w:rPr>
          <w:del w:id="420" w:author="Author"/>
        </w:rPr>
      </w:pPr>
      <w:del w:id="421" w:author="Author">
        <w:r w:rsidRPr="00633320" w:rsidDel="00174B77">
          <w:delText xml:space="preserve">In addition to receiving usual care, eligible patients </w:delText>
        </w:r>
        <w:r w:rsidDel="00174B77">
          <w:delText xml:space="preserve">with confirmed SARS-CoV-2 infection </w:delText>
        </w:r>
        <w:r w:rsidRPr="00633320" w:rsidDel="00174B77">
          <w:delText xml:space="preserve">will be allocated </w:delText>
        </w:r>
        <w:r w:rsidDel="00174B77">
          <w:delText xml:space="preserve">treatment(s) </w:delText>
        </w:r>
        <w:r w:rsidRPr="00633320" w:rsidDel="00174B77">
          <w:delText xml:space="preserve">using a central web-based randomisation service (without stratification or minimisation). </w:delText>
        </w:r>
        <w:r w:rsidDel="00174B77">
          <w:delText>A</w:delText>
        </w:r>
        <w:r w:rsidRPr="00633320" w:rsidDel="00174B77">
          <w:delText xml:space="preserve"> factorial design </w:delText>
        </w:r>
        <w:r w:rsidDel="00174B77">
          <w:delText>is</w:delText>
        </w:r>
        <w:r w:rsidRPr="00633320" w:rsidDel="00174B77">
          <w:delText xml:space="preserve"> used such that eligible patients may be randomised </w:delText>
        </w:r>
        <w:r w:rsidDel="00174B77">
          <w:delText xml:space="preserve">simultaneously </w:delText>
        </w:r>
        <w:r w:rsidRPr="00633320" w:rsidDel="00174B77">
          <w:delText xml:space="preserve">to one </w:delText>
        </w:r>
        <w:r w:rsidDel="00174B77">
          <w:delText xml:space="preserve">or more </w:delText>
        </w:r>
        <w:r w:rsidRPr="00633320" w:rsidDel="00174B77">
          <w:delText xml:space="preserve">of the </w:delText>
        </w:r>
        <w:r w:rsidDel="00174B77">
          <w:delText xml:space="preserve">study </w:delText>
        </w:r>
        <w:r w:rsidRPr="00633320" w:rsidDel="00174B77">
          <w:delText xml:space="preserve">treatment arms </w:delText>
        </w:r>
        <w:r w:rsidDel="00174B77">
          <w:delText>(depending on location and infection).</w:delText>
        </w:r>
        <w:r w:rsidRPr="00633320" w:rsidDel="00174B77">
          <w:delText xml:space="preserve"> The doses in this section are for adults</w:delText>
        </w:r>
        <w:r w:rsidDel="00174B77">
          <w:delText xml:space="preserve"> (</w:delText>
        </w:r>
        <w:r w:rsidRPr="00633320" w:rsidDel="00174B77">
          <w:delText>see Appendix 3 for paediatric dosing</w:delText>
        </w:r>
        <w:r w:rsidDel="00174B77">
          <w:delText>)</w:delText>
        </w:r>
        <w:r w:rsidRPr="00633320" w:rsidDel="00174B77">
          <w:delText xml:space="preserve">. </w:delText>
        </w:r>
        <w:r w:rsidDel="00174B77">
          <w:delText>Region-specific exclusions, including those related to age, pregnancy or breastfeeding, are given in Appendix 6.</w:delText>
        </w:r>
        <w:bookmarkStart w:id="422" w:name="_Toc202872298"/>
        <w:bookmarkStart w:id="423" w:name="_Toc202872702"/>
        <w:bookmarkStart w:id="424" w:name="_Toc203991400"/>
        <w:bookmarkStart w:id="425" w:name="_Toc203991568"/>
        <w:bookmarkEnd w:id="422"/>
        <w:bookmarkEnd w:id="423"/>
        <w:bookmarkEnd w:id="424"/>
        <w:bookmarkEnd w:id="425"/>
      </w:del>
    </w:p>
    <w:p w14:paraId="0999B26A" w14:textId="77777777" w:rsidR="005376DA" w:rsidRPr="00633320" w:rsidDel="00174B77" w:rsidRDefault="005376DA" w:rsidP="0097021A">
      <w:pPr>
        <w:pStyle w:val="Heading3"/>
        <w:rPr>
          <w:del w:id="426" w:author="Author"/>
        </w:rPr>
      </w:pPr>
      <w:bookmarkStart w:id="427" w:name="_Toc40166725"/>
      <w:bookmarkStart w:id="428" w:name="_Toc40209059"/>
      <w:bookmarkStart w:id="429" w:name="_Toc40209117"/>
      <w:bookmarkStart w:id="430" w:name="_Toc40209175"/>
      <w:bookmarkStart w:id="431" w:name="_Toc40209233"/>
      <w:bookmarkStart w:id="432" w:name="_Toc40252655"/>
      <w:bookmarkEnd w:id="427"/>
      <w:bookmarkEnd w:id="428"/>
      <w:bookmarkEnd w:id="429"/>
      <w:bookmarkEnd w:id="430"/>
      <w:bookmarkEnd w:id="431"/>
      <w:bookmarkEnd w:id="432"/>
      <w:del w:id="433" w:author="Author">
        <w:r w:rsidDel="00174B77">
          <w:delText>R</w:delText>
        </w:r>
        <w:r w:rsidRPr="00633320" w:rsidDel="00174B77">
          <w:delText>andomisation part E</w:delText>
        </w:r>
        <w:bookmarkStart w:id="434" w:name="_Toc202872299"/>
        <w:bookmarkStart w:id="435" w:name="_Toc202872703"/>
        <w:bookmarkStart w:id="436" w:name="_Toc203991401"/>
        <w:bookmarkStart w:id="437" w:name="_Toc203991569"/>
        <w:bookmarkEnd w:id="434"/>
        <w:bookmarkEnd w:id="435"/>
        <w:bookmarkEnd w:id="436"/>
        <w:bookmarkEnd w:id="437"/>
      </w:del>
    </w:p>
    <w:p w14:paraId="685E52CA" w14:textId="77777777" w:rsidR="005376DA" w:rsidRPr="00633320" w:rsidDel="00174B77" w:rsidRDefault="005376DA" w:rsidP="0097021A">
      <w:pPr>
        <w:rPr>
          <w:del w:id="438" w:author="Author"/>
          <w:b/>
        </w:rPr>
      </w:pPr>
      <w:del w:id="439" w:author="Author">
        <w:r w:rsidDel="00174B77">
          <w:delText>Eligible patients (a</w:delText>
        </w:r>
        <w:r w:rsidRPr="00633320" w:rsidDel="00174B77">
          <w:delText xml:space="preserve">dult patients </w:delText>
        </w:r>
        <w:r w:rsidDel="00174B77">
          <w:delText xml:space="preserve">≥18 years old without suspected or confirmed influenza co-infection) </w:delText>
        </w:r>
        <w:r w:rsidRPr="00633320" w:rsidDel="00174B77">
          <w:delText xml:space="preserve">and </w:delText>
        </w:r>
        <w:r w:rsidDel="00174B77">
          <w:delText>requiring ventilatory support (i.e. non-invasive ventilation [high-flow nasal oxygen</w:delText>
        </w:r>
        <w:r w:rsidRPr="00A51C43" w:rsidDel="00174B77">
          <w:rPr>
            <w:rStyle w:val="FootnoteReference"/>
          </w:rPr>
          <w:footnoteReference w:id="6"/>
        </w:r>
        <w:r w:rsidDel="00174B77">
          <w:delText xml:space="preserve">, continuous positive airways pressure, bilevel positive airways pressure], invasive </w:delText>
        </w:r>
        <w:r w:rsidDel="00174B77">
          <w:lastRenderedPageBreak/>
          <w:delText>mechanical ventilation, or ECMO)</w:delText>
        </w:r>
        <w:r w:rsidRPr="00633320" w:rsidDel="00174B77">
          <w:delText xml:space="preserve"> may be randomised </w:delText>
        </w:r>
        <w:r w:rsidDel="00174B77">
          <w:delText xml:space="preserve">in a ratio of 1:1 </w:delText>
        </w:r>
        <w:r w:rsidRPr="00633320" w:rsidDel="00174B77">
          <w:delText>to one of the arms listed below.</w:delText>
        </w:r>
        <w:bookmarkStart w:id="442" w:name="_Toc202872300"/>
        <w:bookmarkStart w:id="443" w:name="_Toc202872704"/>
        <w:bookmarkStart w:id="444" w:name="_Toc203991402"/>
        <w:bookmarkStart w:id="445" w:name="_Toc203991570"/>
        <w:bookmarkEnd w:id="442"/>
        <w:bookmarkEnd w:id="443"/>
        <w:bookmarkEnd w:id="444"/>
        <w:bookmarkEnd w:id="445"/>
      </w:del>
    </w:p>
    <w:p w14:paraId="059AF7C3" w14:textId="77777777" w:rsidR="005376DA" w:rsidRPr="00633320" w:rsidDel="00174B77" w:rsidRDefault="005376DA" w:rsidP="0097021A">
      <w:pPr>
        <w:rPr>
          <w:del w:id="446" w:author="Author"/>
        </w:rPr>
      </w:pPr>
      <w:bookmarkStart w:id="447" w:name="_Toc202872301"/>
      <w:bookmarkStart w:id="448" w:name="_Toc202872705"/>
      <w:bookmarkStart w:id="449" w:name="_Toc203991403"/>
      <w:bookmarkStart w:id="450" w:name="_Toc203991571"/>
      <w:bookmarkEnd w:id="447"/>
      <w:bookmarkEnd w:id="448"/>
      <w:bookmarkEnd w:id="449"/>
      <w:bookmarkEnd w:id="450"/>
    </w:p>
    <w:p w14:paraId="251FA84B" w14:textId="77777777" w:rsidR="005376DA" w:rsidRPr="003C491C" w:rsidDel="00174B77" w:rsidRDefault="005376DA" w:rsidP="0097021A">
      <w:pPr>
        <w:ind w:left="709" w:hanging="283"/>
        <w:rPr>
          <w:del w:id="451" w:author="Author"/>
          <w:b/>
        </w:rPr>
      </w:pPr>
      <w:del w:id="452" w:author="Author">
        <w:r w:rsidRPr="003C491C" w:rsidDel="00174B77">
          <w:rPr>
            <w:b/>
          </w:rPr>
          <w:sym w:font="Symbol" w:char="F0B7"/>
        </w:r>
        <w:r w:rsidRPr="003C491C" w:rsidDel="00174B77">
          <w:rPr>
            <w:b/>
          </w:rPr>
          <w:delText xml:space="preserve"> No additional treatment</w:delText>
        </w:r>
        <w:r w:rsidRPr="009F2E59" w:rsidDel="00174B77">
          <w:rPr>
            <w:rStyle w:val="FootnoteReference"/>
          </w:rPr>
          <w:footnoteReference w:id="7"/>
        </w:r>
        <w:r w:rsidRPr="003C491C" w:rsidDel="00174B77">
          <w:rPr>
            <w:b/>
          </w:rPr>
          <w:delText xml:space="preserve"> </w:delText>
        </w:r>
        <w:bookmarkStart w:id="455" w:name="_Toc202872302"/>
        <w:bookmarkStart w:id="456" w:name="_Toc202872706"/>
        <w:bookmarkStart w:id="457" w:name="_Toc203991404"/>
        <w:bookmarkStart w:id="458" w:name="_Toc203991572"/>
        <w:bookmarkEnd w:id="455"/>
        <w:bookmarkEnd w:id="456"/>
        <w:bookmarkEnd w:id="457"/>
        <w:bookmarkEnd w:id="458"/>
      </w:del>
    </w:p>
    <w:p w14:paraId="4A87FE6B" w14:textId="77777777" w:rsidR="005376DA" w:rsidRPr="00633320" w:rsidDel="00174B77" w:rsidRDefault="005376DA" w:rsidP="0097021A">
      <w:pPr>
        <w:ind w:left="709" w:hanging="283"/>
        <w:rPr>
          <w:del w:id="459" w:author="Author"/>
        </w:rPr>
      </w:pPr>
      <w:bookmarkStart w:id="460" w:name="_Toc202872303"/>
      <w:bookmarkStart w:id="461" w:name="_Toc202872707"/>
      <w:bookmarkStart w:id="462" w:name="_Toc203991405"/>
      <w:bookmarkStart w:id="463" w:name="_Toc203991573"/>
      <w:bookmarkEnd w:id="460"/>
      <w:bookmarkEnd w:id="461"/>
      <w:bookmarkEnd w:id="462"/>
      <w:bookmarkEnd w:id="463"/>
    </w:p>
    <w:p w14:paraId="5E38190C" w14:textId="77777777" w:rsidR="005376DA" w:rsidRPr="00633320" w:rsidDel="00174B77" w:rsidRDefault="005376DA" w:rsidP="0097021A">
      <w:pPr>
        <w:ind w:left="709" w:hanging="283"/>
        <w:rPr>
          <w:del w:id="464" w:author="Author"/>
        </w:rPr>
      </w:pPr>
      <w:del w:id="465" w:author="Author">
        <w:r w:rsidRPr="00633320" w:rsidDel="00174B77">
          <w:sym w:font="Symbol" w:char="F0B7"/>
        </w:r>
        <w:r w:rsidRPr="00633320" w:rsidDel="00174B77">
          <w:delText xml:space="preserve"> </w:delText>
        </w:r>
        <w:r w:rsidRPr="001815E5" w:rsidDel="00174B77">
          <w:rPr>
            <w:b/>
          </w:rPr>
          <w:delText>High-dose corticosteroids:</w:delText>
        </w:r>
        <w:r w:rsidRPr="00633320" w:rsidDel="00174B77">
          <w:delText xml:space="preserve"> </w:delText>
        </w:r>
        <w:r w:rsidRPr="00633320" w:rsidDel="00174B77">
          <w:rPr>
            <w:b/>
          </w:rPr>
          <w:delText xml:space="preserve">dexamethasone 20 mg (base) once daily </w:delText>
        </w:r>
        <w:r w:rsidRPr="00633320" w:rsidDel="00174B77">
          <w:delText xml:space="preserve">by mouth, nasogastric tube or intravenous infusion for 5 days follow by </w:delText>
        </w:r>
        <w:r w:rsidRPr="00633320" w:rsidDel="00174B77">
          <w:rPr>
            <w:b/>
          </w:rPr>
          <w:delText xml:space="preserve">dexamethasone 10 mg (base) once daily </w:delText>
        </w:r>
        <w:r w:rsidRPr="00633320" w:rsidDel="00174B77">
          <w:delText>by mouth, nasogastric tube or intravenous infusion for 5 days.</w:delText>
        </w:r>
        <w:r w:rsidRPr="0038151E" w:rsidDel="00174B77">
          <w:rPr>
            <w:rStyle w:val="FootnoteReference"/>
          </w:rPr>
          <w:delText xml:space="preserve"> </w:delText>
        </w:r>
        <w:r w:rsidRPr="00A51C43" w:rsidDel="00174B77">
          <w:rPr>
            <w:rStyle w:val="FootnoteReference"/>
          </w:rPr>
          <w:footnoteReference w:id="8"/>
        </w:r>
        <w:r w:rsidRPr="0038151E" w:rsidDel="00174B77">
          <w:rPr>
            <w:vertAlign w:val="superscript"/>
          </w:rPr>
          <w:delText>,</w:delText>
        </w:r>
        <w:r w:rsidRPr="00A659DA" w:rsidDel="00174B77">
          <w:rPr>
            <w:rStyle w:val="FootnoteReference"/>
          </w:rPr>
          <w:footnoteReference w:id="9"/>
        </w:r>
        <w:bookmarkStart w:id="470" w:name="_Toc202872304"/>
        <w:bookmarkStart w:id="471" w:name="_Toc202872708"/>
        <w:bookmarkStart w:id="472" w:name="_Toc203991406"/>
        <w:bookmarkStart w:id="473" w:name="_Toc203991574"/>
        <w:bookmarkEnd w:id="470"/>
        <w:bookmarkEnd w:id="471"/>
        <w:bookmarkEnd w:id="472"/>
        <w:bookmarkEnd w:id="473"/>
      </w:del>
    </w:p>
    <w:p w14:paraId="2925DAD2" w14:textId="77777777" w:rsidR="005376DA" w:rsidRPr="00633320" w:rsidDel="00174B77" w:rsidRDefault="005376DA" w:rsidP="0097021A">
      <w:pPr>
        <w:rPr>
          <w:del w:id="474" w:author="Author"/>
        </w:rPr>
      </w:pPr>
      <w:bookmarkStart w:id="475" w:name="_Toc202872305"/>
      <w:bookmarkStart w:id="476" w:name="_Toc202872709"/>
      <w:bookmarkStart w:id="477" w:name="_Toc203991407"/>
      <w:bookmarkStart w:id="478" w:name="_Toc203991575"/>
      <w:bookmarkEnd w:id="475"/>
      <w:bookmarkEnd w:id="476"/>
      <w:bookmarkEnd w:id="477"/>
      <w:bookmarkEnd w:id="478"/>
    </w:p>
    <w:p w14:paraId="2C486EA0" w14:textId="77777777" w:rsidR="005376DA" w:rsidRPr="00633320" w:rsidDel="00174B77" w:rsidRDefault="005376DA" w:rsidP="0097021A">
      <w:pPr>
        <w:pStyle w:val="Heading3"/>
        <w:rPr>
          <w:del w:id="479" w:author="Author"/>
        </w:rPr>
      </w:pPr>
      <w:del w:id="480" w:author="Author">
        <w:r w:rsidDel="00174B77">
          <w:delText>R</w:delText>
        </w:r>
        <w:r w:rsidRPr="00633320" w:rsidDel="00174B77">
          <w:delText xml:space="preserve">andomisation part </w:delText>
        </w:r>
        <w:r w:rsidDel="00174B77">
          <w:delText>J (UK only)</w:delText>
        </w:r>
        <w:r w:rsidRPr="00633320" w:rsidDel="00174B77">
          <w:delText xml:space="preserve">: </w:delText>
        </w:r>
        <w:bookmarkStart w:id="481" w:name="_Toc202872306"/>
        <w:bookmarkStart w:id="482" w:name="_Toc202872710"/>
        <w:bookmarkStart w:id="483" w:name="_Toc203991408"/>
        <w:bookmarkStart w:id="484" w:name="_Toc203991576"/>
        <w:bookmarkEnd w:id="481"/>
        <w:bookmarkEnd w:id="482"/>
        <w:bookmarkEnd w:id="483"/>
        <w:bookmarkEnd w:id="484"/>
      </w:del>
    </w:p>
    <w:p w14:paraId="71C8BCC6" w14:textId="77777777" w:rsidR="005376DA" w:rsidRPr="00633320" w:rsidDel="00174B77" w:rsidRDefault="005376DA" w:rsidP="0097021A">
      <w:pPr>
        <w:rPr>
          <w:del w:id="485" w:author="Author"/>
          <w:b/>
        </w:rPr>
      </w:pPr>
      <w:del w:id="486" w:author="Author">
        <w:r w:rsidDel="00174B77">
          <w:delText xml:space="preserve">Eligible patients </w:delText>
        </w:r>
        <w:r w:rsidRPr="00633320" w:rsidDel="00174B77">
          <w:delText xml:space="preserve">may be randomised </w:delText>
        </w:r>
        <w:r w:rsidDel="00174B77">
          <w:delText xml:space="preserve">in a 1:1 ratio </w:delText>
        </w:r>
        <w:r w:rsidRPr="00633320" w:rsidDel="00174B77">
          <w:delText>to one of the arms listed below.</w:delText>
        </w:r>
        <w:bookmarkStart w:id="487" w:name="_Toc202872307"/>
        <w:bookmarkStart w:id="488" w:name="_Toc202872711"/>
        <w:bookmarkStart w:id="489" w:name="_Toc203991409"/>
        <w:bookmarkStart w:id="490" w:name="_Toc203991577"/>
        <w:bookmarkEnd w:id="487"/>
        <w:bookmarkEnd w:id="488"/>
        <w:bookmarkEnd w:id="489"/>
        <w:bookmarkEnd w:id="490"/>
      </w:del>
    </w:p>
    <w:p w14:paraId="3CFEF12A" w14:textId="77777777" w:rsidR="005376DA" w:rsidRPr="00633320" w:rsidDel="00174B77" w:rsidRDefault="005376DA" w:rsidP="0097021A">
      <w:pPr>
        <w:rPr>
          <w:del w:id="491" w:author="Author"/>
        </w:rPr>
      </w:pPr>
      <w:bookmarkStart w:id="492" w:name="_Toc202872308"/>
      <w:bookmarkStart w:id="493" w:name="_Toc202872712"/>
      <w:bookmarkStart w:id="494" w:name="_Toc203991410"/>
      <w:bookmarkStart w:id="495" w:name="_Toc203991578"/>
      <w:bookmarkEnd w:id="492"/>
      <w:bookmarkEnd w:id="493"/>
      <w:bookmarkEnd w:id="494"/>
      <w:bookmarkEnd w:id="495"/>
    </w:p>
    <w:p w14:paraId="1B76AE34" w14:textId="77777777" w:rsidR="005376DA" w:rsidRPr="003C491C" w:rsidDel="00174B77" w:rsidRDefault="005376DA" w:rsidP="0097021A">
      <w:pPr>
        <w:ind w:left="709" w:hanging="283"/>
        <w:rPr>
          <w:del w:id="496" w:author="Author"/>
          <w:b/>
        </w:rPr>
      </w:pPr>
      <w:del w:id="497" w:author="Author">
        <w:r w:rsidRPr="003C491C" w:rsidDel="00174B77">
          <w:rPr>
            <w:b/>
          </w:rPr>
          <w:sym w:font="Symbol" w:char="F0B7"/>
        </w:r>
        <w:r w:rsidRPr="003C491C" w:rsidDel="00174B77">
          <w:rPr>
            <w:b/>
          </w:rPr>
          <w:delText xml:space="preserve"> No additional treatment </w:delText>
        </w:r>
        <w:bookmarkStart w:id="498" w:name="_Toc202872309"/>
        <w:bookmarkStart w:id="499" w:name="_Toc202872713"/>
        <w:bookmarkStart w:id="500" w:name="_Toc203991411"/>
        <w:bookmarkStart w:id="501" w:name="_Toc203991579"/>
        <w:bookmarkEnd w:id="498"/>
        <w:bookmarkEnd w:id="499"/>
        <w:bookmarkEnd w:id="500"/>
        <w:bookmarkEnd w:id="501"/>
      </w:del>
    </w:p>
    <w:p w14:paraId="3305C17B" w14:textId="77777777" w:rsidR="005376DA" w:rsidRPr="00633320" w:rsidDel="00174B77" w:rsidRDefault="005376DA" w:rsidP="0097021A">
      <w:pPr>
        <w:ind w:left="709" w:hanging="283"/>
        <w:rPr>
          <w:del w:id="502" w:author="Author"/>
        </w:rPr>
      </w:pPr>
      <w:bookmarkStart w:id="503" w:name="_Toc202872310"/>
      <w:bookmarkStart w:id="504" w:name="_Toc202872714"/>
      <w:bookmarkStart w:id="505" w:name="_Toc203991412"/>
      <w:bookmarkStart w:id="506" w:name="_Toc203991580"/>
      <w:bookmarkEnd w:id="503"/>
      <w:bookmarkEnd w:id="504"/>
      <w:bookmarkEnd w:id="505"/>
      <w:bookmarkEnd w:id="506"/>
    </w:p>
    <w:p w14:paraId="7EDC552F" w14:textId="77777777" w:rsidR="005376DA" w:rsidDel="00174B77" w:rsidRDefault="005376DA" w:rsidP="0097021A">
      <w:pPr>
        <w:ind w:left="709" w:hanging="283"/>
        <w:rPr>
          <w:del w:id="507" w:author="Author"/>
        </w:rPr>
      </w:pPr>
      <w:del w:id="508" w:author="Author">
        <w:r w:rsidRPr="00633320" w:rsidDel="00174B77">
          <w:sym w:font="Symbol" w:char="F0B7"/>
        </w:r>
        <w:r w:rsidRPr="00633320" w:rsidDel="00174B77">
          <w:delText xml:space="preserve"> </w:delText>
        </w:r>
        <w:r w:rsidDel="00174B77">
          <w:rPr>
            <w:b/>
          </w:rPr>
          <w:delText xml:space="preserve">Sotrovimab 1000 mg in 100 mL 0.9% sodium chloride or 5% dextrose </w:delText>
        </w:r>
        <w:r w:rsidDel="00174B77">
          <w:delText xml:space="preserve">by intravenous infusion over 1 hour as soon as possible after randomisation. </w:delText>
        </w:r>
        <w:bookmarkStart w:id="509" w:name="_Toc202872311"/>
        <w:bookmarkStart w:id="510" w:name="_Toc202872715"/>
        <w:bookmarkStart w:id="511" w:name="_Toc203991413"/>
        <w:bookmarkStart w:id="512" w:name="_Toc203991581"/>
        <w:bookmarkEnd w:id="509"/>
        <w:bookmarkEnd w:id="510"/>
        <w:bookmarkEnd w:id="511"/>
        <w:bookmarkEnd w:id="512"/>
      </w:del>
    </w:p>
    <w:p w14:paraId="65BCF38B" w14:textId="38AE8978" w:rsidR="005376DA" w:rsidRPr="00633320" w:rsidRDefault="005376DA" w:rsidP="0097021A">
      <w:pPr>
        <w:pStyle w:val="Heading2"/>
      </w:pPr>
      <w:bookmarkStart w:id="513" w:name="_Toc135315501"/>
      <w:bookmarkStart w:id="514" w:name="_Toc137835495"/>
      <w:bookmarkStart w:id="515" w:name="_Toc138421215"/>
      <w:bookmarkStart w:id="516" w:name="_Toc135315503"/>
      <w:bookmarkStart w:id="517" w:name="_Toc137835497"/>
      <w:bookmarkStart w:id="518" w:name="_Toc138421217"/>
      <w:bookmarkStart w:id="519" w:name="_Toc137835500"/>
      <w:bookmarkStart w:id="520" w:name="_Toc135315507"/>
      <w:bookmarkStart w:id="521" w:name="_Toc137835501"/>
      <w:bookmarkStart w:id="522" w:name="_Toc138421221"/>
      <w:bookmarkStart w:id="523" w:name="_Toc135315509"/>
      <w:bookmarkStart w:id="524" w:name="_Toc137835503"/>
      <w:bookmarkStart w:id="525" w:name="_Toc138421223"/>
      <w:bookmarkStart w:id="526" w:name="_Toc137835505"/>
      <w:bookmarkStart w:id="527" w:name="_Toc82605507"/>
      <w:bookmarkStart w:id="528" w:name="_Ref175133298"/>
      <w:bookmarkStart w:id="529" w:name="_Toc203991582"/>
      <w:bookmarkEnd w:id="513"/>
      <w:bookmarkEnd w:id="514"/>
      <w:bookmarkEnd w:id="515"/>
      <w:bookmarkEnd w:id="516"/>
      <w:bookmarkEnd w:id="517"/>
      <w:bookmarkEnd w:id="518"/>
      <w:bookmarkEnd w:id="519"/>
      <w:bookmarkEnd w:id="520"/>
      <w:bookmarkEnd w:id="521"/>
      <w:bookmarkEnd w:id="522"/>
      <w:bookmarkEnd w:id="523"/>
      <w:bookmarkEnd w:id="524"/>
      <w:bookmarkEnd w:id="525"/>
      <w:r>
        <w:t>Randomised allocation of treatment for influenza</w:t>
      </w:r>
      <w:bookmarkEnd w:id="526"/>
      <w:bookmarkEnd w:id="527"/>
      <w:bookmarkEnd w:id="528"/>
      <w:bookmarkEnd w:id="529"/>
    </w:p>
    <w:p w14:paraId="1CD804EC" w14:textId="77777777" w:rsidR="005376DA" w:rsidRPr="00633320" w:rsidRDefault="005376DA" w:rsidP="0097021A">
      <w:r w:rsidRPr="00633320">
        <w:t xml:space="preserve">In addition to receiving usual care, eligible patients </w:t>
      </w:r>
      <w:r>
        <w:t xml:space="preserve">with confirmed influenza A or B infection </w:t>
      </w:r>
      <w:r w:rsidRPr="00633320">
        <w:t xml:space="preserve">will be allocated </w:t>
      </w:r>
      <w:r>
        <w:t xml:space="preserve">treatment(s) </w:t>
      </w:r>
      <w:r w:rsidRPr="00633320">
        <w:t xml:space="preserve">using a central web-based randomisation service (without stratification or minimisation). </w:t>
      </w:r>
      <w:r>
        <w:t>A</w:t>
      </w:r>
      <w:r w:rsidRPr="00633320">
        <w:t xml:space="preserve"> factorial design </w:t>
      </w:r>
      <w:r>
        <w:t>is</w:t>
      </w:r>
      <w:r w:rsidRPr="00633320">
        <w:t xml:space="preserve"> used such that eligible patients may be randomised </w:t>
      </w:r>
      <w:r>
        <w:t xml:space="preserve">simultaneously </w:t>
      </w:r>
      <w:r w:rsidRPr="00633320">
        <w:t xml:space="preserve">to one </w:t>
      </w:r>
      <w:r>
        <w:t xml:space="preserve">or more </w:t>
      </w:r>
      <w:r w:rsidRPr="00633320">
        <w:t xml:space="preserve">of the </w:t>
      </w:r>
      <w:r>
        <w:t xml:space="preserve">study </w:t>
      </w:r>
      <w:r w:rsidRPr="00633320">
        <w:t xml:space="preserve">treatment arms </w:t>
      </w:r>
      <w:r>
        <w:t>(depending on location and infection).</w:t>
      </w:r>
      <w:r w:rsidRPr="00633320">
        <w:t xml:space="preserve"> The doses in this section are for adults</w:t>
      </w:r>
      <w:r>
        <w:t xml:space="preserve"> (see Appendix 3 for paediatric dosing)</w:t>
      </w:r>
      <w:r w:rsidRPr="00633320">
        <w:t xml:space="preserve">. </w:t>
      </w:r>
      <w:r>
        <w:t>Region-specific exclusions, including those related to age, pregnancy or breastfeeding, are given in Appendix 6.</w:t>
      </w:r>
    </w:p>
    <w:p w14:paraId="26419B04" w14:textId="77777777" w:rsidR="005376DA" w:rsidRPr="00633320" w:rsidRDefault="005376DA" w:rsidP="0097021A">
      <w:pPr>
        <w:pStyle w:val="Heading3"/>
      </w:pPr>
      <w:r>
        <w:t>R</w:t>
      </w:r>
      <w:r w:rsidRPr="00633320">
        <w:t xml:space="preserve">andomisation part </w:t>
      </w:r>
      <w:r>
        <w:t>G</w:t>
      </w:r>
    </w:p>
    <w:p w14:paraId="3DE4B4A8" w14:textId="77777777" w:rsidR="005376DA" w:rsidRDefault="005376DA" w:rsidP="0097021A">
      <w:r w:rsidRPr="00633320">
        <w:t xml:space="preserve">Eligible patients </w:t>
      </w:r>
      <w:r>
        <w:t xml:space="preserve">(with or without SARS-CoV-2 co-infection) </w:t>
      </w:r>
      <w:r w:rsidRPr="00633320">
        <w:t>may be randomised</w:t>
      </w:r>
      <w:r>
        <w:t xml:space="preserve"> in a ratio of 1:1</w:t>
      </w:r>
      <w:r w:rsidRPr="00633320">
        <w:t xml:space="preserve"> to one of the arms listed below.</w:t>
      </w:r>
    </w:p>
    <w:p w14:paraId="09F36075" w14:textId="77777777" w:rsidR="005376DA" w:rsidRPr="00633320" w:rsidRDefault="005376DA" w:rsidP="0097021A">
      <w:r w:rsidRPr="00633320">
        <w:t xml:space="preserve"> </w:t>
      </w:r>
    </w:p>
    <w:p w14:paraId="58C830A9" w14:textId="77777777" w:rsidR="005376DA" w:rsidRPr="00C17900" w:rsidRDefault="005376DA" w:rsidP="009F2E59">
      <w:pPr>
        <w:pStyle w:val="Default"/>
        <w:numPr>
          <w:ilvl w:val="0"/>
          <w:numId w:val="18"/>
        </w:numPr>
        <w:contextualSpacing/>
        <w:jc w:val="both"/>
        <w:rPr>
          <w:b/>
        </w:rPr>
      </w:pPr>
      <w:r w:rsidRPr="009A554B">
        <w:rPr>
          <w:b/>
          <w:bCs/>
        </w:rPr>
        <w:t>No additional treatment</w:t>
      </w:r>
    </w:p>
    <w:p w14:paraId="12FF9A2A" w14:textId="77777777" w:rsidR="005376DA" w:rsidRPr="00C17900" w:rsidRDefault="005376DA" w:rsidP="0097021A">
      <w:pPr>
        <w:pStyle w:val="Default"/>
        <w:ind w:left="720"/>
        <w:contextualSpacing/>
        <w:jc w:val="both"/>
        <w:rPr>
          <w:b/>
        </w:rPr>
      </w:pPr>
    </w:p>
    <w:p w14:paraId="72C9FDC5" w14:textId="77777777" w:rsidR="005376DA" w:rsidRDefault="005376DA" w:rsidP="009F2E59">
      <w:pPr>
        <w:pStyle w:val="Default"/>
        <w:numPr>
          <w:ilvl w:val="0"/>
          <w:numId w:val="18"/>
        </w:numPr>
        <w:contextualSpacing/>
        <w:jc w:val="both"/>
      </w:pPr>
      <w:r w:rsidRPr="004E47B8">
        <w:rPr>
          <w:b/>
          <w:bCs/>
        </w:rPr>
        <w:t xml:space="preserve">Baloxavir marboxil 40mg (or 80mg if weight ≥80kg) once daily </w:t>
      </w:r>
      <w:r w:rsidRPr="009A554B">
        <w:rPr>
          <w:bCs/>
        </w:rPr>
        <w:t>by mouth or nasogastric tube to be</w:t>
      </w:r>
      <w:r w:rsidRPr="009A554B">
        <w:t xml:space="preserve"> given on day 1 and day </w:t>
      </w:r>
      <w:r>
        <w:t>4</w:t>
      </w:r>
      <w:bookmarkStart w:id="530" w:name="_Ref141716692"/>
      <w:r w:rsidRPr="00A51C43">
        <w:rPr>
          <w:rStyle w:val="FootnoteReference"/>
        </w:rPr>
        <w:footnoteReference w:id="10"/>
      </w:r>
      <w:bookmarkEnd w:id="530"/>
      <w:r w:rsidRPr="009A554B">
        <w:t>.</w:t>
      </w:r>
    </w:p>
    <w:p w14:paraId="4A195777" w14:textId="77777777" w:rsidR="005376DA" w:rsidRDefault="005376DA">
      <w:pPr>
        <w:autoSpaceDE/>
        <w:autoSpaceDN/>
        <w:adjustRightInd/>
        <w:contextualSpacing w:val="0"/>
        <w:jc w:val="left"/>
        <w:rPr>
          <w:bCs w:val="0"/>
        </w:rPr>
      </w:pPr>
    </w:p>
    <w:p w14:paraId="493D5575" w14:textId="77777777" w:rsidR="005376DA" w:rsidRPr="00633320" w:rsidRDefault="005376DA" w:rsidP="0097021A">
      <w:pPr>
        <w:pStyle w:val="Heading3"/>
      </w:pPr>
      <w:r>
        <w:t>R</w:t>
      </w:r>
      <w:r w:rsidRPr="00633320">
        <w:t xml:space="preserve">andomisation part </w:t>
      </w:r>
      <w:r>
        <w:t>H</w:t>
      </w:r>
    </w:p>
    <w:p w14:paraId="5104528D" w14:textId="77777777" w:rsidR="005376DA" w:rsidRDefault="005376DA" w:rsidP="0097021A">
      <w:r w:rsidRPr="00633320">
        <w:t xml:space="preserve">Eligible patients </w:t>
      </w:r>
      <w:r>
        <w:t xml:space="preserve">(with or without SARS-CoV-2 co-infection) </w:t>
      </w:r>
      <w:r w:rsidRPr="00633320">
        <w:t>may be randomised</w:t>
      </w:r>
      <w:r>
        <w:t xml:space="preserve"> in a ratio of 1:1</w:t>
      </w:r>
      <w:r w:rsidRPr="00633320">
        <w:t xml:space="preserve"> to one of the arms listed below.</w:t>
      </w:r>
    </w:p>
    <w:p w14:paraId="2DDFDE64" w14:textId="77777777" w:rsidR="005376DA" w:rsidRPr="00633320" w:rsidRDefault="005376DA" w:rsidP="0097021A">
      <w:r w:rsidRPr="00633320">
        <w:t xml:space="preserve"> </w:t>
      </w:r>
    </w:p>
    <w:p w14:paraId="00635CC7" w14:textId="77777777" w:rsidR="005376DA" w:rsidRDefault="005376DA" w:rsidP="009F2E59">
      <w:pPr>
        <w:pStyle w:val="Default"/>
        <w:numPr>
          <w:ilvl w:val="0"/>
          <w:numId w:val="18"/>
        </w:numPr>
        <w:contextualSpacing/>
        <w:jc w:val="both"/>
        <w:rPr>
          <w:b/>
          <w:bCs/>
        </w:rPr>
      </w:pPr>
      <w:r w:rsidRPr="00A31D99">
        <w:rPr>
          <w:b/>
          <w:bCs/>
        </w:rPr>
        <w:lastRenderedPageBreak/>
        <w:t>No additional treatment</w:t>
      </w:r>
    </w:p>
    <w:p w14:paraId="7EEAE57A" w14:textId="77777777" w:rsidR="005376DA" w:rsidRPr="00A31D99" w:rsidRDefault="005376DA" w:rsidP="0097021A">
      <w:pPr>
        <w:pStyle w:val="Default"/>
        <w:ind w:left="720"/>
        <w:contextualSpacing/>
        <w:jc w:val="both"/>
        <w:rPr>
          <w:b/>
          <w:bCs/>
        </w:rPr>
      </w:pPr>
    </w:p>
    <w:p w14:paraId="14727974" w14:textId="77777777" w:rsidR="005376DA" w:rsidRPr="00A31D99" w:rsidRDefault="005376DA" w:rsidP="009F2E59">
      <w:pPr>
        <w:pStyle w:val="Default"/>
        <w:numPr>
          <w:ilvl w:val="0"/>
          <w:numId w:val="18"/>
        </w:numPr>
        <w:contextualSpacing/>
        <w:jc w:val="both"/>
      </w:pPr>
      <w:r w:rsidRPr="00A31D99">
        <w:rPr>
          <w:b/>
          <w:bCs/>
        </w:rPr>
        <w:t xml:space="preserve">Oseltamivir 75mg twice daily </w:t>
      </w:r>
      <w:r w:rsidRPr="00A31D99">
        <w:rPr>
          <w:bCs/>
        </w:rPr>
        <w:t>by mouth or nasogastric tube for five days</w:t>
      </w:r>
      <w:r w:rsidRPr="00BB7E00">
        <w:rPr>
          <w:bCs/>
          <w:vertAlign w:val="superscript"/>
        </w:rPr>
        <w:fldChar w:fldCharType="begin"/>
      </w:r>
      <w:r w:rsidRPr="00BB7E00">
        <w:rPr>
          <w:bCs/>
          <w:vertAlign w:val="superscript"/>
        </w:rPr>
        <w:instrText xml:space="preserve"> NOTEREF _Ref141716692 \h  \* MERGEFORMAT </w:instrText>
      </w:r>
      <w:r w:rsidRPr="00BB7E00">
        <w:rPr>
          <w:bCs/>
          <w:vertAlign w:val="superscript"/>
        </w:rPr>
      </w:r>
      <w:r w:rsidRPr="00BB7E00">
        <w:rPr>
          <w:bCs/>
          <w:vertAlign w:val="superscript"/>
        </w:rPr>
        <w:fldChar w:fldCharType="separate"/>
      </w:r>
      <w:r>
        <w:rPr>
          <w:bCs/>
          <w:vertAlign w:val="superscript"/>
        </w:rPr>
        <w:t>j</w:t>
      </w:r>
      <w:r w:rsidRPr="00BB7E00">
        <w:rPr>
          <w:bCs/>
          <w:vertAlign w:val="superscript"/>
        </w:rPr>
        <w:fldChar w:fldCharType="end"/>
      </w:r>
      <w:r>
        <w:rPr>
          <w:bCs/>
          <w:vertAlign w:val="superscript"/>
        </w:rPr>
        <w:t>,</w:t>
      </w:r>
      <w:r w:rsidRPr="00A51C43">
        <w:rPr>
          <w:rStyle w:val="FootnoteReference"/>
        </w:rPr>
        <w:footnoteReference w:id="11"/>
      </w:r>
      <w:r w:rsidRPr="00A31D99">
        <w:rPr>
          <w:bCs/>
        </w:rPr>
        <w:t>.</w:t>
      </w:r>
    </w:p>
    <w:p w14:paraId="06AA09DF" w14:textId="77777777" w:rsidR="005376DA" w:rsidRPr="00633320" w:rsidRDefault="005376DA" w:rsidP="0097021A">
      <w:pPr>
        <w:pStyle w:val="Heading3"/>
      </w:pPr>
      <w:r>
        <w:t>R</w:t>
      </w:r>
      <w:r w:rsidRPr="00633320">
        <w:t xml:space="preserve">andomisation part </w:t>
      </w:r>
      <w:r>
        <w:t>I</w:t>
      </w:r>
    </w:p>
    <w:p w14:paraId="4449625D" w14:textId="77777777" w:rsidR="005376DA" w:rsidRDefault="005376DA" w:rsidP="0097021A">
      <w:r>
        <w:t>Eligible</w:t>
      </w:r>
      <w:r w:rsidRPr="00633320">
        <w:t xml:space="preserve"> patients </w:t>
      </w:r>
      <w:r>
        <w:t>(without suspected or confirmed SARS-CoV-2 infection)</w:t>
      </w:r>
      <w:r w:rsidRPr="009A554B">
        <w:t xml:space="preserve"> </w:t>
      </w:r>
      <w:r w:rsidRPr="00633320">
        <w:t>and with clinical evidence of hypoxia (i.e. receiving oxygen or with oxygen saturations &lt;92% on room air)</w:t>
      </w:r>
      <w:r>
        <w:t xml:space="preserve"> </w:t>
      </w:r>
      <w:r w:rsidRPr="00633320">
        <w:t>may be randomised</w:t>
      </w:r>
      <w:r>
        <w:t xml:space="preserve"> in a ratio of 1:1</w:t>
      </w:r>
      <w:r w:rsidRPr="00633320">
        <w:t xml:space="preserve"> to one of the arms listed below.</w:t>
      </w:r>
    </w:p>
    <w:p w14:paraId="4E4F6605" w14:textId="77777777" w:rsidR="005376DA" w:rsidRPr="00633320" w:rsidRDefault="005376DA" w:rsidP="0097021A">
      <w:r w:rsidRPr="00633320">
        <w:t xml:space="preserve"> </w:t>
      </w:r>
    </w:p>
    <w:p w14:paraId="5709BEA8" w14:textId="77777777" w:rsidR="005376DA" w:rsidRPr="00CA3E60" w:rsidRDefault="005376DA" w:rsidP="009F2E59">
      <w:pPr>
        <w:pStyle w:val="Default"/>
        <w:numPr>
          <w:ilvl w:val="0"/>
          <w:numId w:val="19"/>
        </w:numPr>
        <w:contextualSpacing/>
        <w:jc w:val="both"/>
        <w:rPr>
          <w:bCs/>
        </w:rPr>
      </w:pPr>
      <w:r w:rsidRPr="00C17900">
        <w:rPr>
          <w:b/>
        </w:rPr>
        <w:t>No additional treatment</w:t>
      </w:r>
    </w:p>
    <w:p w14:paraId="2BE42200" w14:textId="77777777" w:rsidR="005376DA" w:rsidRPr="00C17900" w:rsidRDefault="005376DA" w:rsidP="0097021A">
      <w:pPr>
        <w:pStyle w:val="Default"/>
        <w:ind w:left="720"/>
        <w:contextualSpacing/>
        <w:jc w:val="both"/>
        <w:rPr>
          <w:bCs/>
        </w:rPr>
      </w:pPr>
    </w:p>
    <w:p w14:paraId="69F93436" w14:textId="77777777" w:rsidR="005376DA" w:rsidRDefault="005376DA" w:rsidP="009F2E59">
      <w:pPr>
        <w:pStyle w:val="ListParagraph"/>
        <w:numPr>
          <w:ilvl w:val="0"/>
          <w:numId w:val="27"/>
        </w:numPr>
      </w:pPr>
      <w:del w:id="531" w:author="Author">
        <w:r w:rsidRPr="001815E5" w:rsidDel="00BD4C4D">
          <w:rPr>
            <w:b/>
          </w:rPr>
          <w:delText>Low-dose c</w:delText>
        </w:r>
      </w:del>
      <w:ins w:id="532" w:author="Author">
        <w:r>
          <w:rPr>
            <w:b/>
          </w:rPr>
          <w:t>C</w:t>
        </w:r>
      </w:ins>
      <w:r w:rsidRPr="001815E5">
        <w:rPr>
          <w:b/>
        </w:rPr>
        <w:t>orticosteroids:</w:t>
      </w:r>
      <w:r w:rsidRPr="00633320">
        <w:t xml:space="preserve"> </w:t>
      </w:r>
      <w:r>
        <w:rPr>
          <w:b/>
        </w:rPr>
        <w:t>D</w:t>
      </w:r>
      <w:r w:rsidRPr="00633320">
        <w:rPr>
          <w:b/>
        </w:rPr>
        <w:t>examethasone</w:t>
      </w:r>
      <w:r>
        <w:rPr>
          <w:b/>
        </w:rPr>
        <w:t xml:space="preserve"> 6mg once daily given </w:t>
      </w:r>
      <w:r w:rsidRPr="00A31D99">
        <w:t>oral</w:t>
      </w:r>
      <w:r>
        <w:t>l</w:t>
      </w:r>
      <w:r w:rsidRPr="00A31D99">
        <w:t>y or intravenously for ten</w:t>
      </w:r>
      <w:r w:rsidRPr="009A554B">
        <w:t xml:space="preserve"> days or until discharge (whichever happens earliest)</w:t>
      </w:r>
      <w:bookmarkStart w:id="533" w:name="_Ref142039455"/>
      <w:r w:rsidRPr="00A51C43">
        <w:rPr>
          <w:rStyle w:val="FootnoteReference"/>
        </w:rPr>
        <w:footnoteReference w:id="12"/>
      </w:r>
      <w:bookmarkEnd w:id="533"/>
    </w:p>
    <w:p w14:paraId="1854F022" w14:textId="77777777" w:rsidR="005376DA" w:rsidRDefault="005376DA" w:rsidP="0097021A">
      <w:pPr>
        <w:pStyle w:val="Heading2"/>
      </w:pPr>
      <w:bookmarkStart w:id="534" w:name="_Toc135315512"/>
      <w:bookmarkStart w:id="535" w:name="_Ref175133315"/>
      <w:bookmarkStart w:id="536" w:name="_Toc203991583"/>
      <w:r>
        <w:t>Randomised allocation of treatment for community-acquired pneumonia</w:t>
      </w:r>
      <w:bookmarkEnd w:id="534"/>
      <w:bookmarkEnd w:id="535"/>
      <w:bookmarkEnd w:id="536"/>
    </w:p>
    <w:p w14:paraId="0D8D0D24" w14:textId="77777777" w:rsidR="005376DA" w:rsidRDefault="005376DA" w:rsidP="0097021A">
      <w:pPr>
        <w:pStyle w:val="ListParagraph"/>
        <w:ind w:left="0"/>
      </w:pPr>
      <w:r w:rsidRPr="00633320">
        <w:t xml:space="preserve">In addition to receiving usual care, eligible patients </w:t>
      </w:r>
      <w:r>
        <w:t>with</w:t>
      </w:r>
      <w:r w:rsidRPr="00BA48A5">
        <w:t xml:space="preserve"> </w:t>
      </w:r>
      <w:r>
        <w:t xml:space="preserve">a diagnosis of community-acquired pneumonia (without suspected or confirmed COVID-19, influenza, tuberculosis, or </w:t>
      </w:r>
      <w:r w:rsidRPr="00686859">
        <w:rPr>
          <w:i/>
        </w:rPr>
        <w:t>Pneumocystis jirovecii</w:t>
      </w:r>
      <w:r>
        <w:t xml:space="preserve"> infection) </w:t>
      </w:r>
      <w:r w:rsidRPr="00633320">
        <w:t xml:space="preserve">will be allocated </w:t>
      </w:r>
      <w:r>
        <w:t xml:space="preserve">treatment </w:t>
      </w:r>
      <w:r w:rsidRPr="00633320">
        <w:t>using a central web-based randomisation service (without stratification or minimisation).</w:t>
      </w:r>
      <w:r>
        <w:t xml:space="preserve"> Region-specific exclusions, including those related to age, pregnancy and breastfeeding, are given in Appendix 6.</w:t>
      </w:r>
    </w:p>
    <w:p w14:paraId="773DC7CF" w14:textId="77777777" w:rsidR="005376DA" w:rsidRDefault="005376DA" w:rsidP="0097021A">
      <w:pPr>
        <w:pStyle w:val="Heading3"/>
      </w:pPr>
      <w:r>
        <w:t>R</w:t>
      </w:r>
      <w:r w:rsidRPr="00633320">
        <w:t xml:space="preserve">andomisation part </w:t>
      </w:r>
      <w:r>
        <w:t>M</w:t>
      </w:r>
    </w:p>
    <w:p w14:paraId="18275713" w14:textId="77777777" w:rsidR="005376DA" w:rsidRDefault="005376DA" w:rsidP="0097021A">
      <w:pPr>
        <w:pStyle w:val="ListParagraph"/>
        <w:ind w:left="0"/>
      </w:pPr>
      <w:r>
        <w:rPr>
          <w:lang w:val="en-US"/>
        </w:rPr>
        <w:t>Eligible patients (</w:t>
      </w:r>
      <w:r>
        <w:t>≥18 years old</w:t>
      </w:r>
      <w:r>
        <w:rPr>
          <w:lang w:val="en-US"/>
        </w:rPr>
        <w:t>) may be randomised in a ratio of 1:1 to one of the arms listed below</w:t>
      </w:r>
      <w:r w:rsidRPr="00633320">
        <w:t>.</w:t>
      </w:r>
    </w:p>
    <w:p w14:paraId="38442595" w14:textId="77777777" w:rsidR="005376DA" w:rsidRDefault="005376DA" w:rsidP="0097021A">
      <w:pPr>
        <w:pStyle w:val="ListParagraph"/>
        <w:ind w:left="0"/>
      </w:pPr>
    </w:p>
    <w:p w14:paraId="29628904" w14:textId="77777777" w:rsidR="005376DA" w:rsidRPr="00717A9A" w:rsidRDefault="005376DA" w:rsidP="00A659DA">
      <w:pPr>
        <w:pStyle w:val="ListParagraph"/>
        <w:numPr>
          <w:ilvl w:val="0"/>
          <w:numId w:val="27"/>
        </w:numPr>
      </w:pPr>
      <w:r w:rsidRPr="00C17900">
        <w:rPr>
          <w:b/>
        </w:rPr>
        <w:t>No additional treatment</w:t>
      </w:r>
    </w:p>
    <w:p w14:paraId="442F27A8" w14:textId="77777777" w:rsidR="005376DA" w:rsidRDefault="005376DA" w:rsidP="0097021A"/>
    <w:p w14:paraId="601143A0" w14:textId="77777777" w:rsidR="005376DA" w:rsidRDefault="005376DA" w:rsidP="00A659DA">
      <w:pPr>
        <w:pStyle w:val="ListParagraph"/>
        <w:numPr>
          <w:ilvl w:val="0"/>
          <w:numId w:val="27"/>
        </w:numPr>
      </w:pPr>
      <w:del w:id="537" w:author="Author">
        <w:r w:rsidRPr="003668F3" w:rsidDel="00BD4C4D">
          <w:rPr>
            <w:b/>
          </w:rPr>
          <w:delText>Low-dose c</w:delText>
        </w:r>
      </w:del>
      <w:ins w:id="538" w:author="Author">
        <w:r>
          <w:rPr>
            <w:b/>
          </w:rPr>
          <w:t>C</w:t>
        </w:r>
      </w:ins>
      <w:r w:rsidRPr="003668F3">
        <w:rPr>
          <w:b/>
        </w:rPr>
        <w:t>orticosteroids:</w:t>
      </w:r>
      <w:r w:rsidRPr="00633320">
        <w:t xml:space="preserve"> </w:t>
      </w:r>
      <w:r>
        <w:rPr>
          <w:b/>
        </w:rPr>
        <w:t>D</w:t>
      </w:r>
      <w:r w:rsidRPr="00633320">
        <w:rPr>
          <w:b/>
        </w:rPr>
        <w:t>examethasone</w:t>
      </w:r>
      <w:r>
        <w:rPr>
          <w:b/>
        </w:rPr>
        <w:t xml:space="preserve"> 6mg once daily given </w:t>
      </w:r>
      <w:r w:rsidRPr="00A31D99">
        <w:t>oral</w:t>
      </w:r>
      <w:r>
        <w:t>l</w:t>
      </w:r>
      <w:r w:rsidRPr="00A31D99">
        <w:t>y or intravenously for ten</w:t>
      </w:r>
      <w:r w:rsidRPr="009A554B">
        <w:t xml:space="preserve"> days or until discharge (whichever happens earliest)</w:t>
      </w:r>
      <w:r w:rsidRPr="00D74261">
        <w:rPr>
          <w:vertAlign w:val="superscript"/>
        </w:rPr>
        <w:fldChar w:fldCharType="begin"/>
      </w:r>
      <w:r w:rsidRPr="00D74261">
        <w:rPr>
          <w:vertAlign w:val="superscript"/>
        </w:rPr>
        <w:instrText xml:space="preserve"> NOTEREF _Ref142039455 \h </w:instrText>
      </w:r>
      <w:r>
        <w:rPr>
          <w:vertAlign w:val="superscript"/>
        </w:rPr>
        <w:instrText xml:space="preserve"> \* MERGEFORMAT </w:instrText>
      </w:r>
      <w:r w:rsidRPr="00D74261">
        <w:rPr>
          <w:vertAlign w:val="superscript"/>
        </w:rPr>
      </w:r>
      <w:r w:rsidRPr="00D74261">
        <w:rPr>
          <w:vertAlign w:val="superscript"/>
        </w:rPr>
        <w:fldChar w:fldCharType="separate"/>
      </w:r>
      <w:r w:rsidRPr="00D74261">
        <w:rPr>
          <w:vertAlign w:val="superscript"/>
        </w:rPr>
        <w:t>l</w:t>
      </w:r>
      <w:r w:rsidRPr="00D74261">
        <w:rPr>
          <w:vertAlign w:val="superscript"/>
        </w:rPr>
        <w:fldChar w:fldCharType="end"/>
      </w:r>
    </w:p>
    <w:p w14:paraId="115C4B09" w14:textId="77777777" w:rsidR="005376DA" w:rsidRPr="00633320" w:rsidRDefault="005376DA" w:rsidP="0097021A">
      <w:pPr>
        <w:pStyle w:val="Heading2"/>
      </w:pPr>
      <w:bookmarkStart w:id="539" w:name="_Toc97376059"/>
      <w:bookmarkStart w:id="540" w:name="_Toc97376060"/>
      <w:bookmarkStart w:id="541" w:name="_Toc97376061"/>
      <w:bookmarkStart w:id="542" w:name="_Toc97376062"/>
      <w:bookmarkStart w:id="543" w:name="_Toc97376063"/>
      <w:bookmarkStart w:id="544" w:name="_Toc97376064"/>
      <w:bookmarkStart w:id="545" w:name="_Toc97376065"/>
      <w:bookmarkStart w:id="546" w:name="_Toc97376066"/>
      <w:bookmarkStart w:id="547" w:name="_Toc97376067"/>
      <w:bookmarkStart w:id="548" w:name="_Toc97376068"/>
      <w:bookmarkStart w:id="549" w:name="_Toc97376069"/>
      <w:bookmarkStart w:id="550" w:name="_Toc97376070"/>
      <w:bookmarkStart w:id="551" w:name="_Toc97376071"/>
      <w:bookmarkStart w:id="552" w:name="_Toc97376072"/>
      <w:bookmarkStart w:id="553" w:name="_Toc97376073"/>
      <w:bookmarkStart w:id="554" w:name="_Toc97376074"/>
      <w:bookmarkStart w:id="555" w:name="_Toc97376075"/>
      <w:bookmarkStart w:id="556" w:name="_Toc97376076"/>
      <w:bookmarkStart w:id="557" w:name="_Toc97376077"/>
      <w:bookmarkStart w:id="558" w:name="_Toc97376078"/>
      <w:bookmarkStart w:id="559" w:name="_Toc137835506"/>
      <w:bookmarkStart w:id="560" w:name="_Toc203991584"/>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633320">
        <w:t>Administration of allocated treatment</w:t>
      </w:r>
      <w:bookmarkEnd w:id="559"/>
      <w:bookmarkEnd w:id="560"/>
    </w:p>
    <w:p w14:paraId="1CB7600E" w14:textId="77777777" w:rsidR="005376DA" w:rsidRPr="00633320" w:rsidRDefault="005376DA" w:rsidP="0097021A">
      <w:r w:rsidRPr="00633320">
        <w:t>The details of the allocated study treatments will be displayed on the screen and can be printed or downloaded. The hospital clinicians are responsible for prescription and administration of the allocated treatments. The patient’s own doctors are free to modify or stop study treatments if they feel it is in the best interests of the patient without the need for the patient to withdraw from the study (</w:t>
      </w:r>
      <w:del w:id="561" w:author="Author">
        <w:r w:rsidRPr="00633320" w:rsidDel="00174B77">
          <w:delText xml:space="preserve">see section </w:delText>
        </w:r>
        <w:r w:rsidRPr="00633320" w:rsidDel="00174B77">
          <w:fldChar w:fldCharType="begin"/>
        </w:r>
        <w:r w:rsidRPr="00633320" w:rsidDel="00174B77">
          <w:delInstrText xml:space="preserve"> REF _Ref34936252 \r \h </w:delInstrText>
        </w:r>
        <w:r w:rsidRPr="00633320" w:rsidDel="00174B77">
          <w:fldChar w:fldCharType="separate"/>
        </w:r>
        <w:r w:rsidDel="00174B77">
          <w:delText>2.10</w:delText>
        </w:r>
        <w:r w:rsidRPr="00633320" w:rsidDel="00174B77">
          <w:fldChar w:fldCharType="end"/>
        </w:r>
      </w:del>
      <w:ins w:id="562" w:author="Author">
        <w:r>
          <w:t xml:space="preserve">for </w:t>
        </w:r>
        <w:commentRangeStart w:id="563"/>
        <w:r>
          <w:t>example, if the condition of a participant who had been allocated to usual care changed to the extent that their doctor considered that an active and routinely available treatment was now clearly indicated, then such a treatment may be given, but the participant should not be withdrawn from the study</w:t>
        </w:r>
        <w:commentRangeEnd w:id="563"/>
        <w:r>
          <w:rPr>
            <w:rStyle w:val="CommentReference"/>
          </w:rPr>
          <w:commentReference w:id="563"/>
        </w:r>
      </w:ins>
      <w:r w:rsidRPr="00633320">
        <w:t>). This study is being conducted within hospitals. Therefore use of medication will be subject to standard medication reviews (typically within 48 hours of enrolment) which will guide modifications to both the study treatment and use of concomitant medication (e.g. in the case of potential drug interactions).</w:t>
      </w:r>
    </w:p>
    <w:p w14:paraId="41ECAD03" w14:textId="77777777" w:rsidR="005376DA" w:rsidRPr="00633320" w:rsidRDefault="005376DA" w:rsidP="0097021A"/>
    <w:p w14:paraId="2FB62136" w14:textId="77777777" w:rsidR="005376DA" w:rsidRPr="00633320" w:rsidRDefault="005376DA" w:rsidP="0097021A">
      <w:pPr>
        <w:pStyle w:val="Heading2"/>
      </w:pPr>
      <w:bookmarkStart w:id="564" w:name="_Toc35622131"/>
      <w:bookmarkStart w:id="565" w:name="_Ref34937467"/>
      <w:bookmarkStart w:id="566" w:name="_Toc37107293"/>
      <w:bookmarkStart w:id="567" w:name="_Toc38099249"/>
      <w:bookmarkStart w:id="568" w:name="_Toc44674846"/>
      <w:bookmarkStart w:id="569" w:name="_Toc137835507"/>
      <w:bookmarkStart w:id="570" w:name="_Toc203991585"/>
      <w:bookmarkEnd w:id="564"/>
      <w:r w:rsidRPr="00633320">
        <w:lastRenderedPageBreak/>
        <w:t>Collecting follow-up information</w:t>
      </w:r>
      <w:bookmarkEnd w:id="565"/>
      <w:bookmarkEnd w:id="566"/>
      <w:bookmarkEnd w:id="567"/>
      <w:bookmarkEnd w:id="568"/>
      <w:bookmarkEnd w:id="569"/>
      <w:bookmarkEnd w:id="570"/>
    </w:p>
    <w:p w14:paraId="7924D547" w14:textId="77777777" w:rsidR="005376DA" w:rsidRPr="00633320" w:rsidRDefault="005376DA" w:rsidP="0097021A">
      <w:r w:rsidRPr="00633320">
        <w:t>The following information will be ascertained at the time of death or discharge or at 28 days after first randomisation (whichever is sooner):</w:t>
      </w:r>
    </w:p>
    <w:p w14:paraId="1516FBA2" w14:textId="77777777" w:rsidR="005376DA" w:rsidRPr="00633320" w:rsidRDefault="005376DA" w:rsidP="0097021A">
      <w:pPr>
        <w:pStyle w:val="ListParagraph"/>
        <w:numPr>
          <w:ilvl w:val="0"/>
          <w:numId w:val="14"/>
        </w:numPr>
      </w:pPr>
      <w:r w:rsidRPr="00633320">
        <w:t>Vital status (alive / dead, with date and presumed cause of death, if appropriate)</w:t>
      </w:r>
    </w:p>
    <w:p w14:paraId="2DC02CA0" w14:textId="77777777" w:rsidR="005376DA" w:rsidRPr="00633320" w:rsidRDefault="005376DA" w:rsidP="0097021A">
      <w:pPr>
        <w:pStyle w:val="ListParagraph"/>
        <w:numPr>
          <w:ilvl w:val="0"/>
          <w:numId w:val="14"/>
        </w:numPr>
      </w:pPr>
      <w:r w:rsidRPr="00633320">
        <w:t>Hospitalisation status (inpatient / discharged, with date of discharge, if appropriate)</w:t>
      </w:r>
    </w:p>
    <w:p w14:paraId="407CC77F" w14:textId="77777777" w:rsidR="005376DA" w:rsidRPr="00633320" w:rsidRDefault="005376DA" w:rsidP="0097021A">
      <w:pPr>
        <w:pStyle w:val="ListParagraph"/>
        <w:numPr>
          <w:ilvl w:val="0"/>
          <w:numId w:val="14"/>
        </w:numPr>
      </w:pPr>
      <w:r w:rsidRPr="00633320">
        <w:t xml:space="preserve">Use of </w:t>
      </w:r>
      <w:r w:rsidRPr="00633320">
        <w:rPr>
          <w:color w:val="000000" w:themeColor="text1"/>
        </w:rPr>
        <w:t>ventilation</w:t>
      </w:r>
      <w:r w:rsidRPr="00633320">
        <w:t xml:space="preserve"> (with days of use and type, if appropriate)</w:t>
      </w:r>
    </w:p>
    <w:p w14:paraId="0DFE3705" w14:textId="77777777" w:rsidR="005376DA" w:rsidRPr="00633320" w:rsidRDefault="005376DA" w:rsidP="0097021A">
      <w:pPr>
        <w:pStyle w:val="ListParagraph"/>
        <w:numPr>
          <w:ilvl w:val="0"/>
          <w:numId w:val="14"/>
        </w:numPr>
      </w:pPr>
      <w:r w:rsidRPr="00633320">
        <w:t>Use of renal dialysis or haemofiltration</w:t>
      </w:r>
    </w:p>
    <w:p w14:paraId="6C917329" w14:textId="77777777" w:rsidR="005376DA" w:rsidRPr="00633320" w:rsidRDefault="005376DA" w:rsidP="0097021A">
      <w:pPr>
        <w:pStyle w:val="ListParagraph"/>
        <w:numPr>
          <w:ilvl w:val="0"/>
          <w:numId w:val="14"/>
        </w:numPr>
      </w:pPr>
      <w:r w:rsidRPr="00633320">
        <w:t>Documented new major cardiac arrhythmia (including atrial and ventricular arrhythmias)</w:t>
      </w:r>
    </w:p>
    <w:p w14:paraId="22FBDC84" w14:textId="77777777" w:rsidR="005376DA" w:rsidRPr="00633320" w:rsidRDefault="005376DA" w:rsidP="0097021A">
      <w:pPr>
        <w:pStyle w:val="ListParagraph"/>
        <w:numPr>
          <w:ilvl w:val="0"/>
          <w:numId w:val="14"/>
        </w:numPr>
      </w:pPr>
      <w:r w:rsidRPr="00633320">
        <w:t>Major bleeding (defined as intracranial bleeding or bleeding requiring transfusion, endoscopy, surgery, or vasoactive drugs)</w:t>
      </w:r>
    </w:p>
    <w:p w14:paraId="334767BB" w14:textId="77777777" w:rsidR="005376DA" w:rsidRPr="00633320" w:rsidRDefault="005376DA" w:rsidP="0097021A">
      <w:pPr>
        <w:pStyle w:val="ListParagraph"/>
        <w:numPr>
          <w:ilvl w:val="0"/>
          <w:numId w:val="14"/>
        </w:numPr>
        <w:rPr>
          <w:color w:val="000000" w:themeColor="text1"/>
        </w:rPr>
      </w:pPr>
      <w:r w:rsidRPr="00633320">
        <w:rPr>
          <w:color w:val="000000" w:themeColor="text1"/>
        </w:rPr>
        <w:t>Thrombotic event, defined as either (i) acute pulmonary embolism; (ii) deep vein thrombosis; (iii) ischaemic stroke; (iv) myocardial infarction; or (v) systemic arterial embolism.</w:t>
      </w:r>
    </w:p>
    <w:p w14:paraId="5563381D" w14:textId="77777777" w:rsidR="005376DA" w:rsidRPr="00633320" w:rsidRDefault="005376DA" w:rsidP="0097021A">
      <w:pPr>
        <w:pStyle w:val="ListParagraph"/>
        <w:numPr>
          <w:ilvl w:val="0"/>
          <w:numId w:val="14"/>
        </w:numPr>
        <w:rPr>
          <w:color w:val="000000" w:themeColor="text1"/>
        </w:rPr>
      </w:pPr>
      <w:r>
        <w:rPr>
          <w:color w:val="000000" w:themeColor="text1"/>
        </w:rPr>
        <w:t>I</w:t>
      </w:r>
      <w:r w:rsidRPr="00633320">
        <w:rPr>
          <w:color w:val="000000" w:themeColor="text1"/>
        </w:rPr>
        <w:t>nfection, categorised by site and putative organism (virus, bacteria, fungus, other)</w:t>
      </w:r>
    </w:p>
    <w:p w14:paraId="5A6C9FCD" w14:textId="26B59C19" w:rsidR="005376DA" w:rsidRPr="00633320" w:rsidRDefault="005376DA" w:rsidP="0097021A">
      <w:pPr>
        <w:pStyle w:val="ListParagraph"/>
        <w:numPr>
          <w:ilvl w:val="0"/>
          <w:numId w:val="14"/>
        </w:numPr>
      </w:pPr>
      <w:r w:rsidRPr="00633320">
        <w:t xml:space="preserve">Use of any medications included in the RECOVERY trial protocol (including drugs in the same class) or other purported </w:t>
      </w:r>
      <w:r>
        <w:t>pneumonia</w:t>
      </w:r>
      <w:r w:rsidRPr="00633320">
        <w:t xml:space="preserve"> treatments</w:t>
      </w:r>
      <w:del w:id="571" w:author="Author">
        <w:r w:rsidRPr="00633320" w:rsidDel="00CD5986">
          <w:delText xml:space="preserve"> (e.g. remdesivir</w:delText>
        </w:r>
        <w:r w:rsidDel="00CD5986">
          <w:delText>, neuraminidase inhibitors</w:delText>
        </w:r>
        <w:r w:rsidRPr="00633320" w:rsidDel="00CD5986">
          <w:delText>)</w:delText>
        </w:r>
      </w:del>
    </w:p>
    <w:p w14:paraId="143B7190" w14:textId="77777777" w:rsidR="005376DA" w:rsidRDefault="005376DA" w:rsidP="0097021A">
      <w:pPr>
        <w:pStyle w:val="ListParagraph"/>
        <w:numPr>
          <w:ilvl w:val="0"/>
          <w:numId w:val="14"/>
        </w:numPr>
      </w:pPr>
      <w:r w:rsidRPr="00633320">
        <w:t xml:space="preserve">Participation in other randomised trials of interventions (vaccines or treatments) for </w:t>
      </w:r>
      <w:r>
        <w:t>pneumonia</w:t>
      </w:r>
      <w:r w:rsidRPr="00633320">
        <w:t>.</w:t>
      </w:r>
    </w:p>
    <w:p w14:paraId="47805EFA" w14:textId="1F52C108" w:rsidR="005376DA" w:rsidRDefault="005376DA" w:rsidP="0097021A">
      <w:pPr>
        <w:pStyle w:val="ListParagraph"/>
        <w:numPr>
          <w:ilvl w:val="0"/>
          <w:numId w:val="14"/>
        </w:numPr>
      </w:pPr>
      <w:r>
        <w:t xml:space="preserve">Metabolic complications: </w:t>
      </w:r>
      <w:del w:id="572" w:author="Author">
        <w:r w:rsidDel="00CD5986">
          <w:delText>Ketoacidosis</w:delText>
        </w:r>
      </w:del>
      <w:ins w:id="573" w:author="Author">
        <w:r w:rsidR="00CD5986">
          <w:t>ketoacidosis</w:t>
        </w:r>
      </w:ins>
      <w:r>
        <w:t>; hyperglycaemic hyperosmolar state; hyperglycaemia requiring new use of insulin; severe hypoglycaemia (defined as hypoglycaemia causing reduced conscious level requiring another person to help recover)</w:t>
      </w:r>
    </w:p>
    <w:p w14:paraId="22C88978" w14:textId="77777777" w:rsidR="005376DA" w:rsidRDefault="005376DA" w:rsidP="0097021A">
      <w:pPr>
        <w:pStyle w:val="ListParagraph"/>
        <w:numPr>
          <w:ilvl w:val="0"/>
          <w:numId w:val="14"/>
        </w:numPr>
      </w:pPr>
      <w:r>
        <w:t>Seizures</w:t>
      </w:r>
    </w:p>
    <w:p w14:paraId="024E829C" w14:textId="77777777" w:rsidR="005376DA" w:rsidRDefault="005376DA" w:rsidP="0097021A">
      <w:pPr>
        <w:pStyle w:val="ListParagraph"/>
        <w:numPr>
          <w:ilvl w:val="0"/>
          <w:numId w:val="14"/>
        </w:numPr>
      </w:pPr>
      <w:r>
        <w:t>Laboratory results: highest creatinine, alanine (or aspartate) transaminase and bilirubin recorded during admission</w:t>
      </w:r>
    </w:p>
    <w:p w14:paraId="18F54F20" w14:textId="77777777" w:rsidR="005376DA" w:rsidDel="00133C48" w:rsidRDefault="005376DA" w:rsidP="0097021A">
      <w:pPr>
        <w:pStyle w:val="ListParagraph"/>
        <w:numPr>
          <w:ilvl w:val="0"/>
          <w:numId w:val="14"/>
        </w:numPr>
        <w:rPr>
          <w:del w:id="574" w:author="Author"/>
        </w:rPr>
      </w:pPr>
      <w:del w:id="575" w:author="Author">
        <w:r w:rsidDel="00133C48">
          <w:delText>Infusion reactions to Sotrovimab</w:delText>
        </w:r>
      </w:del>
    </w:p>
    <w:p w14:paraId="15E937CD" w14:textId="77777777" w:rsidR="005376DA" w:rsidRPr="00633320" w:rsidRDefault="005376DA" w:rsidP="0097021A">
      <w:pPr>
        <w:pStyle w:val="ListParagraph"/>
        <w:numPr>
          <w:ilvl w:val="0"/>
          <w:numId w:val="14"/>
        </w:numPr>
      </w:pPr>
      <w:r>
        <w:t>For pregnant women in UK, ID number in UK Obstetric Surveillance System</w:t>
      </w:r>
    </w:p>
    <w:p w14:paraId="2F0E6E4B" w14:textId="77777777" w:rsidR="005376DA" w:rsidRPr="00633320" w:rsidRDefault="005376DA" w:rsidP="0097021A"/>
    <w:p w14:paraId="57A9FD46" w14:textId="77777777" w:rsidR="005376DA" w:rsidRPr="00633320" w:rsidRDefault="005376DA" w:rsidP="0097021A">
      <w:r w:rsidRPr="00633320">
        <w:t xml:space="preserve">Follow-up information is to be collected on all study participants, irrespective of whether or not they complete the scheduled course of allocated study treatment. Study staff will seek follow-up information through various means including medical staff, reviewing information from medical notes, routine healthcare systems, and registries. </w:t>
      </w:r>
    </w:p>
    <w:p w14:paraId="2F6651F4" w14:textId="77777777" w:rsidR="005376DA" w:rsidRPr="00633320" w:rsidRDefault="005376DA" w:rsidP="0097021A"/>
    <w:p w14:paraId="0362CA39" w14:textId="77777777" w:rsidR="005376DA" w:rsidRPr="00633320" w:rsidRDefault="005376DA" w:rsidP="0097021A">
      <w:r w:rsidRPr="00633320">
        <w:t>For all randomised participants, vital status (alive / dead, with date and presumed cause of death, if appropriate)</w:t>
      </w:r>
      <w:r>
        <w:t>, and readmission to hospital</w:t>
      </w:r>
      <w:r w:rsidRPr="00633320">
        <w:t xml:space="preserve"> is to be ascertained at 28 days after first randomisation. This may be achieved through linkage to routine death registration data (e.g. in the UK) or through direct contact with the participant, their relatives, or medical staff and completion of an additional follow-up form.</w:t>
      </w:r>
      <w:r w:rsidRPr="00552A9A">
        <w:t xml:space="preserve"> </w:t>
      </w:r>
      <w:r w:rsidRPr="00633320">
        <w:t xml:space="preserve">Where available, data from routine healthcare records (including linkage to medical databases held by organisations such as NHS </w:t>
      </w:r>
      <w:r>
        <w:t>England and equivalent local, regional or national organisations</w:t>
      </w:r>
      <w:r w:rsidRPr="00633320">
        <w:t>)</w:t>
      </w:r>
      <w:r>
        <w:t xml:space="preserve"> will be used to supplement data collected by trial sites. Further details are described in the </w:t>
      </w:r>
      <w:hyperlink r:id="rId16" w:tgtFrame="_self" w:history="1">
        <w:r w:rsidRPr="00597112">
          <w:t>Definition and Derivation of Baseline Characteristics and Outcomes</w:t>
        </w:r>
      </w:hyperlink>
      <w:r>
        <w:t xml:space="preserve"> standard operating procedure.</w:t>
      </w:r>
      <w:r w:rsidRPr="00A51C43">
        <w:rPr>
          <w:rStyle w:val="FootnoteReference"/>
        </w:rPr>
        <w:footnoteReference w:id="13"/>
      </w:r>
    </w:p>
    <w:p w14:paraId="7FF4923E" w14:textId="77777777" w:rsidR="005376DA" w:rsidRDefault="005376DA" w:rsidP="0097021A">
      <w:pPr>
        <w:pStyle w:val="Heading3"/>
      </w:pPr>
      <w:r>
        <w:lastRenderedPageBreak/>
        <w:t>Follow-up swab samples</w:t>
      </w:r>
      <w:r>
        <w:tab/>
        <w:t>(UK only)</w:t>
      </w:r>
      <w:r w:rsidRPr="00A51C43">
        <w:rPr>
          <w:rStyle w:val="FootnoteReference"/>
        </w:rPr>
        <w:footnoteReference w:id="14"/>
      </w:r>
    </w:p>
    <w:p w14:paraId="649B54CC" w14:textId="77777777" w:rsidR="005376DA" w:rsidDel="00174B77" w:rsidRDefault="005376DA" w:rsidP="0097021A">
      <w:pPr>
        <w:pStyle w:val="Heading4"/>
        <w:rPr>
          <w:del w:id="576" w:author="Author"/>
        </w:rPr>
      </w:pPr>
      <w:del w:id="577" w:author="Author">
        <w:r w:rsidDel="00174B77">
          <w:delText>Participants with COVID-19</w:delText>
        </w:r>
      </w:del>
    </w:p>
    <w:p w14:paraId="3611151D" w14:textId="77777777" w:rsidR="005376DA" w:rsidDel="00174B77" w:rsidRDefault="005376DA" w:rsidP="0097021A">
      <w:pPr>
        <w:pStyle w:val="Heading4"/>
        <w:rPr>
          <w:del w:id="578" w:author="Author"/>
        </w:rPr>
      </w:pPr>
      <w:del w:id="579" w:author="Author">
        <w:r w:rsidDel="00174B77">
          <w:delText>Participants with COVID-19 in the sotrovimab comparison should have a nasal swab collected on days 3 and 5 in which the level of SARS-CoV-2 viral RNA (and genotyping for resistance makers) will be measured. Participants outside the UK do not require any sample collection.</w:delText>
        </w:r>
      </w:del>
    </w:p>
    <w:p w14:paraId="4863CECE" w14:textId="77777777" w:rsidR="005376DA" w:rsidDel="00550DAE" w:rsidRDefault="005376DA" w:rsidP="0097021A">
      <w:pPr>
        <w:pStyle w:val="Heading4"/>
        <w:rPr>
          <w:del w:id="580" w:author="Author"/>
        </w:rPr>
      </w:pPr>
    </w:p>
    <w:p w14:paraId="38018370" w14:textId="77777777" w:rsidR="005376DA" w:rsidRDefault="005376DA" w:rsidP="0097021A">
      <w:pPr>
        <w:pStyle w:val="Heading4"/>
      </w:pPr>
      <w:r>
        <w:t>Participants with influenza pneumonia</w:t>
      </w:r>
    </w:p>
    <w:p w14:paraId="2D1C27EB" w14:textId="77777777" w:rsidR="005376DA" w:rsidRPr="00A42897" w:rsidRDefault="005376DA" w:rsidP="0097021A">
      <w:r>
        <w:t>Participants with influenza pneumonia should have a nasal swab collected on day 5 in which the presence of influenza virus (and genotyping for baloxavir or oseltamivir resistance markers) will be measured. Participants outside the UK do not require any sample collection.</w:t>
      </w:r>
    </w:p>
    <w:p w14:paraId="2C34401C" w14:textId="77777777" w:rsidR="005376DA" w:rsidRDefault="005376DA" w:rsidP="0097021A"/>
    <w:p w14:paraId="6B8C2E90" w14:textId="77777777" w:rsidR="005376DA" w:rsidRDefault="005376DA" w:rsidP="0097021A">
      <w:pPr>
        <w:pStyle w:val="Heading4"/>
      </w:pPr>
      <w:r>
        <w:t>Participants with community-acquired pneumonia</w:t>
      </w:r>
    </w:p>
    <w:p w14:paraId="7BE33395" w14:textId="77777777" w:rsidR="005376DA" w:rsidRPr="00633320" w:rsidRDefault="005376DA" w:rsidP="0097021A">
      <w:r>
        <w:t>No follow-up samples are required from participants with community-acquired pneumonia.</w:t>
      </w:r>
    </w:p>
    <w:p w14:paraId="563EE346" w14:textId="77777777" w:rsidR="005376DA" w:rsidRPr="00633320" w:rsidRDefault="005376DA" w:rsidP="0097021A">
      <w:pPr>
        <w:pStyle w:val="Heading2"/>
      </w:pPr>
      <w:bookmarkStart w:id="581" w:name="_Ref34937519"/>
      <w:bookmarkStart w:id="582" w:name="_Toc37107294"/>
      <w:bookmarkStart w:id="583" w:name="_Toc38099250"/>
      <w:bookmarkStart w:id="584" w:name="_Toc44674848"/>
      <w:bookmarkStart w:id="585" w:name="_Toc137835508"/>
      <w:bookmarkStart w:id="586" w:name="_Toc203991586"/>
      <w:r w:rsidRPr="00633320">
        <w:t>Duration of follow-up</w:t>
      </w:r>
      <w:bookmarkEnd w:id="581"/>
      <w:bookmarkEnd w:id="582"/>
      <w:bookmarkEnd w:id="583"/>
      <w:bookmarkEnd w:id="584"/>
      <w:bookmarkEnd w:id="585"/>
      <w:bookmarkEnd w:id="586"/>
    </w:p>
    <w:p w14:paraId="45A1CFEB" w14:textId="77777777" w:rsidR="005376DA" w:rsidRPr="00633320" w:rsidRDefault="005376DA" w:rsidP="0097021A">
      <w:r w:rsidRPr="00633320">
        <w:t>All randomised participants are to be followed up until death, discharge from hospital or 28 days after randomisation (whichever is sooner). It is recognised that in the setting of this trial, there may be some variability in exactly how many days after randomisation, information on disease status is collected. This is acceptable and will be taken account of in the analyses and interpretation of results, the principle being that some information about post-randomisation disease status is better than none.</w:t>
      </w:r>
    </w:p>
    <w:p w14:paraId="6BB23BE4" w14:textId="77777777" w:rsidR="005376DA" w:rsidRPr="00633320" w:rsidRDefault="005376DA" w:rsidP="0097021A"/>
    <w:p w14:paraId="2FB08BA5" w14:textId="77777777" w:rsidR="005376DA" w:rsidRPr="00633320" w:rsidRDefault="005376DA" w:rsidP="0097021A">
      <w:r w:rsidRPr="00633320">
        <w:t xml:space="preserve">In the UK, longer term (up to 10 years) follow-up will be sought through linkage to electronic healthcare records and medical databases including those held by NHS </w:t>
      </w:r>
      <w:r>
        <w:t>England</w:t>
      </w:r>
      <w:r w:rsidRPr="00633320">
        <w:t xml:space="preserve">, </w:t>
      </w:r>
      <w:r>
        <w:t>UK Health Security Agency</w:t>
      </w:r>
      <w:r w:rsidRPr="00633320">
        <w:t xml:space="preserve"> and equivalent bodies, and to relevant research databases (e.g. UK Biobank, Genomics England). Outside the UK, due to the absence of electronic health data linkage, additional follow-up will be conducted at 6 months after first randomisation by telephone or in person (at a clinic) in order to collect information on mortality (including date and cause) and re-admission to hospital (including date[s] and primary reason[s]). This information will be captured on a web-based case report form. </w:t>
      </w:r>
    </w:p>
    <w:p w14:paraId="22EA0F7C" w14:textId="22CA6C68" w:rsidR="005376DA" w:rsidRPr="00633320" w:rsidRDefault="005376DA" w:rsidP="0097021A">
      <w:pPr>
        <w:pStyle w:val="Heading2"/>
      </w:pPr>
      <w:bookmarkStart w:id="587" w:name="_Toc34778082"/>
      <w:bookmarkStart w:id="588" w:name="_Toc34778137"/>
      <w:bookmarkStart w:id="589" w:name="_Toc34778286"/>
      <w:bookmarkStart w:id="590" w:name="_Toc34778340"/>
      <w:bookmarkStart w:id="591" w:name="_Toc34778393"/>
      <w:bookmarkStart w:id="592" w:name="_Toc34778473"/>
      <w:bookmarkStart w:id="593" w:name="_Toc34778528"/>
      <w:bookmarkStart w:id="594" w:name="_Toc34778584"/>
      <w:bookmarkStart w:id="595" w:name="_Toc34780062"/>
      <w:bookmarkStart w:id="596" w:name="_Toc34780326"/>
      <w:bookmarkStart w:id="597" w:name="_Toc34780456"/>
      <w:bookmarkStart w:id="598" w:name="_Toc34778083"/>
      <w:bookmarkStart w:id="599" w:name="_Toc34778138"/>
      <w:bookmarkStart w:id="600" w:name="_Toc34778287"/>
      <w:bookmarkStart w:id="601" w:name="_Toc34778341"/>
      <w:bookmarkStart w:id="602" w:name="_Toc34778394"/>
      <w:bookmarkStart w:id="603" w:name="_Toc34778474"/>
      <w:bookmarkStart w:id="604" w:name="_Toc34778529"/>
      <w:bookmarkStart w:id="605" w:name="_Toc34778585"/>
      <w:bookmarkStart w:id="606" w:name="_Toc34780063"/>
      <w:bookmarkStart w:id="607" w:name="_Toc34780327"/>
      <w:bookmarkStart w:id="608" w:name="_Toc34780457"/>
      <w:bookmarkStart w:id="609" w:name="_Toc34778084"/>
      <w:bookmarkStart w:id="610" w:name="_Toc34778139"/>
      <w:bookmarkStart w:id="611" w:name="_Toc34778288"/>
      <w:bookmarkStart w:id="612" w:name="_Toc34778342"/>
      <w:bookmarkStart w:id="613" w:name="_Toc34778395"/>
      <w:bookmarkStart w:id="614" w:name="_Toc34778475"/>
      <w:bookmarkStart w:id="615" w:name="_Toc34778530"/>
      <w:bookmarkStart w:id="616" w:name="_Toc34778586"/>
      <w:bookmarkStart w:id="617" w:name="_Toc34780064"/>
      <w:bookmarkStart w:id="618" w:name="_Toc34780328"/>
      <w:bookmarkStart w:id="619" w:name="_Toc34780458"/>
      <w:bookmarkStart w:id="620" w:name="_Ref34936252"/>
      <w:bookmarkStart w:id="621" w:name="_Toc37107295"/>
      <w:bookmarkStart w:id="622" w:name="_Toc38099251"/>
      <w:bookmarkStart w:id="623" w:name="_Toc44674849"/>
      <w:bookmarkStart w:id="624" w:name="_Toc137835509"/>
      <w:bookmarkStart w:id="625" w:name="_Toc203991587"/>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00633320">
        <w:t>Withdrawal of consent</w:t>
      </w:r>
      <w:bookmarkEnd w:id="620"/>
      <w:bookmarkEnd w:id="621"/>
      <w:bookmarkEnd w:id="622"/>
      <w:bookmarkEnd w:id="623"/>
      <w:bookmarkEnd w:id="624"/>
      <w:bookmarkEnd w:id="625"/>
    </w:p>
    <w:p w14:paraId="0860DA06" w14:textId="2C154F6F" w:rsidR="005376DA" w:rsidRPr="00633320" w:rsidRDefault="005376DA" w:rsidP="0097021A">
      <w:r w:rsidRPr="00633320">
        <w:t xml:space="preserve">A decision by a participant (or their parent/guardian) that they no longer wish to continue receiving study treatment should </w:t>
      </w:r>
      <w:r w:rsidRPr="00633320">
        <w:rPr>
          <w:b/>
        </w:rPr>
        <w:t>not</w:t>
      </w:r>
      <w:r w:rsidRPr="00633320">
        <w:t xml:space="preserve"> be considered to be a withdrawal of consent for follow-up. However, participants (or their parent/guardian) are free to withdraw consent for some or all aspects of the study at any time if they wish to do so. In accordance with regulatory guidance, </w:t>
      </w:r>
      <w:commentRangeStart w:id="626"/>
      <w:del w:id="627" w:author="Author">
        <w:r w:rsidRPr="00633320" w:rsidDel="007A1AF7">
          <w:delText>de-identified</w:delText>
        </w:r>
      </w:del>
      <w:ins w:id="628" w:author="Author">
        <w:r w:rsidR="007A1AF7">
          <w:t>coded</w:t>
        </w:r>
      </w:ins>
      <w:r w:rsidRPr="00633320">
        <w:t xml:space="preserve"> </w:t>
      </w:r>
      <w:commentRangeEnd w:id="626"/>
      <w:r w:rsidR="007A1AF7">
        <w:rPr>
          <w:rStyle w:val="CommentReference"/>
        </w:rPr>
        <w:commentReference w:id="626"/>
      </w:r>
      <w:r w:rsidRPr="00633320">
        <w:t xml:space="preserve">data that have already been collected and incorporated in the study database will continue to be used (and any identifiable data </w:t>
      </w:r>
      <w:ins w:id="629" w:author="Author">
        <w:r w:rsidR="00B85317">
          <w:t>in the study database</w:t>
        </w:r>
      </w:ins>
      <w:r w:rsidR="007A1AF7">
        <w:t xml:space="preserve"> </w:t>
      </w:r>
      <w:r w:rsidRPr="00633320">
        <w:t xml:space="preserve">will be destroyed). </w:t>
      </w:r>
    </w:p>
    <w:p w14:paraId="0698C0B8" w14:textId="77777777" w:rsidR="005376DA" w:rsidRPr="00633320" w:rsidRDefault="005376DA" w:rsidP="0097021A"/>
    <w:p w14:paraId="2D261096" w14:textId="77777777" w:rsidR="005376DA" w:rsidRDefault="005376DA" w:rsidP="0097021A">
      <w:pPr>
        <w:autoSpaceDE/>
        <w:autoSpaceDN/>
        <w:adjustRightInd/>
        <w:contextualSpacing w:val="0"/>
      </w:pPr>
      <w:r w:rsidRPr="00633320">
        <w:t>For participants who lack capacity, if their legal representative withdraws consent for treatment or methods of follow-up then these activities would cease.</w:t>
      </w:r>
      <w:bookmarkStart w:id="630" w:name="_Toc34778086"/>
      <w:bookmarkStart w:id="631" w:name="_Toc34778141"/>
      <w:bookmarkStart w:id="632" w:name="_Toc34778290"/>
      <w:bookmarkStart w:id="633" w:name="_Toc34778344"/>
      <w:bookmarkStart w:id="634" w:name="_Toc34778397"/>
      <w:bookmarkStart w:id="635" w:name="_Toc34778477"/>
      <w:bookmarkStart w:id="636" w:name="_Toc34778532"/>
      <w:bookmarkStart w:id="637" w:name="_Toc34778588"/>
      <w:bookmarkStart w:id="638" w:name="_Toc34780066"/>
      <w:bookmarkStart w:id="639" w:name="_Toc34780330"/>
      <w:bookmarkStart w:id="640" w:name="_Toc34780460"/>
      <w:bookmarkStart w:id="641" w:name="_Toc34778088"/>
      <w:bookmarkStart w:id="642" w:name="_Toc34778143"/>
      <w:bookmarkStart w:id="643" w:name="_Toc34778292"/>
      <w:bookmarkStart w:id="644" w:name="_Toc34778346"/>
      <w:bookmarkStart w:id="645" w:name="_Toc34778399"/>
      <w:bookmarkStart w:id="646" w:name="_Toc34778479"/>
      <w:bookmarkStart w:id="647" w:name="_Toc34778534"/>
      <w:bookmarkStart w:id="648" w:name="_Toc34778590"/>
      <w:bookmarkStart w:id="649" w:name="_Toc34780068"/>
      <w:bookmarkStart w:id="650" w:name="_Toc34780332"/>
      <w:bookmarkStart w:id="651" w:name="_Toc34780462"/>
      <w:bookmarkStart w:id="652" w:name="_Toc34778089"/>
      <w:bookmarkStart w:id="653" w:name="_Toc34778144"/>
      <w:bookmarkStart w:id="654" w:name="_Toc34778293"/>
      <w:bookmarkStart w:id="655" w:name="_Toc34778347"/>
      <w:bookmarkStart w:id="656" w:name="_Toc34778400"/>
      <w:bookmarkStart w:id="657" w:name="_Toc34778480"/>
      <w:bookmarkStart w:id="658" w:name="_Toc34778535"/>
      <w:bookmarkStart w:id="659" w:name="_Toc34778591"/>
      <w:bookmarkStart w:id="660" w:name="_Toc34780069"/>
      <w:bookmarkStart w:id="661" w:name="_Toc34780333"/>
      <w:bookmarkStart w:id="662" w:name="_Toc34780463"/>
      <w:bookmarkStart w:id="663" w:name="_Toc34778090"/>
      <w:bookmarkStart w:id="664" w:name="_Toc34778145"/>
      <w:bookmarkStart w:id="665" w:name="_Toc34778294"/>
      <w:bookmarkStart w:id="666" w:name="_Toc34778348"/>
      <w:bookmarkStart w:id="667" w:name="_Toc34778401"/>
      <w:bookmarkStart w:id="668" w:name="_Toc34778481"/>
      <w:bookmarkStart w:id="669" w:name="_Toc34778536"/>
      <w:bookmarkStart w:id="670" w:name="_Toc34778592"/>
      <w:bookmarkStart w:id="671" w:name="_Toc34780070"/>
      <w:bookmarkStart w:id="672" w:name="_Toc34780334"/>
      <w:bookmarkStart w:id="673" w:name="_Toc34780464"/>
      <w:bookmarkStart w:id="674" w:name="_Ref419466990"/>
      <w:bookmarkStart w:id="675" w:name="_Toc37107296"/>
      <w:bookmarkStart w:id="676" w:name="_Toc38099252"/>
      <w:bookmarkStart w:id="677" w:name="_Toc44674850"/>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r>
        <w:t xml:space="preserve"> If such participants regain capacity and no longer wish to participate then they can withdraw the consent given on their behalf as above.</w:t>
      </w:r>
    </w:p>
    <w:p w14:paraId="285717BF" w14:textId="77777777" w:rsidR="005376DA" w:rsidRPr="00633320" w:rsidRDefault="005376DA" w:rsidP="0097021A">
      <w:pPr>
        <w:autoSpaceDE/>
        <w:autoSpaceDN/>
        <w:adjustRightInd/>
        <w:contextualSpacing w:val="0"/>
        <w:rPr>
          <w:b/>
          <w:bCs w:val="0"/>
          <w:caps/>
          <w:kern w:val="32"/>
          <w:sz w:val="28"/>
          <w:szCs w:val="28"/>
          <w:lang w:eastAsia="en-US"/>
        </w:rPr>
      </w:pPr>
    </w:p>
    <w:p w14:paraId="3036B847" w14:textId="77777777" w:rsidR="005376DA" w:rsidRPr="00633320" w:rsidRDefault="005376DA" w:rsidP="0097021A">
      <w:pPr>
        <w:pStyle w:val="StyleHeading1Linespacingsingle"/>
        <w:numPr>
          <w:ilvl w:val="0"/>
          <w:numId w:val="2"/>
        </w:numPr>
      </w:pPr>
      <w:bookmarkStart w:id="678" w:name="_Toc137835510"/>
      <w:bookmarkStart w:id="679" w:name="_Toc203991588"/>
      <w:r w:rsidRPr="00633320">
        <w:lastRenderedPageBreak/>
        <w:t xml:space="preserve">Statistical </w:t>
      </w:r>
      <w:r>
        <w:t>A</w:t>
      </w:r>
      <w:r w:rsidRPr="00633320">
        <w:t>nalysis</w:t>
      </w:r>
      <w:bookmarkEnd w:id="674"/>
      <w:bookmarkEnd w:id="675"/>
      <w:bookmarkEnd w:id="676"/>
      <w:bookmarkEnd w:id="677"/>
      <w:bookmarkEnd w:id="678"/>
      <w:bookmarkEnd w:id="679"/>
    </w:p>
    <w:p w14:paraId="3E4856FB" w14:textId="5044009A" w:rsidR="005376DA" w:rsidRPr="00633320" w:rsidDel="00A51C43" w:rsidRDefault="005376DA" w:rsidP="0097021A">
      <w:pPr>
        <w:pStyle w:val="Default"/>
        <w:rPr>
          <w:del w:id="680" w:author="Author"/>
          <w:sz w:val="22"/>
          <w:szCs w:val="22"/>
        </w:rPr>
      </w:pPr>
      <w:bookmarkStart w:id="681" w:name="_Ref242758982"/>
    </w:p>
    <w:p w14:paraId="783DB731" w14:textId="77777777" w:rsidR="005376DA" w:rsidRPr="00633320" w:rsidRDefault="005376DA" w:rsidP="0097021A">
      <w:pPr>
        <w:pStyle w:val="Default"/>
        <w:jc w:val="both"/>
      </w:pPr>
      <w:r w:rsidRPr="00633320">
        <w:t xml:space="preserve">All analyses for reports, presentations and publications will be prepared by the coordinating centre at the Nuffield Department of Population Health, University of Oxford. A more detailed statistical analysis plan </w:t>
      </w:r>
      <w:del w:id="682" w:author="Author">
        <w:r w:rsidRPr="00633320" w:rsidDel="00DD41B4">
          <w:delText>will be developed by the investigators and published</w:delText>
        </w:r>
      </w:del>
      <w:ins w:id="683" w:author="Author">
        <w:r>
          <w:t>is available</w:t>
        </w:r>
      </w:ins>
      <w:r w:rsidRPr="00633320">
        <w:t xml:space="preserve"> on the study website</w:t>
      </w:r>
      <w:bookmarkStart w:id="684" w:name="_Ref175134733"/>
      <w:ins w:id="685" w:author="Author">
        <w:r>
          <w:t>.</w:t>
        </w:r>
        <w:r w:rsidRPr="00A51C43">
          <w:rPr>
            <w:rStyle w:val="FootnoteReference"/>
          </w:rPr>
          <w:footnoteReference w:id="15"/>
        </w:r>
      </w:ins>
      <w:bookmarkEnd w:id="684"/>
      <w:del w:id="687" w:author="Author">
        <w:r w:rsidRPr="00633320" w:rsidDel="00DD41B4">
          <w:delText xml:space="preserve"> whilst still blind to any analyses of aggregated data on study outcomes by treatment allocation</w:delText>
        </w:r>
        <w:r w:rsidRPr="00633320" w:rsidDel="00386162">
          <w:delText>.</w:delText>
        </w:r>
      </w:del>
    </w:p>
    <w:p w14:paraId="72A9D519" w14:textId="77777777" w:rsidR="005376DA" w:rsidRDefault="005376DA" w:rsidP="0097021A">
      <w:pPr>
        <w:pStyle w:val="Heading2"/>
      </w:pPr>
      <w:bookmarkStart w:id="688" w:name="_Toc37107297"/>
      <w:bookmarkStart w:id="689" w:name="_Toc38099253"/>
      <w:bookmarkStart w:id="690" w:name="_Toc44674851"/>
      <w:bookmarkStart w:id="691" w:name="_Toc137835511"/>
      <w:bookmarkStart w:id="692" w:name="_Toc203991589"/>
      <w:r w:rsidRPr="00633320">
        <w:t>Outcomes</w:t>
      </w:r>
      <w:bookmarkEnd w:id="688"/>
      <w:bookmarkEnd w:id="689"/>
      <w:bookmarkEnd w:id="690"/>
      <w:bookmarkEnd w:id="691"/>
      <w:bookmarkEnd w:id="692"/>
    </w:p>
    <w:p w14:paraId="78611B7C" w14:textId="77777777" w:rsidR="005376DA" w:rsidRDefault="005376DA" w:rsidP="0097021A">
      <w:pPr>
        <w:pStyle w:val="Heading3"/>
      </w:pPr>
      <w:r w:rsidRPr="00D50B51">
        <w:t xml:space="preserve">Primary and secondary outcomes for </w:t>
      </w:r>
      <w:r>
        <w:t>evaluation of potential treatments for</w:t>
      </w:r>
      <w:r w:rsidRPr="00D50B51">
        <w:t xml:space="preserve"> </w:t>
      </w:r>
      <w:del w:id="693" w:author="Author">
        <w:r w:rsidRPr="00D50B51" w:rsidDel="00550DAE">
          <w:delText>C</w:delText>
        </w:r>
        <w:r w:rsidRPr="00486878" w:rsidDel="00550DAE">
          <w:delText>OVID-19</w:delText>
        </w:r>
        <w:r w:rsidDel="00550DAE">
          <w:delText xml:space="preserve"> and </w:delText>
        </w:r>
      </w:del>
      <w:r>
        <w:t>community-acquired pneumonia</w:t>
      </w:r>
    </w:p>
    <w:p w14:paraId="40686A8B" w14:textId="77777777" w:rsidR="005376DA" w:rsidRPr="00552A9A" w:rsidRDefault="005376DA" w:rsidP="0097021A"/>
    <w:p w14:paraId="00CC3223" w14:textId="77777777" w:rsidR="005376DA" w:rsidRPr="00633320" w:rsidRDefault="005376DA" w:rsidP="0097021A">
      <w:r w:rsidRPr="00633320">
        <w:t xml:space="preserve">For each pairwise comparison with the ‘no additional treatment’ arm, the </w:t>
      </w:r>
      <w:r w:rsidRPr="00633320">
        <w:rPr>
          <w:b/>
        </w:rPr>
        <w:t xml:space="preserve">primary objective </w:t>
      </w:r>
      <w:r w:rsidRPr="00633320">
        <w:t>is to provide reliable estimates of the effect of study treatments on all-cause mortality at 28 days after randomisation (with subsidiary analyses of cause of death and of death at various timepoints following discharge).</w:t>
      </w:r>
    </w:p>
    <w:p w14:paraId="34AC21D0" w14:textId="77777777" w:rsidR="005376DA" w:rsidRPr="00633320" w:rsidRDefault="005376DA" w:rsidP="0097021A"/>
    <w:p w14:paraId="4A99EBC6" w14:textId="77777777" w:rsidR="005376DA" w:rsidRDefault="005376DA" w:rsidP="0097021A">
      <w:r w:rsidRPr="00633320">
        <w:t xml:space="preserve">The </w:t>
      </w:r>
      <w:r w:rsidRPr="00633320">
        <w:rPr>
          <w:b/>
        </w:rPr>
        <w:t xml:space="preserve">secondary objectives </w:t>
      </w:r>
      <w:r w:rsidRPr="00633320">
        <w:t xml:space="preserve">are to assess the effects of study treatments on </w:t>
      </w:r>
      <w:r>
        <w:t xml:space="preserve">(a) </w:t>
      </w:r>
      <w:r w:rsidRPr="00633320">
        <w:t>duration of hospital stay</w:t>
      </w:r>
      <w:r>
        <w:t xml:space="preserve"> (time to discharge alive within the first 28 days)</w:t>
      </w:r>
      <w:r w:rsidRPr="00633320">
        <w:t xml:space="preserve">; and, </w:t>
      </w:r>
      <w:r>
        <w:t xml:space="preserve">(b) </w:t>
      </w:r>
      <w:r w:rsidRPr="00633320">
        <w:t>among patients not on invasive mechanical ventilation at baseline, the composite endpoint of death or need for invasive mechanical ventilation or ECMO.</w:t>
      </w:r>
    </w:p>
    <w:p w14:paraId="0DF6EDA7" w14:textId="77777777" w:rsidR="005376DA" w:rsidRDefault="005376DA" w:rsidP="0097021A"/>
    <w:p w14:paraId="5507CBE0" w14:textId="77777777" w:rsidR="005376DA" w:rsidRDefault="005376DA" w:rsidP="0097021A">
      <w:pPr>
        <w:pStyle w:val="Heading3"/>
      </w:pPr>
      <w:r w:rsidRPr="00D50B51">
        <w:t xml:space="preserve">Primary and secondary outcomes for </w:t>
      </w:r>
      <w:r>
        <w:t>evaluation of potential treatments for influenza</w:t>
      </w:r>
    </w:p>
    <w:p w14:paraId="272530A9" w14:textId="1AC6A63F" w:rsidR="005376DA" w:rsidRPr="00633320" w:rsidRDefault="005376DA" w:rsidP="0097021A">
      <w:r w:rsidRPr="00633320">
        <w:t xml:space="preserve">For each pairwise comparison with the ‘no additional treatment’ arm, the </w:t>
      </w:r>
      <w:r w:rsidRPr="000A0894">
        <w:rPr>
          <w:b/>
        </w:rPr>
        <w:t>co-</w:t>
      </w:r>
      <w:r w:rsidRPr="00633320">
        <w:rPr>
          <w:b/>
        </w:rPr>
        <w:t>primary objective</w:t>
      </w:r>
      <w:r>
        <w:rPr>
          <w:b/>
        </w:rPr>
        <w:t xml:space="preserve">s </w:t>
      </w:r>
      <w:r w:rsidRPr="000A0894">
        <w:t>are to</w:t>
      </w:r>
      <w:r w:rsidRPr="00633320">
        <w:t xml:space="preserve"> provide reliable estimates of the effect of study treatments on </w:t>
      </w:r>
      <w:r>
        <w:t>(a) all-cause mortality at 28 days after randomisation (with subsidiary analyses of cause of death and of death at various timepoints following discharge) and (b) time to discharge alive from hospital. Holm’s procedure will be used to control the family-wise error rate across these two co-primary outcomes at 5%.</w:t>
      </w:r>
      <w:r>
        <w:fldChar w:fldCharType="begin"/>
      </w:r>
      <w:r w:rsidR="00012594">
        <w:instrText xml:space="preserve"> ADDIN ZOTERO_ITEM CSL_CITATION {"citationID":"nluY9VP6","properties":{"formattedCitation":"\\super 23\\nosupersub{}","plainCitation":"23","noteIndex":0},"citationItems":[{"id":2060,"uris":["http://zotero.org/users/8862203/items/3UYDNGTB"],"itemData":{"id":2060,"type":"article-journal","abstract":"This paper presents a simple and widely applicable multiple test procedure of the sequentially rejective type, i.e. hypotheses are rejected one at a time until no further rejections can be done. It is shown that the test has a prescribed level of significance protection against error of the first kind for any combination of true hypotheses. The power properties of the test and a number of possible applications are also discussed.","container-title":"Scandinavian Journal of Statistics","ISSN":"0303-6898","issue":"2","note":"publisher: [Board of the Foundation of the Scandinavian Journal of Statistics, Wiley]","page":"65-70","source":"JSTOR","title":"A Simple Sequentially Rejective Multiple Test Procedure","volume":"6","author":[{"family":"Holm","given":"Sture"}],"issued":{"date-parts":[["1979"]]}}}],"schema":"https://github.com/citation-style-language/schema/raw/master/csl-citation.json"} </w:instrText>
      </w:r>
      <w:r>
        <w:fldChar w:fldCharType="separate"/>
      </w:r>
      <w:r w:rsidR="00012594" w:rsidRPr="00012594">
        <w:rPr>
          <w:vertAlign w:val="superscript"/>
        </w:rPr>
        <w:t>23</w:t>
      </w:r>
      <w:r>
        <w:fldChar w:fldCharType="end"/>
      </w:r>
    </w:p>
    <w:p w14:paraId="58C88687" w14:textId="77777777" w:rsidR="005376DA" w:rsidRPr="00633320" w:rsidRDefault="005376DA" w:rsidP="0097021A"/>
    <w:p w14:paraId="1FDDDFA8" w14:textId="77777777" w:rsidR="005376DA" w:rsidRDefault="005376DA" w:rsidP="0097021A">
      <w:r w:rsidRPr="00633320">
        <w:t xml:space="preserve">The </w:t>
      </w:r>
      <w:r w:rsidRPr="00633320">
        <w:rPr>
          <w:b/>
        </w:rPr>
        <w:t xml:space="preserve">secondary objective </w:t>
      </w:r>
      <w:r>
        <w:t>is</w:t>
      </w:r>
      <w:r w:rsidRPr="00633320">
        <w:t xml:space="preserve"> to assess the effects of study treatments </w:t>
      </w:r>
      <w:r>
        <w:t xml:space="preserve">on </w:t>
      </w:r>
      <w:r w:rsidRPr="00633320">
        <w:t>the composite endpoint of death or need for invasive mechanical ventilation or ECMO among patients not on invasive mechanical ventilation at baseline.</w:t>
      </w:r>
    </w:p>
    <w:p w14:paraId="1DD9F81D" w14:textId="77777777" w:rsidR="005376DA" w:rsidRPr="00633320" w:rsidRDefault="005376DA" w:rsidP="0097021A"/>
    <w:p w14:paraId="4E104055" w14:textId="77777777" w:rsidR="005376DA" w:rsidRPr="00486878" w:rsidRDefault="005376DA" w:rsidP="0097021A">
      <w:pPr>
        <w:pStyle w:val="Heading3"/>
      </w:pPr>
      <w:bookmarkStart w:id="694" w:name="_Ref137834271"/>
      <w:r>
        <w:t>Safety and other outcomes for evaluation of all treatments</w:t>
      </w:r>
      <w:bookmarkEnd w:id="694"/>
    </w:p>
    <w:p w14:paraId="6080E7E0" w14:textId="77777777" w:rsidR="005376DA" w:rsidRPr="00633320" w:rsidRDefault="005376DA" w:rsidP="0097021A">
      <w:r>
        <w:t>O</w:t>
      </w:r>
      <w:r w:rsidRPr="00633320">
        <w:t xml:space="preserve">bjectives include the assessment of the effects of study treatments on the need for any ventilation (and duration of invasive mechanical ventilation), </w:t>
      </w:r>
      <w:r>
        <w:t xml:space="preserve">acute kidney injury and </w:t>
      </w:r>
      <w:r w:rsidRPr="00633320">
        <w:t>renal replacement therapy</w:t>
      </w:r>
      <w:r>
        <w:t>,</w:t>
      </w:r>
      <w:r w:rsidRPr="00633320">
        <w:t xml:space="preserve"> </w:t>
      </w:r>
      <w:r>
        <w:t xml:space="preserve">thrombosis, </w:t>
      </w:r>
      <w:r w:rsidRPr="00633320">
        <w:t>bleeding, new major cardiac arrhythmias</w:t>
      </w:r>
      <w:r>
        <w:t>, infections, acute liver injury, seizures, and metabolic complications (ketoacidosis, hyperglycaemic hyperosmolar state, hyperglycaemia requiring new use of insulin, severe hypoglycaemia)</w:t>
      </w:r>
      <w:r w:rsidRPr="00633320">
        <w:t>.</w:t>
      </w:r>
      <w:r>
        <w:t xml:space="preserve"> Virological outcomes include viral RNA levels in the nasopharynx and the frequency of detection of resistance markers.</w:t>
      </w:r>
    </w:p>
    <w:p w14:paraId="4C4C64E6" w14:textId="77777777" w:rsidR="005376DA" w:rsidRPr="00633320" w:rsidRDefault="005376DA" w:rsidP="0097021A"/>
    <w:p w14:paraId="29C7B44E" w14:textId="77777777" w:rsidR="005376DA" w:rsidRPr="00633320" w:rsidRDefault="005376DA" w:rsidP="0097021A">
      <w:r w:rsidRPr="00633320">
        <w:lastRenderedPageBreak/>
        <w:t>Study outcomes will be assessed based on data recorded up to 28 days and up to 6 months after randomisation.</w:t>
      </w:r>
    </w:p>
    <w:p w14:paraId="6D5CEBA0" w14:textId="77777777" w:rsidR="005376DA" w:rsidRPr="00633320" w:rsidRDefault="005376DA" w:rsidP="0097021A"/>
    <w:p w14:paraId="20C84A6B" w14:textId="77777777" w:rsidR="005376DA" w:rsidRPr="00633320" w:rsidRDefault="005376DA" w:rsidP="0097021A">
      <w:r w:rsidRPr="00633320">
        <w:t xml:space="preserve">Where available, data from routine healthcare records (including linkage to medical databases held by organisations such as NHS </w:t>
      </w:r>
      <w:r>
        <w:t>England</w:t>
      </w:r>
      <w:r w:rsidRPr="00633320">
        <w:t xml:space="preserve"> in the UK) and from relevant research studies (such as UK Biobank, Genomics England, ISARIC-4C</w:t>
      </w:r>
      <w:r>
        <w:t>, the UK Obstetric Surveillance System</w:t>
      </w:r>
      <w:del w:id="695" w:author="Author">
        <w:r w:rsidRPr="00633320" w:rsidDel="00D02745">
          <w:delText xml:space="preserve"> and PHOSP-COVID</w:delText>
        </w:r>
      </w:del>
      <w:r w:rsidRPr="00633320">
        <w:t xml:space="preserve">) will allow subsidiary analyses of the effect of the study treatments on particular non-fatal events (e.g. ascertained through linkage to Hospital Episode Statistics), the influence of pre-existing major co-morbidity (e.g. diabetes, heart disease, lung disease, hepatic insufficiency, severe depression, severe kidney impairment, immunosuppression), </w:t>
      </w:r>
      <w:r>
        <w:t xml:space="preserve">the maternal and infant outcomes in women pregnant at randomisation, </w:t>
      </w:r>
      <w:r w:rsidRPr="00633320">
        <w:t>and longer-term outcomes as well as in particular sub-categories of patient (e.g. by genotype, pregnancy).</w:t>
      </w:r>
    </w:p>
    <w:p w14:paraId="3EDBB6EC" w14:textId="77777777" w:rsidR="005376DA" w:rsidRPr="00633320" w:rsidRDefault="005376DA" w:rsidP="0097021A">
      <w:pPr>
        <w:pStyle w:val="Heading2"/>
      </w:pPr>
      <w:bookmarkStart w:id="696" w:name="_Toc37107298"/>
      <w:bookmarkStart w:id="697" w:name="_Toc38099254"/>
      <w:bookmarkStart w:id="698" w:name="_Toc44674852"/>
      <w:bookmarkStart w:id="699" w:name="_Toc137835512"/>
      <w:bookmarkStart w:id="700" w:name="_Toc203991590"/>
      <w:r w:rsidRPr="00633320">
        <w:t>Methods of analysis</w:t>
      </w:r>
      <w:bookmarkEnd w:id="696"/>
      <w:bookmarkEnd w:id="697"/>
      <w:bookmarkEnd w:id="698"/>
      <w:bookmarkEnd w:id="699"/>
      <w:bookmarkEnd w:id="700"/>
    </w:p>
    <w:p w14:paraId="0E056397" w14:textId="77777777" w:rsidR="005376DA" w:rsidRPr="00633320" w:rsidRDefault="005376DA" w:rsidP="0097021A">
      <w:r w:rsidRPr="00633320">
        <w:t xml:space="preserve">For all outcomes, comparisons will be made between all participants randomised to </w:t>
      </w:r>
      <w:r>
        <w:t>each</w:t>
      </w:r>
      <w:r w:rsidRPr="00633320">
        <w:t xml:space="preserve"> treatment </w:t>
      </w:r>
      <w:r>
        <w:t>and its control</w:t>
      </w:r>
      <w:r w:rsidRPr="00633320">
        <w:t>, irrespective of whether they received their allocated treatment (“intention-to-treat” analyses).</w:t>
      </w:r>
    </w:p>
    <w:p w14:paraId="7FCA41E3" w14:textId="77777777" w:rsidR="005376DA" w:rsidRPr="00633320" w:rsidRDefault="005376DA" w:rsidP="0097021A"/>
    <w:p w14:paraId="0D4E9DD9" w14:textId="77777777" w:rsidR="005376DA" w:rsidRPr="00633320" w:rsidRDefault="005376DA" w:rsidP="0097021A">
      <w:r w:rsidRPr="00633320">
        <w:t xml:space="preserve">For time-to-event analyses, each treatment group will be compared with the no additional treatment group using the log-rank test. Kaplan-Meier estimates for the time to event will also be plotted (with associated log-rank p-values). The log-rank ‘observed minus expected’ statistic (and its variance) will be used to estimate the average event rate ratio (and its confidence interval) for those allocated to each treatment group versus the no additional treatment group. </w:t>
      </w:r>
      <w:r>
        <w:t xml:space="preserve">For the primary outcome, participants discharged before 28 days will, in the absence of information to the contrary, be assumed to have survived for 28 days. </w:t>
      </w:r>
      <w:r w:rsidRPr="00633320">
        <w:t xml:space="preserve">For binary outcomes where the timing </w:t>
      </w:r>
      <w:r>
        <w:t xml:space="preserve">of the event </w:t>
      </w:r>
      <w:r w:rsidRPr="00633320">
        <w:t xml:space="preserve">is unknown, the risk ratio and </w:t>
      </w:r>
      <w:r>
        <w:t>its 95%</w:t>
      </w:r>
      <w:r w:rsidRPr="00633320">
        <w:t xml:space="preserve"> confidence interval </w:t>
      </w:r>
      <w:r>
        <w:t>(</w:t>
      </w:r>
      <w:r w:rsidRPr="00633320">
        <w:t xml:space="preserve">and </w:t>
      </w:r>
      <w:r>
        <w:t xml:space="preserve">associated </w:t>
      </w:r>
      <w:r w:rsidRPr="00633320">
        <w:t>p-value</w:t>
      </w:r>
      <w:r>
        <w:t>) will be</w:t>
      </w:r>
      <w:r w:rsidRPr="00633320">
        <w:t xml:space="preserve"> reported. </w:t>
      </w:r>
    </w:p>
    <w:p w14:paraId="1C0A5564" w14:textId="77777777" w:rsidR="005376DA" w:rsidRPr="00633320" w:rsidRDefault="005376DA" w:rsidP="0097021A"/>
    <w:p w14:paraId="537AA2B6" w14:textId="77777777" w:rsidR="005376DA" w:rsidRPr="00633320" w:rsidRDefault="005376DA" w:rsidP="0097021A">
      <w:r w:rsidRPr="00633320">
        <w:t xml:space="preserve">Pairwise comparisons within each randomisation will be made between each treatment arm and the no additional treatment arm (reference group) in that particular randomisation. However, since not all treatments may be available or suitable for all patients, those in the no additional treatment arm will only be included in a given comparison if, at the point of their randomisation, they </w:t>
      </w:r>
      <w:r w:rsidRPr="00633320">
        <w:rPr>
          <w:i/>
        </w:rPr>
        <w:t>could</w:t>
      </w:r>
      <w:r w:rsidRPr="00633320">
        <w:t xml:space="preserve"> alternatively have been randomised to the active treatment of interest. All p-values will be 2-sided.</w:t>
      </w:r>
    </w:p>
    <w:p w14:paraId="22C1019A" w14:textId="77777777" w:rsidR="005376DA" w:rsidRPr="00633320" w:rsidRDefault="005376DA" w:rsidP="0097021A"/>
    <w:p w14:paraId="6167307C" w14:textId="77777777" w:rsidR="005376DA" w:rsidRPr="00633320" w:rsidRDefault="005376DA" w:rsidP="0097021A">
      <w:r w:rsidRPr="00633320">
        <w:t>Pre-specified subgroup analysis (e.g., level of respiratory support, time since onset of symptoms; sex; age group; ethnicity; use of corticosteroids) will be conducted</w:t>
      </w:r>
      <w:r>
        <w:t>,</w:t>
      </w:r>
      <w:r w:rsidRPr="00633320">
        <w:t xml:space="preserve"> </w:t>
      </w:r>
      <w:r>
        <w:t>with tests for heterogeneity (or trend) performed to assess if the effect in any particular subgroup varies materially from the overall effect</w:t>
      </w:r>
      <w:r w:rsidRPr="00633320">
        <w:t xml:space="preserve">. </w:t>
      </w:r>
      <w:r>
        <w:t>T</w:t>
      </w:r>
      <w:r w:rsidRPr="009A1CB7">
        <w:t>he effect of each treatment (versus its control) will be assessed in the presence or absence of other</w:t>
      </w:r>
      <w:r>
        <w:t xml:space="preserve"> relevant</w:t>
      </w:r>
      <w:r w:rsidRPr="009A1CB7">
        <w:t xml:space="preserve"> treatments the patients may receive either (a) as part of their usual care; or (b) as part of the trial (i.e., other factorial randomisations).</w:t>
      </w:r>
      <w:r>
        <w:t xml:space="preserve"> </w:t>
      </w:r>
      <w:r w:rsidRPr="00633320">
        <w:t xml:space="preserve">Further details </w:t>
      </w:r>
      <w:r>
        <w:t>are</w:t>
      </w:r>
      <w:r w:rsidRPr="00633320">
        <w:t xml:space="preserve"> fully described in the Statistical Analysis Plan.</w:t>
      </w:r>
      <w:ins w:id="701" w:author="Author">
        <w:r w:rsidRPr="00386162">
          <w:rPr>
            <w:vertAlign w:val="superscript"/>
          </w:rPr>
          <w:fldChar w:fldCharType="begin"/>
        </w:r>
        <w:r w:rsidRPr="00386162">
          <w:rPr>
            <w:vertAlign w:val="superscript"/>
          </w:rPr>
          <w:instrText xml:space="preserve"> NOTEREF _Ref175134733 \h </w:instrText>
        </w:r>
      </w:ins>
      <w:r>
        <w:rPr>
          <w:vertAlign w:val="superscript"/>
        </w:rPr>
        <w:instrText xml:space="preserve"> \* MERGEFORMAT </w:instrText>
      </w:r>
      <w:r w:rsidRPr="00386162">
        <w:rPr>
          <w:vertAlign w:val="superscript"/>
        </w:rPr>
      </w:r>
      <w:r w:rsidRPr="00386162">
        <w:rPr>
          <w:vertAlign w:val="superscript"/>
        </w:rPr>
        <w:fldChar w:fldCharType="separate"/>
      </w:r>
      <w:ins w:id="702" w:author="Author">
        <w:r w:rsidRPr="00386162">
          <w:rPr>
            <w:vertAlign w:val="superscript"/>
          </w:rPr>
          <w:t>o</w:t>
        </w:r>
        <w:r w:rsidRPr="00386162">
          <w:rPr>
            <w:vertAlign w:val="superscript"/>
          </w:rPr>
          <w:fldChar w:fldCharType="end"/>
        </w:r>
      </w:ins>
      <w:del w:id="703" w:author="Author">
        <w:r w:rsidRPr="00A51C43" w:rsidDel="00386162">
          <w:rPr>
            <w:rStyle w:val="FootnoteReference"/>
          </w:rPr>
          <w:footnoteReference w:id="16"/>
        </w:r>
      </w:del>
      <w:r w:rsidRPr="00633320">
        <w:t xml:space="preserve"> </w:t>
      </w:r>
    </w:p>
    <w:p w14:paraId="4EBBE016" w14:textId="77777777" w:rsidR="005376DA" w:rsidRPr="00633320" w:rsidRDefault="005376DA" w:rsidP="0097021A">
      <w:pPr>
        <w:pStyle w:val="StyleHeading1Linespacingsingle"/>
        <w:numPr>
          <w:ilvl w:val="0"/>
          <w:numId w:val="2"/>
        </w:numPr>
      </w:pPr>
      <w:bookmarkStart w:id="706" w:name="_Toc97376086"/>
      <w:bookmarkStart w:id="707" w:name="_Toc97376087"/>
      <w:bookmarkStart w:id="708" w:name="_Toc97376088"/>
      <w:bookmarkStart w:id="709" w:name="_Toc97376089"/>
      <w:bookmarkStart w:id="710" w:name="_Toc97376090"/>
      <w:bookmarkStart w:id="711" w:name="_Toc37770919"/>
      <w:bookmarkStart w:id="712" w:name="_Toc37771575"/>
      <w:bookmarkStart w:id="713" w:name="_Toc37107299"/>
      <w:bookmarkStart w:id="714" w:name="_Toc38099255"/>
      <w:bookmarkStart w:id="715" w:name="_Toc44674853"/>
      <w:bookmarkStart w:id="716" w:name="_Toc137835513"/>
      <w:bookmarkStart w:id="717" w:name="_Toc203991591"/>
      <w:bookmarkEnd w:id="706"/>
      <w:bookmarkEnd w:id="707"/>
      <w:bookmarkEnd w:id="708"/>
      <w:bookmarkEnd w:id="709"/>
      <w:bookmarkEnd w:id="710"/>
      <w:bookmarkEnd w:id="711"/>
      <w:bookmarkEnd w:id="712"/>
      <w:r w:rsidRPr="00633320">
        <w:t>D</w:t>
      </w:r>
      <w:r>
        <w:t>ata</w:t>
      </w:r>
      <w:r w:rsidRPr="00633320">
        <w:t xml:space="preserve"> and </w:t>
      </w:r>
      <w:r>
        <w:t>Safety</w:t>
      </w:r>
      <w:r w:rsidRPr="00633320">
        <w:t xml:space="preserve"> Monitoring</w:t>
      </w:r>
      <w:bookmarkEnd w:id="713"/>
      <w:bookmarkEnd w:id="714"/>
      <w:bookmarkEnd w:id="715"/>
      <w:bookmarkEnd w:id="716"/>
      <w:bookmarkEnd w:id="717"/>
    </w:p>
    <w:p w14:paraId="18907A12" w14:textId="77777777" w:rsidR="005376DA" w:rsidRPr="00633320" w:rsidRDefault="005376DA" w:rsidP="0097021A">
      <w:pPr>
        <w:pStyle w:val="Heading2"/>
      </w:pPr>
      <w:bookmarkStart w:id="718" w:name="_Ref34892690"/>
      <w:bookmarkStart w:id="719" w:name="_Toc37107300"/>
      <w:bookmarkStart w:id="720" w:name="_Toc38099256"/>
      <w:bookmarkStart w:id="721" w:name="_Toc44674854"/>
      <w:bookmarkStart w:id="722" w:name="_Toc137835514"/>
      <w:bookmarkStart w:id="723" w:name="_Toc203991592"/>
      <w:r w:rsidRPr="00633320">
        <w:lastRenderedPageBreak/>
        <w:t>Recording Suspected Serious Adverse Reactions</w:t>
      </w:r>
      <w:bookmarkEnd w:id="718"/>
      <w:bookmarkEnd w:id="719"/>
      <w:bookmarkEnd w:id="720"/>
      <w:bookmarkEnd w:id="721"/>
      <w:bookmarkEnd w:id="722"/>
      <w:bookmarkEnd w:id="723"/>
    </w:p>
    <w:p w14:paraId="79A7C25A" w14:textId="77777777" w:rsidR="005376DA" w:rsidRPr="00633320" w:rsidRDefault="005376DA" w:rsidP="0097021A">
      <w:r w:rsidRPr="00633320">
        <w:t>The focus is on those events that, based on a single case, are highly likely to be related to the study medication. Examples include anaphylaxis, Stevens</w:t>
      </w:r>
      <w:r>
        <w:t>-</w:t>
      </w:r>
      <w:r w:rsidRPr="00633320">
        <w:t xml:space="preserve">Johnson Syndrome, or bone marrow failure, where there is no other plausible explanation. </w:t>
      </w:r>
    </w:p>
    <w:p w14:paraId="33D7F147" w14:textId="77777777" w:rsidR="005376DA" w:rsidRPr="00633320" w:rsidRDefault="005376DA" w:rsidP="0097021A"/>
    <w:p w14:paraId="7E5010EC" w14:textId="77777777" w:rsidR="005376DA" w:rsidRPr="00633320" w:rsidRDefault="005376DA" w:rsidP="0097021A">
      <w:r w:rsidRPr="00633320">
        <w:t>Any Serious Adverse Event</w:t>
      </w:r>
      <w:r w:rsidRPr="00A51C43">
        <w:rPr>
          <w:rStyle w:val="FootnoteReference"/>
        </w:rPr>
        <w:footnoteReference w:id="17"/>
      </w:r>
      <w:r w:rsidRPr="00633320">
        <w:t xml:space="preserve"> that is believed with a reasonable probability to be due to one of the study treatments will be considered a Suspected Serious Adverse Reaction (SSAR). In making this assessment, there should be consideration of the probability of an alternative cause (for example, </w:t>
      </w:r>
      <w:r>
        <w:t>pneumonia</w:t>
      </w:r>
      <w:r w:rsidRPr="00633320">
        <w:t xml:space="preserve"> itself or some other condition preceding randomisation), the timing of the event with respect to study treatment, the response to withdrawal of the study treatment, and (where appropriate) the response to subsequent re-challenge. </w:t>
      </w:r>
    </w:p>
    <w:p w14:paraId="60A62FA9" w14:textId="77777777" w:rsidR="005376DA" w:rsidRPr="00633320" w:rsidRDefault="005376DA" w:rsidP="0097021A"/>
    <w:p w14:paraId="627F3F08" w14:textId="77777777" w:rsidR="005376DA" w:rsidRPr="00633320" w:rsidRDefault="005376DA" w:rsidP="0097021A">
      <w:r w:rsidRPr="00633320">
        <w:t>All SSARs should be reported by telephone to the Central Coordinating Office and recorded on the study IT system immediately.</w:t>
      </w:r>
    </w:p>
    <w:p w14:paraId="46A2118A" w14:textId="77777777" w:rsidR="005376DA" w:rsidRPr="00633320" w:rsidRDefault="005376DA" w:rsidP="0097021A">
      <w:bookmarkStart w:id="724" w:name="_Toc34778488"/>
      <w:bookmarkStart w:id="725" w:name="_Toc34778543"/>
      <w:bookmarkStart w:id="726" w:name="_Toc34778599"/>
      <w:bookmarkStart w:id="727" w:name="_Toc34780077"/>
      <w:bookmarkStart w:id="728" w:name="_Toc34778097"/>
      <w:bookmarkStart w:id="729" w:name="_Toc34778152"/>
      <w:bookmarkStart w:id="730" w:name="_Toc34778301"/>
      <w:bookmarkStart w:id="731" w:name="_Toc34778355"/>
      <w:bookmarkStart w:id="732" w:name="_Toc34778408"/>
      <w:bookmarkStart w:id="733" w:name="_Toc34778489"/>
      <w:bookmarkStart w:id="734" w:name="_Toc34778544"/>
      <w:bookmarkStart w:id="735" w:name="_Toc34778600"/>
      <w:bookmarkStart w:id="736" w:name="_Toc34780078"/>
      <w:bookmarkStart w:id="737" w:name="_Toc34778490"/>
      <w:bookmarkStart w:id="738" w:name="_Toc34778545"/>
      <w:bookmarkStart w:id="739" w:name="_Toc34778601"/>
      <w:bookmarkStart w:id="740" w:name="_Toc34780079"/>
      <w:bookmarkStart w:id="741" w:name="_Toc135020171"/>
      <w:bookmarkEnd w:id="681"/>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14:paraId="5287A9BB" w14:textId="77777777" w:rsidR="005376DA" w:rsidRPr="00633320" w:rsidRDefault="005376DA" w:rsidP="0097021A">
      <w:pPr>
        <w:pStyle w:val="Heading2"/>
      </w:pPr>
      <w:bookmarkStart w:id="742" w:name="_Toc37107301"/>
      <w:bookmarkStart w:id="743" w:name="_Toc38099257"/>
      <w:bookmarkStart w:id="744" w:name="_Toc44674855"/>
      <w:bookmarkStart w:id="745" w:name="_Toc137835515"/>
      <w:bookmarkStart w:id="746" w:name="_Toc203991593"/>
      <w:r w:rsidRPr="00633320">
        <w:t>Central assessment and onward reporting of SUSARs</w:t>
      </w:r>
      <w:bookmarkEnd w:id="742"/>
      <w:bookmarkEnd w:id="743"/>
      <w:bookmarkEnd w:id="744"/>
      <w:bookmarkEnd w:id="745"/>
      <w:bookmarkEnd w:id="746"/>
    </w:p>
    <w:p w14:paraId="39875987" w14:textId="77777777" w:rsidR="005376DA" w:rsidRPr="00633320" w:rsidRDefault="005376DA" w:rsidP="0097021A">
      <w:r w:rsidRPr="00633320">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18826DC8" w14:textId="77777777" w:rsidR="005376DA" w:rsidRPr="00633320" w:rsidRDefault="005376DA" w:rsidP="0097021A"/>
    <w:p w14:paraId="5EBA4E0C" w14:textId="77777777" w:rsidR="005376DA" w:rsidRPr="00633320" w:rsidRDefault="005376DA" w:rsidP="0097021A">
      <w:r w:rsidRPr="00633320">
        <w:t>The focus of Suspected Unexpected Serious Adverse Reaction (SUSAR)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2C510BA3" w14:textId="77777777" w:rsidR="005376DA" w:rsidRPr="00633320" w:rsidRDefault="005376DA" w:rsidP="0097021A"/>
    <w:p w14:paraId="3C38278F" w14:textId="77777777" w:rsidR="005376DA" w:rsidRPr="00633320" w:rsidRDefault="005376DA" w:rsidP="0097021A">
      <w:pPr>
        <w:pStyle w:val="ListParagraph"/>
        <w:numPr>
          <w:ilvl w:val="0"/>
          <w:numId w:val="10"/>
        </w:numPr>
      </w:pPr>
      <w:r w:rsidRPr="00633320">
        <w:t xml:space="preserve">Events which are the consequence of </w:t>
      </w:r>
      <w:del w:id="747" w:author="Author">
        <w:r w:rsidRPr="00633320" w:rsidDel="00D02745">
          <w:delText>COVID-19</w:delText>
        </w:r>
        <w:r w:rsidDel="00D02745">
          <w:delText xml:space="preserve">, </w:delText>
        </w:r>
      </w:del>
      <w:r>
        <w:t>influenza</w:t>
      </w:r>
      <w:del w:id="748" w:author="Author">
        <w:r w:rsidDel="00D02745">
          <w:delText>,</w:delText>
        </w:r>
      </w:del>
      <w:r>
        <w:t xml:space="preserve"> or community-acquired pneumonia</w:t>
      </w:r>
      <w:r w:rsidRPr="00633320">
        <w:t>; and</w:t>
      </w:r>
    </w:p>
    <w:p w14:paraId="51526D65" w14:textId="77777777" w:rsidR="005376DA" w:rsidRPr="00633320" w:rsidRDefault="005376DA" w:rsidP="0097021A">
      <w:pPr>
        <w:pStyle w:val="ListParagraph"/>
        <w:numPr>
          <w:ilvl w:val="0"/>
          <w:numId w:val="10"/>
        </w:numPr>
      </w:pPr>
      <w:r w:rsidRPr="00633320">
        <w:t>Common events which are the consequence of conditions preceding randomisation.</w:t>
      </w:r>
    </w:p>
    <w:p w14:paraId="623B8A5D" w14:textId="77777777" w:rsidR="005376DA" w:rsidRPr="00633320" w:rsidRDefault="005376DA" w:rsidP="0097021A"/>
    <w:p w14:paraId="2138075A" w14:textId="77777777" w:rsidR="005376DA" w:rsidRPr="00633320" w:rsidRDefault="005376DA" w:rsidP="0097021A">
      <w:r w:rsidRPr="00633320">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D7EBAF1" w14:textId="77777777" w:rsidR="005376DA" w:rsidRPr="00633320" w:rsidRDefault="005376DA" w:rsidP="0097021A"/>
    <w:p w14:paraId="01D6B90C" w14:textId="77777777" w:rsidR="005376DA" w:rsidRPr="00633320" w:rsidRDefault="005376DA" w:rsidP="0097021A">
      <w:r w:rsidRPr="00633320">
        <w:t>All confirmed SUSARs will be reported to the Chair of the DMC and to relevant regulatory authorities, ethics committees, and investigators in an expedited manner in accordance with regulatory requirements.</w:t>
      </w:r>
    </w:p>
    <w:p w14:paraId="2585C0D3" w14:textId="77777777" w:rsidR="005376DA" w:rsidRDefault="005376DA" w:rsidP="0097021A"/>
    <w:p w14:paraId="174332BA" w14:textId="77777777" w:rsidR="005376DA" w:rsidRPr="00633320" w:rsidDel="008F7F24" w:rsidRDefault="005376DA" w:rsidP="0097021A">
      <w:pPr>
        <w:pStyle w:val="Heading2"/>
      </w:pPr>
      <w:bookmarkStart w:id="749" w:name="_Toc137835516"/>
      <w:bookmarkStart w:id="750" w:name="_Toc37107302"/>
      <w:bookmarkStart w:id="751" w:name="_Toc38099258"/>
      <w:bookmarkStart w:id="752" w:name="_Toc44674856"/>
      <w:bookmarkStart w:id="753" w:name="_Toc137835517"/>
      <w:bookmarkStart w:id="754" w:name="_Toc203991594"/>
      <w:bookmarkEnd w:id="749"/>
      <w:r w:rsidRPr="00633320">
        <w:lastRenderedPageBreak/>
        <w:t xml:space="preserve">Recording </w:t>
      </w:r>
      <w:r>
        <w:t xml:space="preserve">safety information and </w:t>
      </w:r>
      <w:r w:rsidRPr="00633320">
        <w:t>other Adverse Events</w:t>
      </w:r>
      <w:bookmarkEnd w:id="750"/>
      <w:bookmarkEnd w:id="751"/>
      <w:bookmarkEnd w:id="752"/>
      <w:bookmarkEnd w:id="753"/>
      <w:bookmarkEnd w:id="754"/>
    </w:p>
    <w:p w14:paraId="07FDCC69" w14:textId="77777777" w:rsidR="005376DA" w:rsidRDefault="005376DA" w:rsidP="0097021A">
      <w:r w:rsidRPr="00633320" w:rsidDel="008F7F24">
        <w:t xml:space="preserve">In addition to recording Suspected Serious Adverse Reactions (see section </w:t>
      </w:r>
      <w:r w:rsidRPr="00633320" w:rsidDel="008F7F24">
        <w:fldChar w:fldCharType="begin"/>
      </w:r>
      <w:r w:rsidRPr="00633320" w:rsidDel="008F7F24">
        <w:instrText xml:space="preserve"> REF _Ref34892690 \r \h </w:instrText>
      </w:r>
      <w:r w:rsidRPr="00633320" w:rsidDel="008F7F24">
        <w:fldChar w:fldCharType="separate"/>
      </w:r>
      <w:r>
        <w:t>4.1</w:t>
      </w:r>
      <w:r w:rsidRPr="00633320" w:rsidDel="008F7F24">
        <w:fldChar w:fldCharType="end"/>
      </w:r>
      <w:r w:rsidRPr="00633320" w:rsidDel="008F7F24">
        <w:t xml:space="preserve">), information will be collected on all deaths and efforts will be made to ascertain the underlying cause. </w:t>
      </w:r>
      <w:r>
        <w:t xml:space="preserve">The occurrence of a range of safety outcomes will be collected on the follow-up form (see sections </w:t>
      </w:r>
      <w:r>
        <w:fldChar w:fldCharType="begin"/>
      </w:r>
      <w:r>
        <w:instrText xml:space="preserve"> REF _Ref34937467 \r \h </w:instrText>
      </w:r>
      <w:r>
        <w:fldChar w:fldCharType="separate"/>
      </w:r>
      <w:ins w:id="755" w:author="Author">
        <w:r>
          <w:t>2.7</w:t>
        </w:r>
      </w:ins>
      <w:del w:id="756" w:author="Author">
        <w:r w:rsidDel="005376DA">
          <w:delText>2.8</w:delText>
        </w:r>
      </w:del>
      <w:r>
        <w:fldChar w:fldCharType="end"/>
      </w:r>
      <w:r>
        <w:t xml:space="preserve"> and </w:t>
      </w:r>
      <w:r>
        <w:fldChar w:fldCharType="begin"/>
      </w:r>
      <w:r>
        <w:instrText xml:space="preserve"> REF _Ref137834271 \r \h </w:instrText>
      </w:r>
      <w:r>
        <w:fldChar w:fldCharType="separate"/>
      </w:r>
      <w:r>
        <w:t>3.1.3</w:t>
      </w:r>
      <w:r>
        <w:fldChar w:fldCharType="end"/>
      </w:r>
      <w:r>
        <w:t xml:space="preserve">). These include information on </w:t>
      </w:r>
      <w:r w:rsidRPr="00633320">
        <w:t xml:space="preserve">need for any ventilation (and duration of invasive mechanical ventilation), </w:t>
      </w:r>
      <w:r>
        <w:t xml:space="preserve">acute kidney injury and </w:t>
      </w:r>
      <w:r w:rsidRPr="00633320">
        <w:t>renal replacement therapy</w:t>
      </w:r>
      <w:r>
        <w:t>,</w:t>
      </w:r>
      <w:r w:rsidRPr="00633320">
        <w:t xml:space="preserve"> </w:t>
      </w:r>
      <w:r>
        <w:t xml:space="preserve">thrombosis, </w:t>
      </w:r>
      <w:r w:rsidRPr="00633320">
        <w:t>bleeding, new major cardiac arrhythmias</w:t>
      </w:r>
      <w:r>
        <w:t>, secondary infections, acute liver injury, seizures, and metabolic complications (ketoacidosis, hyperglycaemic hyperosmolar state, hyperglycaemia requiring new use of insulin, severe hypoglycaemia)</w:t>
      </w:r>
      <w:r w:rsidRPr="00633320">
        <w:t>.</w:t>
      </w:r>
    </w:p>
    <w:p w14:paraId="2E978C85" w14:textId="77777777" w:rsidR="005376DA" w:rsidRPr="00633320" w:rsidRDefault="005376DA" w:rsidP="0097021A"/>
    <w:p w14:paraId="06F6A2E3" w14:textId="77777777" w:rsidR="005376DA" w:rsidRPr="00633320" w:rsidDel="008F7F24" w:rsidRDefault="005376DA" w:rsidP="0097021A">
      <w:r w:rsidRPr="00633320" w:rsidDel="008F7F24">
        <w:t>Other serious or non-serious adverse events will not be recorded</w:t>
      </w:r>
      <w:r w:rsidRPr="00633320">
        <w:t xml:space="preserve"> unless specified in section </w:t>
      </w:r>
      <w:r w:rsidRPr="00633320">
        <w:fldChar w:fldCharType="begin"/>
      </w:r>
      <w:r w:rsidRPr="00633320">
        <w:instrText xml:space="preserve"> REF _Ref34937467 \r \h </w:instrText>
      </w:r>
      <w:r w:rsidRPr="00633320">
        <w:fldChar w:fldCharType="separate"/>
      </w:r>
      <w:ins w:id="757" w:author="Author">
        <w:r>
          <w:t>2.7</w:t>
        </w:r>
      </w:ins>
      <w:del w:id="758" w:author="Author">
        <w:r w:rsidDel="005376DA">
          <w:delText>2.8</w:delText>
        </w:r>
      </w:del>
      <w:r w:rsidRPr="00633320">
        <w:fldChar w:fldCharType="end"/>
      </w:r>
      <w:r w:rsidRPr="00633320" w:rsidDel="008F7F24">
        <w:t>.</w:t>
      </w:r>
      <w:del w:id="759" w:author="Author">
        <w:r w:rsidRPr="00633320" w:rsidDel="00E05EAA">
          <w:rPr>
            <w:rStyle w:val="FootnoteReference"/>
          </w:rPr>
          <w:delText xml:space="preserve"> </w:delText>
        </w:r>
      </w:del>
      <w:r w:rsidRPr="00A51C43">
        <w:rPr>
          <w:rStyle w:val="FootnoteReference"/>
        </w:rPr>
        <w:footnoteReference w:id="18"/>
      </w:r>
      <w:r w:rsidRPr="00633320" w:rsidDel="008F7F24">
        <w:t xml:space="preserve">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3ED38667" w14:textId="77777777" w:rsidR="005376DA" w:rsidRPr="00633320" w:rsidRDefault="005376DA" w:rsidP="0097021A">
      <w:bookmarkStart w:id="760" w:name="_Toc514709855"/>
      <w:bookmarkStart w:id="761" w:name="_Toc514756016"/>
      <w:bookmarkStart w:id="762" w:name="_Toc514773832"/>
      <w:bookmarkStart w:id="763" w:name="_Toc514776538"/>
      <w:bookmarkStart w:id="764" w:name="_Toc514939412"/>
      <w:bookmarkStart w:id="765" w:name="_Toc514947223"/>
      <w:bookmarkStart w:id="766" w:name="_Toc515001195"/>
      <w:bookmarkStart w:id="767" w:name="_Toc34303402"/>
      <w:bookmarkStart w:id="768" w:name="_Toc514709856"/>
      <w:bookmarkStart w:id="769" w:name="_Toc514756017"/>
      <w:bookmarkStart w:id="770" w:name="_Toc514773833"/>
      <w:bookmarkStart w:id="771" w:name="_Toc514776539"/>
      <w:bookmarkStart w:id="772" w:name="_Toc514939413"/>
      <w:bookmarkStart w:id="773" w:name="_Toc514947224"/>
      <w:bookmarkStart w:id="774" w:name="_Toc515001196"/>
      <w:bookmarkStart w:id="775" w:name="_Toc34303403"/>
      <w:bookmarkStart w:id="776" w:name="_Toc502695956"/>
      <w:bookmarkStart w:id="777" w:name="_Toc502696245"/>
      <w:bookmarkStart w:id="778" w:name="_Toc503430774"/>
      <w:bookmarkEnd w:id="741"/>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p w14:paraId="53D7F023" w14:textId="12260140" w:rsidR="005376DA" w:rsidRPr="00633320" w:rsidRDefault="005376DA" w:rsidP="0097021A">
      <w:pPr>
        <w:pStyle w:val="Heading2"/>
      </w:pPr>
      <w:bookmarkStart w:id="779" w:name="_Toc247076032"/>
      <w:bookmarkStart w:id="780" w:name="_Toc247076034"/>
      <w:bookmarkStart w:id="781" w:name="_Toc247076037"/>
      <w:bookmarkStart w:id="782" w:name="_Toc247076039"/>
      <w:bookmarkStart w:id="783" w:name="_Toc135020176"/>
      <w:bookmarkStart w:id="784" w:name="_Ref247430832"/>
      <w:bookmarkStart w:id="785" w:name="_Ref490814834"/>
      <w:bookmarkStart w:id="786" w:name="_Ref491115124"/>
      <w:bookmarkStart w:id="787" w:name="_Toc37107303"/>
      <w:bookmarkStart w:id="788" w:name="_Toc38099259"/>
      <w:bookmarkStart w:id="789" w:name="_Toc44674857"/>
      <w:bookmarkStart w:id="790" w:name="_Toc137835518"/>
      <w:bookmarkStart w:id="791" w:name="_Toc203991595"/>
      <w:bookmarkEnd w:id="779"/>
      <w:bookmarkEnd w:id="780"/>
      <w:bookmarkEnd w:id="781"/>
      <w:bookmarkEnd w:id="782"/>
      <w:r w:rsidRPr="00633320">
        <w:t xml:space="preserve">Role of the </w:t>
      </w:r>
      <w:bookmarkEnd w:id="783"/>
      <w:bookmarkEnd w:id="784"/>
      <w:bookmarkEnd w:id="785"/>
      <w:bookmarkEnd w:id="786"/>
      <w:r w:rsidRPr="00633320">
        <w:t>Data Monitoring Committee (DMC)</w:t>
      </w:r>
      <w:bookmarkEnd w:id="787"/>
      <w:bookmarkEnd w:id="788"/>
      <w:bookmarkEnd w:id="789"/>
      <w:bookmarkEnd w:id="790"/>
      <w:bookmarkEnd w:id="791"/>
    </w:p>
    <w:p w14:paraId="1E245CF0" w14:textId="77777777" w:rsidR="005376DA" w:rsidRPr="00633320" w:rsidRDefault="005376DA" w:rsidP="0097021A">
      <w:r w:rsidRPr="00633320">
        <w:t>During the study, interim analyses of all study data will be supplied in strict confidence to the independent DMC. The DMC will request such analyses at a frequency relevant to the emerging data from this and other studies.</w:t>
      </w:r>
    </w:p>
    <w:p w14:paraId="740E1E14" w14:textId="77777777" w:rsidR="005376DA" w:rsidRPr="00633320" w:rsidRDefault="005376DA" w:rsidP="0097021A"/>
    <w:p w14:paraId="5CA4DCA0" w14:textId="77777777" w:rsidR="005376DA" w:rsidRPr="00633320" w:rsidRDefault="005376DA" w:rsidP="0097021A">
      <w:r w:rsidRPr="00633320">
        <w:t xml:space="preserve">The DMC will independently evaluate these analyses and any other information considered relevant. The DMC will determine if, in their view, the randomised comparisons in the study have provided </w:t>
      </w:r>
      <w:r w:rsidRPr="00633320">
        <w:rPr>
          <w:iCs/>
        </w:rPr>
        <w:t xml:space="preserve">evidence that is strong enough (with a range of uncertainty around the results that is narrow enough) to affect national and global treatment strategies. In such a circumstance, the DMC will inform the Trial Steering Committee who will make the results available to the public and amend the trial arms accordingly. </w:t>
      </w:r>
      <w:r w:rsidRPr="00633320">
        <w:t xml:space="preserve">Unless this happens, the Trial Steering Committee, Chief Investigator, study staff, investigators, study participants, funders and other partners will remain blind to the interim results until 28 days after the last patient has been randomised for a particular intervention arm (at which point analyses may be conducted comparing that arm with the no additional treatment arm). </w:t>
      </w:r>
    </w:p>
    <w:p w14:paraId="3BB0CD9A" w14:textId="77777777" w:rsidR="005376DA" w:rsidRPr="00633320" w:rsidRDefault="005376DA" w:rsidP="0097021A"/>
    <w:p w14:paraId="08CC60DE" w14:textId="77777777" w:rsidR="005376DA" w:rsidRPr="00633320" w:rsidRDefault="005376DA" w:rsidP="0097021A">
      <w:r w:rsidRPr="00633320">
        <w:t xml:space="preserve">The DMC will review the safety and efficacy analyses among children (age &lt;18 years) both separately and combined with the adult data. </w:t>
      </w:r>
    </w:p>
    <w:p w14:paraId="23ACE8E9" w14:textId="77777777" w:rsidR="005376DA" w:rsidRPr="00633320" w:rsidRDefault="005376DA" w:rsidP="0097021A"/>
    <w:p w14:paraId="3B6FF854" w14:textId="77777777" w:rsidR="005376DA" w:rsidRPr="00633320" w:rsidRDefault="005376DA" w:rsidP="0097021A">
      <w:pPr>
        <w:pStyle w:val="Heading2"/>
      </w:pPr>
      <w:bookmarkStart w:id="792" w:name="_Toc37107304"/>
      <w:bookmarkStart w:id="793" w:name="_Toc38099260"/>
      <w:bookmarkStart w:id="794" w:name="_Toc44674858"/>
      <w:bookmarkStart w:id="795" w:name="_Toc137835519"/>
      <w:bookmarkStart w:id="796" w:name="_Toc203991596"/>
      <w:r w:rsidRPr="00633320">
        <w:t>Blinding</w:t>
      </w:r>
      <w:bookmarkEnd w:id="792"/>
      <w:bookmarkEnd w:id="793"/>
      <w:bookmarkEnd w:id="794"/>
      <w:bookmarkEnd w:id="795"/>
      <w:bookmarkEnd w:id="796"/>
    </w:p>
    <w:p w14:paraId="51968582" w14:textId="77777777" w:rsidR="005376DA" w:rsidRPr="00633320" w:rsidRDefault="005376DA" w:rsidP="0097021A">
      <w:r w:rsidRPr="00633320">
        <w:t>This is an open-label study. However, while the study is in progress, access to tabular results of study outcomes by allocated treatment allocation will not be available to the research team, patients, or members of the Trial Steering Committee (unless the DMC advises otherwise).</w:t>
      </w:r>
      <w:r w:rsidRPr="00633320" w:rsidDel="00DB5F0B">
        <w:t xml:space="preserve"> </w:t>
      </w:r>
    </w:p>
    <w:p w14:paraId="168CA1A6" w14:textId="77777777" w:rsidR="005376DA" w:rsidRPr="00633320" w:rsidRDefault="005376DA">
      <w:pPr>
        <w:autoSpaceDE/>
        <w:autoSpaceDN/>
        <w:adjustRightInd/>
        <w:contextualSpacing w:val="0"/>
        <w:jc w:val="left"/>
        <w:rPr>
          <w:b/>
          <w:bCs w:val="0"/>
          <w:caps/>
          <w:kern w:val="32"/>
          <w:sz w:val="28"/>
          <w:szCs w:val="28"/>
          <w:lang w:eastAsia="en-US"/>
        </w:rPr>
      </w:pPr>
      <w:bookmarkStart w:id="797" w:name="_Toc37770926"/>
      <w:bookmarkStart w:id="798" w:name="_Toc37771582"/>
      <w:bookmarkStart w:id="799" w:name="_Toc37770927"/>
      <w:bookmarkStart w:id="800" w:name="_Toc37771583"/>
      <w:bookmarkStart w:id="801" w:name="_Toc37107305"/>
      <w:bookmarkStart w:id="802" w:name="_Toc38099261"/>
      <w:bookmarkStart w:id="803" w:name="_Toc44674859"/>
      <w:bookmarkEnd w:id="797"/>
      <w:bookmarkEnd w:id="798"/>
      <w:bookmarkEnd w:id="799"/>
      <w:bookmarkEnd w:id="800"/>
    </w:p>
    <w:p w14:paraId="2C22137B" w14:textId="77777777" w:rsidR="005376DA" w:rsidRPr="00633320" w:rsidRDefault="005376DA" w:rsidP="0097021A">
      <w:pPr>
        <w:pStyle w:val="StyleHeading1Linespacingsingle"/>
        <w:numPr>
          <w:ilvl w:val="0"/>
          <w:numId w:val="2"/>
        </w:numPr>
      </w:pPr>
      <w:bookmarkStart w:id="804" w:name="_Toc137835520"/>
      <w:bookmarkStart w:id="805" w:name="_Toc203991597"/>
      <w:r w:rsidRPr="00633320">
        <w:t>Quality Management</w:t>
      </w:r>
      <w:bookmarkEnd w:id="801"/>
      <w:bookmarkEnd w:id="802"/>
      <w:bookmarkEnd w:id="803"/>
      <w:bookmarkEnd w:id="804"/>
      <w:bookmarkEnd w:id="805"/>
    </w:p>
    <w:p w14:paraId="325215AC" w14:textId="77777777" w:rsidR="005376DA" w:rsidRPr="00633320" w:rsidRDefault="005376DA" w:rsidP="0097021A">
      <w:pPr>
        <w:pStyle w:val="Heading2"/>
      </w:pPr>
      <w:bookmarkStart w:id="806" w:name="_Toc37107306"/>
      <w:bookmarkStart w:id="807" w:name="_Toc38099262"/>
      <w:bookmarkStart w:id="808" w:name="_Toc44674860"/>
      <w:bookmarkStart w:id="809" w:name="_Toc137835521"/>
      <w:bookmarkStart w:id="810" w:name="_Toc203991598"/>
      <w:r w:rsidRPr="00633320">
        <w:lastRenderedPageBreak/>
        <w:t>Quality By Design Principles</w:t>
      </w:r>
      <w:bookmarkEnd w:id="806"/>
      <w:bookmarkEnd w:id="807"/>
      <w:bookmarkEnd w:id="808"/>
      <w:bookmarkEnd w:id="809"/>
      <w:bookmarkEnd w:id="810"/>
    </w:p>
    <w:p w14:paraId="121645F9" w14:textId="23EEB116" w:rsidR="005376DA" w:rsidRPr="00633320" w:rsidRDefault="005376DA" w:rsidP="0097021A">
      <w:r w:rsidRPr="00633320">
        <w:t>In accordance with the International Conference on Harmonisation</w:t>
      </w:r>
      <w:r w:rsidRPr="00633320" w:rsidDel="00142011">
        <w:t xml:space="preserve"> </w:t>
      </w:r>
      <w:r>
        <w:t>(ICH) P</w:t>
      </w:r>
      <w:r w:rsidRPr="00633320">
        <w:t xml:space="preserve">rinciples </w:t>
      </w:r>
      <w:r>
        <w:t>for</w:t>
      </w:r>
      <w:r w:rsidRPr="00633320">
        <w:t xml:space="preserve"> Good Clinical Practice</w:t>
      </w:r>
      <w:r>
        <w:t>, the Good Clinical Trials Collaborative (GCTC) Guidance for Good Randomized Clinical Trials,</w:t>
      </w:r>
      <w:r w:rsidRPr="00633320">
        <w:t xml:space="preserve"> and the recommendations and guidelines issued by regulatory agencies, the design, conduct and analysis of this trial is focussed on issues that might have a material impact on the wellbeing and safety of study participants (hospitalised patients with </w:t>
      </w:r>
      <w:r>
        <w:t>pneumonia</w:t>
      </w:r>
      <w:r w:rsidRPr="00633320">
        <w:t>) and the reliability of the results that would inform the care for future patients.</w:t>
      </w:r>
      <w:r>
        <w:fldChar w:fldCharType="begin"/>
      </w:r>
      <w:r w:rsidR="00012594">
        <w:instrText xml:space="preserve"> ADDIN ZOTERO_ITEM CSL_CITATION {"citationID":"W4Sa6gXv","properties":{"formattedCitation":"\\super 24\\nosupersub{}","plainCitation":"24","noteIndex":0},"citationItems":[{"id":26,"uris":["http://zotero.org/users/8862203/items/6SE32GMY"],"itemData":{"id":26,"type":"webpage","abstract":"Our formal consultation process is over, thank you to those who have provided feedback. We are currently reviewing responses and are commencing revisions of the final guidance text.","container-title":"The Good Clinical Tr","language":"en","title":"Guidance | The Good Clinical Trials Collaborative","URL":"https://www.goodtrials.org/guidance","accessed":{"date-parts":[["2022",6,1]]}}}],"schema":"https://github.com/citation-style-language/schema/raw/master/csl-citation.json"} </w:instrText>
      </w:r>
      <w:r>
        <w:fldChar w:fldCharType="separate"/>
      </w:r>
      <w:r w:rsidR="00012594" w:rsidRPr="00012594">
        <w:rPr>
          <w:vertAlign w:val="superscript"/>
        </w:rPr>
        <w:t>24</w:t>
      </w:r>
      <w:r>
        <w:fldChar w:fldCharType="end"/>
      </w:r>
      <w:r w:rsidRPr="00633320">
        <w:t xml:space="preserve"> </w:t>
      </w:r>
    </w:p>
    <w:p w14:paraId="7B8716CD" w14:textId="77777777" w:rsidR="005376DA" w:rsidRPr="00633320" w:rsidRDefault="005376DA" w:rsidP="0097021A"/>
    <w:p w14:paraId="0882C344" w14:textId="77777777" w:rsidR="005376DA" w:rsidRPr="00633320" w:rsidRDefault="005376DA" w:rsidP="0097021A">
      <w:r w:rsidRPr="00633320">
        <w:t>The critical factors that influence the ability to deliver these quality objectives are:</w:t>
      </w:r>
    </w:p>
    <w:p w14:paraId="1B89C6DF" w14:textId="77777777" w:rsidR="005376DA" w:rsidRPr="00633320" w:rsidRDefault="005376DA" w:rsidP="0097021A">
      <w:pPr>
        <w:pStyle w:val="ListParagraph"/>
        <w:numPr>
          <w:ilvl w:val="0"/>
          <w:numId w:val="12"/>
        </w:numPr>
      </w:pPr>
      <w:r w:rsidRPr="00633320">
        <w:t>to minimise the burden on busy clinicians working in an overstretched hospital during a major epidemic</w:t>
      </w:r>
    </w:p>
    <w:p w14:paraId="0F9F1136" w14:textId="77777777" w:rsidR="005376DA" w:rsidRPr="00633320" w:rsidRDefault="005376DA" w:rsidP="0097021A">
      <w:pPr>
        <w:pStyle w:val="ListParagraph"/>
        <w:numPr>
          <w:ilvl w:val="0"/>
          <w:numId w:val="12"/>
        </w:numPr>
      </w:pPr>
      <w:r w:rsidRPr="00633320">
        <w:t>to ensure that suitable patients have access to the trial medication without impacting or delaying other aspects of their emergency care</w:t>
      </w:r>
    </w:p>
    <w:p w14:paraId="646400EF" w14:textId="77777777" w:rsidR="005376DA" w:rsidRPr="00633320" w:rsidRDefault="005376DA" w:rsidP="0097021A">
      <w:pPr>
        <w:pStyle w:val="ListParagraph"/>
        <w:numPr>
          <w:ilvl w:val="0"/>
          <w:numId w:val="12"/>
        </w:numPr>
      </w:pPr>
      <w:r w:rsidRPr="00633320">
        <w:t xml:space="preserve">to provide information on the study to patients and clinicians in a timely and readily digestible fashion but without impacting adversely on other aspects of the trial or the patient’s care </w:t>
      </w:r>
    </w:p>
    <w:p w14:paraId="6B84B321" w14:textId="77777777" w:rsidR="005376DA" w:rsidRPr="00633320" w:rsidRDefault="005376DA" w:rsidP="0097021A">
      <w:pPr>
        <w:pStyle w:val="ListParagraph"/>
        <w:numPr>
          <w:ilvl w:val="0"/>
          <w:numId w:val="12"/>
        </w:numPr>
      </w:pPr>
      <w:r w:rsidRPr="00633320">
        <w:t>to allow individual clinicians to use their judgement about whether any of the treatment arms are not suitable for the patient</w:t>
      </w:r>
    </w:p>
    <w:p w14:paraId="5CD8DED0" w14:textId="77777777" w:rsidR="005376DA" w:rsidRPr="00633320" w:rsidRDefault="005376DA" w:rsidP="0097021A">
      <w:pPr>
        <w:pStyle w:val="ListParagraph"/>
        <w:numPr>
          <w:ilvl w:val="0"/>
          <w:numId w:val="12"/>
        </w:numPr>
      </w:pPr>
      <w:r w:rsidRPr="00633320">
        <w:t>to collect comprehensive information on the mortality and disease status</w:t>
      </w:r>
    </w:p>
    <w:p w14:paraId="06E8CC13" w14:textId="77777777" w:rsidR="005376DA" w:rsidRPr="00633320" w:rsidRDefault="005376DA" w:rsidP="0097021A"/>
    <w:p w14:paraId="2BE9A7B5" w14:textId="77777777" w:rsidR="005376DA" w:rsidRPr="00633320" w:rsidRDefault="005376DA" w:rsidP="0097021A">
      <w:r w:rsidRPr="00633320">
        <w:t xml:space="preserve">In assessing any risks to patient safety and well-being, a key principle is that of proportionality. Risks associated with participation in the trial must be considered in the context of usual care. </w:t>
      </w:r>
    </w:p>
    <w:p w14:paraId="3DD38413" w14:textId="77777777" w:rsidR="005376DA" w:rsidRPr="00633320" w:rsidRDefault="005376DA" w:rsidP="0097021A"/>
    <w:p w14:paraId="767EA504" w14:textId="77777777" w:rsidR="005376DA" w:rsidRPr="00633320" w:rsidRDefault="005376DA" w:rsidP="0097021A">
      <w:pPr>
        <w:pStyle w:val="Heading2"/>
      </w:pPr>
      <w:bookmarkStart w:id="811" w:name="_Toc36902929"/>
      <w:bookmarkStart w:id="812" w:name="_Toc36902930"/>
      <w:bookmarkStart w:id="813" w:name="_Toc135020178"/>
      <w:bookmarkStart w:id="814" w:name="_Toc37107307"/>
      <w:bookmarkStart w:id="815" w:name="_Toc38099263"/>
      <w:bookmarkStart w:id="816" w:name="_Toc44674861"/>
      <w:bookmarkStart w:id="817" w:name="_Toc137835522"/>
      <w:bookmarkStart w:id="818" w:name="_Toc203991599"/>
      <w:bookmarkEnd w:id="811"/>
      <w:bookmarkEnd w:id="812"/>
      <w:r w:rsidRPr="00633320">
        <w:t>Training and monitoring</w:t>
      </w:r>
      <w:bookmarkEnd w:id="813"/>
      <w:bookmarkEnd w:id="814"/>
      <w:bookmarkEnd w:id="815"/>
      <w:bookmarkEnd w:id="816"/>
      <w:bookmarkEnd w:id="817"/>
      <w:bookmarkEnd w:id="818"/>
    </w:p>
    <w:p w14:paraId="738D7BAB" w14:textId="77777777" w:rsidR="005376DA" w:rsidRPr="00633320" w:rsidRDefault="005376DA" w:rsidP="0097021A">
      <w:r w:rsidRPr="00633320">
        <w:t xml:space="preserve">The focus will be on those factors that are critical to quality (i.e. the safety of the participants and the reliability of the trial results). Remedial actions would focus on issues with the potential to have a substantial impact on the safety of the study participants or the reliability of the results. </w:t>
      </w:r>
    </w:p>
    <w:p w14:paraId="15CE3AA5" w14:textId="77777777" w:rsidR="005376DA" w:rsidRPr="00633320" w:rsidRDefault="005376DA" w:rsidP="0097021A"/>
    <w:p w14:paraId="23AC9898" w14:textId="30DCEAE4" w:rsidR="005376DA" w:rsidRPr="00633320" w:rsidRDefault="005376DA" w:rsidP="0097021A">
      <w:r w:rsidRPr="00633320">
        <w:t xml:space="preserve">The study will be conducted in accordance with the </w:t>
      </w:r>
      <w:r>
        <w:t>ICH</w:t>
      </w:r>
      <w:r w:rsidRPr="00633320">
        <w:t xml:space="preserve"> </w:t>
      </w:r>
      <w:r>
        <w:t xml:space="preserve">Principles </w:t>
      </w:r>
      <w:r w:rsidRPr="00633320">
        <w:t>for Good Clinical Practice</w:t>
      </w:r>
      <w:r>
        <w:t>, GCTC Guidance for Good Randomized Clinical Trials,</w:t>
      </w:r>
      <w:r w:rsidR="0086346E">
        <w:fldChar w:fldCharType="begin"/>
      </w:r>
      <w:r w:rsidR="0086346E">
        <w:instrText xml:space="preserve"> ADDIN ZOTERO_ITEM CSL_CITATION {"citationID":"awFnVO6A","properties":{"formattedCitation":"\\super 24\\nosupersub{}","plainCitation":"24","noteIndex":0},"citationItems":[{"id":26,"uris":["http://zotero.org/users/8862203/items/6SE32GMY"],"itemData":{"id":26,"type":"webpage","abstract":"Our formal consultation process is over, thank you to those who have provided feedback. We are currently reviewing responses and are commencing revisions of the final guidance text.","container-title":"The Good Clinical Tr","language":"en","title":"Guidance | The Good Clinical Trials Collaborative","URL":"https://www.goodtrials.org/guidance","accessed":{"date-parts":[["2022",6,1]]}}}],"schema":"https://github.com/citation-style-language/schema/raw/master/csl-citation.json"} </w:instrText>
      </w:r>
      <w:r w:rsidR="0086346E">
        <w:fldChar w:fldCharType="separate"/>
      </w:r>
      <w:r w:rsidR="0086346E" w:rsidRPr="0086346E">
        <w:rPr>
          <w:vertAlign w:val="superscript"/>
        </w:rPr>
        <w:t>24</w:t>
      </w:r>
      <w:r w:rsidR="0086346E">
        <w:fldChar w:fldCharType="end"/>
      </w:r>
      <w:r>
        <w:t xml:space="preserve"> </w:t>
      </w:r>
      <w:r w:rsidRPr="00633320">
        <w:t>and relevant local, national and international regulations. Any serious breach of GCP in the conduct of the clinical trial will be handled in accordance with regulatory requirements. Prior to initiation of the study at each Local Clinical Centre (LCC), the Central Coordinating Office (CCO) or relevant Regional Coordinating Centre (RCC) will confirm that the LCC has adequate facilities and resources to carry out the study. LCC lead investigators and study staff will be provided with training materials.</w:t>
      </w:r>
    </w:p>
    <w:p w14:paraId="2F66D217" w14:textId="77777777" w:rsidR="005376DA" w:rsidRPr="00633320" w:rsidRDefault="005376DA" w:rsidP="0097021A"/>
    <w:p w14:paraId="16969227" w14:textId="3CB78B1F" w:rsidR="005376DA" w:rsidRPr="00633320" w:rsidRDefault="005376DA" w:rsidP="0097021A">
      <w:r>
        <w:t>On-site monitoring will focus on critical to quality data items (e.g. participants’ admitted status at the time of randomisation, consent, and primary and secondary outcomes). Where practical, many of these checks can be done remotely or using external data sources (e.g. routine healthcare records from NHS England and other organisations).</w:t>
      </w:r>
      <w:r w:rsidRPr="00170BB3">
        <w:rPr>
          <w:color w:val="auto"/>
        </w:rPr>
        <w:t xml:space="preserve"> Therefore source data verification will only be done if required after a country-specific risk assessment. </w:t>
      </w:r>
      <w:r w:rsidRPr="00633320">
        <w:t xml:space="preserve">In </w:t>
      </w:r>
      <w:r>
        <w:t>some</w:t>
      </w:r>
      <w:r w:rsidRPr="00633320">
        <w:t xml:space="preserve"> circumstances, the CCO or RCC may arrange </w:t>
      </w:r>
      <w:r>
        <w:t xml:space="preserve">additional </w:t>
      </w:r>
      <w:r w:rsidRPr="00633320">
        <w:t>monitoring visits to LCCs as considered appropriate based on perceived training needs and the results of central statistical monitoring of study data.</w:t>
      </w:r>
      <w:r>
        <w:fldChar w:fldCharType="begin"/>
      </w:r>
      <w:r w:rsidR="00012594">
        <w:instrText xml:space="preserve"> ADDIN ZOTERO_ITEM CSL_CITATION {"citationID":"KmwHoahV","properties":{"formattedCitation":"\\super 25,26\\nosupersub{}","plainCitation":"25,26","noteIndex":0},"citationItems":[{"id":2061,"uris":["http://zotero.org/users/8862203/items/7GDMC2ED"],"itemData":{"id":2061,"type":"article-journal","abstract":"BACKGROUND: Classical monitoring approaches rely on extensive on-site visits and source data verification. These activities are associated with high cost and a limited contribution to data quality. Central statistical monitoring is of particular interest to address these shortcomings.\nPURPOSE: This article outlines the principles of central statistical monitoring and the challenges of implementing it in actual trials.\nMETHODS: A statistical approach to central monitoring is based on a large number of statistical tests performed on all variables collected in the database, in order to identify centers that differ from the others. The tests generate a high-dimensional matrix of p-values, which can be analyzed by statistical methods and bioinformatic tools to identify extreme centers.\nRESULTS: Results from actual trials are provided to illustrate typical findings that can be expected from a central statistical monitoring approach, which detects abnormal patterns that were not (or could not have been) detected by on-site monitoring.\nLIMITATIONS: Central statistical monitoring can only address problems present in the data. Important aspects of trial conduct such as a lack of informed consent documentation, for instance, require other approaches. The results provided here are empirical examples from a limited number of studies.\nCONCLUSION: Central statistical monitoring can both optimize on-site monitoring and improve data quality and as such provides a cost-effective way of meeting regulatory requirements for clinical trials.","container-title":"Clinical Trials (London, England)","DOI":"10.1177/1740774512447898","ISSN":"1740-7753","issue":"6","journalAbbreviation":"Clin Trials","language":"eng","note":"PMID: 22684241","page":"705-713","source":"PubMed","title":"A statistical approach to central monitoring of data quality in clinical trials","volume":"9","author":[{"family":"Venet","given":"David"},{"family":"Doffagne","given":"Erik"},{"family":"Burzykowski","given":"Tomasz"},{"family":"Beckers","given":"François"},{"family":"Tellier","given":"Yves"},{"family":"Genevois-Marlin","given":"Eric"},{"family":"Becker","given":"Ursula"},{"family":"Bee","given":"Valerie"},{"family":"Wilson","given":"Veronique"},{"family":"Legrand","given":"Catherine"},{"family":"Buyse","given":"Marc"}],"issued":{"date-parts":[["2012",12]]}}},{"id":2063,"uris":["http://zotero.org/users/8862203/items/CSCBD83S"],"itemData":{"id":2063,"type":"webpage","abstract":"Guidance for Industry - Oversight of Clinical Investigations — A Risk-Based Approach to Monitoring, Procedural","language":"en","note":"publisher: FDA","title":"Oversight of Clinical Investigations — A Risk-Based Approach to Monitoring","URL":"https://www.fda.gov/regulatory-information/search-fda-guidance-documents/oversight-clinical-investigations-risk-based-approach-monitoring","author":[{"family":"Research","given":"Center for Drug Evaluation","dropping-particle":"and"}],"accessed":{"date-parts":[["2024",8,26]]},"issued":{"date-parts":[["2022",11,21]]}}}],"schema":"https://github.com/citation-style-language/schema/raw/master/csl-citation.json"} </w:instrText>
      </w:r>
      <w:r>
        <w:fldChar w:fldCharType="separate"/>
      </w:r>
      <w:r w:rsidR="00012594" w:rsidRPr="00012594">
        <w:rPr>
          <w:vertAlign w:val="superscript"/>
        </w:rPr>
        <w:t>25,26</w:t>
      </w:r>
      <w:r>
        <w:fldChar w:fldCharType="end"/>
      </w:r>
      <w:r w:rsidRPr="00633320">
        <w:t xml:space="preserve"> The purpose of </w:t>
      </w:r>
      <w:r>
        <w:t xml:space="preserve">all </w:t>
      </w:r>
      <w:r w:rsidRPr="00633320">
        <w:t xml:space="preserve">such visits will be to ensure that </w:t>
      </w:r>
      <w:r w:rsidRPr="00633320">
        <w:lastRenderedPageBreak/>
        <w:t>the study is being conducted in accordance with the protocol, to help LCC staff to resolve any local problems, and to provide extra training focussed on specific needs.</w:t>
      </w:r>
    </w:p>
    <w:p w14:paraId="297194D2" w14:textId="77777777" w:rsidR="005376DA" w:rsidRPr="00633320" w:rsidRDefault="005376DA" w:rsidP="0097021A">
      <w:bookmarkStart w:id="819" w:name="_Toc528139379"/>
    </w:p>
    <w:p w14:paraId="05670E0A" w14:textId="77777777" w:rsidR="005376DA" w:rsidRPr="00633320" w:rsidRDefault="005376DA" w:rsidP="0097021A">
      <w:pPr>
        <w:pStyle w:val="Heading2"/>
      </w:pPr>
      <w:bookmarkStart w:id="820" w:name="_Toc37107308"/>
      <w:bookmarkStart w:id="821" w:name="_Toc38099264"/>
      <w:bookmarkStart w:id="822" w:name="_Toc44674862"/>
      <w:bookmarkStart w:id="823" w:name="_Toc137835523"/>
      <w:bookmarkStart w:id="824" w:name="_Toc203991600"/>
      <w:r w:rsidRPr="00633320">
        <w:t>Data management</w:t>
      </w:r>
      <w:bookmarkEnd w:id="820"/>
      <w:bookmarkEnd w:id="821"/>
      <w:bookmarkEnd w:id="822"/>
      <w:bookmarkEnd w:id="823"/>
      <w:bookmarkEnd w:id="824"/>
    </w:p>
    <w:p w14:paraId="5D924FA0" w14:textId="77777777" w:rsidR="005376DA" w:rsidRPr="00633320" w:rsidRDefault="005376DA" w:rsidP="0097021A">
      <w:r w:rsidRPr="00633320">
        <w:t>LCC clinic staff will use the bespoke study web-based applications for study management and to record participant data (including case report forms) in accordance with the protocol. Data will be held in central databases located at the CCO or on secure cloud servers. In some circumstances (e.g. where there is difficulty accessing the internet or necessary IT equipment), paper case report forms may be required with subsequent data entry by either LCC or CCO staff. Although data entry should be mindful of the desire to maintain integrity and audit trails, the priority is on the timely entry of data that is sufficient to support reliable analysis and interpretation about treatment effects. CCO staff will be responsible for provision of the relevant web-based applications and for generation of data extracts for analyses.</w:t>
      </w:r>
    </w:p>
    <w:p w14:paraId="51059D97" w14:textId="77777777" w:rsidR="005376DA" w:rsidRPr="00633320" w:rsidRDefault="005376DA" w:rsidP="0097021A"/>
    <w:p w14:paraId="5F7B9C58" w14:textId="77777777" w:rsidR="005376DA" w:rsidRPr="00633320" w:rsidRDefault="005376DA" w:rsidP="0097021A">
      <w:r w:rsidRPr="00633320">
        <w:t>All data access will be controlled by usernames and passwords, and any changes to data will require the user to enter their username and password. Staff will have access restricted to the functionality and data that are appropriate for their role in the study.</w:t>
      </w:r>
    </w:p>
    <w:p w14:paraId="2429CACA" w14:textId="77777777" w:rsidR="005376DA" w:rsidRPr="00633320" w:rsidRDefault="005376DA" w:rsidP="0097021A"/>
    <w:p w14:paraId="725573A8" w14:textId="77777777" w:rsidR="005376DA" w:rsidRPr="00633320" w:rsidRDefault="005376DA" w:rsidP="0097021A">
      <w:pPr>
        <w:pStyle w:val="Heading2"/>
      </w:pPr>
      <w:bookmarkStart w:id="825" w:name="_Toc37107309"/>
      <w:bookmarkStart w:id="826" w:name="_Toc38099265"/>
      <w:bookmarkStart w:id="827" w:name="_Toc44674863"/>
      <w:bookmarkStart w:id="828" w:name="_Toc137835524"/>
      <w:bookmarkStart w:id="829" w:name="_Toc203991601"/>
      <w:r w:rsidRPr="00633320">
        <w:t>Source documents and archiving</w:t>
      </w:r>
      <w:bookmarkEnd w:id="825"/>
      <w:bookmarkEnd w:id="826"/>
      <w:bookmarkEnd w:id="827"/>
      <w:bookmarkEnd w:id="828"/>
      <w:bookmarkEnd w:id="829"/>
    </w:p>
    <w:p w14:paraId="5342F0C9" w14:textId="77777777" w:rsidR="005376DA" w:rsidRPr="00633320" w:rsidRDefault="005376DA" w:rsidP="0097021A">
      <w:r w:rsidRPr="00633320">
        <w:t xml:space="preserve">Source documents for the study constitute the records held in the study main database. These will be retained for at least 25 years from the completion of the study. Identifiable data will be retained only for so long as it is required to maintain linkage with routine data sources (see section </w:t>
      </w:r>
      <w:r w:rsidRPr="00633320">
        <w:fldChar w:fldCharType="begin"/>
      </w:r>
      <w:r w:rsidRPr="00633320">
        <w:instrText xml:space="preserve"> REF _Ref34937519 \r \h </w:instrText>
      </w:r>
      <w:r w:rsidRPr="00633320">
        <w:fldChar w:fldCharType="separate"/>
      </w:r>
      <w:ins w:id="830" w:author="Author">
        <w:r>
          <w:t>2.8</w:t>
        </w:r>
      </w:ins>
      <w:del w:id="831" w:author="Author">
        <w:r w:rsidDel="005376DA">
          <w:delText>2.9</w:delText>
        </w:r>
      </w:del>
      <w:r w:rsidRPr="00633320">
        <w:fldChar w:fldCharType="end"/>
      </w:r>
      <w:r w:rsidRPr="00633320">
        <w:t>), with the exception of children for whom such data must be stored until they reach 21 years old (due to the statute of limitations). The sponsor and regulatory agencies will have the right to conduct confidential audits of such records in the CCO</w:t>
      </w:r>
      <w:r>
        <w:t>, RCCs</w:t>
      </w:r>
      <w:r w:rsidRPr="00633320">
        <w:t xml:space="preserve"> and LCCs (but should </w:t>
      </w:r>
      <w:ins w:id="832" w:author="Author">
        <w:r>
          <w:t xml:space="preserve">be </w:t>
        </w:r>
      </w:ins>
      <w:r w:rsidRPr="00633320">
        <w:t xml:space="preserve">mindful of the workload facing participating hospitals and </w:t>
      </w:r>
      <w:r>
        <w:t xml:space="preserve">any relevant </w:t>
      </w:r>
      <w:r w:rsidRPr="00633320">
        <w:t>infection control requirements).</w:t>
      </w:r>
    </w:p>
    <w:p w14:paraId="4A1C397E" w14:textId="77777777" w:rsidR="005376DA" w:rsidRDefault="005376DA" w:rsidP="0097021A"/>
    <w:p w14:paraId="37D674E2" w14:textId="77777777" w:rsidR="005376DA" w:rsidRPr="00633320" w:rsidRDefault="005376DA" w:rsidP="0097021A"/>
    <w:p w14:paraId="394EE156" w14:textId="77777777" w:rsidR="005376DA" w:rsidRPr="00633320" w:rsidRDefault="005376DA" w:rsidP="0097021A">
      <w:pPr>
        <w:pStyle w:val="StyleHeading1Linespacingsingle"/>
        <w:numPr>
          <w:ilvl w:val="0"/>
          <w:numId w:val="2"/>
        </w:numPr>
      </w:pPr>
      <w:bookmarkStart w:id="833" w:name="_Toc37107310"/>
      <w:bookmarkStart w:id="834" w:name="_Toc38099266"/>
      <w:bookmarkStart w:id="835" w:name="_Toc44674864"/>
      <w:bookmarkStart w:id="836" w:name="_Toc137835525"/>
      <w:bookmarkStart w:id="837" w:name="_Toc203991602"/>
      <w:r w:rsidRPr="00633320">
        <w:t xml:space="preserve">Operational and </w:t>
      </w:r>
      <w:r>
        <w:t>A</w:t>
      </w:r>
      <w:r w:rsidRPr="00633320">
        <w:t xml:space="preserve">dministrative </w:t>
      </w:r>
      <w:r>
        <w:t>D</w:t>
      </w:r>
      <w:r w:rsidRPr="00633320">
        <w:t>etails</w:t>
      </w:r>
      <w:bookmarkEnd w:id="833"/>
      <w:bookmarkEnd w:id="834"/>
      <w:bookmarkEnd w:id="835"/>
      <w:bookmarkEnd w:id="836"/>
      <w:bookmarkEnd w:id="837"/>
    </w:p>
    <w:p w14:paraId="222774EA" w14:textId="77777777" w:rsidR="005376DA" w:rsidRPr="00633320" w:rsidRDefault="005376DA" w:rsidP="0097021A">
      <w:pPr>
        <w:pStyle w:val="Heading2"/>
      </w:pPr>
      <w:bookmarkStart w:id="838" w:name="_Toc37107311"/>
      <w:bookmarkStart w:id="839" w:name="_Toc38099267"/>
      <w:bookmarkStart w:id="840" w:name="_Toc44674865"/>
      <w:bookmarkStart w:id="841" w:name="_Toc137835526"/>
      <w:bookmarkStart w:id="842" w:name="_Toc203991603"/>
      <w:r w:rsidRPr="00633320">
        <w:t>Sponsor and coordination</w:t>
      </w:r>
      <w:bookmarkEnd w:id="838"/>
      <w:bookmarkEnd w:id="839"/>
      <w:bookmarkEnd w:id="840"/>
      <w:bookmarkEnd w:id="841"/>
      <w:bookmarkEnd w:id="842"/>
    </w:p>
    <w:p w14:paraId="5EBCF239" w14:textId="77777777" w:rsidR="005376DA" w:rsidRPr="00633320" w:rsidRDefault="005376DA" w:rsidP="0097021A">
      <w:r w:rsidRPr="00633320">
        <w:t xml:space="preserve">The University of Oxford will act as the trial Sponsor. The trial will be coordinated by a </w:t>
      </w:r>
      <w:del w:id="843" w:author="Author">
        <w:r w:rsidRPr="00633320" w:rsidDel="00DD660F">
          <w:delText>Central Coordinating Office (</w:delText>
        </w:r>
      </w:del>
      <w:ins w:id="844" w:author="Author">
        <w:r>
          <w:t xml:space="preserve">the </w:t>
        </w:r>
      </w:ins>
      <w:r w:rsidRPr="00633320">
        <w:t>CCO</w:t>
      </w:r>
      <w:del w:id="845" w:author="Author">
        <w:r w:rsidRPr="00633320" w:rsidDel="00DD660F">
          <w:delText>)</w:delText>
        </w:r>
      </w:del>
      <w:r w:rsidRPr="00633320">
        <w:t xml:space="preserve"> within the Nuffield Department of Population Health staffed by members of the two registered clinical trials units – the Clinical Trial Service Unit and the National Perinatal Epidemiology Unit Clinical Trials Unit. The CCO will oversee </w:t>
      </w:r>
      <w:del w:id="846" w:author="Author">
        <w:r w:rsidRPr="00633320" w:rsidDel="00DD660F">
          <w:delText>Regional Coordinating Centres</w:delText>
        </w:r>
      </w:del>
      <w:ins w:id="847" w:author="Author">
        <w:r>
          <w:t>RCCs</w:t>
        </w:r>
      </w:ins>
      <w:r w:rsidRPr="00633320">
        <w:t xml:space="preserve"> which will assist with selection of </w:t>
      </w:r>
      <w:del w:id="848" w:author="Author">
        <w:r w:rsidRPr="00633320" w:rsidDel="00DD660F">
          <w:delText>Local Clinical Centres (</w:delText>
        </w:r>
      </w:del>
      <w:r w:rsidRPr="00633320">
        <w:t>LCCs</w:t>
      </w:r>
      <w:del w:id="849" w:author="Author">
        <w:r w:rsidRPr="00633320" w:rsidDel="00DD660F">
          <w:delText>)</w:delText>
        </w:r>
      </w:del>
      <w:r w:rsidRPr="00633320">
        <w:t xml:space="preserve"> within their region and for the administrative support and monitoring of those LCCs. The data will be collected, analysed and published independently of the source of funding. </w:t>
      </w:r>
    </w:p>
    <w:p w14:paraId="11A55DE9" w14:textId="77777777" w:rsidR="005376DA" w:rsidRPr="00633320" w:rsidRDefault="005376DA" w:rsidP="0097021A">
      <w:pPr>
        <w:pStyle w:val="Heading2"/>
      </w:pPr>
      <w:bookmarkStart w:id="850" w:name="_Toc37107312"/>
      <w:bookmarkStart w:id="851" w:name="_Toc38099268"/>
      <w:bookmarkStart w:id="852" w:name="_Toc44674866"/>
      <w:bookmarkStart w:id="853" w:name="_Toc137835527"/>
      <w:bookmarkStart w:id="854" w:name="_Toc203991604"/>
      <w:r w:rsidRPr="00633320">
        <w:t>Funding</w:t>
      </w:r>
      <w:bookmarkEnd w:id="850"/>
      <w:bookmarkEnd w:id="851"/>
      <w:bookmarkEnd w:id="852"/>
      <w:bookmarkEnd w:id="853"/>
      <w:bookmarkEnd w:id="854"/>
    </w:p>
    <w:p w14:paraId="10106806" w14:textId="77777777" w:rsidR="005376DA" w:rsidRPr="00633320" w:rsidRDefault="005376DA" w:rsidP="0097021A">
      <w:r w:rsidRPr="00633320">
        <w:t xml:space="preserve">This study </w:t>
      </w:r>
      <w:del w:id="855" w:author="Author">
        <w:r w:rsidRPr="00633320" w:rsidDel="002F4E2A">
          <w:delText xml:space="preserve">is </w:delText>
        </w:r>
      </w:del>
      <w:ins w:id="856" w:author="Author">
        <w:r>
          <w:t>has been</w:t>
        </w:r>
        <w:r w:rsidRPr="00633320">
          <w:t xml:space="preserve"> </w:t>
        </w:r>
      </w:ins>
      <w:r w:rsidRPr="00633320">
        <w:t xml:space="preserve">supported by grants to the University of Oxford from UK Research and Innovation/National Institute for Health </w:t>
      </w:r>
      <w:ins w:id="857" w:author="Author">
        <w:r>
          <w:t xml:space="preserve">and Care </w:t>
        </w:r>
      </w:ins>
      <w:r w:rsidRPr="00633320">
        <w:t>Research (NIHR)</w:t>
      </w:r>
      <w:r>
        <w:t xml:space="preserve">, </w:t>
      </w:r>
      <w:r w:rsidRPr="00633320">
        <w:t xml:space="preserve">the Wellcome Trust, </w:t>
      </w:r>
      <w:r>
        <w:t xml:space="preserve">and Flu Lab, </w:t>
      </w:r>
      <w:r w:rsidRPr="00633320">
        <w:t xml:space="preserve">and by core funding provided by NIHR Oxford Biomedical Research Centre, </w:t>
      </w:r>
      <w:r w:rsidRPr="00633320">
        <w:lastRenderedPageBreak/>
        <w:t xml:space="preserve">the Wellcome Trust, the Bill and Melinda Gates Foundation, </w:t>
      </w:r>
      <w:r>
        <w:t>UK Foreign, Commonwealth and</w:t>
      </w:r>
      <w:r w:rsidRPr="00633320">
        <w:t xml:space="preserve"> Development</w:t>
      </w:r>
      <w:r>
        <w:t xml:space="preserve"> Office</w:t>
      </w:r>
      <w:r w:rsidRPr="00633320">
        <w:t>, Health Data Research UK, NIHR Health Protection Unit in Emerging and Zoonotic Infections and the Medical Research Council Population Health Research Unit, and NIHR Clinical Trials Unit Support Funding.</w:t>
      </w:r>
    </w:p>
    <w:p w14:paraId="60736061" w14:textId="77777777" w:rsidR="005376DA" w:rsidRPr="00633320" w:rsidRDefault="005376DA" w:rsidP="0097021A">
      <w:pPr>
        <w:pStyle w:val="Heading2"/>
      </w:pPr>
      <w:bookmarkStart w:id="858" w:name="_Toc37107313"/>
      <w:bookmarkStart w:id="859" w:name="_Toc38099269"/>
      <w:bookmarkStart w:id="860" w:name="_Toc44674867"/>
      <w:bookmarkStart w:id="861" w:name="_Toc137835528"/>
      <w:bookmarkStart w:id="862" w:name="_Toc203991605"/>
      <w:r w:rsidRPr="00633320">
        <w:t>Indemnity</w:t>
      </w:r>
      <w:bookmarkEnd w:id="858"/>
      <w:bookmarkEnd w:id="859"/>
      <w:bookmarkEnd w:id="860"/>
      <w:bookmarkEnd w:id="861"/>
      <w:bookmarkEnd w:id="862"/>
    </w:p>
    <w:p w14:paraId="45455DE7" w14:textId="77777777" w:rsidR="005376DA" w:rsidRPr="00633320" w:rsidRDefault="005376DA" w:rsidP="0097021A">
      <w:r w:rsidRPr="00633320">
        <w:t>The University has a specialist insurance policy in place which would operate in the event of any participant suffering harm as a result of their involvement in the research (Newline Underwriting Management Ltd, at Lloyd’s of London). In the UK, NHS indemnity operates in respect of the clinical treatment that is provided.</w:t>
      </w:r>
    </w:p>
    <w:p w14:paraId="113039A4" w14:textId="77777777" w:rsidR="005376DA" w:rsidRPr="00633320" w:rsidRDefault="005376DA" w:rsidP="0097021A">
      <w:pPr>
        <w:pStyle w:val="Heading2"/>
      </w:pPr>
      <w:bookmarkStart w:id="863" w:name="_Toc37107314"/>
      <w:bookmarkStart w:id="864" w:name="_Toc38099270"/>
      <w:bookmarkStart w:id="865" w:name="_Toc44674868"/>
      <w:bookmarkStart w:id="866" w:name="_Toc137835529"/>
      <w:bookmarkStart w:id="867" w:name="_Toc203991606"/>
      <w:r w:rsidRPr="00633320">
        <w:t>Local Clinical Centres</w:t>
      </w:r>
      <w:bookmarkEnd w:id="863"/>
      <w:bookmarkEnd w:id="864"/>
      <w:bookmarkEnd w:id="865"/>
      <w:bookmarkEnd w:id="866"/>
      <w:bookmarkEnd w:id="867"/>
    </w:p>
    <w:p w14:paraId="02201070" w14:textId="77777777" w:rsidR="005376DA" w:rsidRPr="00633320" w:rsidRDefault="005376DA" w:rsidP="0097021A">
      <w:pPr>
        <w:contextualSpacing w:val="0"/>
      </w:pPr>
      <w:r w:rsidRPr="00633320">
        <w:t xml:space="preserve">The study will be conducted at multiple hospitals (LCCs) within each region. At each LCC, a lead investigator will be responsible for trial activities but much of the work will be carried out by medical staff attending patients with </w:t>
      </w:r>
      <w:del w:id="868" w:author="Author">
        <w:r w:rsidRPr="00633320" w:rsidDel="0027675A">
          <w:delText>COVID-19</w:delText>
        </w:r>
      </w:del>
      <w:ins w:id="869" w:author="Author">
        <w:r>
          <w:t>pneumonia</w:t>
        </w:r>
      </w:ins>
      <w:r w:rsidRPr="00633320">
        <w:t xml:space="preserve"> within the hospital and by hospital research nurses, medical students and other staff with appropriate education, training, and experience. Where LCCs plan to recruit children the principal investigator will co-opt support from a local paediatrician and/or neonatologists to oversee the management of children and infants in the trial.</w:t>
      </w:r>
    </w:p>
    <w:p w14:paraId="23235395" w14:textId="6200A236" w:rsidR="005376DA" w:rsidRPr="00633320" w:rsidRDefault="005376DA" w:rsidP="0097021A">
      <w:pPr>
        <w:pStyle w:val="Heading2"/>
      </w:pPr>
      <w:bookmarkStart w:id="870" w:name="_Toc34778609"/>
      <w:bookmarkStart w:id="871" w:name="_Toc34780093"/>
      <w:bookmarkStart w:id="872" w:name="_Toc34780353"/>
      <w:bookmarkStart w:id="873" w:name="_Toc34780483"/>
      <w:bookmarkStart w:id="874" w:name="_Toc135020179"/>
      <w:bookmarkStart w:id="875" w:name="_Toc37107315"/>
      <w:bookmarkStart w:id="876" w:name="_Toc38099271"/>
      <w:bookmarkStart w:id="877" w:name="_Toc44674869"/>
      <w:bookmarkStart w:id="878" w:name="_Toc137835530"/>
      <w:bookmarkStart w:id="879" w:name="_Toc203991607"/>
      <w:bookmarkEnd w:id="870"/>
      <w:bookmarkEnd w:id="871"/>
      <w:bookmarkEnd w:id="872"/>
      <w:bookmarkEnd w:id="873"/>
      <w:r w:rsidRPr="00633320">
        <w:t xml:space="preserve">Supply of study </w:t>
      </w:r>
      <w:bookmarkEnd w:id="819"/>
      <w:bookmarkEnd w:id="874"/>
      <w:r w:rsidRPr="00633320">
        <w:t>treatments</w:t>
      </w:r>
      <w:bookmarkEnd w:id="875"/>
      <w:bookmarkEnd w:id="876"/>
      <w:bookmarkEnd w:id="877"/>
      <w:bookmarkEnd w:id="878"/>
      <w:bookmarkEnd w:id="879"/>
    </w:p>
    <w:p w14:paraId="1D4A4C22" w14:textId="77777777" w:rsidR="005376DA" w:rsidRDefault="005376DA" w:rsidP="0097021A">
      <w:pPr>
        <w:pStyle w:val="Heading3"/>
      </w:pPr>
      <w:r>
        <w:t>Licensed treatments</w:t>
      </w:r>
    </w:p>
    <w:p w14:paraId="46576607" w14:textId="77777777" w:rsidR="005376DA" w:rsidRPr="00633320" w:rsidRDefault="005376DA" w:rsidP="0097021A">
      <w:pPr>
        <w:contextualSpacing w:val="0"/>
      </w:pPr>
      <w:r w:rsidRPr="00633320">
        <w:t xml:space="preserve">For licensed treatments (e.g. corticosteroids, </w:t>
      </w:r>
      <w:r>
        <w:t>oseltamivir</w:t>
      </w:r>
      <w:r w:rsidRPr="00633320">
        <w:t xml:space="preserve">) all aspects of treatment supply, storage, and management will be in accordance with standard local policy and practice for prescription medications. Treatments issued to randomised participants will be by prescription. Such study treatments </w:t>
      </w:r>
      <w:r>
        <w:t>may</w:t>
      </w:r>
      <w:r w:rsidRPr="00633320">
        <w:t xml:space="preserve"> be labelled </w:t>
      </w:r>
      <w:r>
        <w:t xml:space="preserve">either </w:t>
      </w:r>
      <w:r w:rsidRPr="00633320">
        <w:t>as required for routine clinical use</w:t>
      </w:r>
      <w:r>
        <w:t>, or according to the requirements for an unlicensed treatment (if this facilitates IMP supply)</w:t>
      </w:r>
      <w:r w:rsidRPr="00633320">
        <w:t>. They will be stored alongside other routine medications with no additional monitoring. No accountability records will be kept beyond those used for routine prescriptions.</w:t>
      </w:r>
    </w:p>
    <w:p w14:paraId="21F204CB" w14:textId="77777777" w:rsidR="005376DA" w:rsidRDefault="005376DA" w:rsidP="0097021A">
      <w:pPr>
        <w:pStyle w:val="Heading3"/>
      </w:pPr>
      <w:r>
        <w:t>Unlicensed treatments</w:t>
      </w:r>
    </w:p>
    <w:p w14:paraId="5CAEA8F3" w14:textId="77777777" w:rsidR="005376DA" w:rsidRPr="00633320" w:rsidRDefault="005376DA" w:rsidP="0097021A">
      <w:r w:rsidRPr="00633320">
        <w:t>For unlicensed treatments, manufacture, packaging, labelling and delivery will be the responsibility of the pharmaceutical company and, in the UK, the Department of Health and Social Care. Each LCC will maintain an accountability log and will be responsible for the storage and issue of study treatment. If treatments require storage at a specific temperature, LCCs can use existing temperature-controlled facilities and associated monitoring. Treatment issue to randomised participants will be in accordance with local practice (and may be in line with the processes required for routine prescriptions or compassionate use).</w:t>
      </w:r>
      <w:r>
        <w:t xml:space="preserve"> </w:t>
      </w:r>
      <w:r w:rsidRPr="00633320">
        <w:t>Treatment will be issued to randomised participants by prescription.</w:t>
      </w:r>
    </w:p>
    <w:p w14:paraId="33945DE0" w14:textId="77777777" w:rsidR="005376DA" w:rsidRPr="00633320" w:rsidRDefault="005376DA" w:rsidP="0097021A">
      <w:pPr>
        <w:pStyle w:val="Heading2"/>
      </w:pPr>
      <w:bookmarkStart w:id="880" w:name="_Toc34780096"/>
      <w:bookmarkStart w:id="881" w:name="_Toc34780356"/>
      <w:bookmarkStart w:id="882" w:name="_Toc34780486"/>
      <w:bookmarkStart w:id="883" w:name="_Toc34780097"/>
      <w:bookmarkStart w:id="884" w:name="_Toc34780357"/>
      <w:bookmarkStart w:id="885" w:name="_Toc34780487"/>
      <w:bookmarkStart w:id="886" w:name="_Toc34780099"/>
      <w:bookmarkStart w:id="887" w:name="_Toc34780359"/>
      <w:bookmarkStart w:id="888" w:name="_Toc34780489"/>
      <w:bookmarkStart w:id="889" w:name="_Toc34780100"/>
      <w:bookmarkStart w:id="890" w:name="_Toc34780360"/>
      <w:bookmarkStart w:id="891" w:name="_Toc34780490"/>
      <w:bookmarkStart w:id="892" w:name="_Toc514776555"/>
      <w:bookmarkStart w:id="893" w:name="_Toc514939429"/>
      <w:bookmarkStart w:id="894" w:name="_Toc514947240"/>
      <w:bookmarkStart w:id="895" w:name="_Toc514776556"/>
      <w:bookmarkStart w:id="896" w:name="_Toc514939430"/>
      <w:bookmarkStart w:id="897" w:name="_Toc514947241"/>
      <w:bookmarkStart w:id="898" w:name="_Toc34780101"/>
      <w:bookmarkStart w:id="899" w:name="_Toc34780361"/>
      <w:bookmarkStart w:id="900" w:name="_Toc34780491"/>
      <w:bookmarkStart w:id="901" w:name="_Toc34780102"/>
      <w:bookmarkStart w:id="902" w:name="_Toc34780362"/>
      <w:bookmarkStart w:id="903" w:name="_Toc34780492"/>
      <w:bookmarkStart w:id="904" w:name="_Toc34780105"/>
      <w:bookmarkStart w:id="905" w:name="_Toc34780365"/>
      <w:bookmarkStart w:id="906" w:name="_Toc34780495"/>
      <w:bookmarkStart w:id="907" w:name="_Toc34780107"/>
      <w:bookmarkStart w:id="908" w:name="_Toc34780367"/>
      <w:bookmarkStart w:id="909" w:name="_Toc34780497"/>
      <w:bookmarkStart w:id="910" w:name="_Toc34780108"/>
      <w:bookmarkStart w:id="911" w:name="_Toc34780368"/>
      <w:bookmarkStart w:id="912" w:name="_Toc34780498"/>
      <w:bookmarkStart w:id="913" w:name="_Toc34780110"/>
      <w:bookmarkStart w:id="914" w:name="_Toc34780370"/>
      <w:bookmarkStart w:id="915" w:name="_Toc34780500"/>
      <w:bookmarkStart w:id="916" w:name="_Toc34780111"/>
      <w:bookmarkStart w:id="917" w:name="_Toc34780371"/>
      <w:bookmarkStart w:id="918" w:name="_Toc34780501"/>
      <w:bookmarkStart w:id="919" w:name="_Toc34780112"/>
      <w:bookmarkStart w:id="920" w:name="_Toc34780372"/>
      <w:bookmarkStart w:id="921" w:name="_Toc34780502"/>
      <w:bookmarkStart w:id="922" w:name="_Toc37107316"/>
      <w:bookmarkStart w:id="923" w:name="_Toc38099272"/>
      <w:bookmarkStart w:id="924" w:name="_Toc44674870"/>
      <w:bookmarkStart w:id="925" w:name="_Toc137835531"/>
      <w:bookmarkStart w:id="926" w:name="_Toc203991608"/>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r w:rsidRPr="00633320">
        <w:t>End of trial</w:t>
      </w:r>
      <w:bookmarkEnd w:id="922"/>
      <w:bookmarkEnd w:id="923"/>
      <w:bookmarkEnd w:id="924"/>
      <w:bookmarkEnd w:id="925"/>
      <w:bookmarkEnd w:id="926"/>
    </w:p>
    <w:p w14:paraId="5DE22DEB" w14:textId="77777777" w:rsidR="005376DA" w:rsidRPr="00633320" w:rsidRDefault="005376DA" w:rsidP="0097021A">
      <w:r w:rsidRPr="00633320">
        <w:t xml:space="preserve">The end of the scheduled treatment phase is defined as the date of the last follow-up visit of the last participant. In the UK, it is intended to extend follow-up for a year or more beyond the final study visit through linkage to routine medical records and central medical databases. The end of the study is the date of the final data extraction from NHS </w:t>
      </w:r>
      <w:r>
        <w:t>England</w:t>
      </w:r>
      <w:r w:rsidRPr="00633320">
        <w:t xml:space="preserve"> (anticipated to be 10 years after the last patient is enrolled).</w:t>
      </w:r>
    </w:p>
    <w:p w14:paraId="49087E84" w14:textId="77777777" w:rsidR="005376DA" w:rsidRPr="00633320" w:rsidRDefault="005376DA" w:rsidP="0097021A">
      <w:pPr>
        <w:pStyle w:val="Heading2"/>
      </w:pPr>
      <w:bookmarkStart w:id="927" w:name="_Toc261531375"/>
      <w:bookmarkStart w:id="928" w:name="_Toc261531376"/>
      <w:bookmarkStart w:id="929" w:name="_Toc528139386"/>
      <w:bookmarkStart w:id="930" w:name="_Toc135020188"/>
      <w:bookmarkStart w:id="931" w:name="_Toc37107317"/>
      <w:bookmarkStart w:id="932" w:name="_Toc38099273"/>
      <w:bookmarkStart w:id="933" w:name="_Toc44674871"/>
      <w:bookmarkStart w:id="934" w:name="_Toc137835532"/>
      <w:bookmarkStart w:id="935" w:name="_Toc203991609"/>
      <w:bookmarkEnd w:id="927"/>
      <w:bookmarkEnd w:id="928"/>
      <w:r w:rsidRPr="00633320">
        <w:lastRenderedPageBreak/>
        <w:t>Publications and reports</w:t>
      </w:r>
      <w:bookmarkEnd w:id="929"/>
      <w:bookmarkEnd w:id="930"/>
      <w:bookmarkEnd w:id="931"/>
      <w:bookmarkEnd w:id="932"/>
      <w:bookmarkEnd w:id="933"/>
      <w:bookmarkEnd w:id="934"/>
      <w:bookmarkEnd w:id="935"/>
    </w:p>
    <w:p w14:paraId="65EA683D" w14:textId="77777777" w:rsidR="005376DA" w:rsidRPr="00633320" w:rsidRDefault="005376DA" w:rsidP="0097021A">
      <w:r w:rsidRPr="00633320">
        <w:t>The Trial Steering Committee will be responsible for drafting the main reports from the study and for review of any other reports. In general, papers initiated by the Trial Steering Committee (including the primary manuscript) will be written in the name of the RECOVERY Collaborative Group, with individual investigators named personally at the end of the report (or, to comply with journal requirements, in web-based material posted with the report).</w:t>
      </w:r>
    </w:p>
    <w:p w14:paraId="6CADE7A4" w14:textId="77777777" w:rsidR="005376DA" w:rsidRPr="00633320" w:rsidRDefault="005376DA" w:rsidP="0097021A"/>
    <w:p w14:paraId="669C659A" w14:textId="6F224294" w:rsidR="005376DA" w:rsidRPr="00633320" w:rsidRDefault="005376DA" w:rsidP="0097021A">
      <w:pPr>
        <w:spacing w:after="240"/>
      </w:pPr>
      <w:del w:id="936" w:author="Author">
        <w:r w:rsidRPr="00633320" w:rsidDel="007A0168">
          <w:delText xml:space="preserve">The Trial Steering Committee will also establish a process by which </w:delText>
        </w:r>
        <w:commentRangeStart w:id="937"/>
        <w:r w:rsidRPr="00633320" w:rsidDel="007A0168">
          <w:delText>p</w:delText>
        </w:r>
      </w:del>
      <w:ins w:id="938" w:author="Author">
        <w:r>
          <w:t>P</w:t>
        </w:r>
      </w:ins>
      <w:r w:rsidRPr="00633320">
        <w:t xml:space="preserve">roposals for </w:t>
      </w:r>
      <w:del w:id="939" w:author="Author">
        <w:r w:rsidRPr="00633320" w:rsidDel="007A0168">
          <w:delText>additional publications</w:delText>
        </w:r>
      </w:del>
      <w:ins w:id="940" w:author="Author">
        <w:r>
          <w:t>addit</w:t>
        </w:r>
        <w:r w:rsidR="001535CC">
          <w:t>i</w:t>
        </w:r>
        <w:r>
          <w:t>onal analyses and publications using trial data</w:t>
        </w:r>
      </w:ins>
      <w:r w:rsidRPr="00633320">
        <w:t xml:space="preserve"> </w:t>
      </w:r>
      <w:commentRangeEnd w:id="937"/>
      <w:r>
        <w:rPr>
          <w:rStyle w:val="CommentReference"/>
        </w:rPr>
        <w:commentReference w:id="937"/>
      </w:r>
      <w:r w:rsidRPr="00633320">
        <w:t>(including from independent external researchers) are considered by the Trial Steering Committee</w:t>
      </w:r>
      <w:ins w:id="941" w:author="Author">
        <w:r>
          <w:t xml:space="preserve"> </w:t>
        </w:r>
        <w:r w:rsidR="002A7BCA">
          <w:t>or</w:t>
        </w:r>
        <w:r>
          <w:t xml:space="preserve">, when the data have been transferred to them, the Data Access Committee of the Infectious Diseases Data Observatory (an organisation that hosts a dedicated data-sharing platform; </w:t>
        </w:r>
        <w:r w:rsidRPr="00320506">
          <w:t>www.iddo.org</w:t>
        </w:r>
        <w:r>
          <w:t>)</w:t>
        </w:r>
      </w:ins>
      <w:r w:rsidRPr="00633320">
        <w:t xml:space="preserve">. The </w:t>
      </w:r>
      <w:del w:id="942" w:author="Author">
        <w:r w:rsidRPr="00633320" w:rsidDel="007A0168">
          <w:delText xml:space="preserve">Trial Steering </w:delText>
        </w:r>
      </w:del>
      <w:ins w:id="943" w:author="Author">
        <w:r>
          <w:t xml:space="preserve">relevant </w:t>
        </w:r>
      </w:ins>
      <w:del w:id="944" w:author="Author">
        <w:r w:rsidRPr="00633320" w:rsidDel="007A0168">
          <w:delText xml:space="preserve">Committee </w:delText>
        </w:r>
      </w:del>
      <w:ins w:id="945" w:author="Author">
        <w:r>
          <w:t>c</w:t>
        </w:r>
        <w:r w:rsidRPr="00633320">
          <w:t xml:space="preserve">ommittee </w:t>
        </w:r>
      </w:ins>
      <w:r w:rsidRPr="00633320">
        <w:t xml:space="preserve">will facilitate the use of the study data and approval will not be unreasonably withheld. However, the </w:t>
      </w:r>
      <w:del w:id="946" w:author="Author">
        <w:r w:rsidRPr="00633320" w:rsidDel="007A0168">
          <w:delText xml:space="preserve">Trial Steering Committee </w:delText>
        </w:r>
      </w:del>
      <w:ins w:id="947" w:author="Author">
        <w:r>
          <w:t>c</w:t>
        </w:r>
        <w:r w:rsidRPr="00633320">
          <w:t xml:space="preserve">ommittee </w:t>
        </w:r>
      </w:ins>
      <w:r w:rsidRPr="00633320">
        <w:t xml:space="preserve">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w:t>
      </w:r>
      <w:del w:id="948" w:author="Author">
        <w:r w:rsidRPr="00633320" w:rsidDel="007A0168">
          <w:delText>Trial Steering C</w:delText>
        </w:r>
      </w:del>
      <w:ins w:id="949" w:author="Author">
        <w:r>
          <w:t>c</w:t>
        </w:r>
      </w:ins>
      <w:r w:rsidRPr="00633320">
        <w:t>ommittee will have the right to review and comment on any draft manuscripts prior to publication.</w:t>
      </w:r>
    </w:p>
    <w:p w14:paraId="18F2BBDC" w14:textId="77777777" w:rsidR="005376DA" w:rsidRPr="00633320" w:rsidRDefault="005376DA" w:rsidP="0097021A">
      <w:pPr>
        <w:pStyle w:val="Heading2"/>
      </w:pPr>
      <w:bookmarkStart w:id="950" w:name="_Toc37107318"/>
      <w:bookmarkStart w:id="951" w:name="_Toc38099274"/>
      <w:bookmarkStart w:id="952" w:name="_Toc44674872"/>
      <w:bookmarkStart w:id="953" w:name="_Toc137835533"/>
      <w:bookmarkStart w:id="954" w:name="_Toc203991610"/>
      <w:r w:rsidRPr="00633320">
        <w:t>Substudies</w:t>
      </w:r>
      <w:bookmarkEnd w:id="950"/>
      <w:bookmarkEnd w:id="951"/>
      <w:bookmarkEnd w:id="952"/>
      <w:bookmarkEnd w:id="953"/>
      <w:bookmarkEnd w:id="954"/>
    </w:p>
    <w:p w14:paraId="331DA484" w14:textId="77777777" w:rsidR="005376DA" w:rsidRPr="00633320" w:rsidRDefault="005376DA" w:rsidP="0097021A">
      <w:r w:rsidRPr="00633320">
        <w:t>Proposals for substudies must be approved by the Trial Steering Committee and by the relevant ethics committee and competent authorities (where required) as a substantial amendment or separate study before they begin. In considering such proposals, the Trial Steering Committee will need to be satisfied that the proposed substudy is worthwhile and will not compromise the main study in any way (e.g. by impairing recruitment or the ability of the participating hospitals to provide care to all patients under their care).</w:t>
      </w:r>
    </w:p>
    <w:p w14:paraId="133D1B45" w14:textId="77777777" w:rsidR="005376DA" w:rsidRPr="00633320" w:rsidRDefault="005376DA">
      <w:pPr>
        <w:autoSpaceDE/>
        <w:autoSpaceDN/>
        <w:adjustRightInd/>
        <w:contextualSpacing w:val="0"/>
        <w:jc w:val="left"/>
      </w:pPr>
      <w:r w:rsidRPr="00633320">
        <w:br w:type="page"/>
      </w:r>
    </w:p>
    <w:p w14:paraId="2A4BEC33" w14:textId="77777777" w:rsidR="005376DA" w:rsidRPr="00633320" w:rsidRDefault="005376DA" w:rsidP="0097021A">
      <w:pPr>
        <w:pStyle w:val="StyleHeading1Linespacingsingle"/>
        <w:numPr>
          <w:ilvl w:val="0"/>
          <w:numId w:val="2"/>
        </w:numPr>
      </w:pPr>
      <w:bookmarkStart w:id="955" w:name="_Toc44674873"/>
      <w:bookmarkStart w:id="956" w:name="_Toc137835534"/>
      <w:bookmarkStart w:id="957" w:name="_Toc203991611"/>
      <w:r w:rsidRPr="00633320">
        <w:lastRenderedPageBreak/>
        <w:t>V</w:t>
      </w:r>
      <w:bookmarkEnd w:id="955"/>
      <w:bookmarkEnd w:id="956"/>
      <w:r>
        <w:t>ersion History</w:t>
      </w:r>
      <w:bookmarkEnd w:id="957"/>
    </w:p>
    <w:p w14:paraId="3DB13AF7" w14:textId="77777777" w:rsidR="005376DA" w:rsidRPr="00633320" w:rsidRDefault="005376DA" w:rsidP="0097021A"/>
    <w:tbl>
      <w:tblPr>
        <w:tblStyle w:val="TableGrid"/>
        <w:tblW w:w="10140" w:type="dxa"/>
        <w:tblLook w:val="04A0" w:firstRow="1" w:lastRow="0" w:firstColumn="1" w:lastColumn="0" w:noHBand="0" w:noVBand="1"/>
      </w:tblPr>
      <w:tblGrid>
        <w:gridCol w:w="1838"/>
        <w:gridCol w:w="1559"/>
        <w:gridCol w:w="6743"/>
      </w:tblGrid>
      <w:tr w:rsidR="005376DA" w:rsidRPr="00633320" w14:paraId="4C478264" w14:textId="77777777" w:rsidTr="0097021A">
        <w:trPr>
          <w:cantSplit/>
          <w:tblHeader/>
        </w:trPr>
        <w:tc>
          <w:tcPr>
            <w:tcW w:w="1838" w:type="dxa"/>
          </w:tcPr>
          <w:p w14:paraId="532FF8C9" w14:textId="77777777" w:rsidR="005376DA" w:rsidRPr="00633320" w:rsidRDefault="005376DA" w:rsidP="0097021A">
            <w:pPr>
              <w:rPr>
                <w:sz w:val="20"/>
              </w:rPr>
            </w:pPr>
            <w:bookmarkStart w:id="958" w:name="_Toc37771598"/>
            <w:bookmarkStart w:id="959" w:name="_Toc261531379"/>
            <w:bookmarkStart w:id="960" w:name="_Toc494539256"/>
            <w:bookmarkStart w:id="961" w:name="_Toc494539258"/>
            <w:bookmarkStart w:id="962" w:name="_Toc494539259"/>
            <w:bookmarkStart w:id="963" w:name="_Toc499039131"/>
            <w:bookmarkStart w:id="964" w:name="_Toc499041180"/>
            <w:bookmarkStart w:id="965" w:name="_Toc499141708"/>
            <w:bookmarkStart w:id="966" w:name="_Toc499141999"/>
            <w:bookmarkStart w:id="967" w:name="_Toc499144817"/>
            <w:bookmarkStart w:id="968" w:name="_Toc499039132"/>
            <w:bookmarkStart w:id="969" w:name="_Toc499041181"/>
            <w:bookmarkStart w:id="970" w:name="_Toc499141709"/>
            <w:bookmarkStart w:id="971" w:name="_Toc499142000"/>
            <w:bookmarkStart w:id="972" w:name="_Toc499144818"/>
            <w:bookmarkStart w:id="973" w:name="_Toc40209089"/>
            <w:bookmarkStart w:id="974" w:name="_Toc40209147"/>
            <w:bookmarkStart w:id="975" w:name="_Toc40209205"/>
            <w:bookmarkStart w:id="976" w:name="_Toc40209090"/>
            <w:bookmarkStart w:id="977" w:name="_Toc40209148"/>
            <w:bookmarkStart w:id="978" w:name="_Toc40209206"/>
            <w:bookmarkStart w:id="979" w:name="_Toc40209091"/>
            <w:bookmarkStart w:id="980" w:name="_Toc40209149"/>
            <w:bookmarkStart w:id="981" w:name="_Toc40209207"/>
            <w:bookmarkStart w:id="982" w:name="_Toc40209092"/>
            <w:bookmarkStart w:id="983" w:name="_Toc40209150"/>
            <w:bookmarkStart w:id="984" w:name="_Toc40209208"/>
            <w:bookmarkStart w:id="985" w:name="_Toc40209093"/>
            <w:bookmarkStart w:id="986" w:name="_Toc40209151"/>
            <w:bookmarkStart w:id="987" w:name="_Toc40209209"/>
            <w:bookmarkStart w:id="988" w:name="_Toc40209094"/>
            <w:bookmarkStart w:id="989" w:name="_Toc40209152"/>
            <w:bookmarkStart w:id="990" w:name="_Toc40209210"/>
            <w:bookmarkStart w:id="991" w:name="_Toc40209154"/>
            <w:bookmarkStart w:id="992" w:name="_Toc124158421"/>
            <w:bookmarkStart w:id="993" w:name="_Toc135020189"/>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33320">
              <w:rPr>
                <w:sz w:val="20"/>
              </w:rPr>
              <w:t>Version number</w:t>
            </w:r>
          </w:p>
        </w:tc>
        <w:tc>
          <w:tcPr>
            <w:tcW w:w="1559" w:type="dxa"/>
          </w:tcPr>
          <w:p w14:paraId="726815CD" w14:textId="77777777" w:rsidR="005376DA" w:rsidRPr="00633320" w:rsidRDefault="005376DA" w:rsidP="0097021A">
            <w:pPr>
              <w:rPr>
                <w:sz w:val="20"/>
              </w:rPr>
            </w:pPr>
            <w:r w:rsidRPr="00633320">
              <w:rPr>
                <w:sz w:val="20"/>
              </w:rPr>
              <w:t>Date</w:t>
            </w:r>
          </w:p>
        </w:tc>
        <w:tc>
          <w:tcPr>
            <w:tcW w:w="6743" w:type="dxa"/>
          </w:tcPr>
          <w:p w14:paraId="1E195110" w14:textId="77777777" w:rsidR="005376DA" w:rsidRPr="00633320" w:rsidRDefault="005376DA" w:rsidP="0097021A">
            <w:pPr>
              <w:rPr>
                <w:sz w:val="20"/>
              </w:rPr>
            </w:pPr>
            <w:r w:rsidRPr="00633320">
              <w:rPr>
                <w:sz w:val="20"/>
              </w:rPr>
              <w:t>Brief Description of Changes</w:t>
            </w:r>
          </w:p>
        </w:tc>
      </w:tr>
      <w:tr w:rsidR="005376DA" w:rsidRPr="00633320" w14:paraId="3357D7CC" w14:textId="77777777" w:rsidTr="0097021A">
        <w:tc>
          <w:tcPr>
            <w:tcW w:w="1838" w:type="dxa"/>
          </w:tcPr>
          <w:p w14:paraId="6E621D47" w14:textId="77777777" w:rsidR="005376DA" w:rsidRPr="00633320" w:rsidRDefault="005376DA" w:rsidP="0097021A">
            <w:pPr>
              <w:rPr>
                <w:sz w:val="20"/>
              </w:rPr>
            </w:pPr>
            <w:r w:rsidRPr="00633320">
              <w:rPr>
                <w:sz w:val="20"/>
              </w:rPr>
              <w:t>1.0</w:t>
            </w:r>
          </w:p>
        </w:tc>
        <w:tc>
          <w:tcPr>
            <w:tcW w:w="1559" w:type="dxa"/>
          </w:tcPr>
          <w:p w14:paraId="450A1CA9" w14:textId="77777777" w:rsidR="005376DA" w:rsidRPr="00633320" w:rsidRDefault="005376DA" w:rsidP="0097021A">
            <w:pPr>
              <w:rPr>
                <w:sz w:val="20"/>
              </w:rPr>
            </w:pPr>
            <w:r w:rsidRPr="00633320">
              <w:rPr>
                <w:sz w:val="20"/>
              </w:rPr>
              <w:t>13-Mar-2020</w:t>
            </w:r>
          </w:p>
        </w:tc>
        <w:tc>
          <w:tcPr>
            <w:tcW w:w="6743" w:type="dxa"/>
          </w:tcPr>
          <w:p w14:paraId="2FFA6094" w14:textId="77777777" w:rsidR="005376DA" w:rsidRPr="00633320" w:rsidRDefault="005376DA" w:rsidP="0097021A">
            <w:pPr>
              <w:rPr>
                <w:sz w:val="20"/>
              </w:rPr>
            </w:pPr>
            <w:r w:rsidRPr="00633320">
              <w:rPr>
                <w:sz w:val="20"/>
              </w:rPr>
              <w:t>Initial version</w:t>
            </w:r>
          </w:p>
        </w:tc>
      </w:tr>
      <w:tr w:rsidR="005376DA" w:rsidRPr="00633320" w14:paraId="3B963E75" w14:textId="77777777" w:rsidTr="0097021A">
        <w:tc>
          <w:tcPr>
            <w:tcW w:w="1838" w:type="dxa"/>
          </w:tcPr>
          <w:p w14:paraId="4BFE7245" w14:textId="77777777" w:rsidR="005376DA" w:rsidRPr="00633320" w:rsidRDefault="005376DA" w:rsidP="0097021A">
            <w:pPr>
              <w:rPr>
                <w:sz w:val="20"/>
              </w:rPr>
            </w:pPr>
            <w:r w:rsidRPr="00633320">
              <w:rPr>
                <w:sz w:val="20"/>
              </w:rPr>
              <w:t>2.0</w:t>
            </w:r>
          </w:p>
        </w:tc>
        <w:tc>
          <w:tcPr>
            <w:tcW w:w="1559" w:type="dxa"/>
          </w:tcPr>
          <w:p w14:paraId="7B728DA4" w14:textId="77777777" w:rsidR="005376DA" w:rsidRPr="00633320" w:rsidRDefault="005376DA" w:rsidP="0097021A">
            <w:pPr>
              <w:rPr>
                <w:sz w:val="20"/>
              </w:rPr>
            </w:pPr>
            <w:r w:rsidRPr="00633320">
              <w:rPr>
                <w:sz w:val="20"/>
              </w:rPr>
              <w:t>21-Mar-2020</w:t>
            </w:r>
          </w:p>
        </w:tc>
        <w:tc>
          <w:tcPr>
            <w:tcW w:w="6743" w:type="dxa"/>
          </w:tcPr>
          <w:p w14:paraId="74B0BED7" w14:textId="77777777" w:rsidR="005376DA" w:rsidRPr="00633320" w:rsidRDefault="005376DA" w:rsidP="0097021A">
            <w:pPr>
              <w:rPr>
                <w:sz w:val="20"/>
              </w:rPr>
            </w:pPr>
            <w:r w:rsidRPr="00633320">
              <w:rPr>
                <w:sz w:val="20"/>
              </w:rPr>
              <w:t>Addition of hydroxychloroquine. Administrative changes and other clarifications.</w:t>
            </w:r>
          </w:p>
        </w:tc>
      </w:tr>
      <w:tr w:rsidR="005376DA" w:rsidRPr="00633320" w14:paraId="7D7E1516" w14:textId="77777777" w:rsidTr="0097021A">
        <w:tc>
          <w:tcPr>
            <w:tcW w:w="1838" w:type="dxa"/>
          </w:tcPr>
          <w:p w14:paraId="0DE6EE31" w14:textId="77777777" w:rsidR="005376DA" w:rsidRPr="00633320" w:rsidRDefault="005376DA" w:rsidP="0097021A">
            <w:pPr>
              <w:rPr>
                <w:sz w:val="20"/>
              </w:rPr>
            </w:pPr>
            <w:r w:rsidRPr="00633320">
              <w:rPr>
                <w:sz w:val="20"/>
              </w:rPr>
              <w:t>3.0</w:t>
            </w:r>
          </w:p>
        </w:tc>
        <w:tc>
          <w:tcPr>
            <w:tcW w:w="1559" w:type="dxa"/>
          </w:tcPr>
          <w:p w14:paraId="6F4C7F8D" w14:textId="77777777" w:rsidR="005376DA" w:rsidRPr="00633320" w:rsidRDefault="005376DA" w:rsidP="0097021A">
            <w:pPr>
              <w:rPr>
                <w:sz w:val="20"/>
              </w:rPr>
            </w:pPr>
            <w:r w:rsidRPr="00633320">
              <w:rPr>
                <w:sz w:val="20"/>
              </w:rPr>
              <w:t>07-Apr-2020</w:t>
            </w:r>
          </w:p>
        </w:tc>
        <w:tc>
          <w:tcPr>
            <w:tcW w:w="6743" w:type="dxa"/>
          </w:tcPr>
          <w:p w14:paraId="64C63570" w14:textId="77777777" w:rsidR="005376DA" w:rsidRPr="00633320" w:rsidRDefault="005376DA" w:rsidP="0097021A">
            <w:pPr>
              <w:rPr>
                <w:sz w:val="20"/>
              </w:rPr>
            </w:pPr>
            <w:r w:rsidRPr="00633320">
              <w:rPr>
                <w:sz w:val="20"/>
              </w:rPr>
              <w:t>Extension of eligibility to those with suspected COVID-19</w:t>
            </w:r>
          </w:p>
          <w:p w14:paraId="22FCF536" w14:textId="77777777" w:rsidR="005376DA" w:rsidRPr="00633320" w:rsidRDefault="005376DA" w:rsidP="0097021A">
            <w:pPr>
              <w:rPr>
                <w:sz w:val="20"/>
              </w:rPr>
            </w:pPr>
            <w:r w:rsidRPr="00633320">
              <w:rPr>
                <w:sz w:val="20"/>
              </w:rPr>
              <w:t>Addition of azithromycin arm.</w:t>
            </w:r>
          </w:p>
          <w:p w14:paraId="5D57E531" w14:textId="77777777" w:rsidR="005376DA" w:rsidRPr="00633320" w:rsidRDefault="005376DA" w:rsidP="0097021A">
            <w:pPr>
              <w:rPr>
                <w:sz w:val="20"/>
              </w:rPr>
            </w:pPr>
            <w:r w:rsidRPr="00633320">
              <w:rPr>
                <w:sz w:val="20"/>
              </w:rPr>
              <w:t>Addition of inclusion of adults who lack permanently lack capacity.</w:t>
            </w:r>
          </w:p>
          <w:p w14:paraId="10007B12" w14:textId="77777777" w:rsidR="005376DA" w:rsidRPr="00633320" w:rsidRDefault="005376DA" w:rsidP="0097021A">
            <w:pPr>
              <w:rPr>
                <w:sz w:val="20"/>
              </w:rPr>
            </w:pPr>
            <w:r w:rsidRPr="00633320">
              <w:rPr>
                <w:sz w:val="20"/>
              </w:rPr>
              <w:t>Change to primary outcome from in-hospital death to death within 28 days of randomisation.</w:t>
            </w:r>
          </w:p>
        </w:tc>
      </w:tr>
      <w:tr w:rsidR="005376DA" w:rsidRPr="00633320" w14:paraId="461F5439" w14:textId="77777777" w:rsidTr="0097021A">
        <w:tc>
          <w:tcPr>
            <w:tcW w:w="1838" w:type="dxa"/>
          </w:tcPr>
          <w:p w14:paraId="68FBEBFE" w14:textId="77777777" w:rsidR="005376DA" w:rsidRPr="00633320" w:rsidRDefault="005376DA" w:rsidP="0097021A">
            <w:pPr>
              <w:rPr>
                <w:sz w:val="20"/>
              </w:rPr>
            </w:pPr>
            <w:r w:rsidRPr="00633320">
              <w:rPr>
                <w:sz w:val="20"/>
              </w:rPr>
              <w:t>4.0</w:t>
            </w:r>
          </w:p>
        </w:tc>
        <w:tc>
          <w:tcPr>
            <w:tcW w:w="1559" w:type="dxa"/>
          </w:tcPr>
          <w:p w14:paraId="23996AFB" w14:textId="77777777" w:rsidR="005376DA" w:rsidRPr="00633320" w:rsidRDefault="005376DA" w:rsidP="0097021A">
            <w:pPr>
              <w:rPr>
                <w:sz w:val="20"/>
              </w:rPr>
            </w:pPr>
            <w:r w:rsidRPr="00633320">
              <w:rPr>
                <w:sz w:val="20"/>
              </w:rPr>
              <w:t>14-Apr-2020</w:t>
            </w:r>
          </w:p>
        </w:tc>
        <w:tc>
          <w:tcPr>
            <w:tcW w:w="6743" w:type="dxa"/>
          </w:tcPr>
          <w:p w14:paraId="4FA9F4C0" w14:textId="77777777" w:rsidR="005376DA" w:rsidRPr="00633320" w:rsidRDefault="005376DA" w:rsidP="0097021A">
            <w:pPr>
              <w:rPr>
                <w:sz w:val="20"/>
              </w:rPr>
            </w:pPr>
            <w:r w:rsidRPr="00633320">
              <w:rPr>
                <w:sz w:val="20"/>
              </w:rPr>
              <w:t>Addition of second randomisation to tocilizumab vs. standard of care among patients with progressive COVID-19.</w:t>
            </w:r>
          </w:p>
        </w:tc>
      </w:tr>
      <w:tr w:rsidR="005376DA" w:rsidRPr="00633320" w14:paraId="19E7020B" w14:textId="77777777" w:rsidTr="0097021A">
        <w:tc>
          <w:tcPr>
            <w:tcW w:w="1838" w:type="dxa"/>
          </w:tcPr>
          <w:p w14:paraId="3AEEECD1" w14:textId="77777777" w:rsidR="005376DA" w:rsidRPr="00633320" w:rsidRDefault="005376DA" w:rsidP="0097021A">
            <w:pPr>
              <w:rPr>
                <w:sz w:val="20"/>
              </w:rPr>
            </w:pPr>
            <w:r w:rsidRPr="00633320">
              <w:rPr>
                <w:sz w:val="20"/>
              </w:rPr>
              <w:t>5.0</w:t>
            </w:r>
          </w:p>
        </w:tc>
        <w:tc>
          <w:tcPr>
            <w:tcW w:w="1559" w:type="dxa"/>
          </w:tcPr>
          <w:p w14:paraId="7AFFED28" w14:textId="77777777" w:rsidR="005376DA" w:rsidRPr="00633320" w:rsidRDefault="005376DA" w:rsidP="0097021A">
            <w:pPr>
              <w:rPr>
                <w:sz w:val="20"/>
              </w:rPr>
            </w:pPr>
            <w:r w:rsidRPr="00633320">
              <w:rPr>
                <w:sz w:val="20"/>
              </w:rPr>
              <w:t>24-Apr-2020</w:t>
            </w:r>
          </w:p>
        </w:tc>
        <w:tc>
          <w:tcPr>
            <w:tcW w:w="6743" w:type="dxa"/>
          </w:tcPr>
          <w:p w14:paraId="473A1290" w14:textId="77777777" w:rsidR="005376DA" w:rsidRPr="00633320" w:rsidRDefault="005376DA" w:rsidP="0097021A">
            <w:pPr>
              <w:rPr>
                <w:sz w:val="20"/>
              </w:rPr>
            </w:pPr>
            <w:r w:rsidRPr="00633320">
              <w:rPr>
                <w:sz w:val="20"/>
              </w:rPr>
              <w:t>Addition of children to study population.</w:t>
            </w:r>
          </w:p>
        </w:tc>
      </w:tr>
      <w:tr w:rsidR="005376DA" w:rsidRPr="00633320" w14:paraId="5F0BA43E" w14:textId="77777777" w:rsidTr="0097021A">
        <w:tc>
          <w:tcPr>
            <w:tcW w:w="1838" w:type="dxa"/>
          </w:tcPr>
          <w:p w14:paraId="4E4630C5" w14:textId="77777777" w:rsidR="005376DA" w:rsidRPr="00633320" w:rsidRDefault="005376DA" w:rsidP="0097021A">
            <w:pPr>
              <w:rPr>
                <w:sz w:val="20"/>
              </w:rPr>
            </w:pPr>
            <w:r w:rsidRPr="00633320">
              <w:rPr>
                <w:sz w:val="20"/>
              </w:rPr>
              <w:t>6.0</w:t>
            </w:r>
          </w:p>
        </w:tc>
        <w:tc>
          <w:tcPr>
            <w:tcW w:w="1559" w:type="dxa"/>
          </w:tcPr>
          <w:p w14:paraId="75C9C80F" w14:textId="77777777" w:rsidR="005376DA" w:rsidRPr="00633320" w:rsidRDefault="005376DA" w:rsidP="0097021A">
            <w:pPr>
              <w:rPr>
                <w:sz w:val="20"/>
              </w:rPr>
            </w:pPr>
            <w:r w:rsidRPr="00633320">
              <w:rPr>
                <w:sz w:val="20"/>
              </w:rPr>
              <w:t>14-May-2020</w:t>
            </w:r>
          </w:p>
        </w:tc>
        <w:tc>
          <w:tcPr>
            <w:tcW w:w="6743" w:type="dxa"/>
          </w:tcPr>
          <w:p w14:paraId="590CE720" w14:textId="77777777" w:rsidR="005376DA" w:rsidRPr="00633320" w:rsidRDefault="005376DA" w:rsidP="0097021A">
            <w:pPr>
              <w:rPr>
                <w:sz w:val="20"/>
              </w:rPr>
            </w:pPr>
            <w:r w:rsidRPr="00633320">
              <w:rPr>
                <w:sz w:val="20"/>
              </w:rPr>
              <w:t>Addition of convalescent plasma</w:t>
            </w:r>
          </w:p>
        </w:tc>
      </w:tr>
      <w:tr w:rsidR="005376DA" w:rsidRPr="00633320" w14:paraId="6A7F1678" w14:textId="77777777" w:rsidTr="0097021A">
        <w:tc>
          <w:tcPr>
            <w:tcW w:w="1838" w:type="dxa"/>
          </w:tcPr>
          <w:p w14:paraId="5CA8D4C2" w14:textId="77777777" w:rsidR="005376DA" w:rsidRPr="00633320" w:rsidRDefault="005376DA" w:rsidP="0097021A">
            <w:pPr>
              <w:rPr>
                <w:sz w:val="20"/>
              </w:rPr>
            </w:pPr>
            <w:r w:rsidRPr="00633320">
              <w:rPr>
                <w:sz w:val="20"/>
              </w:rPr>
              <w:t>7.0</w:t>
            </w:r>
          </w:p>
        </w:tc>
        <w:tc>
          <w:tcPr>
            <w:tcW w:w="1559" w:type="dxa"/>
          </w:tcPr>
          <w:p w14:paraId="53F70871" w14:textId="77777777" w:rsidR="005376DA" w:rsidRPr="00633320" w:rsidRDefault="005376DA" w:rsidP="0097021A">
            <w:pPr>
              <w:rPr>
                <w:sz w:val="20"/>
              </w:rPr>
            </w:pPr>
            <w:r w:rsidRPr="00633320">
              <w:rPr>
                <w:sz w:val="20"/>
              </w:rPr>
              <w:t>18-Jun-2020</w:t>
            </w:r>
          </w:p>
        </w:tc>
        <w:tc>
          <w:tcPr>
            <w:tcW w:w="6743" w:type="dxa"/>
          </w:tcPr>
          <w:p w14:paraId="470BBB74" w14:textId="77777777" w:rsidR="005376DA" w:rsidRPr="00633320" w:rsidRDefault="005376DA" w:rsidP="0097021A">
            <w:pPr>
              <w:rPr>
                <w:sz w:val="20"/>
              </w:rPr>
            </w:pPr>
            <w:r w:rsidRPr="00633320">
              <w:rPr>
                <w:sz w:val="20"/>
              </w:rPr>
              <w:t>Allowance of randomisation in part B of main randomisation without part A.</w:t>
            </w:r>
          </w:p>
          <w:p w14:paraId="28233A44" w14:textId="77777777" w:rsidR="005376DA" w:rsidRPr="00633320" w:rsidRDefault="005376DA" w:rsidP="0097021A">
            <w:pPr>
              <w:rPr>
                <w:sz w:val="20"/>
              </w:rPr>
            </w:pPr>
            <w:r w:rsidRPr="00633320">
              <w:rPr>
                <w:sz w:val="20"/>
              </w:rPr>
              <w:t>Removal of hydroxychloroquine and dexamethasone treatment arms.</w:t>
            </w:r>
          </w:p>
        </w:tc>
      </w:tr>
      <w:tr w:rsidR="005376DA" w:rsidRPr="00633320" w14:paraId="18B992E9" w14:textId="77777777" w:rsidTr="0097021A">
        <w:tc>
          <w:tcPr>
            <w:tcW w:w="1838" w:type="dxa"/>
          </w:tcPr>
          <w:p w14:paraId="288DFCA5" w14:textId="77777777" w:rsidR="005376DA" w:rsidRPr="00633320" w:rsidRDefault="005376DA" w:rsidP="0097021A">
            <w:pPr>
              <w:rPr>
                <w:sz w:val="20"/>
              </w:rPr>
            </w:pPr>
            <w:r w:rsidRPr="00633320">
              <w:rPr>
                <w:sz w:val="20"/>
              </w:rPr>
              <w:t>8.0</w:t>
            </w:r>
          </w:p>
        </w:tc>
        <w:tc>
          <w:tcPr>
            <w:tcW w:w="1559" w:type="dxa"/>
          </w:tcPr>
          <w:p w14:paraId="6A2213DD" w14:textId="77777777" w:rsidR="005376DA" w:rsidRPr="00633320" w:rsidRDefault="005376DA" w:rsidP="0097021A">
            <w:pPr>
              <w:rPr>
                <w:sz w:val="20"/>
              </w:rPr>
            </w:pPr>
            <w:r w:rsidRPr="00633320">
              <w:rPr>
                <w:sz w:val="20"/>
              </w:rPr>
              <w:t>03-Jul-2020</w:t>
            </w:r>
          </w:p>
        </w:tc>
        <w:tc>
          <w:tcPr>
            <w:tcW w:w="6743" w:type="dxa"/>
          </w:tcPr>
          <w:p w14:paraId="386101E4" w14:textId="77777777" w:rsidR="005376DA" w:rsidRPr="00633320" w:rsidRDefault="005376DA" w:rsidP="0097021A">
            <w:pPr>
              <w:rPr>
                <w:sz w:val="20"/>
              </w:rPr>
            </w:pPr>
            <w:r w:rsidRPr="00633320">
              <w:rPr>
                <w:sz w:val="20"/>
              </w:rPr>
              <w:t>Removal of lopinavir-ritonavir</w:t>
            </w:r>
          </w:p>
          <w:p w14:paraId="7C926449" w14:textId="77777777" w:rsidR="005376DA" w:rsidRPr="00633320" w:rsidRDefault="005376DA" w:rsidP="0097021A">
            <w:pPr>
              <w:rPr>
                <w:sz w:val="20"/>
              </w:rPr>
            </w:pPr>
            <w:r w:rsidRPr="00633320">
              <w:rPr>
                <w:sz w:val="20"/>
              </w:rPr>
              <w:t>Addition of intravenous immunoglobulin arm for children</w:t>
            </w:r>
          </w:p>
          <w:p w14:paraId="171E4A45" w14:textId="77777777" w:rsidR="005376DA" w:rsidRPr="00633320" w:rsidRDefault="005376DA" w:rsidP="0097021A">
            <w:pPr>
              <w:rPr>
                <w:sz w:val="20"/>
              </w:rPr>
            </w:pPr>
            <w:r w:rsidRPr="00633320">
              <w:rPr>
                <w:sz w:val="20"/>
              </w:rPr>
              <w:t>Changes to corticosteroid dosing for children.</w:t>
            </w:r>
          </w:p>
          <w:p w14:paraId="0013F563" w14:textId="77777777" w:rsidR="005376DA" w:rsidRPr="00633320" w:rsidRDefault="005376DA" w:rsidP="0097021A">
            <w:pPr>
              <w:rPr>
                <w:sz w:val="20"/>
              </w:rPr>
            </w:pPr>
            <w:r w:rsidRPr="00633320">
              <w:rPr>
                <w:sz w:val="20"/>
              </w:rPr>
              <w:t>Addition of baseline serum sample in convalescent plasma randomisation</w:t>
            </w:r>
          </w:p>
        </w:tc>
      </w:tr>
      <w:tr w:rsidR="005376DA" w:rsidRPr="00633320" w14:paraId="7A796DAE" w14:textId="77777777" w:rsidTr="0097021A">
        <w:tc>
          <w:tcPr>
            <w:tcW w:w="1838" w:type="dxa"/>
          </w:tcPr>
          <w:p w14:paraId="2245B41D" w14:textId="77777777" w:rsidR="005376DA" w:rsidRPr="00633320" w:rsidRDefault="005376DA" w:rsidP="0097021A">
            <w:pPr>
              <w:rPr>
                <w:sz w:val="20"/>
              </w:rPr>
            </w:pPr>
            <w:r w:rsidRPr="00633320">
              <w:rPr>
                <w:sz w:val="20"/>
              </w:rPr>
              <w:t>9.0</w:t>
            </w:r>
          </w:p>
        </w:tc>
        <w:tc>
          <w:tcPr>
            <w:tcW w:w="1559" w:type="dxa"/>
          </w:tcPr>
          <w:p w14:paraId="671B77E5" w14:textId="77777777" w:rsidR="005376DA" w:rsidRPr="00633320" w:rsidRDefault="005376DA" w:rsidP="0097021A">
            <w:pPr>
              <w:rPr>
                <w:sz w:val="20"/>
              </w:rPr>
            </w:pPr>
            <w:r w:rsidRPr="00633320">
              <w:rPr>
                <w:sz w:val="20"/>
              </w:rPr>
              <w:t>10-Sep-2020</w:t>
            </w:r>
          </w:p>
        </w:tc>
        <w:tc>
          <w:tcPr>
            <w:tcW w:w="6743" w:type="dxa"/>
          </w:tcPr>
          <w:p w14:paraId="23D37F22" w14:textId="77777777" w:rsidR="005376DA" w:rsidRPr="00633320" w:rsidRDefault="005376DA" w:rsidP="0097021A">
            <w:pPr>
              <w:rPr>
                <w:sz w:val="20"/>
              </w:rPr>
            </w:pPr>
            <w:r w:rsidRPr="00633320">
              <w:rPr>
                <w:sz w:val="20"/>
              </w:rPr>
              <w:t>Addition of synthetic neutralizing antibodies</w:t>
            </w:r>
          </w:p>
          <w:p w14:paraId="03C10742" w14:textId="77777777" w:rsidR="005376DA" w:rsidRPr="00633320" w:rsidRDefault="005376DA" w:rsidP="0097021A">
            <w:pPr>
              <w:rPr>
                <w:sz w:val="20"/>
              </w:rPr>
            </w:pPr>
            <w:r w:rsidRPr="00633320">
              <w:rPr>
                <w:sz w:val="20"/>
              </w:rPr>
              <w:t>Additional baseline data collection</w:t>
            </w:r>
          </w:p>
          <w:p w14:paraId="1F402288" w14:textId="77777777" w:rsidR="005376DA" w:rsidRPr="00633320" w:rsidRDefault="005376DA" w:rsidP="0097021A">
            <w:pPr>
              <w:rPr>
                <w:sz w:val="20"/>
              </w:rPr>
            </w:pPr>
            <w:r w:rsidRPr="00633320">
              <w:rPr>
                <w:sz w:val="20"/>
              </w:rPr>
              <w:t>Addition of countries outside UK</w:t>
            </w:r>
          </w:p>
        </w:tc>
      </w:tr>
      <w:tr w:rsidR="005376DA" w:rsidRPr="00633320" w14:paraId="68D42115" w14:textId="77777777" w:rsidTr="0097021A">
        <w:tc>
          <w:tcPr>
            <w:tcW w:w="1838" w:type="dxa"/>
          </w:tcPr>
          <w:p w14:paraId="1F71A7D8" w14:textId="77777777" w:rsidR="005376DA" w:rsidRPr="00633320" w:rsidRDefault="005376DA" w:rsidP="0097021A">
            <w:pPr>
              <w:rPr>
                <w:sz w:val="20"/>
              </w:rPr>
            </w:pPr>
            <w:r w:rsidRPr="00633320">
              <w:rPr>
                <w:sz w:val="20"/>
              </w:rPr>
              <w:t>9.1</w:t>
            </w:r>
          </w:p>
        </w:tc>
        <w:tc>
          <w:tcPr>
            <w:tcW w:w="1559" w:type="dxa"/>
          </w:tcPr>
          <w:p w14:paraId="6640D837" w14:textId="77777777" w:rsidR="005376DA" w:rsidRPr="00633320" w:rsidRDefault="005376DA" w:rsidP="0097021A">
            <w:pPr>
              <w:rPr>
                <w:sz w:val="20"/>
              </w:rPr>
            </w:pPr>
            <w:r w:rsidRPr="00633320">
              <w:rPr>
                <w:sz w:val="20"/>
              </w:rPr>
              <w:t>18-Sep-2020</w:t>
            </w:r>
          </w:p>
        </w:tc>
        <w:tc>
          <w:tcPr>
            <w:tcW w:w="6743" w:type="dxa"/>
          </w:tcPr>
          <w:p w14:paraId="60B3B282" w14:textId="77777777" w:rsidR="005376DA" w:rsidRPr="00633320" w:rsidRDefault="005376DA" w:rsidP="0097021A">
            <w:pPr>
              <w:rPr>
                <w:sz w:val="20"/>
              </w:rPr>
            </w:pPr>
            <w:r w:rsidRPr="00633320">
              <w:rPr>
                <w:sz w:val="20"/>
              </w:rPr>
              <w:t>Addition of information about vaccination of children of pregnant mothers receiving REGN10933+REGN10987</w:t>
            </w:r>
          </w:p>
        </w:tc>
      </w:tr>
      <w:tr w:rsidR="005376DA" w:rsidRPr="00633320" w14:paraId="44E5541A" w14:textId="77777777" w:rsidTr="0097021A">
        <w:tc>
          <w:tcPr>
            <w:tcW w:w="1838" w:type="dxa"/>
          </w:tcPr>
          <w:p w14:paraId="2D060623" w14:textId="77777777" w:rsidR="005376DA" w:rsidRPr="00633320" w:rsidRDefault="005376DA" w:rsidP="0097021A">
            <w:pPr>
              <w:rPr>
                <w:sz w:val="20"/>
              </w:rPr>
            </w:pPr>
            <w:r w:rsidRPr="00633320">
              <w:rPr>
                <w:sz w:val="20"/>
              </w:rPr>
              <w:t>9.2 [not submitted in UK]</w:t>
            </w:r>
          </w:p>
        </w:tc>
        <w:tc>
          <w:tcPr>
            <w:tcW w:w="1559" w:type="dxa"/>
          </w:tcPr>
          <w:p w14:paraId="5B262895" w14:textId="77777777" w:rsidR="005376DA" w:rsidRPr="00633320" w:rsidRDefault="005376DA" w:rsidP="0097021A">
            <w:pPr>
              <w:rPr>
                <w:sz w:val="20"/>
              </w:rPr>
            </w:pPr>
            <w:r w:rsidRPr="00633320">
              <w:rPr>
                <w:sz w:val="20"/>
              </w:rPr>
              <w:t>15-Oct-2020</w:t>
            </w:r>
          </w:p>
        </w:tc>
        <w:tc>
          <w:tcPr>
            <w:tcW w:w="6743" w:type="dxa"/>
          </w:tcPr>
          <w:p w14:paraId="61EFBAFD" w14:textId="77777777" w:rsidR="005376DA" w:rsidRPr="00633320" w:rsidRDefault="005376DA" w:rsidP="0097021A">
            <w:pPr>
              <w:rPr>
                <w:sz w:val="20"/>
              </w:rPr>
            </w:pPr>
            <w:r w:rsidRPr="00633320">
              <w:rPr>
                <w:sz w:val="20"/>
              </w:rPr>
              <w:t>Additional information for countries outside UK</w:t>
            </w:r>
          </w:p>
        </w:tc>
      </w:tr>
      <w:tr w:rsidR="005376DA" w:rsidRPr="00633320" w14:paraId="6061578D" w14:textId="77777777" w:rsidTr="0097021A">
        <w:tc>
          <w:tcPr>
            <w:tcW w:w="1838" w:type="dxa"/>
          </w:tcPr>
          <w:p w14:paraId="2CD83B45" w14:textId="77777777" w:rsidR="005376DA" w:rsidRPr="00633320" w:rsidRDefault="005376DA" w:rsidP="0097021A">
            <w:pPr>
              <w:rPr>
                <w:sz w:val="20"/>
              </w:rPr>
            </w:pPr>
            <w:r w:rsidRPr="00633320">
              <w:rPr>
                <w:sz w:val="20"/>
              </w:rPr>
              <w:t>10.0</w:t>
            </w:r>
          </w:p>
        </w:tc>
        <w:tc>
          <w:tcPr>
            <w:tcW w:w="1559" w:type="dxa"/>
          </w:tcPr>
          <w:p w14:paraId="7E668707" w14:textId="77777777" w:rsidR="005376DA" w:rsidRPr="00633320" w:rsidRDefault="005376DA" w:rsidP="0097021A">
            <w:pPr>
              <w:rPr>
                <w:sz w:val="20"/>
              </w:rPr>
            </w:pPr>
            <w:r w:rsidRPr="00633320">
              <w:rPr>
                <w:sz w:val="20"/>
              </w:rPr>
              <w:t>26-Oct-2020</w:t>
            </w:r>
          </w:p>
        </w:tc>
        <w:tc>
          <w:tcPr>
            <w:tcW w:w="6743" w:type="dxa"/>
          </w:tcPr>
          <w:p w14:paraId="3E5703E4" w14:textId="77777777" w:rsidR="005376DA" w:rsidRPr="00633320" w:rsidRDefault="005376DA" w:rsidP="0097021A">
            <w:pPr>
              <w:rPr>
                <w:sz w:val="20"/>
              </w:rPr>
            </w:pPr>
            <w:r w:rsidRPr="00633320">
              <w:rPr>
                <w:sz w:val="20"/>
              </w:rPr>
              <w:t>Addition of main randomisation part C</w:t>
            </w:r>
          </w:p>
          <w:p w14:paraId="2B3D0E7B" w14:textId="77777777" w:rsidR="005376DA" w:rsidRPr="00633320" w:rsidRDefault="005376DA" w:rsidP="0097021A">
            <w:pPr>
              <w:rPr>
                <w:sz w:val="20"/>
              </w:rPr>
            </w:pPr>
            <w:r w:rsidRPr="00633320">
              <w:rPr>
                <w:sz w:val="20"/>
              </w:rPr>
              <w:t>General updates to avoid duplication and improve clarity</w:t>
            </w:r>
          </w:p>
        </w:tc>
      </w:tr>
      <w:tr w:rsidR="005376DA" w:rsidRPr="00633320" w14:paraId="382C26DB" w14:textId="77777777" w:rsidTr="0097021A">
        <w:tc>
          <w:tcPr>
            <w:tcW w:w="1838" w:type="dxa"/>
          </w:tcPr>
          <w:p w14:paraId="1168B862" w14:textId="77777777" w:rsidR="005376DA" w:rsidRPr="00633320" w:rsidRDefault="005376DA" w:rsidP="0097021A">
            <w:pPr>
              <w:rPr>
                <w:sz w:val="20"/>
              </w:rPr>
            </w:pPr>
            <w:r w:rsidRPr="00633320">
              <w:rPr>
                <w:sz w:val="20"/>
              </w:rPr>
              <w:t>10.1</w:t>
            </w:r>
          </w:p>
        </w:tc>
        <w:tc>
          <w:tcPr>
            <w:tcW w:w="1559" w:type="dxa"/>
          </w:tcPr>
          <w:p w14:paraId="79763A40" w14:textId="77777777" w:rsidR="005376DA" w:rsidRPr="00633320" w:rsidRDefault="005376DA" w:rsidP="0097021A">
            <w:pPr>
              <w:rPr>
                <w:sz w:val="20"/>
              </w:rPr>
            </w:pPr>
            <w:r w:rsidRPr="00633320">
              <w:rPr>
                <w:sz w:val="20"/>
              </w:rPr>
              <w:t>01-Nov-2020</w:t>
            </w:r>
          </w:p>
        </w:tc>
        <w:tc>
          <w:tcPr>
            <w:tcW w:w="6743" w:type="dxa"/>
          </w:tcPr>
          <w:p w14:paraId="47A5A15C" w14:textId="77777777" w:rsidR="005376DA" w:rsidRPr="00633320" w:rsidRDefault="005376DA" w:rsidP="0097021A">
            <w:pPr>
              <w:rPr>
                <w:sz w:val="20"/>
              </w:rPr>
            </w:pPr>
            <w:r w:rsidRPr="00633320">
              <w:rPr>
                <w:sz w:val="20"/>
              </w:rPr>
              <w:t>Additional information for pregnant women</w:t>
            </w:r>
          </w:p>
        </w:tc>
      </w:tr>
      <w:tr w:rsidR="005376DA" w:rsidRPr="00633320" w14:paraId="7849AC87" w14:textId="77777777" w:rsidTr="0097021A">
        <w:tc>
          <w:tcPr>
            <w:tcW w:w="1838" w:type="dxa"/>
          </w:tcPr>
          <w:p w14:paraId="10DB70A2" w14:textId="77777777" w:rsidR="005376DA" w:rsidRPr="00633320" w:rsidRDefault="005376DA" w:rsidP="0097021A">
            <w:pPr>
              <w:rPr>
                <w:sz w:val="20"/>
              </w:rPr>
            </w:pPr>
            <w:r w:rsidRPr="00633320">
              <w:rPr>
                <w:sz w:val="20"/>
              </w:rPr>
              <w:t>11.0</w:t>
            </w:r>
          </w:p>
        </w:tc>
        <w:tc>
          <w:tcPr>
            <w:tcW w:w="1559" w:type="dxa"/>
          </w:tcPr>
          <w:p w14:paraId="4D7CBEDB" w14:textId="77777777" w:rsidR="005376DA" w:rsidRPr="00633320" w:rsidRDefault="005376DA" w:rsidP="0097021A">
            <w:pPr>
              <w:rPr>
                <w:sz w:val="20"/>
              </w:rPr>
            </w:pPr>
            <w:r w:rsidRPr="00633320">
              <w:rPr>
                <w:sz w:val="20"/>
              </w:rPr>
              <w:t>19-Nov-2020</w:t>
            </w:r>
          </w:p>
        </w:tc>
        <w:tc>
          <w:tcPr>
            <w:tcW w:w="6743" w:type="dxa"/>
          </w:tcPr>
          <w:p w14:paraId="45B2C6C1" w14:textId="77777777" w:rsidR="005376DA" w:rsidRPr="00633320" w:rsidRDefault="005376DA" w:rsidP="0097021A">
            <w:pPr>
              <w:rPr>
                <w:sz w:val="20"/>
              </w:rPr>
            </w:pPr>
            <w:r w:rsidRPr="00633320">
              <w:rPr>
                <w:sz w:val="20"/>
              </w:rPr>
              <w:t>Addition of colchicine to main randomisation part A</w:t>
            </w:r>
          </w:p>
          <w:p w14:paraId="767FA2DE" w14:textId="77777777" w:rsidR="005376DA" w:rsidRPr="00633320" w:rsidRDefault="005376DA" w:rsidP="0097021A">
            <w:pPr>
              <w:rPr>
                <w:sz w:val="20"/>
              </w:rPr>
            </w:pPr>
            <w:r w:rsidRPr="00633320">
              <w:rPr>
                <w:sz w:val="20"/>
              </w:rPr>
              <w:t>Removal of azithromycin from main randomi</w:t>
            </w:r>
            <w:r>
              <w:rPr>
                <w:sz w:val="20"/>
              </w:rPr>
              <w:t>s</w:t>
            </w:r>
            <w:r w:rsidRPr="00633320">
              <w:rPr>
                <w:sz w:val="20"/>
              </w:rPr>
              <w:t>ation part A</w:t>
            </w:r>
          </w:p>
          <w:p w14:paraId="199806CD" w14:textId="77777777" w:rsidR="005376DA" w:rsidRPr="00633320" w:rsidRDefault="005376DA" w:rsidP="0097021A">
            <w:pPr>
              <w:rPr>
                <w:sz w:val="20"/>
              </w:rPr>
            </w:pPr>
            <w:r w:rsidRPr="00633320">
              <w:rPr>
                <w:sz w:val="20"/>
              </w:rPr>
              <w:t>Change in randomisation ratio in main randomisation part A from 2:1 to 1:1</w:t>
            </w:r>
          </w:p>
        </w:tc>
      </w:tr>
      <w:tr w:rsidR="005376DA" w:rsidRPr="00633320" w14:paraId="39993A61" w14:textId="77777777" w:rsidTr="0097021A">
        <w:tc>
          <w:tcPr>
            <w:tcW w:w="1838" w:type="dxa"/>
          </w:tcPr>
          <w:p w14:paraId="3D6CB0E0" w14:textId="77777777" w:rsidR="005376DA" w:rsidRPr="00633320" w:rsidRDefault="005376DA" w:rsidP="0097021A">
            <w:pPr>
              <w:rPr>
                <w:sz w:val="20"/>
              </w:rPr>
            </w:pPr>
            <w:r w:rsidRPr="00633320">
              <w:rPr>
                <w:sz w:val="20"/>
              </w:rPr>
              <w:t>11.1</w:t>
            </w:r>
          </w:p>
        </w:tc>
        <w:tc>
          <w:tcPr>
            <w:tcW w:w="1559" w:type="dxa"/>
          </w:tcPr>
          <w:p w14:paraId="0DCA68B4" w14:textId="77777777" w:rsidR="005376DA" w:rsidRPr="00633320" w:rsidRDefault="005376DA" w:rsidP="0097021A">
            <w:pPr>
              <w:rPr>
                <w:sz w:val="20"/>
              </w:rPr>
            </w:pPr>
            <w:r w:rsidRPr="00633320">
              <w:rPr>
                <w:sz w:val="20"/>
              </w:rPr>
              <w:t>21-Nov-2020</w:t>
            </w:r>
          </w:p>
        </w:tc>
        <w:tc>
          <w:tcPr>
            <w:tcW w:w="6743" w:type="dxa"/>
          </w:tcPr>
          <w:p w14:paraId="291F8760" w14:textId="77777777" w:rsidR="005376DA" w:rsidRPr="00633320" w:rsidRDefault="005376DA" w:rsidP="0097021A">
            <w:pPr>
              <w:rPr>
                <w:sz w:val="20"/>
              </w:rPr>
            </w:pPr>
            <w:r w:rsidRPr="00633320">
              <w:rPr>
                <w:sz w:val="20"/>
              </w:rPr>
              <w:t>Clarification of colchicine age thresholds</w:t>
            </w:r>
          </w:p>
        </w:tc>
      </w:tr>
      <w:tr w:rsidR="005376DA" w:rsidRPr="00633320" w14:paraId="30DCBC6C" w14:textId="77777777" w:rsidTr="0097021A">
        <w:tc>
          <w:tcPr>
            <w:tcW w:w="1838" w:type="dxa"/>
          </w:tcPr>
          <w:p w14:paraId="4661602C" w14:textId="77777777" w:rsidR="005376DA" w:rsidRPr="00633320" w:rsidRDefault="005376DA" w:rsidP="0097021A">
            <w:pPr>
              <w:rPr>
                <w:sz w:val="20"/>
              </w:rPr>
            </w:pPr>
            <w:r w:rsidRPr="00633320">
              <w:rPr>
                <w:sz w:val="20"/>
              </w:rPr>
              <w:t>11.2 [not submitted in UK]</w:t>
            </w:r>
          </w:p>
        </w:tc>
        <w:tc>
          <w:tcPr>
            <w:tcW w:w="1559" w:type="dxa"/>
          </w:tcPr>
          <w:p w14:paraId="20B35606" w14:textId="77777777" w:rsidR="005376DA" w:rsidRPr="00633320" w:rsidRDefault="005376DA" w:rsidP="0097021A">
            <w:pPr>
              <w:rPr>
                <w:sz w:val="20"/>
              </w:rPr>
            </w:pPr>
            <w:r w:rsidRPr="00633320">
              <w:rPr>
                <w:sz w:val="20"/>
              </w:rPr>
              <w:t>01-Dec-2020</w:t>
            </w:r>
          </w:p>
        </w:tc>
        <w:tc>
          <w:tcPr>
            <w:tcW w:w="6743" w:type="dxa"/>
          </w:tcPr>
          <w:p w14:paraId="1AF7D616" w14:textId="77777777" w:rsidR="005376DA" w:rsidRPr="00633320" w:rsidRDefault="005376DA" w:rsidP="0097021A">
            <w:pPr>
              <w:rPr>
                <w:sz w:val="20"/>
              </w:rPr>
            </w:pPr>
            <w:r w:rsidRPr="00633320">
              <w:rPr>
                <w:sz w:val="20"/>
              </w:rPr>
              <w:t>Addition of modified aspirin dose if 150mg not available</w:t>
            </w:r>
          </w:p>
        </w:tc>
      </w:tr>
      <w:tr w:rsidR="005376DA" w:rsidRPr="00633320" w14:paraId="22FA7E81" w14:textId="77777777" w:rsidTr="0097021A">
        <w:tc>
          <w:tcPr>
            <w:tcW w:w="1838" w:type="dxa"/>
          </w:tcPr>
          <w:p w14:paraId="1F353814" w14:textId="77777777" w:rsidR="005376DA" w:rsidRPr="00633320" w:rsidRDefault="005376DA" w:rsidP="0097021A">
            <w:pPr>
              <w:rPr>
                <w:sz w:val="20"/>
              </w:rPr>
            </w:pPr>
            <w:r w:rsidRPr="00633320">
              <w:rPr>
                <w:sz w:val="20"/>
              </w:rPr>
              <w:t>12.0</w:t>
            </w:r>
          </w:p>
        </w:tc>
        <w:tc>
          <w:tcPr>
            <w:tcW w:w="1559" w:type="dxa"/>
          </w:tcPr>
          <w:p w14:paraId="57B51D9F" w14:textId="77777777" w:rsidR="005376DA" w:rsidRPr="00633320" w:rsidRDefault="005376DA" w:rsidP="0097021A">
            <w:pPr>
              <w:rPr>
                <w:sz w:val="20"/>
              </w:rPr>
            </w:pPr>
            <w:r w:rsidRPr="00633320">
              <w:rPr>
                <w:sz w:val="20"/>
              </w:rPr>
              <w:t>10-Dec-2020</w:t>
            </w:r>
          </w:p>
        </w:tc>
        <w:tc>
          <w:tcPr>
            <w:tcW w:w="6743" w:type="dxa"/>
          </w:tcPr>
          <w:p w14:paraId="5A3E4C1B" w14:textId="77777777" w:rsidR="005376DA" w:rsidRPr="00633320" w:rsidRDefault="005376DA" w:rsidP="0097021A">
            <w:pPr>
              <w:rPr>
                <w:sz w:val="20"/>
              </w:rPr>
            </w:pPr>
            <w:r w:rsidRPr="00633320">
              <w:rPr>
                <w:sz w:val="20"/>
              </w:rPr>
              <w:t>Allow second randomisation of children without first randomisation</w:t>
            </w:r>
          </w:p>
        </w:tc>
      </w:tr>
      <w:tr w:rsidR="005376DA" w:rsidRPr="00633320" w14:paraId="7A617B97" w14:textId="77777777" w:rsidTr="0097021A">
        <w:tc>
          <w:tcPr>
            <w:tcW w:w="1838" w:type="dxa"/>
          </w:tcPr>
          <w:p w14:paraId="7ED3D468" w14:textId="77777777" w:rsidR="005376DA" w:rsidRPr="00633320" w:rsidRDefault="005376DA" w:rsidP="0097021A">
            <w:pPr>
              <w:rPr>
                <w:sz w:val="20"/>
              </w:rPr>
            </w:pPr>
            <w:r w:rsidRPr="00633320">
              <w:rPr>
                <w:sz w:val="20"/>
              </w:rPr>
              <w:t>12.1</w:t>
            </w:r>
          </w:p>
        </w:tc>
        <w:tc>
          <w:tcPr>
            <w:tcW w:w="1559" w:type="dxa"/>
          </w:tcPr>
          <w:p w14:paraId="1F8886CE" w14:textId="77777777" w:rsidR="005376DA" w:rsidRPr="00633320" w:rsidRDefault="005376DA" w:rsidP="0097021A">
            <w:pPr>
              <w:rPr>
                <w:sz w:val="20"/>
              </w:rPr>
            </w:pPr>
            <w:r w:rsidRPr="00633320">
              <w:rPr>
                <w:sz w:val="20"/>
              </w:rPr>
              <w:t>16-Dec-2020</w:t>
            </w:r>
          </w:p>
        </w:tc>
        <w:tc>
          <w:tcPr>
            <w:tcW w:w="6743" w:type="dxa"/>
          </w:tcPr>
          <w:p w14:paraId="53A84B66" w14:textId="77777777" w:rsidR="005376DA" w:rsidRPr="00633320" w:rsidRDefault="005376DA" w:rsidP="0097021A">
            <w:pPr>
              <w:rPr>
                <w:sz w:val="20"/>
              </w:rPr>
            </w:pPr>
            <w:r w:rsidRPr="00633320">
              <w:rPr>
                <w:sz w:val="20"/>
              </w:rPr>
              <w:t>Clarification of change in V12.0</w:t>
            </w:r>
          </w:p>
        </w:tc>
      </w:tr>
      <w:tr w:rsidR="005376DA" w:rsidRPr="00633320" w14:paraId="605DB71E" w14:textId="77777777" w:rsidTr="0097021A">
        <w:tc>
          <w:tcPr>
            <w:tcW w:w="1838" w:type="dxa"/>
          </w:tcPr>
          <w:p w14:paraId="08CF5382" w14:textId="77777777" w:rsidR="005376DA" w:rsidRPr="00633320" w:rsidRDefault="005376DA" w:rsidP="0097021A">
            <w:pPr>
              <w:rPr>
                <w:sz w:val="20"/>
              </w:rPr>
            </w:pPr>
            <w:r w:rsidRPr="00633320">
              <w:rPr>
                <w:sz w:val="20"/>
              </w:rPr>
              <w:t>13.0</w:t>
            </w:r>
          </w:p>
        </w:tc>
        <w:tc>
          <w:tcPr>
            <w:tcW w:w="1559" w:type="dxa"/>
          </w:tcPr>
          <w:p w14:paraId="14C35B40" w14:textId="77777777" w:rsidR="005376DA" w:rsidRPr="00633320" w:rsidRDefault="005376DA" w:rsidP="0097021A">
            <w:pPr>
              <w:rPr>
                <w:sz w:val="20"/>
              </w:rPr>
            </w:pPr>
            <w:r w:rsidRPr="00633320">
              <w:rPr>
                <w:sz w:val="20"/>
              </w:rPr>
              <w:t>26-Jan-2021</w:t>
            </w:r>
          </w:p>
        </w:tc>
        <w:tc>
          <w:tcPr>
            <w:tcW w:w="6743" w:type="dxa"/>
          </w:tcPr>
          <w:p w14:paraId="2590627F" w14:textId="77777777" w:rsidR="005376DA" w:rsidRPr="00633320" w:rsidRDefault="005376DA" w:rsidP="0097021A">
            <w:pPr>
              <w:rPr>
                <w:sz w:val="20"/>
              </w:rPr>
            </w:pPr>
            <w:r w:rsidRPr="00633320">
              <w:rPr>
                <w:sz w:val="20"/>
              </w:rPr>
              <w:t>Addition of baricitinib and anakinra (and change to allocation ratio in second randomi</w:t>
            </w:r>
            <w:r>
              <w:rPr>
                <w:sz w:val="20"/>
              </w:rPr>
              <w:t>s</w:t>
            </w:r>
            <w:r w:rsidRPr="00633320">
              <w:rPr>
                <w:sz w:val="20"/>
              </w:rPr>
              <w:t>ation for children); addition of pregnancy test for women of child-bearing potential (and change to colchicine eligibility);</w:t>
            </w:r>
          </w:p>
          <w:p w14:paraId="2F1F571D" w14:textId="77777777" w:rsidR="005376DA" w:rsidRPr="00633320" w:rsidRDefault="005376DA" w:rsidP="0097021A">
            <w:pPr>
              <w:rPr>
                <w:sz w:val="20"/>
              </w:rPr>
            </w:pPr>
            <w:r w:rsidRPr="00633320">
              <w:rPr>
                <w:sz w:val="20"/>
              </w:rPr>
              <w:t>removal of tocilizumab for adults; removal of convalescent plasma and additional assessment of antibody-based therapy; addition of dexamethasone as substitute if methylprednisolone unavailable</w:t>
            </w:r>
          </w:p>
        </w:tc>
      </w:tr>
      <w:tr w:rsidR="005376DA" w:rsidRPr="00633320" w14:paraId="35F0BD8F" w14:textId="77777777" w:rsidTr="0097021A">
        <w:tc>
          <w:tcPr>
            <w:tcW w:w="1838" w:type="dxa"/>
          </w:tcPr>
          <w:p w14:paraId="0646F3F6" w14:textId="77777777" w:rsidR="005376DA" w:rsidRPr="00633320" w:rsidRDefault="005376DA" w:rsidP="0097021A">
            <w:pPr>
              <w:rPr>
                <w:sz w:val="20"/>
                <w:szCs w:val="20"/>
              </w:rPr>
            </w:pPr>
            <w:r w:rsidRPr="00633320">
              <w:rPr>
                <w:sz w:val="20"/>
                <w:szCs w:val="20"/>
              </w:rPr>
              <w:t>14.0</w:t>
            </w:r>
          </w:p>
        </w:tc>
        <w:tc>
          <w:tcPr>
            <w:tcW w:w="1559" w:type="dxa"/>
          </w:tcPr>
          <w:p w14:paraId="6B09D3B8" w14:textId="77777777" w:rsidR="005376DA" w:rsidRPr="00633320" w:rsidRDefault="005376DA" w:rsidP="0097021A">
            <w:pPr>
              <w:rPr>
                <w:sz w:val="20"/>
                <w:szCs w:val="20"/>
              </w:rPr>
            </w:pPr>
            <w:r w:rsidRPr="00633320">
              <w:rPr>
                <w:sz w:val="20"/>
                <w:szCs w:val="20"/>
              </w:rPr>
              <w:t>15-Feb-2021</w:t>
            </w:r>
          </w:p>
        </w:tc>
        <w:tc>
          <w:tcPr>
            <w:tcW w:w="6743" w:type="dxa"/>
          </w:tcPr>
          <w:p w14:paraId="730C3240" w14:textId="77777777" w:rsidR="005376DA" w:rsidRPr="00633320" w:rsidRDefault="005376DA" w:rsidP="0097021A">
            <w:pPr>
              <w:rPr>
                <w:sz w:val="20"/>
                <w:szCs w:val="20"/>
              </w:rPr>
            </w:pPr>
            <w:r w:rsidRPr="00633320">
              <w:rPr>
                <w:sz w:val="20"/>
                <w:szCs w:val="20"/>
              </w:rPr>
              <w:t>Addition of Early Phase Assessments; the inclusion of dimethyl fumarate for initial early phase assessment; restriction of main randomisation part B to children with COVID-19 pneumonia; modification of barictinib and tocilizumab co-administration guidance</w:t>
            </w:r>
          </w:p>
        </w:tc>
      </w:tr>
      <w:tr w:rsidR="005376DA" w:rsidRPr="00633320" w14:paraId="7ADE3B27" w14:textId="77777777" w:rsidTr="0097021A">
        <w:trPr>
          <w:cantSplit/>
        </w:trPr>
        <w:tc>
          <w:tcPr>
            <w:tcW w:w="1838" w:type="dxa"/>
          </w:tcPr>
          <w:p w14:paraId="6FA4D79C" w14:textId="77777777" w:rsidR="005376DA" w:rsidRPr="00633320" w:rsidRDefault="005376DA" w:rsidP="0097021A">
            <w:pPr>
              <w:rPr>
                <w:sz w:val="20"/>
                <w:szCs w:val="20"/>
              </w:rPr>
            </w:pPr>
            <w:r w:rsidRPr="00633320">
              <w:rPr>
                <w:sz w:val="20"/>
                <w:szCs w:val="20"/>
              </w:rPr>
              <w:t>15.0</w:t>
            </w:r>
          </w:p>
        </w:tc>
        <w:tc>
          <w:tcPr>
            <w:tcW w:w="1559" w:type="dxa"/>
          </w:tcPr>
          <w:p w14:paraId="21F07283" w14:textId="77777777" w:rsidR="005376DA" w:rsidRPr="00633320" w:rsidRDefault="005376DA" w:rsidP="0097021A">
            <w:pPr>
              <w:rPr>
                <w:sz w:val="20"/>
                <w:szCs w:val="20"/>
              </w:rPr>
            </w:pPr>
            <w:r>
              <w:rPr>
                <w:sz w:val="20"/>
                <w:szCs w:val="20"/>
              </w:rPr>
              <w:t>12-Apr-2021</w:t>
            </w:r>
          </w:p>
        </w:tc>
        <w:tc>
          <w:tcPr>
            <w:tcW w:w="6743" w:type="dxa"/>
          </w:tcPr>
          <w:p w14:paraId="2065C25D" w14:textId="77777777" w:rsidR="005376DA" w:rsidRPr="00633320" w:rsidRDefault="005376DA" w:rsidP="0097021A">
            <w:pPr>
              <w:rPr>
                <w:sz w:val="20"/>
                <w:szCs w:val="20"/>
              </w:rPr>
            </w:pPr>
            <w:r w:rsidRPr="00633320">
              <w:rPr>
                <w:sz w:val="20"/>
                <w:szCs w:val="20"/>
              </w:rPr>
              <w:t>Removal of aspirin and colchi</w:t>
            </w:r>
            <w:r>
              <w:rPr>
                <w:sz w:val="20"/>
                <w:szCs w:val="20"/>
              </w:rPr>
              <w:t>ci</w:t>
            </w:r>
            <w:r w:rsidRPr="00633320">
              <w:rPr>
                <w:sz w:val="20"/>
                <w:szCs w:val="20"/>
              </w:rPr>
              <w:t>ne; addition of infliximab and high-dose corticosteroids (ex-UK only)</w:t>
            </w:r>
          </w:p>
        </w:tc>
      </w:tr>
      <w:tr w:rsidR="005376DA" w:rsidRPr="00633320" w14:paraId="22463D85" w14:textId="77777777" w:rsidTr="0097021A">
        <w:trPr>
          <w:cantSplit/>
        </w:trPr>
        <w:tc>
          <w:tcPr>
            <w:tcW w:w="1838" w:type="dxa"/>
          </w:tcPr>
          <w:p w14:paraId="3A905169" w14:textId="77777777" w:rsidR="005376DA" w:rsidRPr="00633320" w:rsidRDefault="005376DA" w:rsidP="0097021A">
            <w:pPr>
              <w:rPr>
                <w:sz w:val="20"/>
                <w:szCs w:val="20"/>
              </w:rPr>
            </w:pPr>
            <w:r>
              <w:rPr>
                <w:sz w:val="20"/>
                <w:szCs w:val="20"/>
              </w:rPr>
              <w:t>15.1 [not submitted in UK]</w:t>
            </w:r>
          </w:p>
        </w:tc>
        <w:tc>
          <w:tcPr>
            <w:tcW w:w="1559" w:type="dxa"/>
          </w:tcPr>
          <w:p w14:paraId="4D9007EE" w14:textId="77777777" w:rsidR="005376DA" w:rsidRDefault="005376DA" w:rsidP="0097021A">
            <w:pPr>
              <w:rPr>
                <w:sz w:val="20"/>
                <w:szCs w:val="20"/>
              </w:rPr>
            </w:pPr>
            <w:r>
              <w:rPr>
                <w:sz w:val="20"/>
                <w:szCs w:val="20"/>
              </w:rPr>
              <w:t>18-May-2021</w:t>
            </w:r>
          </w:p>
        </w:tc>
        <w:tc>
          <w:tcPr>
            <w:tcW w:w="6743" w:type="dxa"/>
          </w:tcPr>
          <w:p w14:paraId="298D06AF" w14:textId="77777777" w:rsidR="005376DA" w:rsidRPr="00633320" w:rsidRDefault="005376DA" w:rsidP="0097021A">
            <w:pPr>
              <w:rPr>
                <w:sz w:val="20"/>
                <w:szCs w:val="20"/>
              </w:rPr>
            </w:pPr>
            <w:r>
              <w:rPr>
                <w:sz w:val="20"/>
                <w:szCs w:val="20"/>
              </w:rPr>
              <w:t>Addition of South Africa</w:t>
            </w:r>
          </w:p>
        </w:tc>
      </w:tr>
      <w:tr w:rsidR="005376DA" w:rsidRPr="00633320" w14:paraId="4E54F878" w14:textId="77777777" w:rsidTr="0097021A">
        <w:trPr>
          <w:cantSplit/>
        </w:trPr>
        <w:tc>
          <w:tcPr>
            <w:tcW w:w="1838" w:type="dxa"/>
          </w:tcPr>
          <w:p w14:paraId="7BB2D7E7" w14:textId="77777777" w:rsidR="005376DA" w:rsidRDefault="005376DA" w:rsidP="0097021A">
            <w:pPr>
              <w:rPr>
                <w:sz w:val="20"/>
                <w:szCs w:val="20"/>
              </w:rPr>
            </w:pPr>
            <w:r>
              <w:rPr>
                <w:sz w:val="20"/>
                <w:szCs w:val="20"/>
              </w:rPr>
              <w:lastRenderedPageBreak/>
              <w:t>16.0</w:t>
            </w:r>
          </w:p>
        </w:tc>
        <w:tc>
          <w:tcPr>
            <w:tcW w:w="1559" w:type="dxa"/>
          </w:tcPr>
          <w:p w14:paraId="1711A8CA" w14:textId="77777777" w:rsidR="005376DA" w:rsidRDefault="005376DA" w:rsidP="0097021A">
            <w:pPr>
              <w:rPr>
                <w:sz w:val="20"/>
                <w:szCs w:val="20"/>
              </w:rPr>
            </w:pPr>
            <w:r>
              <w:rPr>
                <w:sz w:val="20"/>
                <w:szCs w:val="20"/>
              </w:rPr>
              <w:t>05-Jul-2021</w:t>
            </w:r>
          </w:p>
        </w:tc>
        <w:tc>
          <w:tcPr>
            <w:tcW w:w="6743" w:type="dxa"/>
          </w:tcPr>
          <w:p w14:paraId="1B850834" w14:textId="77777777" w:rsidR="005376DA" w:rsidRDefault="005376DA" w:rsidP="0097021A">
            <w:pPr>
              <w:rPr>
                <w:sz w:val="20"/>
                <w:szCs w:val="20"/>
              </w:rPr>
            </w:pPr>
            <w:r>
              <w:rPr>
                <w:sz w:val="20"/>
                <w:szCs w:val="20"/>
              </w:rPr>
              <w:t>Removal of REGN-COV2 and main randomisation part B</w:t>
            </w:r>
          </w:p>
          <w:p w14:paraId="59987CEB" w14:textId="77777777" w:rsidR="005376DA" w:rsidRDefault="005376DA" w:rsidP="0097021A">
            <w:pPr>
              <w:rPr>
                <w:sz w:val="20"/>
                <w:szCs w:val="20"/>
              </w:rPr>
            </w:pPr>
            <w:r>
              <w:rPr>
                <w:sz w:val="20"/>
                <w:szCs w:val="20"/>
              </w:rPr>
              <w:t>Removal of infliximab from main randomisation part E (and associated endemic infection monitoring section)</w:t>
            </w:r>
          </w:p>
          <w:p w14:paraId="49FD2EE5" w14:textId="77777777" w:rsidR="005376DA" w:rsidRDefault="005376DA" w:rsidP="0097021A">
            <w:pPr>
              <w:rPr>
                <w:sz w:val="20"/>
                <w:szCs w:val="20"/>
              </w:rPr>
            </w:pPr>
            <w:r>
              <w:rPr>
                <w:sz w:val="20"/>
                <w:szCs w:val="20"/>
              </w:rPr>
              <w:t>Addition of empagliflozin as main randomisation part F and metabolic outcomes</w:t>
            </w:r>
          </w:p>
          <w:p w14:paraId="10FCD3C5" w14:textId="77777777" w:rsidR="005376DA" w:rsidRDefault="005376DA" w:rsidP="0097021A">
            <w:pPr>
              <w:rPr>
                <w:sz w:val="20"/>
                <w:szCs w:val="20"/>
              </w:rPr>
            </w:pPr>
            <w:r>
              <w:rPr>
                <w:sz w:val="20"/>
                <w:szCs w:val="20"/>
              </w:rPr>
              <w:t>Addition of India, Sri Lanka and Pakistan</w:t>
            </w:r>
          </w:p>
        </w:tc>
      </w:tr>
      <w:tr w:rsidR="005376DA" w:rsidRPr="00633320" w14:paraId="3975E6F9" w14:textId="77777777" w:rsidTr="0097021A">
        <w:tc>
          <w:tcPr>
            <w:tcW w:w="1838" w:type="dxa"/>
          </w:tcPr>
          <w:p w14:paraId="2CCCED82" w14:textId="77777777" w:rsidR="005376DA" w:rsidRDefault="005376DA" w:rsidP="0097021A">
            <w:pPr>
              <w:rPr>
                <w:sz w:val="20"/>
                <w:szCs w:val="20"/>
              </w:rPr>
            </w:pPr>
            <w:r>
              <w:rPr>
                <w:sz w:val="20"/>
                <w:szCs w:val="20"/>
              </w:rPr>
              <w:t>V16.1</w:t>
            </w:r>
          </w:p>
        </w:tc>
        <w:tc>
          <w:tcPr>
            <w:tcW w:w="1559" w:type="dxa"/>
          </w:tcPr>
          <w:p w14:paraId="4CC06CDE" w14:textId="77777777" w:rsidR="005376DA" w:rsidRDefault="005376DA" w:rsidP="0097021A">
            <w:pPr>
              <w:rPr>
                <w:sz w:val="20"/>
                <w:szCs w:val="20"/>
              </w:rPr>
            </w:pPr>
            <w:r>
              <w:rPr>
                <w:sz w:val="20"/>
                <w:szCs w:val="20"/>
              </w:rPr>
              <w:t>08-Jul-2021</w:t>
            </w:r>
          </w:p>
        </w:tc>
        <w:tc>
          <w:tcPr>
            <w:tcW w:w="6743" w:type="dxa"/>
          </w:tcPr>
          <w:p w14:paraId="0D1D55EC" w14:textId="77777777" w:rsidR="005376DA" w:rsidRDefault="005376DA" w:rsidP="0097021A">
            <w:pPr>
              <w:rPr>
                <w:sz w:val="20"/>
                <w:szCs w:val="20"/>
              </w:rPr>
            </w:pPr>
            <w:r>
              <w:rPr>
                <w:sz w:val="20"/>
                <w:szCs w:val="20"/>
              </w:rPr>
              <w:t>Clarification of design in introduction</w:t>
            </w:r>
          </w:p>
        </w:tc>
      </w:tr>
      <w:tr w:rsidR="005376DA" w:rsidRPr="00633320" w14:paraId="067C0EED" w14:textId="77777777" w:rsidTr="0097021A">
        <w:tc>
          <w:tcPr>
            <w:tcW w:w="1838" w:type="dxa"/>
          </w:tcPr>
          <w:p w14:paraId="7B2AA6AF" w14:textId="77777777" w:rsidR="005376DA" w:rsidRDefault="005376DA" w:rsidP="0097021A">
            <w:pPr>
              <w:rPr>
                <w:sz w:val="20"/>
                <w:szCs w:val="20"/>
              </w:rPr>
            </w:pPr>
            <w:r>
              <w:rPr>
                <w:sz w:val="20"/>
                <w:szCs w:val="20"/>
              </w:rPr>
              <w:t>V17.0</w:t>
            </w:r>
          </w:p>
        </w:tc>
        <w:tc>
          <w:tcPr>
            <w:tcW w:w="1559" w:type="dxa"/>
          </w:tcPr>
          <w:p w14:paraId="2E498BAD" w14:textId="77777777" w:rsidR="005376DA" w:rsidRDefault="005376DA" w:rsidP="0097021A">
            <w:pPr>
              <w:rPr>
                <w:sz w:val="20"/>
                <w:szCs w:val="20"/>
              </w:rPr>
            </w:pPr>
            <w:r>
              <w:rPr>
                <w:sz w:val="20"/>
                <w:szCs w:val="20"/>
              </w:rPr>
              <w:t>06-Aug-2021</w:t>
            </w:r>
          </w:p>
        </w:tc>
        <w:tc>
          <w:tcPr>
            <w:tcW w:w="6743" w:type="dxa"/>
          </w:tcPr>
          <w:p w14:paraId="56802850" w14:textId="77777777" w:rsidR="005376DA" w:rsidRDefault="005376DA" w:rsidP="0097021A">
            <w:pPr>
              <w:rPr>
                <w:sz w:val="20"/>
                <w:szCs w:val="20"/>
              </w:rPr>
            </w:pPr>
            <w:r>
              <w:rPr>
                <w:sz w:val="20"/>
                <w:szCs w:val="20"/>
              </w:rPr>
              <w:t>Addition of additional exclusion criteria and safety monitoring for empagliflozin arm</w:t>
            </w:r>
          </w:p>
          <w:p w14:paraId="0D97754F" w14:textId="77777777" w:rsidR="005376DA" w:rsidRDefault="005376DA" w:rsidP="0097021A">
            <w:pPr>
              <w:rPr>
                <w:sz w:val="20"/>
                <w:szCs w:val="20"/>
              </w:rPr>
            </w:pPr>
            <w:r>
              <w:rPr>
                <w:sz w:val="20"/>
                <w:szCs w:val="20"/>
              </w:rPr>
              <w:t>Removal of corticosteroids and intravenous immunoglobulin in main randomisation part A (for children)</w:t>
            </w:r>
          </w:p>
        </w:tc>
      </w:tr>
      <w:tr w:rsidR="005376DA" w:rsidRPr="00633320" w14:paraId="53A299E3" w14:textId="77777777" w:rsidTr="0097021A">
        <w:tc>
          <w:tcPr>
            <w:tcW w:w="1838" w:type="dxa"/>
          </w:tcPr>
          <w:p w14:paraId="6055488D" w14:textId="77777777" w:rsidR="005376DA" w:rsidRDefault="005376DA" w:rsidP="0097021A">
            <w:pPr>
              <w:rPr>
                <w:sz w:val="20"/>
                <w:szCs w:val="20"/>
              </w:rPr>
            </w:pPr>
            <w:r>
              <w:rPr>
                <w:sz w:val="20"/>
                <w:szCs w:val="20"/>
              </w:rPr>
              <w:t>V17.1</w:t>
            </w:r>
          </w:p>
        </w:tc>
        <w:tc>
          <w:tcPr>
            <w:tcW w:w="1559" w:type="dxa"/>
          </w:tcPr>
          <w:p w14:paraId="42CD3ABD" w14:textId="77777777" w:rsidR="005376DA" w:rsidRDefault="005376DA" w:rsidP="0097021A">
            <w:pPr>
              <w:rPr>
                <w:sz w:val="20"/>
                <w:szCs w:val="20"/>
              </w:rPr>
            </w:pPr>
            <w:r>
              <w:rPr>
                <w:sz w:val="20"/>
                <w:szCs w:val="20"/>
              </w:rPr>
              <w:t>10-Aug-2021</w:t>
            </w:r>
          </w:p>
        </w:tc>
        <w:tc>
          <w:tcPr>
            <w:tcW w:w="6743" w:type="dxa"/>
          </w:tcPr>
          <w:p w14:paraId="5653459E" w14:textId="77777777" w:rsidR="005376DA" w:rsidRDefault="005376DA" w:rsidP="0097021A">
            <w:pPr>
              <w:rPr>
                <w:sz w:val="20"/>
                <w:szCs w:val="20"/>
              </w:rPr>
            </w:pPr>
            <w:r>
              <w:rPr>
                <w:sz w:val="20"/>
                <w:szCs w:val="20"/>
              </w:rPr>
              <w:t>Clarification of design for children</w:t>
            </w:r>
          </w:p>
        </w:tc>
      </w:tr>
      <w:tr w:rsidR="005376DA" w:rsidRPr="00633320" w14:paraId="3A1A59B8" w14:textId="77777777" w:rsidTr="0097021A">
        <w:tc>
          <w:tcPr>
            <w:tcW w:w="1838" w:type="dxa"/>
          </w:tcPr>
          <w:p w14:paraId="1FF66AFD" w14:textId="77777777" w:rsidR="005376DA" w:rsidRDefault="005376DA" w:rsidP="0097021A">
            <w:pPr>
              <w:rPr>
                <w:sz w:val="20"/>
                <w:szCs w:val="20"/>
              </w:rPr>
            </w:pPr>
            <w:r>
              <w:rPr>
                <w:sz w:val="20"/>
                <w:szCs w:val="20"/>
              </w:rPr>
              <w:t>V18.0</w:t>
            </w:r>
          </w:p>
        </w:tc>
        <w:tc>
          <w:tcPr>
            <w:tcW w:w="1559" w:type="dxa"/>
          </w:tcPr>
          <w:p w14:paraId="4B73375D" w14:textId="77777777" w:rsidR="005376DA" w:rsidRDefault="005376DA" w:rsidP="0097021A">
            <w:pPr>
              <w:rPr>
                <w:sz w:val="20"/>
                <w:szCs w:val="20"/>
              </w:rPr>
            </w:pPr>
            <w:r>
              <w:rPr>
                <w:sz w:val="20"/>
                <w:szCs w:val="20"/>
              </w:rPr>
              <w:t>13-Oct-2021</w:t>
            </w:r>
          </w:p>
        </w:tc>
        <w:tc>
          <w:tcPr>
            <w:tcW w:w="6743" w:type="dxa"/>
          </w:tcPr>
          <w:p w14:paraId="1E1FC141" w14:textId="77777777" w:rsidR="005376DA" w:rsidRDefault="005376DA" w:rsidP="0097021A">
            <w:pPr>
              <w:rPr>
                <w:sz w:val="20"/>
                <w:szCs w:val="20"/>
              </w:rPr>
            </w:pPr>
            <w:r>
              <w:rPr>
                <w:sz w:val="20"/>
                <w:szCs w:val="20"/>
              </w:rPr>
              <w:t>Update to consent section</w:t>
            </w:r>
          </w:p>
          <w:p w14:paraId="4345A59E" w14:textId="77777777" w:rsidR="005376DA" w:rsidRDefault="005376DA" w:rsidP="0097021A">
            <w:pPr>
              <w:rPr>
                <w:sz w:val="20"/>
                <w:szCs w:val="20"/>
              </w:rPr>
            </w:pPr>
            <w:r>
              <w:rPr>
                <w:sz w:val="20"/>
                <w:szCs w:val="20"/>
              </w:rPr>
              <w:t>Change in primary outcome and sample size for DMF comparison</w:t>
            </w:r>
          </w:p>
          <w:p w14:paraId="61EF716B" w14:textId="77777777" w:rsidR="005376DA" w:rsidRDefault="005376DA" w:rsidP="0097021A">
            <w:pPr>
              <w:rPr>
                <w:sz w:val="20"/>
                <w:szCs w:val="20"/>
              </w:rPr>
            </w:pPr>
            <w:r>
              <w:rPr>
                <w:sz w:val="20"/>
                <w:szCs w:val="20"/>
              </w:rPr>
              <w:t>Clarification of eligibility for PIMS-TS randomisation</w:t>
            </w:r>
          </w:p>
          <w:p w14:paraId="39DEF99A" w14:textId="77777777" w:rsidR="005376DA" w:rsidRDefault="005376DA" w:rsidP="0097021A">
            <w:pPr>
              <w:rPr>
                <w:sz w:val="20"/>
                <w:szCs w:val="20"/>
              </w:rPr>
            </w:pPr>
            <w:r>
              <w:rPr>
                <w:sz w:val="20"/>
                <w:szCs w:val="20"/>
              </w:rPr>
              <w:t>Removal of 3 month follow-up form for non-UK countries</w:t>
            </w:r>
          </w:p>
        </w:tc>
      </w:tr>
      <w:tr w:rsidR="005376DA" w:rsidRPr="00633320" w14:paraId="21380839" w14:textId="77777777" w:rsidTr="0097021A">
        <w:tc>
          <w:tcPr>
            <w:tcW w:w="1838" w:type="dxa"/>
          </w:tcPr>
          <w:p w14:paraId="1FF0BA58" w14:textId="77777777" w:rsidR="005376DA" w:rsidRDefault="005376DA" w:rsidP="0097021A">
            <w:pPr>
              <w:rPr>
                <w:sz w:val="20"/>
                <w:szCs w:val="20"/>
              </w:rPr>
            </w:pPr>
            <w:r>
              <w:rPr>
                <w:sz w:val="20"/>
                <w:szCs w:val="20"/>
              </w:rPr>
              <w:t>V18.1</w:t>
            </w:r>
          </w:p>
        </w:tc>
        <w:tc>
          <w:tcPr>
            <w:tcW w:w="1559" w:type="dxa"/>
          </w:tcPr>
          <w:p w14:paraId="712974EB" w14:textId="77777777" w:rsidR="005376DA" w:rsidRDefault="005376DA" w:rsidP="0097021A">
            <w:pPr>
              <w:rPr>
                <w:sz w:val="20"/>
                <w:szCs w:val="20"/>
              </w:rPr>
            </w:pPr>
            <w:r>
              <w:rPr>
                <w:sz w:val="20"/>
                <w:szCs w:val="20"/>
              </w:rPr>
              <w:t>24-Oct-2021</w:t>
            </w:r>
          </w:p>
        </w:tc>
        <w:tc>
          <w:tcPr>
            <w:tcW w:w="6743" w:type="dxa"/>
          </w:tcPr>
          <w:p w14:paraId="5E7748FD" w14:textId="77777777" w:rsidR="005376DA" w:rsidRDefault="005376DA" w:rsidP="0097021A">
            <w:pPr>
              <w:rPr>
                <w:sz w:val="20"/>
                <w:szCs w:val="20"/>
              </w:rPr>
            </w:pPr>
            <w:r>
              <w:rPr>
                <w:sz w:val="20"/>
                <w:szCs w:val="20"/>
              </w:rPr>
              <w:t>Clarification of witnesses for consent of children</w:t>
            </w:r>
          </w:p>
        </w:tc>
      </w:tr>
      <w:tr w:rsidR="005376DA" w:rsidRPr="00633320" w14:paraId="0AAE98F8" w14:textId="77777777" w:rsidTr="0097021A">
        <w:tc>
          <w:tcPr>
            <w:tcW w:w="1838" w:type="dxa"/>
          </w:tcPr>
          <w:p w14:paraId="7DA04546" w14:textId="77777777" w:rsidR="005376DA" w:rsidRDefault="005376DA" w:rsidP="0097021A">
            <w:pPr>
              <w:rPr>
                <w:sz w:val="20"/>
                <w:szCs w:val="20"/>
              </w:rPr>
            </w:pPr>
            <w:r>
              <w:rPr>
                <w:sz w:val="20"/>
                <w:szCs w:val="20"/>
              </w:rPr>
              <w:t>V19.0</w:t>
            </w:r>
          </w:p>
        </w:tc>
        <w:tc>
          <w:tcPr>
            <w:tcW w:w="1559" w:type="dxa"/>
          </w:tcPr>
          <w:p w14:paraId="088E9514" w14:textId="77777777" w:rsidR="005376DA" w:rsidRDefault="005376DA" w:rsidP="0097021A">
            <w:pPr>
              <w:rPr>
                <w:sz w:val="20"/>
                <w:szCs w:val="20"/>
              </w:rPr>
            </w:pPr>
            <w:r>
              <w:rPr>
                <w:sz w:val="20"/>
                <w:szCs w:val="20"/>
              </w:rPr>
              <w:t>12-Nov-2021</w:t>
            </w:r>
          </w:p>
        </w:tc>
        <w:tc>
          <w:tcPr>
            <w:tcW w:w="6743" w:type="dxa"/>
          </w:tcPr>
          <w:p w14:paraId="60F9E37A" w14:textId="77777777" w:rsidR="005376DA" w:rsidRDefault="005376DA" w:rsidP="0097021A">
            <w:pPr>
              <w:rPr>
                <w:sz w:val="20"/>
                <w:szCs w:val="20"/>
              </w:rPr>
            </w:pPr>
            <w:r>
              <w:rPr>
                <w:sz w:val="20"/>
                <w:szCs w:val="20"/>
              </w:rPr>
              <w:t>Addition of baloxavir marboxil, oseltamivir, and low-dose corticosteroids as randomised comparisons each vs. usual care alone for patients with influenza (in UK only).</w:t>
            </w:r>
          </w:p>
          <w:p w14:paraId="6D989689" w14:textId="77777777" w:rsidR="005376DA" w:rsidRDefault="005376DA" w:rsidP="0097021A">
            <w:pPr>
              <w:rPr>
                <w:sz w:val="20"/>
                <w:szCs w:val="20"/>
              </w:rPr>
            </w:pPr>
            <w:r>
              <w:rPr>
                <w:sz w:val="20"/>
                <w:szCs w:val="20"/>
              </w:rPr>
              <w:t>Removal of early phase assessment of dimethyl fumarate.</w:t>
            </w:r>
          </w:p>
          <w:p w14:paraId="11D3F019" w14:textId="77777777" w:rsidR="005376DA" w:rsidRDefault="005376DA" w:rsidP="0097021A">
            <w:pPr>
              <w:rPr>
                <w:sz w:val="20"/>
                <w:szCs w:val="20"/>
              </w:rPr>
            </w:pPr>
            <w:r>
              <w:rPr>
                <w:sz w:val="20"/>
                <w:szCs w:val="20"/>
              </w:rPr>
              <w:t>Updated statistical analysis section to align with statistical analysis plan and include influenza analyses.</w:t>
            </w:r>
          </w:p>
        </w:tc>
      </w:tr>
      <w:tr w:rsidR="005376DA" w:rsidRPr="00633320" w14:paraId="4D42DF36" w14:textId="77777777" w:rsidTr="0097021A">
        <w:tc>
          <w:tcPr>
            <w:tcW w:w="1838" w:type="dxa"/>
          </w:tcPr>
          <w:p w14:paraId="672F2A2C" w14:textId="77777777" w:rsidR="005376DA" w:rsidRDefault="005376DA" w:rsidP="0097021A">
            <w:pPr>
              <w:rPr>
                <w:sz w:val="20"/>
                <w:szCs w:val="20"/>
              </w:rPr>
            </w:pPr>
            <w:r>
              <w:rPr>
                <w:sz w:val="20"/>
                <w:szCs w:val="20"/>
              </w:rPr>
              <w:t>V19.1</w:t>
            </w:r>
          </w:p>
        </w:tc>
        <w:tc>
          <w:tcPr>
            <w:tcW w:w="1559" w:type="dxa"/>
          </w:tcPr>
          <w:p w14:paraId="1771D026" w14:textId="77777777" w:rsidR="005376DA" w:rsidRDefault="005376DA" w:rsidP="0097021A">
            <w:pPr>
              <w:rPr>
                <w:sz w:val="20"/>
                <w:szCs w:val="20"/>
              </w:rPr>
            </w:pPr>
            <w:r>
              <w:rPr>
                <w:sz w:val="20"/>
                <w:szCs w:val="20"/>
              </w:rPr>
              <w:t>16-Nov-21</w:t>
            </w:r>
          </w:p>
        </w:tc>
        <w:tc>
          <w:tcPr>
            <w:tcW w:w="6743" w:type="dxa"/>
          </w:tcPr>
          <w:p w14:paraId="044B0671" w14:textId="77777777" w:rsidR="005376DA" w:rsidRDefault="005376DA" w:rsidP="0097021A">
            <w:pPr>
              <w:rPr>
                <w:sz w:val="20"/>
                <w:szCs w:val="20"/>
              </w:rPr>
            </w:pPr>
            <w:r>
              <w:rPr>
                <w:sz w:val="20"/>
                <w:szCs w:val="20"/>
              </w:rPr>
              <w:t>Clarification of baloxavir and weight eligibility</w:t>
            </w:r>
          </w:p>
        </w:tc>
      </w:tr>
      <w:tr w:rsidR="005376DA" w:rsidRPr="00633320" w14:paraId="66675FA5" w14:textId="77777777" w:rsidTr="0097021A">
        <w:tc>
          <w:tcPr>
            <w:tcW w:w="1838" w:type="dxa"/>
          </w:tcPr>
          <w:p w14:paraId="197A035F" w14:textId="77777777" w:rsidR="005376DA" w:rsidRDefault="005376DA" w:rsidP="0097021A">
            <w:pPr>
              <w:rPr>
                <w:sz w:val="20"/>
                <w:szCs w:val="20"/>
              </w:rPr>
            </w:pPr>
            <w:r>
              <w:rPr>
                <w:sz w:val="20"/>
                <w:szCs w:val="20"/>
              </w:rPr>
              <w:t>V20.0</w:t>
            </w:r>
          </w:p>
        </w:tc>
        <w:tc>
          <w:tcPr>
            <w:tcW w:w="1559" w:type="dxa"/>
          </w:tcPr>
          <w:p w14:paraId="78E00470" w14:textId="77777777" w:rsidR="005376DA" w:rsidRDefault="005376DA" w:rsidP="0097021A">
            <w:pPr>
              <w:rPr>
                <w:sz w:val="20"/>
                <w:szCs w:val="20"/>
              </w:rPr>
            </w:pPr>
            <w:r>
              <w:rPr>
                <w:sz w:val="20"/>
                <w:szCs w:val="20"/>
              </w:rPr>
              <w:t>29-Nov-21</w:t>
            </w:r>
          </w:p>
        </w:tc>
        <w:tc>
          <w:tcPr>
            <w:tcW w:w="6743" w:type="dxa"/>
          </w:tcPr>
          <w:p w14:paraId="45172DFB" w14:textId="77777777" w:rsidR="005376DA" w:rsidRDefault="005376DA" w:rsidP="0097021A">
            <w:pPr>
              <w:rPr>
                <w:sz w:val="20"/>
                <w:szCs w:val="20"/>
              </w:rPr>
            </w:pPr>
            <w:r>
              <w:rPr>
                <w:sz w:val="20"/>
                <w:szCs w:val="20"/>
              </w:rPr>
              <w:t>Removal of baricitinib.</w:t>
            </w:r>
          </w:p>
          <w:p w14:paraId="254BC23D" w14:textId="77777777" w:rsidR="005376DA" w:rsidRDefault="005376DA" w:rsidP="0097021A">
            <w:pPr>
              <w:rPr>
                <w:sz w:val="20"/>
                <w:szCs w:val="20"/>
              </w:rPr>
            </w:pPr>
            <w:r>
              <w:rPr>
                <w:sz w:val="20"/>
                <w:szCs w:val="20"/>
              </w:rPr>
              <w:t>Extension of COVID-19 high-dose corticosteroid and empagliflozin comparisons to other countries.</w:t>
            </w:r>
          </w:p>
        </w:tc>
      </w:tr>
      <w:tr w:rsidR="005376DA" w:rsidRPr="00633320" w14:paraId="5415CE1F" w14:textId="77777777" w:rsidTr="0097021A">
        <w:tc>
          <w:tcPr>
            <w:tcW w:w="1838" w:type="dxa"/>
          </w:tcPr>
          <w:p w14:paraId="26CD33B4" w14:textId="77777777" w:rsidR="005376DA" w:rsidRDefault="005376DA" w:rsidP="0097021A">
            <w:pPr>
              <w:rPr>
                <w:sz w:val="20"/>
                <w:szCs w:val="20"/>
              </w:rPr>
            </w:pPr>
            <w:r>
              <w:rPr>
                <w:sz w:val="20"/>
                <w:szCs w:val="20"/>
              </w:rPr>
              <w:t>V21.0</w:t>
            </w:r>
          </w:p>
        </w:tc>
        <w:tc>
          <w:tcPr>
            <w:tcW w:w="1559" w:type="dxa"/>
          </w:tcPr>
          <w:p w14:paraId="29455669" w14:textId="77777777" w:rsidR="005376DA" w:rsidRDefault="005376DA" w:rsidP="0097021A">
            <w:pPr>
              <w:rPr>
                <w:sz w:val="20"/>
                <w:szCs w:val="20"/>
              </w:rPr>
            </w:pPr>
            <w:r>
              <w:rPr>
                <w:sz w:val="20"/>
                <w:szCs w:val="20"/>
              </w:rPr>
              <w:t>17-Dec-21</w:t>
            </w:r>
          </w:p>
        </w:tc>
        <w:tc>
          <w:tcPr>
            <w:tcW w:w="6743" w:type="dxa"/>
          </w:tcPr>
          <w:p w14:paraId="6410C1B3" w14:textId="77777777" w:rsidR="005376DA" w:rsidRDefault="005376DA" w:rsidP="0097021A">
            <w:pPr>
              <w:rPr>
                <w:sz w:val="20"/>
                <w:szCs w:val="20"/>
              </w:rPr>
            </w:pPr>
            <w:r>
              <w:rPr>
                <w:sz w:val="20"/>
                <w:szCs w:val="20"/>
              </w:rPr>
              <w:t>Addition of sotrovimab and molnupiravir.</w:t>
            </w:r>
          </w:p>
          <w:p w14:paraId="71E3DBC6" w14:textId="77777777" w:rsidR="005376DA" w:rsidRDefault="005376DA" w:rsidP="0097021A">
            <w:pPr>
              <w:rPr>
                <w:sz w:val="20"/>
                <w:szCs w:val="20"/>
              </w:rPr>
            </w:pPr>
            <w:r>
              <w:rPr>
                <w:sz w:val="20"/>
                <w:szCs w:val="20"/>
              </w:rPr>
              <w:t>Addition of baseline and follow-up samples.</w:t>
            </w:r>
          </w:p>
          <w:p w14:paraId="4D731C69" w14:textId="77777777" w:rsidR="005376DA" w:rsidRDefault="005376DA" w:rsidP="0097021A">
            <w:pPr>
              <w:rPr>
                <w:sz w:val="20"/>
                <w:szCs w:val="20"/>
              </w:rPr>
            </w:pPr>
            <w:r>
              <w:rPr>
                <w:sz w:val="20"/>
                <w:szCs w:val="20"/>
              </w:rPr>
              <w:t>Re-randomisation of patients recruited &gt;6 months ago.</w:t>
            </w:r>
          </w:p>
        </w:tc>
      </w:tr>
      <w:tr w:rsidR="005376DA" w:rsidRPr="00633320" w14:paraId="166C5B36" w14:textId="77777777" w:rsidTr="0097021A">
        <w:tc>
          <w:tcPr>
            <w:tcW w:w="1838" w:type="dxa"/>
          </w:tcPr>
          <w:p w14:paraId="63915D44" w14:textId="77777777" w:rsidR="005376DA" w:rsidRDefault="005376DA" w:rsidP="0097021A">
            <w:pPr>
              <w:rPr>
                <w:sz w:val="20"/>
                <w:szCs w:val="20"/>
              </w:rPr>
            </w:pPr>
            <w:r>
              <w:rPr>
                <w:sz w:val="20"/>
                <w:szCs w:val="20"/>
              </w:rPr>
              <w:t>V21.1</w:t>
            </w:r>
          </w:p>
        </w:tc>
        <w:tc>
          <w:tcPr>
            <w:tcW w:w="1559" w:type="dxa"/>
          </w:tcPr>
          <w:p w14:paraId="5AB3EA05" w14:textId="77777777" w:rsidR="005376DA" w:rsidRDefault="005376DA" w:rsidP="0097021A">
            <w:pPr>
              <w:rPr>
                <w:sz w:val="20"/>
                <w:szCs w:val="20"/>
              </w:rPr>
            </w:pPr>
            <w:r>
              <w:rPr>
                <w:sz w:val="20"/>
                <w:szCs w:val="20"/>
              </w:rPr>
              <w:t>19-Dec-21</w:t>
            </w:r>
          </w:p>
        </w:tc>
        <w:tc>
          <w:tcPr>
            <w:tcW w:w="6743" w:type="dxa"/>
          </w:tcPr>
          <w:p w14:paraId="4325A65F" w14:textId="77777777" w:rsidR="005376DA" w:rsidRDefault="005376DA" w:rsidP="0097021A">
            <w:pPr>
              <w:rPr>
                <w:sz w:val="20"/>
                <w:szCs w:val="20"/>
              </w:rPr>
            </w:pPr>
            <w:r>
              <w:rPr>
                <w:sz w:val="20"/>
                <w:szCs w:val="20"/>
              </w:rPr>
              <w:t>Clarifications post-REC review.</w:t>
            </w:r>
          </w:p>
        </w:tc>
      </w:tr>
      <w:tr w:rsidR="005376DA" w:rsidRPr="00633320" w14:paraId="0ACBCF29" w14:textId="77777777" w:rsidTr="0097021A">
        <w:tc>
          <w:tcPr>
            <w:tcW w:w="1838" w:type="dxa"/>
          </w:tcPr>
          <w:p w14:paraId="55F3F225" w14:textId="77777777" w:rsidR="005376DA" w:rsidRDefault="005376DA" w:rsidP="0097021A">
            <w:pPr>
              <w:rPr>
                <w:sz w:val="20"/>
                <w:szCs w:val="20"/>
              </w:rPr>
            </w:pPr>
            <w:r>
              <w:rPr>
                <w:sz w:val="20"/>
                <w:szCs w:val="20"/>
              </w:rPr>
              <w:t>V22.0</w:t>
            </w:r>
          </w:p>
        </w:tc>
        <w:tc>
          <w:tcPr>
            <w:tcW w:w="1559" w:type="dxa"/>
          </w:tcPr>
          <w:p w14:paraId="0A9D52E1" w14:textId="77777777" w:rsidR="005376DA" w:rsidRDefault="005376DA" w:rsidP="0097021A">
            <w:pPr>
              <w:rPr>
                <w:sz w:val="20"/>
                <w:szCs w:val="20"/>
              </w:rPr>
            </w:pPr>
            <w:r>
              <w:rPr>
                <w:sz w:val="20"/>
                <w:szCs w:val="20"/>
              </w:rPr>
              <w:t>19-Jan-22</w:t>
            </w:r>
          </w:p>
        </w:tc>
        <w:tc>
          <w:tcPr>
            <w:tcW w:w="6743" w:type="dxa"/>
          </w:tcPr>
          <w:p w14:paraId="5081489F" w14:textId="77777777" w:rsidR="005376DA" w:rsidRDefault="005376DA" w:rsidP="0097021A">
            <w:pPr>
              <w:rPr>
                <w:sz w:val="20"/>
                <w:szCs w:val="20"/>
              </w:rPr>
            </w:pPr>
            <w:r>
              <w:rPr>
                <w:sz w:val="20"/>
                <w:szCs w:val="20"/>
              </w:rPr>
              <w:t>Addition of Paxlovid. (Not implemented.)</w:t>
            </w:r>
          </w:p>
        </w:tc>
      </w:tr>
      <w:tr w:rsidR="005376DA" w:rsidRPr="00633320" w14:paraId="29E64DB1" w14:textId="77777777" w:rsidTr="0097021A">
        <w:tc>
          <w:tcPr>
            <w:tcW w:w="1838" w:type="dxa"/>
          </w:tcPr>
          <w:p w14:paraId="47D711BD" w14:textId="77777777" w:rsidR="005376DA" w:rsidRDefault="005376DA" w:rsidP="0097021A">
            <w:pPr>
              <w:rPr>
                <w:sz w:val="20"/>
                <w:szCs w:val="20"/>
              </w:rPr>
            </w:pPr>
            <w:r>
              <w:rPr>
                <w:sz w:val="20"/>
                <w:szCs w:val="20"/>
              </w:rPr>
              <w:t>V23.0</w:t>
            </w:r>
          </w:p>
        </w:tc>
        <w:tc>
          <w:tcPr>
            <w:tcW w:w="1559" w:type="dxa"/>
          </w:tcPr>
          <w:p w14:paraId="20D06231" w14:textId="77777777" w:rsidR="005376DA" w:rsidRDefault="005376DA" w:rsidP="0097021A">
            <w:pPr>
              <w:rPr>
                <w:sz w:val="20"/>
                <w:szCs w:val="20"/>
              </w:rPr>
            </w:pPr>
            <w:r>
              <w:rPr>
                <w:sz w:val="20"/>
                <w:szCs w:val="20"/>
              </w:rPr>
              <w:t>08-Mar-22</w:t>
            </w:r>
          </w:p>
        </w:tc>
        <w:tc>
          <w:tcPr>
            <w:tcW w:w="6743" w:type="dxa"/>
          </w:tcPr>
          <w:p w14:paraId="7553C62B" w14:textId="77777777" w:rsidR="005376DA" w:rsidRDefault="005376DA" w:rsidP="0097021A">
            <w:pPr>
              <w:rPr>
                <w:sz w:val="20"/>
                <w:szCs w:val="20"/>
              </w:rPr>
            </w:pPr>
            <w:r>
              <w:rPr>
                <w:sz w:val="20"/>
                <w:szCs w:val="20"/>
              </w:rPr>
              <w:t>Clarifications following MHRA review. UKOSS added to section 3.1.3. Extension of molnupiravir to other countries. Removal of tocilizumab/anakinra for PIMS-TS.</w:t>
            </w:r>
          </w:p>
        </w:tc>
      </w:tr>
      <w:tr w:rsidR="005376DA" w:rsidRPr="00633320" w14:paraId="71173EDE" w14:textId="77777777" w:rsidTr="0097021A">
        <w:tc>
          <w:tcPr>
            <w:tcW w:w="1838" w:type="dxa"/>
          </w:tcPr>
          <w:p w14:paraId="033F52B3" w14:textId="77777777" w:rsidR="005376DA" w:rsidRDefault="005376DA" w:rsidP="0097021A">
            <w:pPr>
              <w:rPr>
                <w:sz w:val="20"/>
                <w:szCs w:val="20"/>
              </w:rPr>
            </w:pPr>
            <w:r>
              <w:rPr>
                <w:sz w:val="20"/>
                <w:szCs w:val="20"/>
              </w:rPr>
              <w:t>23.1</w:t>
            </w:r>
          </w:p>
        </w:tc>
        <w:tc>
          <w:tcPr>
            <w:tcW w:w="1559" w:type="dxa"/>
          </w:tcPr>
          <w:p w14:paraId="2F5456E0" w14:textId="77777777" w:rsidR="005376DA" w:rsidRDefault="005376DA" w:rsidP="0097021A">
            <w:pPr>
              <w:rPr>
                <w:sz w:val="20"/>
                <w:szCs w:val="20"/>
              </w:rPr>
            </w:pPr>
            <w:r>
              <w:rPr>
                <w:sz w:val="20"/>
                <w:szCs w:val="20"/>
              </w:rPr>
              <w:t>15-Mar-22</w:t>
            </w:r>
          </w:p>
        </w:tc>
        <w:tc>
          <w:tcPr>
            <w:tcW w:w="6743" w:type="dxa"/>
          </w:tcPr>
          <w:p w14:paraId="51958B8B" w14:textId="77777777" w:rsidR="005376DA" w:rsidRDefault="005376DA" w:rsidP="0097021A">
            <w:pPr>
              <w:rPr>
                <w:sz w:val="20"/>
                <w:szCs w:val="20"/>
              </w:rPr>
            </w:pPr>
            <w:r>
              <w:rPr>
                <w:sz w:val="20"/>
                <w:szCs w:val="20"/>
              </w:rPr>
              <w:t>Correction of footnotes</w:t>
            </w:r>
          </w:p>
        </w:tc>
      </w:tr>
      <w:tr w:rsidR="005376DA" w:rsidRPr="00633320" w14:paraId="3C42C841" w14:textId="77777777" w:rsidTr="0097021A">
        <w:tc>
          <w:tcPr>
            <w:tcW w:w="1838" w:type="dxa"/>
          </w:tcPr>
          <w:p w14:paraId="23D3AFA7" w14:textId="77777777" w:rsidR="005376DA" w:rsidRDefault="005376DA" w:rsidP="0097021A">
            <w:pPr>
              <w:rPr>
                <w:sz w:val="20"/>
                <w:szCs w:val="20"/>
              </w:rPr>
            </w:pPr>
            <w:r>
              <w:rPr>
                <w:sz w:val="20"/>
                <w:szCs w:val="20"/>
              </w:rPr>
              <w:t>24.0 [not implemented]</w:t>
            </w:r>
          </w:p>
        </w:tc>
        <w:tc>
          <w:tcPr>
            <w:tcW w:w="1559" w:type="dxa"/>
          </w:tcPr>
          <w:p w14:paraId="0B066DD1" w14:textId="77777777" w:rsidR="005376DA" w:rsidRDefault="005376DA" w:rsidP="0097021A">
            <w:pPr>
              <w:rPr>
                <w:sz w:val="20"/>
                <w:szCs w:val="20"/>
              </w:rPr>
            </w:pPr>
            <w:r>
              <w:rPr>
                <w:sz w:val="20"/>
                <w:szCs w:val="20"/>
              </w:rPr>
              <w:t>13-May-22</w:t>
            </w:r>
          </w:p>
        </w:tc>
        <w:tc>
          <w:tcPr>
            <w:tcW w:w="6743" w:type="dxa"/>
          </w:tcPr>
          <w:p w14:paraId="10AF9DBB" w14:textId="77777777" w:rsidR="005376DA" w:rsidRDefault="005376DA" w:rsidP="0097021A">
            <w:pPr>
              <w:rPr>
                <w:sz w:val="20"/>
                <w:szCs w:val="20"/>
              </w:rPr>
            </w:pPr>
            <w:r>
              <w:rPr>
                <w:sz w:val="20"/>
                <w:szCs w:val="20"/>
              </w:rPr>
              <w:t>Change to high-dose dexamethasone eligibility criteria following urgent safety measure (instituted 13 May 2022)</w:t>
            </w:r>
          </w:p>
        </w:tc>
      </w:tr>
      <w:tr w:rsidR="005376DA" w:rsidRPr="00633320" w14:paraId="0DAEE435" w14:textId="77777777" w:rsidTr="0097021A">
        <w:tc>
          <w:tcPr>
            <w:tcW w:w="1838" w:type="dxa"/>
          </w:tcPr>
          <w:p w14:paraId="69093DBA" w14:textId="77777777" w:rsidR="005376DA" w:rsidRDefault="005376DA" w:rsidP="0097021A">
            <w:pPr>
              <w:rPr>
                <w:sz w:val="20"/>
                <w:szCs w:val="20"/>
              </w:rPr>
            </w:pPr>
            <w:r>
              <w:rPr>
                <w:sz w:val="20"/>
                <w:szCs w:val="20"/>
              </w:rPr>
              <w:t>25.0</w:t>
            </w:r>
          </w:p>
        </w:tc>
        <w:tc>
          <w:tcPr>
            <w:tcW w:w="1559" w:type="dxa"/>
          </w:tcPr>
          <w:p w14:paraId="2291F9CA" w14:textId="77777777" w:rsidR="005376DA" w:rsidRDefault="005376DA" w:rsidP="0097021A">
            <w:pPr>
              <w:rPr>
                <w:sz w:val="20"/>
                <w:szCs w:val="20"/>
              </w:rPr>
            </w:pPr>
            <w:r>
              <w:rPr>
                <w:sz w:val="20"/>
                <w:szCs w:val="20"/>
              </w:rPr>
              <w:t>23-May-22</w:t>
            </w:r>
          </w:p>
        </w:tc>
        <w:tc>
          <w:tcPr>
            <w:tcW w:w="6743" w:type="dxa"/>
          </w:tcPr>
          <w:p w14:paraId="55287F77" w14:textId="77777777" w:rsidR="005376DA" w:rsidRDefault="005376DA" w:rsidP="0097021A">
            <w:pPr>
              <w:rPr>
                <w:sz w:val="20"/>
                <w:szCs w:val="20"/>
              </w:rPr>
            </w:pPr>
            <w:r>
              <w:rPr>
                <w:sz w:val="20"/>
                <w:szCs w:val="20"/>
              </w:rPr>
              <w:t>Addition guidance around corticosteroids to be used with nirmatrelvir/ritonavir following urgent safety measure.</w:t>
            </w:r>
          </w:p>
        </w:tc>
      </w:tr>
      <w:tr w:rsidR="005376DA" w:rsidRPr="00633320" w14:paraId="61DEA4D7" w14:textId="77777777" w:rsidTr="0097021A">
        <w:tc>
          <w:tcPr>
            <w:tcW w:w="1838" w:type="dxa"/>
          </w:tcPr>
          <w:p w14:paraId="09756EEB" w14:textId="77777777" w:rsidR="005376DA" w:rsidRDefault="005376DA" w:rsidP="0097021A">
            <w:pPr>
              <w:rPr>
                <w:sz w:val="20"/>
                <w:szCs w:val="20"/>
              </w:rPr>
            </w:pPr>
            <w:r>
              <w:rPr>
                <w:sz w:val="20"/>
                <w:szCs w:val="20"/>
              </w:rPr>
              <w:t>25.1 [not submitted in UK]</w:t>
            </w:r>
          </w:p>
        </w:tc>
        <w:tc>
          <w:tcPr>
            <w:tcW w:w="1559" w:type="dxa"/>
          </w:tcPr>
          <w:p w14:paraId="792CE08B" w14:textId="77777777" w:rsidR="005376DA" w:rsidRDefault="005376DA" w:rsidP="0097021A">
            <w:pPr>
              <w:rPr>
                <w:sz w:val="20"/>
                <w:szCs w:val="20"/>
              </w:rPr>
            </w:pPr>
            <w:r>
              <w:rPr>
                <w:sz w:val="20"/>
                <w:szCs w:val="20"/>
              </w:rPr>
              <w:t>07-Jun-22</w:t>
            </w:r>
          </w:p>
        </w:tc>
        <w:tc>
          <w:tcPr>
            <w:tcW w:w="6743" w:type="dxa"/>
          </w:tcPr>
          <w:p w14:paraId="49AF3705" w14:textId="77777777" w:rsidR="005376DA" w:rsidRDefault="005376DA" w:rsidP="0097021A">
            <w:pPr>
              <w:rPr>
                <w:sz w:val="20"/>
                <w:szCs w:val="20"/>
              </w:rPr>
            </w:pPr>
            <w:r>
              <w:rPr>
                <w:sz w:val="20"/>
                <w:szCs w:val="20"/>
              </w:rPr>
              <w:t>Addition of The Gambia</w:t>
            </w:r>
          </w:p>
        </w:tc>
      </w:tr>
      <w:tr w:rsidR="005376DA" w:rsidRPr="00633320" w14:paraId="371CD512" w14:textId="77777777" w:rsidTr="0097021A">
        <w:tc>
          <w:tcPr>
            <w:tcW w:w="1838" w:type="dxa"/>
          </w:tcPr>
          <w:p w14:paraId="3566A6C5" w14:textId="77777777" w:rsidR="005376DA" w:rsidRDefault="005376DA" w:rsidP="0097021A">
            <w:pPr>
              <w:rPr>
                <w:sz w:val="20"/>
                <w:szCs w:val="20"/>
              </w:rPr>
            </w:pPr>
            <w:r>
              <w:rPr>
                <w:sz w:val="20"/>
                <w:szCs w:val="20"/>
              </w:rPr>
              <w:t>26.0</w:t>
            </w:r>
          </w:p>
        </w:tc>
        <w:tc>
          <w:tcPr>
            <w:tcW w:w="1559" w:type="dxa"/>
          </w:tcPr>
          <w:p w14:paraId="3E18A52A" w14:textId="77777777" w:rsidR="005376DA" w:rsidRDefault="005376DA" w:rsidP="0097021A">
            <w:pPr>
              <w:rPr>
                <w:sz w:val="20"/>
                <w:szCs w:val="20"/>
              </w:rPr>
            </w:pPr>
            <w:r>
              <w:rPr>
                <w:sz w:val="20"/>
                <w:szCs w:val="20"/>
              </w:rPr>
              <w:t>22-Jun-23</w:t>
            </w:r>
          </w:p>
        </w:tc>
        <w:tc>
          <w:tcPr>
            <w:tcW w:w="6743" w:type="dxa"/>
          </w:tcPr>
          <w:p w14:paraId="52850EAE" w14:textId="77777777" w:rsidR="005376DA" w:rsidRDefault="005376DA" w:rsidP="0097021A">
            <w:pPr>
              <w:rPr>
                <w:sz w:val="20"/>
                <w:szCs w:val="20"/>
              </w:rPr>
            </w:pPr>
            <w:r>
              <w:rPr>
                <w:sz w:val="20"/>
                <w:szCs w:val="20"/>
              </w:rPr>
              <w:t>Removal of empagliflozin, Paxlovid, and molnupiravir.</w:t>
            </w:r>
          </w:p>
          <w:p w14:paraId="5590FB8E" w14:textId="77777777" w:rsidR="005376DA" w:rsidRDefault="005376DA" w:rsidP="0097021A">
            <w:pPr>
              <w:rPr>
                <w:sz w:val="20"/>
                <w:szCs w:val="20"/>
              </w:rPr>
            </w:pPr>
            <w:r>
              <w:rPr>
                <w:sz w:val="20"/>
                <w:szCs w:val="20"/>
              </w:rPr>
              <w:t>Extension of influenza comparisons to non-UK countries.</w:t>
            </w:r>
          </w:p>
          <w:p w14:paraId="360F6854" w14:textId="77777777" w:rsidR="005376DA" w:rsidRDefault="005376DA" w:rsidP="0097021A">
            <w:pPr>
              <w:rPr>
                <w:sz w:val="20"/>
                <w:szCs w:val="20"/>
              </w:rPr>
            </w:pPr>
            <w:r>
              <w:rPr>
                <w:sz w:val="20"/>
                <w:szCs w:val="20"/>
              </w:rPr>
              <w:t>Removal of The Gambia, Sri Lanka and Pakistan</w:t>
            </w:r>
          </w:p>
          <w:p w14:paraId="08222E05" w14:textId="77777777" w:rsidR="005376DA" w:rsidRDefault="005376DA" w:rsidP="0097021A">
            <w:pPr>
              <w:rPr>
                <w:sz w:val="20"/>
                <w:szCs w:val="20"/>
              </w:rPr>
            </w:pPr>
            <w:r>
              <w:rPr>
                <w:sz w:val="20"/>
                <w:szCs w:val="20"/>
              </w:rPr>
              <w:t>Updated text to reflect post-pandemic setting &amp; addition of Appendix 6</w:t>
            </w:r>
          </w:p>
          <w:p w14:paraId="224C1E94" w14:textId="77777777" w:rsidR="005376DA" w:rsidRDefault="005376DA" w:rsidP="0097021A">
            <w:pPr>
              <w:rPr>
                <w:sz w:val="20"/>
                <w:szCs w:val="20"/>
              </w:rPr>
            </w:pPr>
            <w:r>
              <w:rPr>
                <w:sz w:val="20"/>
                <w:szCs w:val="20"/>
              </w:rPr>
              <w:t>Collection of additional baseline data</w:t>
            </w:r>
          </w:p>
          <w:p w14:paraId="5D3DE669" w14:textId="77777777" w:rsidR="005376DA" w:rsidRDefault="005376DA" w:rsidP="0097021A">
            <w:pPr>
              <w:rPr>
                <w:sz w:val="20"/>
                <w:szCs w:val="20"/>
              </w:rPr>
            </w:pPr>
            <w:r>
              <w:rPr>
                <w:sz w:val="20"/>
                <w:szCs w:val="20"/>
              </w:rPr>
              <w:t>Updated monitoring plan to allow on-site monitoring</w:t>
            </w:r>
          </w:p>
          <w:p w14:paraId="2ABD3166" w14:textId="77777777" w:rsidR="005376DA" w:rsidRDefault="005376DA" w:rsidP="0097021A">
            <w:pPr>
              <w:rPr>
                <w:sz w:val="20"/>
                <w:szCs w:val="20"/>
              </w:rPr>
            </w:pPr>
            <w:r>
              <w:rPr>
                <w:sz w:val="20"/>
                <w:szCs w:val="20"/>
              </w:rPr>
              <w:t>Sampling plan updated to allow cytokine measurement</w:t>
            </w:r>
          </w:p>
        </w:tc>
      </w:tr>
      <w:tr w:rsidR="005376DA" w:rsidRPr="00633320" w14:paraId="16F6A781" w14:textId="77777777" w:rsidTr="0097021A">
        <w:tc>
          <w:tcPr>
            <w:tcW w:w="1838" w:type="dxa"/>
          </w:tcPr>
          <w:p w14:paraId="6826E429" w14:textId="77777777" w:rsidR="005376DA" w:rsidRDefault="005376DA" w:rsidP="0097021A">
            <w:pPr>
              <w:rPr>
                <w:sz w:val="20"/>
                <w:szCs w:val="20"/>
              </w:rPr>
            </w:pPr>
            <w:r>
              <w:rPr>
                <w:sz w:val="20"/>
                <w:szCs w:val="20"/>
              </w:rPr>
              <w:t>27.0</w:t>
            </w:r>
          </w:p>
        </w:tc>
        <w:tc>
          <w:tcPr>
            <w:tcW w:w="1559" w:type="dxa"/>
          </w:tcPr>
          <w:p w14:paraId="370BE3D1" w14:textId="77777777" w:rsidR="005376DA" w:rsidRDefault="005376DA" w:rsidP="0097021A">
            <w:pPr>
              <w:rPr>
                <w:sz w:val="20"/>
                <w:szCs w:val="20"/>
              </w:rPr>
            </w:pPr>
            <w:r>
              <w:rPr>
                <w:sz w:val="20"/>
                <w:szCs w:val="20"/>
              </w:rPr>
              <w:t>13-Sep-2023</w:t>
            </w:r>
          </w:p>
        </w:tc>
        <w:tc>
          <w:tcPr>
            <w:tcW w:w="6743" w:type="dxa"/>
          </w:tcPr>
          <w:p w14:paraId="5E2FAA7B" w14:textId="77777777" w:rsidR="005376DA" w:rsidRDefault="005376DA" w:rsidP="0097021A">
            <w:pPr>
              <w:rPr>
                <w:sz w:val="20"/>
                <w:szCs w:val="20"/>
              </w:rPr>
            </w:pPr>
            <w:r>
              <w:rPr>
                <w:sz w:val="20"/>
                <w:szCs w:val="20"/>
              </w:rPr>
              <w:t>Addition of low dose dexamethasone vs usual care comparison for patients with community-acquired pneumonia</w:t>
            </w:r>
          </w:p>
          <w:p w14:paraId="65AC1D8D" w14:textId="77777777" w:rsidR="005376DA" w:rsidRDefault="005376DA" w:rsidP="0097021A">
            <w:pPr>
              <w:rPr>
                <w:sz w:val="20"/>
                <w:szCs w:val="20"/>
              </w:rPr>
            </w:pPr>
            <w:r>
              <w:rPr>
                <w:sz w:val="20"/>
                <w:szCs w:val="20"/>
              </w:rPr>
              <w:t>Addition of EU collaborators</w:t>
            </w:r>
          </w:p>
        </w:tc>
      </w:tr>
      <w:tr w:rsidR="005376DA" w:rsidRPr="00633320" w14:paraId="692060C1" w14:textId="77777777" w:rsidTr="0097021A">
        <w:trPr>
          <w:ins w:id="994" w:author="Author"/>
        </w:trPr>
        <w:tc>
          <w:tcPr>
            <w:tcW w:w="1838" w:type="dxa"/>
          </w:tcPr>
          <w:p w14:paraId="0F84CE51" w14:textId="77777777" w:rsidR="005376DA" w:rsidRDefault="005376DA" w:rsidP="0097021A">
            <w:pPr>
              <w:rPr>
                <w:ins w:id="995" w:author="Author"/>
                <w:sz w:val="20"/>
                <w:szCs w:val="20"/>
              </w:rPr>
            </w:pPr>
            <w:ins w:id="996" w:author="Author">
              <w:r>
                <w:rPr>
                  <w:sz w:val="20"/>
                  <w:szCs w:val="20"/>
                </w:rPr>
                <w:t>28.0</w:t>
              </w:r>
            </w:ins>
          </w:p>
        </w:tc>
        <w:tc>
          <w:tcPr>
            <w:tcW w:w="1559" w:type="dxa"/>
          </w:tcPr>
          <w:p w14:paraId="74EBB3B8" w14:textId="610BA7E0" w:rsidR="005376DA" w:rsidRDefault="001C4D40" w:rsidP="0097021A">
            <w:pPr>
              <w:rPr>
                <w:ins w:id="997" w:author="Author"/>
                <w:sz w:val="20"/>
                <w:szCs w:val="20"/>
              </w:rPr>
            </w:pPr>
            <w:ins w:id="998" w:author="Author">
              <w:r>
                <w:rPr>
                  <w:sz w:val="20"/>
                  <w:szCs w:val="20"/>
                </w:rPr>
                <w:t>30-Jun-2025</w:t>
              </w:r>
            </w:ins>
          </w:p>
        </w:tc>
        <w:tc>
          <w:tcPr>
            <w:tcW w:w="6743" w:type="dxa"/>
          </w:tcPr>
          <w:p w14:paraId="115A7FD3" w14:textId="0785CF4E" w:rsidR="005376DA" w:rsidRDefault="005376DA" w:rsidP="0097021A">
            <w:pPr>
              <w:rPr>
                <w:ins w:id="999" w:author="Author"/>
                <w:sz w:val="20"/>
                <w:szCs w:val="20"/>
              </w:rPr>
            </w:pPr>
            <w:ins w:id="1000" w:author="Author">
              <w:r>
                <w:rPr>
                  <w:sz w:val="20"/>
                  <w:szCs w:val="20"/>
                </w:rPr>
                <w:t>Removal of closed comparisons (sotrovimab and high dose dexamethasone for COVID-19)</w:t>
              </w:r>
              <w:r w:rsidR="001C4D40">
                <w:rPr>
                  <w:sz w:val="20"/>
                  <w:szCs w:val="20"/>
                </w:rPr>
                <w:t>.</w:t>
              </w:r>
            </w:ins>
          </w:p>
          <w:p w14:paraId="224C7987" w14:textId="77777777" w:rsidR="000C78CD" w:rsidRDefault="000C78CD" w:rsidP="000C78CD">
            <w:pPr>
              <w:rPr>
                <w:ins w:id="1001" w:author="Author"/>
                <w:sz w:val="20"/>
                <w:szCs w:val="20"/>
              </w:rPr>
            </w:pPr>
            <w:ins w:id="1002" w:author="Author">
              <w:r>
                <w:rPr>
                  <w:sz w:val="20"/>
                  <w:szCs w:val="20"/>
                </w:rPr>
                <w:t>Addition of clarifications requested in regulatory feedback on V27.0 (including removal of the term ‘low dose’ dexamethasone and clarification of data sharing plans)</w:t>
              </w:r>
            </w:ins>
          </w:p>
          <w:p w14:paraId="03C2BAF7" w14:textId="77777777" w:rsidR="0008628D" w:rsidRDefault="0008628D" w:rsidP="0008628D">
            <w:pPr>
              <w:rPr>
                <w:ins w:id="1003" w:author="Author"/>
                <w:sz w:val="20"/>
                <w:szCs w:val="20"/>
              </w:rPr>
            </w:pPr>
            <w:ins w:id="1004" w:author="Author">
              <w:r>
                <w:rPr>
                  <w:sz w:val="20"/>
                  <w:szCs w:val="20"/>
                </w:rPr>
                <w:t>Update to table 1 to clarify comparison-specific eligibility criteria.</w:t>
              </w:r>
            </w:ins>
          </w:p>
          <w:p w14:paraId="6D866891" w14:textId="7D1477F6" w:rsidR="007D6409" w:rsidRDefault="005376DA" w:rsidP="0097021A">
            <w:pPr>
              <w:rPr>
                <w:ins w:id="1005" w:author="Author"/>
                <w:sz w:val="20"/>
                <w:szCs w:val="20"/>
              </w:rPr>
            </w:pPr>
            <w:ins w:id="1006" w:author="Author">
              <w:r>
                <w:rPr>
                  <w:sz w:val="20"/>
                  <w:szCs w:val="20"/>
                </w:rPr>
                <w:lastRenderedPageBreak/>
                <w:t>U</w:t>
              </w:r>
              <w:r w:rsidR="007D6409">
                <w:rPr>
                  <w:sz w:val="20"/>
                  <w:szCs w:val="20"/>
                </w:rPr>
                <w:t>pdate to background information and information about treatment arms.</w:t>
              </w:r>
            </w:ins>
          </w:p>
          <w:p w14:paraId="154B192C" w14:textId="61F394E3" w:rsidR="000C78CD" w:rsidRDefault="000C78CD" w:rsidP="0097021A">
            <w:pPr>
              <w:rPr>
                <w:ins w:id="1007" w:author="Author"/>
                <w:sz w:val="20"/>
                <w:szCs w:val="20"/>
              </w:rPr>
            </w:pPr>
            <w:ins w:id="1008" w:author="Author">
              <w:r>
                <w:rPr>
                  <w:sz w:val="20"/>
                  <w:szCs w:val="20"/>
                </w:rPr>
                <w:t>Addition of trial design figure</w:t>
              </w:r>
            </w:ins>
          </w:p>
          <w:p w14:paraId="379CF2C0" w14:textId="7881318D" w:rsidR="005376DA" w:rsidRDefault="007D6409" w:rsidP="0097021A">
            <w:pPr>
              <w:rPr>
                <w:ins w:id="1009" w:author="Author"/>
                <w:sz w:val="20"/>
                <w:szCs w:val="20"/>
              </w:rPr>
            </w:pPr>
            <w:ins w:id="1010" w:author="Author">
              <w:r>
                <w:rPr>
                  <w:sz w:val="20"/>
                  <w:szCs w:val="20"/>
                </w:rPr>
                <w:t>Update to appendix 2 (exclusion of patients who have received corticosteroids from corticosteroid comparisons</w:t>
              </w:r>
              <w:r w:rsidR="001C4D40">
                <w:rPr>
                  <w:sz w:val="20"/>
                  <w:szCs w:val="20"/>
                </w:rPr>
                <w:t>)</w:t>
              </w:r>
              <w:r w:rsidR="00EF7E55">
                <w:rPr>
                  <w:sz w:val="20"/>
                  <w:szCs w:val="20"/>
                </w:rPr>
                <w:t>.</w:t>
              </w:r>
            </w:ins>
          </w:p>
          <w:p w14:paraId="39E834AC" w14:textId="7234D505" w:rsidR="0008628D" w:rsidRDefault="0008628D" w:rsidP="0097021A">
            <w:pPr>
              <w:rPr>
                <w:ins w:id="1011" w:author="Author"/>
                <w:sz w:val="20"/>
                <w:szCs w:val="20"/>
              </w:rPr>
            </w:pPr>
            <w:ins w:id="1012" w:author="Author">
              <w:r>
                <w:rPr>
                  <w:sz w:val="20"/>
                  <w:szCs w:val="20"/>
                </w:rPr>
                <w:t>Updates to appendix 5 (committee membership)</w:t>
              </w:r>
            </w:ins>
          </w:p>
          <w:p w14:paraId="5B47AC11" w14:textId="421EC524" w:rsidR="007D6409" w:rsidRDefault="007D6409" w:rsidP="0097021A">
            <w:pPr>
              <w:rPr>
                <w:ins w:id="1013" w:author="Author"/>
                <w:sz w:val="20"/>
                <w:szCs w:val="20"/>
              </w:rPr>
            </w:pPr>
            <w:ins w:id="1014" w:author="Author">
              <w:r>
                <w:rPr>
                  <w:sz w:val="20"/>
                  <w:szCs w:val="20"/>
                </w:rPr>
                <w:t>Update to appendix 6 (removal of India, pregnant women in Indonesia</w:t>
              </w:r>
              <w:r w:rsidR="0008628D">
                <w:rPr>
                  <w:sz w:val="20"/>
                  <w:szCs w:val="20"/>
                </w:rPr>
                <w:t xml:space="preserve"> now</w:t>
              </w:r>
              <w:r>
                <w:rPr>
                  <w:sz w:val="20"/>
                  <w:szCs w:val="20"/>
                </w:rPr>
                <w:t xml:space="preserve"> ineligible</w:t>
              </w:r>
              <w:r w:rsidR="001620A9">
                <w:rPr>
                  <w:sz w:val="20"/>
                  <w:szCs w:val="20"/>
                </w:rPr>
                <w:t>, new EU countries, baloxavir marboxil comparison open in EU</w:t>
              </w:r>
              <w:r>
                <w:rPr>
                  <w:sz w:val="20"/>
                  <w:szCs w:val="20"/>
                </w:rPr>
                <w:t>)</w:t>
              </w:r>
            </w:ins>
          </w:p>
          <w:p w14:paraId="68FFE7FE" w14:textId="77777777" w:rsidR="001C4D40" w:rsidRDefault="007D6409" w:rsidP="001C4D40">
            <w:pPr>
              <w:rPr>
                <w:ins w:id="1015" w:author="Author"/>
                <w:sz w:val="20"/>
                <w:szCs w:val="20"/>
              </w:rPr>
            </w:pPr>
            <w:ins w:id="1016" w:author="Author">
              <w:r>
                <w:rPr>
                  <w:sz w:val="20"/>
                  <w:szCs w:val="20"/>
                </w:rPr>
                <w:t>Addition of appendix 7 (schedule of assessments)</w:t>
              </w:r>
            </w:ins>
          </w:p>
          <w:p w14:paraId="4064766F" w14:textId="1C5F4179" w:rsidR="000C78CD" w:rsidRDefault="000C78CD" w:rsidP="001C4D40">
            <w:pPr>
              <w:rPr>
                <w:ins w:id="1017" w:author="Author"/>
                <w:sz w:val="20"/>
                <w:szCs w:val="20"/>
              </w:rPr>
            </w:pPr>
            <w:ins w:id="1018" w:author="Author">
              <w:r>
                <w:rPr>
                  <w:sz w:val="20"/>
                  <w:szCs w:val="20"/>
                </w:rPr>
                <w:t>Addition of appendix 8 (abbreviations)</w:t>
              </w:r>
            </w:ins>
          </w:p>
        </w:tc>
      </w:tr>
    </w:tbl>
    <w:p w14:paraId="1A2CC38D" w14:textId="77777777" w:rsidR="005376DA" w:rsidRDefault="005376DA" w:rsidP="0097021A">
      <w:pPr>
        <w:rPr>
          <w:b/>
        </w:rPr>
      </w:pPr>
      <w:bookmarkStart w:id="1019" w:name="_Toc36962155"/>
      <w:bookmarkStart w:id="1020" w:name="_Toc36962219"/>
      <w:bookmarkStart w:id="1021" w:name="_Toc37064434"/>
      <w:bookmarkStart w:id="1022" w:name="_Toc37107083"/>
      <w:bookmarkStart w:id="1023" w:name="_Toc37107321"/>
      <w:bookmarkStart w:id="1024" w:name="_Toc246777108"/>
      <w:bookmarkStart w:id="1025" w:name="_Toc37107322"/>
      <w:bookmarkStart w:id="1026" w:name="_Toc38099277"/>
      <w:bookmarkStart w:id="1027" w:name="_Toc44674874"/>
      <w:bookmarkEnd w:id="1019"/>
      <w:bookmarkEnd w:id="1020"/>
      <w:bookmarkEnd w:id="1021"/>
      <w:bookmarkEnd w:id="1022"/>
      <w:bookmarkEnd w:id="1023"/>
    </w:p>
    <w:p w14:paraId="5EDA572A" w14:textId="77777777" w:rsidR="004D3E56" w:rsidRDefault="004D3E56" w:rsidP="000C78CD">
      <w:pPr>
        <w:autoSpaceDE/>
        <w:autoSpaceDN/>
        <w:adjustRightInd/>
        <w:contextualSpacing w:val="0"/>
        <w:jc w:val="left"/>
        <w:rPr>
          <w:ins w:id="1028" w:author="Author"/>
          <w:b/>
        </w:rPr>
      </w:pPr>
    </w:p>
    <w:p w14:paraId="62D6477B" w14:textId="77777777" w:rsidR="004D3E56" w:rsidRDefault="004D3E56" w:rsidP="000C78CD">
      <w:pPr>
        <w:autoSpaceDE/>
        <w:autoSpaceDN/>
        <w:adjustRightInd/>
        <w:contextualSpacing w:val="0"/>
        <w:jc w:val="left"/>
        <w:rPr>
          <w:ins w:id="1029" w:author="Author"/>
          <w:b/>
        </w:rPr>
      </w:pPr>
    </w:p>
    <w:p w14:paraId="1253F5E7" w14:textId="77777777" w:rsidR="004D3E56" w:rsidRDefault="004D3E56" w:rsidP="000C78CD">
      <w:pPr>
        <w:autoSpaceDE/>
        <w:autoSpaceDN/>
        <w:adjustRightInd/>
        <w:contextualSpacing w:val="0"/>
        <w:jc w:val="left"/>
        <w:rPr>
          <w:ins w:id="1030" w:author="Author"/>
          <w:b/>
        </w:rPr>
      </w:pPr>
    </w:p>
    <w:p w14:paraId="4256C03B" w14:textId="15E1CBCB" w:rsidR="005376DA" w:rsidDel="004D3E56" w:rsidRDefault="005376DA">
      <w:pPr>
        <w:autoSpaceDE/>
        <w:autoSpaceDN/>
        <w:adjustRightInd/>
        <w:contextualSpacing w:val="0"/>
        <w:jc w:val="left"/>
        <w:rPr>
          <w:del w:id="1031" w:author="Author"/>
          <w:b/>
        </w:rPr>
      </w:pPr>
      <w:del w:id="1032" w:author="Author">
        <w:r w:rsidDel="004D3E56">
          <w:rPr>
            <w:b/>
          </w:rPr>
          <w:br w:type="page"/>
        </w:r>
      </w:del>
    </w:p>
    <w:p w14:paraId="15196044" w14:textId="51023527" w:rsidR="005376DA" w:rsidRDefault="005376DA" w:rsidP="000C78CD">
      <w:pPr>
        <w:autoSpaceDE/>
        <w:autoSpaceDN/>
        <w:adjustRightInd/>
        <w:contextualSpacing w:val="0"/>
        <w:jc w:val="left"/>
        <w:rPr>
          <w:b/>
        </w:rPr>
      </w:pPr>
      <w:r>
        <w:rPr>
          <w:b/>
        </w:rPr>
        <w:lastRenderedPageBreak/>
        <w:t>Completed comparisons</w:t>
      </w:r>
    </w:p>
    <w:p w14:paraId="098ED976" w14:textId="77777777" w:rsidR="005376DA" w:rsidRPr="00F158E1" w:rsidRDefault="005376DA" w:rsidP="0097021A">
      <w:r>
        <w:t>The last version of the protocol to include the IMP is shown in the table above.</w:t>
      </w:r>
    </w:p>
    <w:tbl>
      <w:tblPr>
        <w:tblStyle w:val="TableGrid"/>
        <w:tblW w:w="10060" w:type="dxa"/>
        <w:tblLook w:val="04A0" w:firstRow="1" w:lastRow="0" w:firstColumn="1" w:lastColumn="0" w:noHBand="0" w:noVBand="1"/>
      </w:tblPr>
      <w:tblGrid>
        <w:gridCol w:w="3964"/>
        <w:gridCol w:w="6096"/>
      </w:tblGrid>
      <w:tr w:rsidR="005376DA" w:rsidRPr="00DC738F" w14:paraId="11CDFA16" w14:textId="77777777" w:rsidTr="0097021A">
        <w:tc>
          <w:tcPr>
            <w:tcW w:w="3964" w:type="dxa"/>
          </w:tcPr>
          <w:p w14:paraId="483945A7" w14:textId="77777777" w:rsidR="005376DA" w:rsidRPr="00DC738F" w:rsidRDefault="005376DA" w:rsidP="0097021A">
            <w:pPr>
              <w:rPr>
                <w:b/>
                <w:sz w:val="20"/>
                <w:szCs w:val="20"/>
              </w:rPr>
            </w:pPr>
            <w:r w:rsidRPr="00DC738F">
              <w:rPr>
                <w:b/>
                <w:sz w:val="20"/>
                <w:szCs w:val="20"/>
              </w:rPr>
              <w:t>IMP</w:t>
            </w:r>
          </w:p>
        </w:tc>
        <w:tc>
          <w:tcPr>
            <w:tcW w:w="6096" w:type="dxa"/>
          </w:tcPr>
          <w:p w14:paraId="583203F0" w14:textId="77777777" w:rsidR="005376DA" w:rsidRPr="00DC738F" w:rsidRDefault="005376DA" w:rsidP="0097021A">
            <w:pPr>
              <w:rPr>
                <w:b/>
                <w:sz w:val="20"/>
                <w:szCs w:val="20"/>
              </w:rPr>
            </w:pPr>
            <w:r w:rsidRPr="00DC738F">
              <w:rPr>
                <w:b/>
                <w:sz w:val="20"/>
                <w:szCs w:val="20"/>
              </w:rPr>
              <w:t>Citation</w:t>
            </w:r>
          </w:p>
        </w:tc>
      </w:tr>
      <w:tr w:rsidR="005376DA" w:rsidRPr="00DC738F" w14:paraId="3914BC9B" w14:textId="77777777" w:rsidTr="0097021A">
        <w:tc>
          <w:tcPr>
            <w:tcW w:w="3964" w:type="dxa"/>
          </w:tcPr>
          <w:p w14:paraId="25FFE70D" w14:textId="77777777" w:rsidR="005376DA" w:rsidRPr="00DC738F" w:rsidRDefault="005376DA" w:rsidP="0097021A">
            <w:pPr>
              <w:rPr>
                <w:sz w:val="20"/>
                <w:szCs w:val="20"/>
              </w:rPr>
            </w:pPr>
            <w:r w:rsidRPr="00DC738F">
              <w:rPr>
                <w:sz w:val="20"/>
                <w:szCs w:val="20"/>
              </w:rPr>
              <w:t>Hydroxychloroquine</w:t>
            </w:r>
          </w:p>
        </w:tc>
        <w:tc>
          <w:tcPr>
            <w:tcW w:w="6096" w:type="dxa"/>
          </w:tcPr>
          <w:p w14:paraId="654F9505" w14:textId="77777777" w:rsidR="005376DA" w:rsidRPr="00DC738F" w:rsidRDefault="005376DA" w:rsidP="0097021A">
            <w:pPr>
              <w:rPr>
                <w:sz w:val="20"/>
                <w:szCs w:val="20"/>
              </w:rPr>
            </w:pPr>
            <w:r w:rsidRPr="00DC738F">
              <w:rPr>
                <w:sz w:val="20"/>
                <w:szCs w:val="20"/>
              </w:rPr>
              <w:t>New Engl J Med 2020; 383: 2030-40</w:t>
            </w:r>
          </w:p>
        </w:tc>
      </w:tr>
      <w:tr w:rsidR="005376DA" w:rsidRPr="00DC738F" w14:paraId="33A0463B" w14:textId="77777777" w:rsidTr="0097021A">
        <w:tc>
          <w:tcPr>
            <w:tcW w:w="3964" w:type="dxa"/>
          </w:tcPr>
          <w:p w14:paraId="6B944D57" w14:textId="77777777" w:rsidR="005376DA" w:rsidRPr="00DC738F" w:rsidRDefault="005376DA" w:rsidP="0097021A">
            <w:pPr>
              <w:rPr>
                <w:sz w:val="20"/>
                <w:szCs w:val="20"/>
              </w:rPr>
            </w:pPr>
            <w:r w:rsidRPr="00DC738F">
              <w:rPr>
                <w:sz w:val="20"/>
                <w:szCs w:val="20"/>
              </w:rPr>
              <w:t>Dexamethasone (COVID-19)</w:t>
            </w:r>
          </w:p>
        </w:tc>
        <w:tc>
          <w:tcPr>
            <w:tcW w:w="6096" w:type="dxa"/>
          </w:tcPr>
          <w:p w14:paraId="3367E3F0" w14:textId="77777777" w:rsidR="005376DA" w:rsidRPr="00DC738F" w:rsidRDefault="005376DA" w:rsidP="0097021A">
            <w:pPr>
              <w:rPr>
                <w:sz w:val="20"/>
                <w:szCs w:val="20"/>
              </w:rPr>
            </w:pPr>
            <w:r w:rsidRPr="00DC738F">
              <w:rPr>
                <w:sz w:val="20"/>
                <w:szCs w:val="20"/>
              </w:rPr>
              <w:t>New Engl J Med 2021; 384: 693-704</w:t>
            </w:r>
          </w:p>
        </w:tc>
      </w:tr>
      <w:tr w:rsidR="005376DA" w:rsidRPr="00DC738F" w14:paraId="733196DE" w14:textId="77777777" w:rsidTr="0097021A">
        <w:tc>
          <w:tcPr>
            <w:tcW w:w="3964" w:type="dxa"/>
          </w:tcPr>
          <w:p w14:paraId="26B30952" w14:textId="77777777" w:rsidR="005376DA" w:rsidRPr="00DC738F" w:rsidRDefault="005376DA" w:rsidP="0097021A">
            <w:pPr>
              <w:rPr>
                <w:sz w:val="20"/>
                <w:szCs w:val="20"/>
              </w:rPr>
            </w:pPr>
            <w:r w:rsidRPr="00DC738F">
              <w:rPr>
                <w:sz w:val="20"/>
                <w:szCs w:val="20"/>
              </w:rPr>
              <w:t>Lopinavir-ritonavir</w:t>
            </w:r>
          </w:p>
        </w:tc>
        <w:tc>
          <w:tcPr>
            <w:tcW w:w="6096" w:type="dxa"/>
          </w:tcPr>
          <w:p w14:paraId="3D7957FF" w14:textId="77777777" w:rsidR="005376DA" w:rsidRPr="00DC738F" w:rsidRDefault="005376DA" w:rsidP="0097021A">
            <w:pPr>
              <w:rPr>
                <w:sz w:val="20"/>
                <w:szCs w:val="20"/>
              </w:rPr>
            </w:pPr>
            <w:r w:rsidRPr="00DC738F">
              <w:rPr>
                <w:sz w:val="20"/>
                <w:szCs w:val="20"/>
              </w:rPr>
              <w:t>Lancet 2020; 396: 1345-1352</w:t>
            </w:r>
          </w:p>
        </w:tc>
      </w:tr>
      <w:tr w:rsidR="005376DA" w:rsidRPr="00DC738F" w14:paraId="66B39D17" w14:textId="77777777" w:rsidTr="0097021A">
        <w:tc>
          <w:tcPr>
            <w:tcW w:w="3964" w:type="dxa"/>
          </w:tcPr>
          <w:p w14:paraId="5075BC8E" w14:textId="77777777" w:rsidR="005376DA" w:rsidRPr="00DC738F" w:rsidRDefault="005376DA" w:rsidP="0097021A">
            <w:pPr>
              <w:rPr>
                <w:sz w:val="20"/>
                <w:szCs w:val="20"/>
              </w:rPr>
            </w:pPr>
            <w:r w:rsidRPr="00DC738F">
              <w:rPr>
                <w:sz w:val="20"/>
                <w:szCs w:val="20"/>
              </w:rPr>
              <w:t>Azithromycin</w:t>
            </w:r>
          </w:p>
        </w:tc>
        <w:tc>
          <w:tcPr>
            <w:tcW w:w="6096" w:type="dxa"/>
          </w:tcPr>
          <w:p w14:paraId="4FCF81CE" w14:textId="77777777" w:rsidR="005376DA" w:rsidRPr="00DC738F" w:rsidRDefault="005376DA" w:rsidP="0097021A">
            <w:pPr>
              <w:rPr>
                <w:sz w:val="20"/>
                <w:szCs w:val="20"/>
              </w:rPr>
            </w:pPr>
            <w:r w:rsidRPr="00DC738F">
              <w:rPr>
                <w:sz w:val="20"/>
                <w:szCs w:val="20"/>
              </w:rPr>
              <w:t>Lancet 2021; 397: 605-12</w:t>
            </w:r>
          </w:p>
        </w:tc>
      </w:tr>
      <w:tr w:rsidR="005376DA" w:rsidRPr="00DC738F" w14:paraId="64B8540D" w14:textId="77777777" w:rsidTr="0097021A">
        <w:tc>
          <w:tcPr>
            <w:tcW w:w="3964" w:type="dxa"/>
          </w:tcPr>
          <w:p w14:paraId="139E72B8" w14:textId="77777777" w:rsidR="005376DA" w:rsidRPr="00DC738F" w:rsidRDefault="005376DA" w:rsidP="0097021A">
            <w:pPr>
              <w:rPr>
                <w:sz w:val="20"/>
                <w:szCs w:val="20"/>
              </w:rPr>
            </w:pPr>
            <w:r w:rsidRPr="00DC738F">
              <w:rPr>
                <w:sz w:val="20"/>
                <w:szCs w:val="20"/>
              </w:rPr>
              <w:t>Convalescent plasma</w:t>
            </w:r>
          </w:p>
        </w:tc>
        <w:tc>
          <w:tcPr>
            <w:tcW w:w="6096" w:type="dxa"/>
          </w:tcPr>
          <w:p w14:paraId="40A3BDE2" w14:textId="77777777" w:rsidR="005376DA" w:rsidRPr="00DC738F" w:rsidRDefault="005376DA" w:rsidP="0097021A">
            <w:pPr>
              <w:rPr>
                <w:sz w:val="20"/>
                <w:szCs w:val="20"/>
              </w:rPr>
            </w:pPr>
            <w:r w:rsidRPr="00DC738F">
              <w:rPr>
                <w:sz w:val="20"/>
                <w:szCs w:val="20"/>
              </w:rPr>
              <w:t>Lancet 2021; 397: 2049-59</w:t>
            </w:r>
          </w:p>
        </w:tc>
      </w:tr>
      <w:tr w:rsidR="005376DA" w:rsidRPr="00DC738F" w14:paraId="54E0856E" w14:textId="77777777" w:rsidTr="0097021A">
        <w:tc>
          <w:tcPr>
            <w:tcW w:w="3964" w:type="dxa"/>
          </w:tcPr>
          <w:p w14:paraId="0E7D6578" w14:textId="77777777" w:rsidR="005376DA" w:rsidRPr="00DC738F" w:rsidRDefault="005376DA" w:rsidP="0097021A">
            <w:pPr>
              <w:rPr>
                <w:sz w:val="20"/>
                <w:szCs w:val="20"/>
              </w:rPr>
            </w:pPr>
            <w:r w:rsidRPr="00DC738F">
              <w:rPr>
                <w:sz w:val="20"/>
                <w:szCs w:val="20"/>
              </w:rPr>
              <w:t>Tocilizumab</w:t>
            </w:r>
          </w:p>
        </w:tc>
        <w:tc>
          <w:tcPr>
            <w:tcW w:w="6096" w:type="dxa"/>
          </w:tcPr>
          <w:p w14:paraId="7BAA71E6" w14:textId="77777777" w:rsidR="005376DA" w:rsidRPr="00DC738F" w:rsidRDefault="005376DA" w:rsidP="0097021A">
            <w:pPr>
              <w:rPr>
                <w:sz w:val="20"/>
                <w:szCs w:val="20"/>
              </w:rPr>
            </w:pPr>
            <w:r w:rsidRPr="00DC738F">
              <w:rPr>
                <w:sz w:val="20"/>
                <w:szCs w:val="20"/>
              </w:rPr>
              <w:t>Lancet 2021; 397: 1637-1645</w:t>
            </w:r>
          </w:p>
        </w:tc>
      </w:tr>
      <w:tr w:rsidR="005376DA" w:rsidRPr="00DC738F" w14:paraId="07DC3538" w14:textId="77777777" w:rsidTr="0097021A">
        <w:tc>
          <w:tcPr>
            <w:tcW w:w="3964" w:type="dxa"/>
          </w:tcPr>
          <w:p w14:paraId="446BB6FC" w14:textId="77777777" w:rsidR="005376DA" w:rsidRPr="00DC738F" w:rsidRDefault="005376DA" w:rsidP="0097021A">
            <w:pPr>
              <w:rPr>
                <w:sz w:val="20"/>
                <w:szCs w:val="20"/>
              </w:rPr>
            </w:pPr>
            <w:r w:rsidRPr="00DC738F">
              <w:rPr>
                <w:sz w:val="20"/>
                <w:szCs w:val="20"/>
              </w:rPr>
              <w:t>Aspirin</w:t>
            </w:r>
          </w:p>
        </w:tc>
        <w:tc>
          <w:tcPr>
            <w:tcW w:w="6096" w:type="dxa"/>
          </w:tcPr>
          <w:p w14:paraId="7357BC35" w14:textId="77777777" w:rsidR="005376DA" w:rsidRPr="00DC738F" w:rsidRDefault="005376DA" w:rsidP="0097021A">
            <w:pPr>
              <w:rPr>
                <w:sz w:val="20"/>
                <w:szCs w:val="20"/>
              </w:rPr>
            </w:pPr>
            <w:r w:rsidRPr="00DC738F">
              <w:rPr>
                <w:sz w:val="20"/>
                <w:szCs w:val="20"/>
              </w:rPr>
              <w:t>Lancet 2022; 397: 143-151</w:t>
            </w:r>
          </w:p>
        </w:tc>
      </w:tr>
      <w:tr w:rsidR="005376DA" w:rsidRPr="00DC738F" w14:paraId="3468CA79" w14:textId="77777777" w:rsidTr="0097021A">
        <w:tc>
          <w:tcPr>
            <w:tcW w:w="3964" w:type="dxa"/>
          </w:tcPr>
          <w:p w14:paraId="25F2517A" w14:textId="77777777" w:rsidR="005376DA" w:rsidRPr="00DC738F" w:rsidRDefault="005376DA" w:rsidP="0097021A">
            <w:pPr>
              <w:rPr>
                <w:sz w:val="20"/>
                <w:szCs w:val="20"/>
              </w:rPr>
            </w:pPr>
            <w:r w:rsidRPr="00DC738F">
              <w:rPr>
                <w:sz w:val="20"/>
                <w:szCs w:val="20"/>
              </w:rPr>
              <w:t>Colchicine</w:t>
            </w:r>
          </w:p>
        </w:tc>
        <w:tc>
          <w:tcPr>
            <w:tcW w:w="6096" w:type="dxa"/>
          </w:tcPr>
          <w:p w14:paraId="5C2C8EA2" w14:textId="77777777" w:rsidR="005376DA" w:rsidRPr="00DC738F" w:rsidRDefault="005376DA" w:rsidP="0097021A">
            <w:pPr>
              <w:rPr>
                <w:sz w:val="20"/>
                <w:szCs w:val="20"/>
              </w:rPr>
            </w:pPr>
            <w:r w:rsidRPr="00DC738F">
              <w:rPr>
                <w:sz w:val="20"/>
                <w:szCs w:val="20"/>
              </w:rPr>
              <w:t>Lancet Resp Med 2021; 9: 1419-26</w:t>
            </w:r>
          </w:p>
        </w:tc>
      </w:tr>
      <w:tr w:rsidR="005376DA" w:rsidRPr="00DC738F" w14:paraId="7188CA96" w14:textId="77777777" w:rsidTr="0097021A">
        <w:tc>
          <w:tcPr>
            <w:tcW w:w="3964" w:type="dxa"/>
          </w:tcPr>
          <w:p w14:paraId="332C53D5" w14:textId="77777777" w:rsidR="005376DA" w:rsidRPr="00DC738F" w:rsidRDefault="005376DA" w:rsidP="0097021A">
            <w:pPr>
              <w:rPr>
                <w:sz w:val="20"/>
                <w:szCs w:val="20"/>
              </w:rPr>
            </w:pPr>
            <w:r w:rsidRPr="00DC738F">
              <w:rPr>
                <w:sz w:val="20"/>
                <w:szCs w:val="20"/>
              </w:rPr>
              <w:t>REGN-COV2</w:t>
            </w:r>
          </w:p>
        </w:tc>
        <w:tc>
          <w:tcPr>
            <w:tcW w:w="6096" w:type="dxa"/>
          </w:tcPr>
          <w:p w14:paraId="4698DDFB" w14:textId="77777777" w:rsidR="005376DA" w:rsidRPr="00DC738F" w:rsidRDefault="005376DA" w:rsidP="0097021A">
            <w:pPr>
              <w:rPr>
                <w:sz w:val="20"/>
                <w:szCs w:val="20"/>
              </w:rPr>
            </w:pPr>
            <w:r w:rsidRPr="00DC738F">
              <w:rPr>
                <w:sz w:val="20"/>
                <w:szCs w:val="20"/>
              </w:rPr>
              <w:t>Lancet 2022; 399: 665-76</w:t>
            </w:r>
          </w:p>
        </w:tc>
      </w:tr>
      <w:tr w:rsidR="005376DA" w:rsidRPr="00DC738F" w14:paraId="41DAB82E" w14:textId="77777777" w:rsidTr="0097021A">
        <w:tc>
          <w:tcPr>
            <w:tcW w:w="3964" w:type="dxa"/>
          </w:tcPr>
          <w:p w14:paraId="27D0C59E" w14:textId="77777777" w:rsidR="005376DA" w:rsidRPr="00DC738F" w:rsidRDefault="005376DA" w:rsidP="0097021A">
            <w:pPr>
              <w:rPr>
                <w:sz w:val="20"/>
                <w:szCs w:val="20"/>
              </w:rPr>
            </w:pPr>
            <w:r w:rsidRPr="00DC738F">
              <w:rPr>
                <w:sz w:val="20"/>
                <w:szCs w:val="20"/>
              </w:rPr>
              <w:t>Methylprednisolone (PIMS-TS)</w:t>
            </w:r>
          </w:p>
        </w:tc>
        <w:tc>
          <w:tcPr>
            <w:tcW w:w="6096" w:type="dxa"/>
          </w:tcPr>
          <w:p w14:paraId="0F3A123F" w14:textId="77777777" w:rsidR="005376DA" w:rsidRPr="00DC738F" w:rsidRDefault="005376DA" w:rsidP="0097021A">
            <w:pPr>
              <w:rPr>
                <w:sz w:val="20"/>
                <w:szCs w:val="20"/>
              </w:rPr>
            </w:pPr>
            <w:ins w:id="1033" w:author="Author">
              <w:r>
                <w:rPr>
                  <w:sz w:val="20"/>
                  <w:szCs w:val="20"/>
                </w:rPr>
                <w:t>Lancet Child Adolesc</w:t>
              </w:r>
              <w:r w:rsidRPr="00B378A0">
                <w:rPr>
                  <w:sz w:val="20"/>
                  <w:szCs w:val="20"/>
                </w:rPr>
                <w:t xml:space="preserve"> Health</w:t>
              </w:r>
            </w:ins>
            <w:del w:id="1034" w:author="Author">
              <w:r w:rsidRPr="00DC738F" w:rsidDel="00B378A0">
                <w:rPr>
                  <w:sz w:val="20"/>
                  <w:szCs w:val="20"/>
                </w:rPr>
                <w:delText>Analysis ongoing</w:delText>
              </w:r>
            </w:del>
            <w:ins w:id="1035" w:author="Author">
              <w:r>
                <w:rPr>
                  <w:sz w:val="20"/>
                  <w:szCs w:val="20"/>
                </w:rPr>
                <w:t xml:space="preserve"> 2024; 8: 190-200</w:t>
              </w:r>
            </w:ins>
          </w:p>
        </w:tc>
      </w:tr>
      <w:tr w:rsidR="005376DA" w:rsidRPr="00DC738F" w14:paraId="3A5F55FB" w14:textId="77777777" w:rsidTr="0097021A">
        <w:tc>
          <w:tcPr>
            <w:tcW w:w="3964" w:type="dxa"/>
          </w:tcPr>
          <w:p w14:paraId="7ED88683" w14:textId="77777777" w:rsidR="005376DA" w:rsidRPr="00DC738F" w:rsidRDefault="005376DA" w:rsidP="0097021A">
            <w:pPr>
              <w:rPr>
                <w:sz w:val="20"/>
                <w:szCs w:val="20"/>
              </w:rPr>
            </w:pPr>
            <w:r w:rsidRPr="00DC738F">
              <w:rPr>
                <w:sz w:val="20"/>
                <w:szCs w:val="20"/>
              </w:rPr>
              <w:t>Intravenous immunoglobulin (PIMS-TS)</w:t>
            </w:r>
          </w:p>
        </w:tc>
        <w:tc>
          <w:tcPr>
            <w:tcW w:w="6096" w:type="dxa"/>
          </w:tcPr>
          <w:p w14:paraId="53AD4C92" w14:textId="77777777" w:rsidR="005376DA" w:rsidRPr="00DC738F" w:rsidRDefault="005376DA" w:rsidP="0097021A">
            <w:pPr>
              <w:rPr>
                <w:sz w:val="20"/>
                <w:szCs w:val="20"/>
              </w:rPr>
            </w:pPr>
            <w:ins w:id="1036" w:author="Author">
              <w:r>
                <w:rPr>
                  <w:sz w:val="20"/>
                  <w:szCs w:val="20"/>
                </w:rPr>
                <w:t>Lancet Child Adolesc</w:t>
              </w:r>
              <w:r w:rsidRPr="00B378A0">
                <w:rPr>
                  <w:sz w:val="20"/>
                  <w:szCs w:val="20"/>
                </w:rPr>
                <w:t xml:space="preserve"> Health</w:t>
              </w:r>
              <w:r>
                <w:rPr>
                  <w:sz w:val="20"/>
                  <w:szCs w:val="20"/>
                </w:rPr>
                <w:t xml:space="preserve"> 2024; 8: 190-200</w:t>
              </w:r>
            </w:ins>
            <w:del w:id="1037" w:author="Author">
              <w:r w:rsidRPr="00DC738F" w:rsidDel="00B378A0">
                <w:rPr>
                  <w:sz w:val="20"/>
                  <w:szCs w:val="20"/>
                </w:rPr>
                <w:delText>Analysis ongoing</w:delText>
              </w:r>
            </w:del>
          </w:p>
        </w:tc>
      </w:tr>
      <w:tr w:rsidR="005376DA" w:rsidRPr="00DC738F" w14:paraId="75C8F3A2" w14:textId="77777777" w:rsidTr="0097021A">
        <w:tc>
          <w:tcPr>
            <w:tcW w:w="3964" w:type="dxa"/>
          </w:tcPr>
          <w:p w14:paraId="767248F6" w14:textId="77777777" w:rsidR="005376DA" w:rsidRPr="00DC738F" w:rsidRDefault="005376DA" w:rsidP="0097021A">
            <w:pPr>
              <w:rPr>
                <w:sz w:val="20"/>
                <w:szCs w:val="20"/>
              </w:rPr>
            </w:pPr>
            <w:r w:rsidRPr="00DC738F">
              <w:rPr>
                <w:sz w:val="20"/>
                <w:szCs w:val="20"/>
              </w:rPr>
              <w:t>Tocilizumab (PIMS-TS)</w:t>
            </w:r>
          </w:p>
        </w:tc>
        <w:tc>
          <w:tcPr>
            <w:tcW w:w="6096" w:type="dxa"/>
          </w:tcPr>
          <w:p w14:paraId="1965E9D9" w14:textId="77777777" w:rsidR="005376DA" w:rsidRPr="00DC738F" w:rsidRDefault="005376DA" w:rsidP="0097021A">
            <w:pPr>
              <w:rPr>
                <w:sz w:val="20"/>
                <w:szCs w:val="20"/>
              </w:rPr>
            </w:pPr>
            <w:ins w:id="1038" w:author="Author">
              <w:r>
                <w:rPr>
                  <w:sz w:val="20"/>
                  <w:szCs w:val="20"/>
                </w:rPr>
                <w:t>Lancet Child Adolesc</w:t>
              </w:r>
              <w:r w:rsidRPr="00B378A0">
                <w:rPr>
                  <w:sz w:val="20"/>
                  <w:szCs w:val="20"/>
                </w:rPr>
                <w:t xml:space="preserve"> Health</w:t>
              </w:r>
              <w:r>
                <w:rPr>
                  <w:sz w:val="20"/>
                  <w:szCs w:val="20"/>
                </w:rPr>
                <w:t xml:space="preserve"> 2024; 8: 190-200</w:t>
              </w:r>
            </w:ins>
            <w:del w:id="1039" w:author="Author">
              <w:r w:rsidRPr="00DC738F" w:rsidDel="00B378A0">
                <w:rPr>
                  <w:sz w:val="20"/>
                  <w:szCs w:val="20"/>
                </w:rPr>
                <w:delText>Analysis ongoing</w:delText>
              </w:r>
            </w:del>
          </w:p>
        </w:tc>
      </w:tr>
      <w:tr w:rsidR="005376DA" w:rsidRPr="00DC738F" w14:paraId="02F1A292" w14:textId="77777777" w:rsidTr="0097021A">
        <w:tc>
          <w:tcPr>
            <w:tcW w:w="3964" w:type="dxa"/>
          </w:tcPr>
          <w:p w14:paraId="39378AD5" w14:textId="77777777" w:rsidR="005376DA" w:rsidRPr="00DC738F" w:rsidRDefault="005376DA" w:rsidP="0097021A">
            <w:pPr>
              <w:rPr>
                <w:sz w:val="20"/>
                <w:szCs w:val="20"/>
              </w:rPr>
            </w:pPr>
            <w:r w:rsidRPr="00DC738F">
              <w:rPr>
                <w:sz w:val="20"/>
                <w:szCs w:val="20"/>
              </w:rPr>
              <w:t>Anakinra (PIMS-TS)</w:t>
            </w:r>
            <w:del w:id="1040" w:author="Author">
              <w:r w:rsidDel="00D31BF1">
                <w:rPr>
                  <w:sz w:val="20"/>
                  <w:szCs w:val="20"/>
                </w:rPr>
                <w:delText>-</w:delText>
              </w:r>
            </w:del>
          </w:p>
        </w:tc>
        <w:tc>
          <w:tcPr>
            <w:tcW w:w="6096" w:type="dxa"/>
          </w:tcPr>
          <w:p w14:paraId="22D5E652" w14:textId="77777777" w:rsidR="005376DA" w:rsidRPr="00DC738F" w:rsidRDefault="005376DA" w:rsidP="0097021A">
            <w:pPr>
              <w:rPr>
                <w:sz w:val="20"/>
                <w:szCs w:val="20"/>
              </w:rPr>
            </w:pPr>
            <w:ins w:id="1041" w:author="Author">
              <w:r>
                <w:rPr>
                  <w:sz w:val="20"/>
                  <w:szCs w:val="20"/>
                </w:rPr>
                <w:t>Lancet Child Adolesc</w:t>
              </w:r>
              <w:r w:rsidRPr="00B378A0">
                <w:rPr>
                  <w:sz w:val="20"/>
                  <w:szCs w:val="20"/>
                </w:rPr>
                <w:t xml:space="preserve"> Health</w:t>
              </w:r>
              <w:r>
                <w:rPr>
                  <w:sz w:val="20"/>
                  <w:szCs w:val="20"/>
                </w:rPr>
                <w:t xml:space="preserve"> 2024; 8: 190-200</w:t>
              </w:r>
            </w:ins>
            <w:del w:id="1042" w:author="Author">
              <w:r w:rsidRPr="00DC738F" w:rsidDel="00B378A0">
                <w:rPr>
                  <w:sz w:val="20"/>
                  <w:szCs w:val="20"/>
                </w:rPr>
                <w:delText>Analysis ongoing</w:delText>
              </w:r>
            </w:del>
          </w:p>
        </w:tc>
      </w:tr>
      <w:tr w:rsidR="005376DA" w:rsidRPr="00DC738F" w14:paraId="147399FC" w14:textId="77777777" w:rsidTr="0097021A">
        <w:tc>
          <w:tcPr>
            <w:tcW w:w="3964" w:type="dxa"/>
          </w:tcPr>
          <w:p w14:paraId="0AF67928" w14:textId="77777777" w:rsidR="005376DA" w:rsidRPr="00DC738F" w:rsidRDefault="005376DA" w:rsidP="0097021A">
            <w:pPr>
              <w:rPr>
                <w:sz w:val="20"/>
                <w:szCs w:val="20"/>
              </w:rPr>
            </w:pPr>
            <w:r w:rsidRPr="00DC738F">
              <w:rPr>
                <w:sz w:val="20"/>
                <w:szCs w:val="20"/>
              </w:rPr>
              <w:t>Dimethyl fumarate</w:t>
            </w:r>
          </w:p>
        </w:tc>
        <w:tc>
          <w:tcPr>
            <w:tcW w:w="6096" w:type="dxa"/>
          </w:tcPr>
          <w:p w14:paraId="2C92BD44" w14:textId="77777777" w:rsidR="005376DA" w:rsidRPr="00DC738F" w:rsidRDefault="005376DA" w:rsidP="0097021A">
            <w:pPr>
              <w:rPr>
                <w:sz w:val="20"/>
                <w:szCs w:val="20"/>
              </w:rPr>
            </w:pPr>
            <w:del w:id="1043" w:author="Author">
              <w:r w:rsidRPr="00DC738F" w:rsidDel="00B378A0">
                <w:rPr>
                  <w:sz w:val="20"/>
                  <w:szCs w:val="20"/>
                </w:rPr>
                <w:delText xml:space="preserve">Medrxiv: </w:delText>
              </w:r>
              <w:r w:rsidRPr="00123D9F" w:rsidDel="00B378A0">
                <w:rPr>
                  <w:sz w:val="20"/>
                  <w:szCs w:val="20"/>
                </w:rPr>
                <w:delText>10.1101/2022.09.23.22280285v1</w:delText>
              </w:r>
            </w:del>
            <w:ins w:id="1044" w:author="Author">
              <w:r>
                <w:rPr>
                  <w:sz w:val="20"/>
                  <w:szCs w:val="20"/>
                </w:rPr>
                <w:t>Nat Commun 2024; 15: 924</w:t>
              </w:r>
            </w:ins>
          </w:p>
        </w:tc>
      </w:tr>
      <w:tr w:rsidR="005376DA" w:rsidRPr="00DC738F" w14:paraId="78FDC361" w14:textId="77777777" w:rsidTr="0097021A">
        <w:tc>
          <w:tcPr>
            <w:tcW w:w="3964" w:type="dxa"/>
          </w:tcPr>
          <w:p w14:paraId="31E71D4B" w14:textId="77777777" w:rsidR="005376DA" w:rsidRPr="00DC738F" w:rsidRDefault="005376DA" w:rsidP="0097021A">
            <w:pPr>
              <w:rPr>
                <w:sz w:val="20"/>
                <w:szCs w:val="20"/>
              </w:rPr>
            </w:pPr>
            <w:r w:rsidRPr="00DC738F">
              <w:rPr>
                <w:sz w:val="20"/>
                <w:szCs w:val="20"/>
              </w:rPr>
              <w:t>Baricitinib</w:t>
            </w:r>
          </w:p>
        </w:tc>
        <w:tc>
          <w:tcPr>
            <w:tcW w:w="6096" w:type="dxa"/>
          </w:tcPr>
          <w:p w14:paraId="0A5BA60C" w14:textId="77777777" w:rsidR="005376DA" w:rsidRPr="00DC738F" w:rsidRDefault="005376DA" w:rsidP="0097021A">
            <w:pPr>
              <w:rPr>
                <w:sz w:val="20"/>
                <w:szCs w:val="20"/>
              </w:rPr>
            </w:pPr>
            <w:r>
              <w:rPr>
                <w:sz w:val="20"/>
                <w:szCs w:val="20"/>
              </w:rPr>
              <w:t>Lancet 2022; 400</w:t>
            </w:r>
            <w:r w:rsidRPr="00DC738F">
              <w:rPr>
                <w:sz w:val="20"/>
                <w:szCs w:val="20"/>
              </w:rPr>
              <w:t xml:space="preserve">: </w:t>
            </w:r>
            <w:r>
              <w:rPr>
                <w:sz w:val="20"/>
                <w:szCs w:val="20"/>
              </w:rPr>
              <w:t xml:space="preserve">359-68 </w:t>
            </w:r>
          </w:p>
        </w:tc>
      </w:tr>
      <w:tr w:rsidR="005376DA" w:rsidRPr="00DC738F" w14:paraId="1F420C4D" w14:textId="77777777" w:rsidTr="0097021A">
        <w:tc>
          <w:tcPr>
            <w:tcW w:w="3964" w:type="dxa"/>
          </w:tcPr>
          <w:p w14:paraId="3A3D5E75" w14:textId="77777777" w:rsidR="005376DA" w:rsidRPr="00DC738F" w:rsidRDefault="005376DA" w:rsidP="0097021A">
            <w:pPr>
              <w:rPr>
                <w:sz w:val="20"/>
                <w:szCs w:val="20"/>
              </w:rPr>
            </w:pPr>
            <w:r>
              <w:rPr>
                <w:sz w:val="20"/>
                <w:szCs w:val="20"/>
              </w:rPr>
              <w:t>Empagliflozin</w:t>
            </w:r>
          </w:p>
        </w:tc>
        <w:tc>
          <w:tcPr>
            <w:tcW w:w="6096" w:type="dxa"/>
          </w:tcPr>
          <w:p w14:paraId="5F5D7443" w14:textId="77777777" w:rsidR="005376DA" w:rsidRDefault="005376DA" w:rsidP="0097021A">
            <w:pPr>
              <w:rPr>
                <w:sz w:val="20"/>
                <w:szCs w:val="20"/>
              </w:rPr>
            </w:pPr>
            <w:del w:id="1045" w:author="Author">
              <w:r w:rsidRPr="00DC738F" w:rsidDel="00B378A0">
                <w:rPr>
                  <w:sz w:val="20"/>
                  <w:szCs w:val="20"/>
                </w:rPr>
                <w:delText xml:space="preserve">Medrxiv: </w:delText>
              </w:r>
              <w:r w:rsidRPr="005124B8" w:rsidDel="00B378A0">
                <w:rPr>
                  <w:sz w:val="20"/>
                  <w:szCs w:val="20"/>
                </w:rPr>
                <w:delText>10.1101/2023.04.13.23288469v1</w:delText>
              </w:r>
            </w:del>
            <w:ins w:id="1046" w:author="Author">
              <w:r>
                <w:rPr>
                  <w:sz w:val="20"/>
                  <w:szCs w:val="20"/>
                </w:rPr>
                <w:t>Lancet Diabetes Endocrinol 2023; 11: 905-914</w:t>
              </w:r>
            </w:ins>
          </w:p>
        </w:tc>
      </w:tr>
      <w:tr w:rsidR="005376DA" w:rsidRPr="00DC738F" w14:paraId="242A8FA7" w14:textId="77777777" w:rsidTr="0097021A">
        <w:tc>
          <w:tcPr>
            <w:tcW w:w="3964" w:type="dxa"/>
          </w:tcPr>
          <w:p w14:paraId="43DEB745" w14:textId="59A2BA54" w:rsidR="005376DA" w:rsidRDefault="005376DA" w:rsidP="00790B58">
            <w:pPr>
              <w:rPr>
                <w:sz w:val="20"/>
                <w:szCs w:val="20"/>
              </w:rPr>
            </w:pPr>
            <w:r>
              <w:rPr>
                <w:sz w:val="20"/>
                <w:szCs w:val="20"/>
              </w:rPr>
              <w:t>Higher dose corticosteroids</w:t>
            </w:r>
            <w:del w:id="1047" w:author="Author">
              <w:r w:rsidDel="00790B58">
                <w:rPr>
                  <w:sz w:val="20"/>
                  <w:szCs w:val="20"/>
                </w:rPr>
                <w:delText xml:space="preserve"> in hypoxic patients not requiring ventilatory support (</w:delText>
              </w:r>
              <w:r w:rsidDel="00B378A0">
                <w:rPr>
                  <w:sz w:val="20"/>
                  <w:szCs w:val="20"/>
                </w:rPr>
                <w:delText xml:space="preserve">this comparison remains open </w:delText>
              </w:r>
              <w:r w:rsidDel="00790B58">
                <w:rPr>
                  <w:sz w:val="20"/>
                  <w:szCs w:val="20"/>
                </w:rPr>
                <w:delText>in patients requiring ventilatory support)</w:delText>
              </w:r>
            </w:del>
          </w:p>
        </w:tc>
        <w:tc>
          <w:tcPr>
            <w:tcW w:w="6096" w:type="dxa"/>
          </w:tcPr>
          <w:p w14:paraId="20551848" w14:textId="77777777" w:rsidR="005376DA" w:rsidRDefault="005376DA" w:rsidP="0097021A">
            <w:pPr>
              <w:rPr>
                <w:ins w:id="1048" w:author="Author"/>
                <w:sz w:val="20"/>
                <w:szCs w:val="20"/>
              </w:rPr>
            </w:pPr>
            <w:r>
              <w:rPr>
                <w:sz w:val="20"/>
                <w:szCs w:val="20"/>
              </w:rPr>
              <w:t>Lancet 2023</w:t>
            </w:r>
            <w:ins w:id="1049" w:author="Author">
              <w:r>
                <w:rPr>
                  <w:sz w:val="20"/>
                  <w:szCs w:val="20"/>
                </w:rPr>
                <w:t>; 401: 1499-1507</w:t>
              </w:r>
            </w:ins>
            <w:del w:id="1050" w:author="Author">
              <w:r w:rsidDel="00B378A0">
                <w:rPr>
                  <w:sz w:val="20"/>
                  <w:szCs w:val="20"/>
                </w:rPr>
                <w:delText xml:space="preserve"> e</w:delText>
              </w:r>
              <w:r w:rsidRPr="005124B8" w:rsidDel="00B378A0">
                <w:rPr>
                  <w:sz w:val="20"/>
                  <w:szCs w:val="20"/>
                </w:rPr>
                <w:delText>pub ahead of print. PMID: 37060915</w:delText>
              </w:r>
            </w:del>
          </w:p>
          <w:p w14:paraId="5229AEFA" w14:textId="1C747149" w:rsidR="001C4D40" w:rsidRDefault="001C4D40" w:rsidP="001C4D40">
            <w:pPr>
              <w:rPr>
                <w:sz w:val="20"/>
                <w:szCs w:val="20"/>
              </w:rPr>
            </w:pPr>
            <w:ins w:id="1051" w:author="Author">
              <w:r>
                <w:rPr>
                  <w:sz w:val="20"/>
                  <w:szCs w:val="20"/>
                </w:rPr>
                <w:t>EClinicalMedicine 2025;</w:t>
              </w:r>
              <w:r w:rsidR="00790B58">
                <w:rPr>
                  <w:sz w:val="20"/>
                  <w:szCs w:val="20"/>
                </w:rPr>
                <w:t xml:space="preserve"> </w:t>
              </w:r>
              <w:r w:rsidRPr="001C4D40">
                <w:rPr>
                  <w:sz w:val="20"/>
                  <w:szCs w:val="20"/>
                </w:rPr>
                <w:t>81:</w:t>
              </w:r>
              <w:r w:rsidR="00790B58">
                <w:rPr>
                  <w:sz w:val="20"/>
                  <w:szCs w:val="20"/>
                </w:rPr>
                <w:t xml:space="preserve"> </w:t>
              </w:r>
              <w:r w:rsidRPr="001C4D40">
                <w:rPr>
                  <w:sz w:val="20"/>
                  <w:szCs w:val="20"/>
                </w:rPr>
                <w:t>103080</w:t>
              </w:r>
            </w:ins>
          </w:p>
        </w:tc>
      </w:tr>
      <w:tr w:rsidR="005376DA" w:rsidRPr="00DC738F" w14:paraId="39467D3C" w14:textId="77777777" w:rsidTr="0097021A">
        <w:tc>
          <w:tcPr>
            <w:tcW w:w="3964" w:type="dxa"/>
          </w:tcPr>
          <w:p w14:paraId="0FD5C38D" w14:textId="77777777" w:rsidR="005376DA" w:rsidRDefault="005376DA" w:rsidP="0097021A">
            <w:pPr>
              <w:rPr>
                <w:sz w:val="20"/>
                <w:szCs w:val="20"/>
              </w:rPr>
            </w:pPr>
            <w:r>
              <w:rPr>
                <w:sz w:val="20"/>
                <w:szCs w:val="20"/>
              </w:rPr>
              <w:t>Paxlovid</w:t>
            </w:r>
          </w:p>
        </w:tc>
        <w:tc>
          <w:tcPr>
            <w:tcW w:w="6096" w:type="dxa"/>
          </w:tcPr>
          <w:p w14:paraId="16BBAF73" w14:textId="604F1601" w:rsidR="005376DA" w:rsidRDefault="001C4D40" w:rsidP="001C4D40">
            <w:pPr>
              <w:rPr>
                <w:sz w:val="20"/>
                <w:szCs w:val="20"/>
              </w:rPr>
            </w:pPr>
            <w:ins w:id="1052" w:author="Author">
              <w:r>
                <w:rPr>
                  <w:sz w:val="20"/>
                  <w:szCs w:val="20"/>
                </w:rPr>
                <w:t>Lancet Infect Dis 2025;</w:t>
              </w:r>
              <w:r w:rsidR="00790B58">
                <w:rPr>
                  <w:sz w:val="20"/>
                  <w:szCs w:val="20"/>
                </w:rPr>
                <w:t xml:space="preserve"> S1473-3099</w:t>
              </w:r>
            </w:ins>
            <w:del w:id="1053" w:author="Author">
              <w:r w:rsidR="005376DA" w:rsidRPr="00DC738F" w:rsidDel="00B378A0">
                <w:rPr>
                  <w:sz w:val="20"/>
                  <w:szCs w:val="20"/>
                </w:rPr>
                <w:delText>Analysis ongoing</w:delText>
              </w:r>
            </w:del>
          </w:p>
        </w:tc>
      </w:tr>
      <w:tr w:rsidR="005376DA" w:rsidRPr="00DC738F" w14:paraId="14EA914A" w14:textId="77777777" w:rsidTr="0097021A">
        <w:tc>
          <w:tcPr>
            <w:tcW w:w="3964" w:type="dxa"/>
          </w:tcPr>
          <w:p w14:paraId="603F31F3" w14:textId="77777777" w:rsidR="005376DA" w:rsidRDefault="005376DA" w:rsidP="0097021A">
            <w:pPr>
              <w:rPr>
                <w:sz w:val="20"/>
                <w:szCs w:val="20"/>
              </w:rPr>
            </w:pPr>
            <w:r>
              <w:rPr>
                <w:sz w:val="20"/>
                <w:szCs w:val="20"/>
              </w:rPr>
              <w:t>Molnupiravir</w:t>
            </w:r>
          </w:p>
        </w:tc>
        <w:tc>
          <w:tcPr>
            <w:tcW w:w="6096" w:type="dxa"/>
          </w:tcPr>
          <w:p w14:paraId="736C183B" w14:textId="7494A2D3" w:rsidR="005376DA" w:rsidRDefault="001C4D40" w:rsidP="0097021A">
            <w:pPr>
              <w:rPr>
                <w:sz w:val="20"/>
                <w:szCs w:val="20"/>
              </w:rPr>
            </w:pPr>
            <w:ins w:id="1054" w:author="Author">
              <w:r>
                <w:rPr>
                  <w:sz w:val="20"/>
                  <w:szCs w:val="20"/>
                </w:rPr>
                <w:t>Lancet Infect Dis 2025;</w:t>
              </w:r>
              <w:r w:rsidR="00790B58">
                <w:rPr>
                  <w:sz w:val="20"/>
                  <w:szCs w:val="20"/>
                </w:rPr>
                <w:t xml:space="preserve"> S1473-3099</w:t>
              </w:r>
              <w:r w:rsidRPr="00DC738F" w:rsidDel="00B378A0">
                <w:rPr>
                  <w:sz w:val="20"/>
                  <w:szCs w:val="20"/>
                </w:rPr>
                <w:t xml:space="preserve"> </w:t>
              </w:r>
            </w:ins>
            <w:del w:id="1055" w:author="Author">
              <w:r w:rsidR="005376DA" w:rsidRPr="00DC738F" w:rsidDel="00B378A0">
                <w:rPr>
                  <w:sz w:val="20"/>
                  <w:szCs w:val="20"/>
                </w:rPr>
                <w:delText>Analysis ongoing</w:delText>
              </w:r>
            </w:del>
          </w:p>
        </w:tc>
      </w:tr>
      <w:tr w:rsidR="005376DA" w:rsidRPr="00DC738F" w14:paraId="3D27B023" w14:textId="77777777" w:rsidTr="0097021A">
        <w:trPr>
          <w:ins w:id="1056" w:author="Author"/>
        </w:trPr>
        <w:tc>
          <w:tcPr>
            <w:tcW w:w="3964" w:type="dxa"/>
          </w:tcPr>
          <w:p w14:paraId="05D46F1F" w14:textId="77777777" w:rsidR="005376DA" w:rsidRDefault="005376DA" w:rsidP="0097021A">
            <w:pPr>
              <w:rPr>
                <w:ins w:id="1057" w:author="Author"/>
                <w:sz w:val="20"/>
                <w:szCs w:val="20"/>
              </w:rPr>
            </w:pPr>
            <w:ins w:id="1058" w:author="Author">
              <w:r>
                <w:rPr>
                  <w:sz w:val="20"/>
                  <w:szCs w:val="20"/>
                </w:rPr>
                <w:t>Sotrovimab</w:t>
              </w:r>
            </w:ins>
          </w:p>
        </w:tc>
        <w:tc>
          <w:tcPr>
            <w:tcW w:w="6096" w:type="dxa"/>
          </w:tcPr>
          <w:p w14:paraId="41B7A452" w14:textId="04D98CD1" w:rsidR="005376DA" w:rsidRPr="00DC738F" w:rsidRDefault="001C4D40" w:rsidP="0097021A">
            <w:pPr>
              <w:rPr>
                <w:ins w:id="1059" w:author="Author"/>
                <w:sz w:val="20"/>
                <w:szCs w:val="20"/>
              </w:rPr>
            </w:pPr>
            <w:ins w:id="1060" w:author="Author">
              <w:r>
                <w:rPr>
                  <w:sz w:val="20"/>
                  <w:szCs w:val="20"/>
                </w:rPr>
                <w:t xml:space="preserve">Medrxiv: </w:t>
              </w:r>
              <w:r w:rsidRPr="001C4D40">
                <w:rPr>
                  <w:sz w:val="20"/>
                  <w:szCs w:val="20"/>
                </w:rPr>
                <w:t>10.1101/2024.05.23.24307731v1</w:t>
              </w:r>
            </w:ins>
          </w:p>
        </w:tc>
      </w:tr>
    </w:tbl>
    <w:p w14:paraId="0EA8A8D3" w14:textId="77777777" w:rsidR="000C78CD" w:rsidRDefault="000C78CD">
      <w:pPr>
        <w:autoSpaceDE/>
        <w:autoSpaceDN/>
        <w:adjustRightInd/>
        <w:contextualSpacing w:val="0"/>
        <w:jc w:val="left"/>
        <w:rPr>
          <w:ins w:id="1061" w:author="Author"/>
          <w:sz w:val="22"/>
          <w:szCs w:val="22"/>
        </w:rPr>
      </w:pPr>
      <w:bookmarkStart w:id="1062" w:name="_Toc97376112"/>
      <w:bookmarkEnd w:id="1062"/>
    </w:p>
    <w:p w14:paraId="369CFA18" w14:textId="576B7336" w:rsidR="005376DA" w:rsidRPr="00790B58" w:rsidRDefault="00790B58">
      <w:pPr>
        <w:autoSpaceDE/>
        <w:autoSpaceDN/>
        <w:adjustRightInd/>
        <w:contextualSpacing w:val="0"/>
        <w:jc w:val="left"/>
        <w:rPr>
          <w:b/>
          <w:bCs w:val="0"/>
          <w:caps/>
          <w:kern w:val="32"/>
          <w:sz w:val="22"/>
          <w:szCs w:val="22"/>
          <w:lang w:eastAsia="en-US"/>
        </w:rPr>
      </w:pPr>
      <w:ins w:id="1063" w:author="Author">
        <w:r w:rsidRPr="00790B58">
          <w:rPr>
            <w:sz w:val="22"/>
            <w:szCs w:val="22"/>
          </w:rPr>
          <w:t xml:space="preserve">Links to trial news items, preprints and publications </w:t>
        </w:r>
        <w:r>
          <w:rPr>
            <w:sz w:val="22"/>
            <w:szCs w:val="22"/>
          </w:rPr>
          <w:t xml:space="preserve">are at </w:t>
        </w:r>
      </w:ins>
      <w:r w:rsidRPr="00790B58">
        <w:rPr>
          <w:sz w:val="22"/>
          <w:szCs w:val="22"/>
        </w:rPr>
        <w:fldChar w:fldCharType="begin"/>
      </w:r>
      <w:r w:rsidRPr="00790B58">
        <w:rPr>
          <w:sz w:val="22"/>
          <w:szCs w:val="22"/>
        </w:rPr>
        <w:instrText xml:space="preserve"> HYPERLINK "https://www.recoverytrial.net/results" </w:instrText>
      </w:r>
      <w:r w:rsidRPr="00790B58">
        <w:rPr>
          <w:sz w:val="22"/>
          <w:szCs w:val="22"/>
        </w:rPr>
        <w:fldChar w:fldCharType="separate"/>
      </w:r>
      <w:ins w:id="1064" w:author="Author">
        <w:r w:rsidRPr="00790B58">
          <w:rPr>
            <w:rStyle w:val="Hyperlink"/>
            <w:rFonts w:cs="Arial"/>
            <w:sz w:val="22"/>
            <w:szCs w:val="22"/>
          </w:rPr>
          <w:t>www.recoverytrial.net/results</w:t>
        </w:r>
        <w:r w:rsidRPr="00790B58">
          <w:rPr>
            <w:sz w:val="22"/>
            <w:szCs w:val="22"/>
          </w:rPr>
          <w:fldChar w:fldCharType="end"/>
        </w:r>
        <w:r w:rsidRPr="00790B58">
          <w:rPr>
            <w:sz w:val="22"/>
            <w:szCs w:val="22"/>
          </w:rPr>
          <w:t xml:space="preserve"> </w:t>
        </w:r>
      </w:ins>
      <w:r w:rsidR="005376DA" w:rsidRPr="00790B58">
        <w:rPr>
          <w:sz w:val="22"/>
          <w:szCs w:val="22"/>
        </w:rPr>
        <w:br w:type="page"/>
      </w:r>
    </w:p>
    <w:p w14:paraId="3F333A38" w14:textId="77777777" w:rsidR="005376DA" w:rsidRPr="00633320" w:rsidRDefault="005376DA" w:rsidP="0097021A">
      <w:pPr>
        <w:pStyle w:val="StyleHeading1Linespacingsingle"/>
        <w:numPr>
          <w:ilvl w:val="0"/>
          <w:numId w:val="2"/>
        </w:numPr>
      </w:pPr>
      <w:bookmarkStart w:id="1065" w:name="_Toc137835535"/>
      <w:bookmarkStart w:id="1066" w:name="_Toc203991612"/>
      <w:r w:rsidRPr="00633320">
        <w:lastRenderedPageBreak/>
        <w:t>Appendices</w:t>
      </w:r>
      <w:bookmarkEnd w:id="1024"/>
      <w:bookmarkEnd w:id="1025"/>
      <w:bookmarkEnd w:id="1026"/>
      <w:bookmarkEnd w:id="1027"/>
      <w:bookmarkEnd w:id="1065"/>
      <w:bookmarkEnd w:id="1066"/>
    </w:p>
    <w:p w14:paraId="2B4D4578" w14:textId="77777777" w:rsidR="005376DA" w:rsidRPr="00633320" w:rsidRDefault="005376DA" w:rsidP="0097021A">
      <w:pPr>
        <w:pStyle w:val="Heading2"/>
      </w:pPr>
      <w:bookmarkStart w:id="1067" w:name="_Appendix_1:_Assessment"/>
      <w:bookmarkStart w:id="1068" w:name="_Ref34817785"/>
      <w:bookmarkStart w:id="1069" w:name="_Ref34817916"/>
      <w:bookmarkStart w:id="1070" w:name="_Toc37107323"/>
      <w:bookmarkStart w:id="1071" w:name="_Toc38099278"/>
      <w:bookmarkStart w:id="1072" w:name="_Toc44674875"/>
      <w:bookmarkStart w:id="1073" w:name="_Toc137835536"/>
      <w:bookmarkStart w:id="1074" w:name="_Toc203991613"/>
      <w:bookmarkEnd w:id="1067"/>
      <w:r w:rsidRPr="00633320">
        <w:t>Appendix 1: Information about the treatment arms</w:t>
      </w:r>
      <w:bookmarkEnd w:id="1068"/>
      <w:bookmarkEnd w:id="1069"/>
      <w:bookmarkEnd w:id="1070"/>
      <w:bookmarkEnd w:id="1071"/>
      <w:bookmarkEnd w:id="1072"/>
      <w:bookmarkEnd w:id="1073"/>
      <w:bookmarkEnd w:id="1074"/>
    </w:p>
    <w:p w14:paraId="4E6EDF3D" w14:textId="77777777" w:rsidR="005376DA" w:rsidRPr="00633320" w:rsidRDefault="005376DA" w:rsidP="0097021A"/>
    <w:p w14:paraId="0E770E6A" w14:textId="77777777" w:rsidR="005376DA" w:rsidRPr="00633320" w:rsidRDefault="005376DA" w:rsidP="0097021A">
      <w:pPr>
        <w:spacing w:after="120"/>
        <w:contextualSpacing w:val="0"/>
      </w:pPr>
      <w:r w:rsidRPr="00633320">
        <w:t>All patients will receive usual care in the participating hospital.</w:t>
      </w:r>
    </w:p>
    <w:p w14:paraId="0870B787" w14:textId="77777777" w:rsidR="005376DA" w:rsidRPr="00633320" w:rsidRDefault="005376DA" w:rsidP="0097021A">
      <w:pPr>
        <w:spacing w:after="120"/>
        <w:contextualSpacing w:val="0"/>
      </w:pPr>
      <w:r w:rsidRPr="00633320">
        <w:rPr>
          <w:b/>
        </w:rPr>
        <w:t xml:space="preserve">Corticosteroids: </w:t>
      </w:r>
      <w:r w:rsidRPr="00633320">
        <w:t xml:space="preserve">RECOVERY is assessing </w:t>
      </w:r>
      <w:r>
        <w:t xml:space="preserve">the effects of corticosteroids in </w:t>
      </w:r>
      <w:del w:id="1075" w:author="Author">
        <w:r w:rsidDel="00D02745">
          <w:delText xml:space="preserve">three </w:delText>
        </w:r>
      </w:del>
      <w:ins w:id="1076" w:author="Author">
        <w:r>
          <w:t xml:space="preserve">two </w:t>
        </w:r>
      </w:ins>
      <w:r>
        <w:t xml:space="preserve">different contexts: </w:t>
      </w:r>
      <w:del w:id="1077" w:author="Author">
        <w:r w:rsidDel="00D02745">
          <w:delText>h</w:delText>
        </w:r>
        <w:r w:rsidRPr="00633320" w:rsidDel="00D02745">
          <w:delText>igh</w:delText>
        </w:r>
        <w:r w:rsidDel="00D02745">
          <w:delText>er</w:delText>
        </w:r>
        <w:r w:rsidRPr="00633320" w:rsidDel="00D02745">
          <w:delText xml:space="preserve"> dose </w:delText>
        </w:r>
        <w:r w:rsidRPr="00633320" w:rsidDel="00D02745">
          <w:rPr>
            <w:i/>
          </w:rPr>
          <w:delText xml:space="preserve">vs </w:delText>
        </w:r>
        <w:r w:rsidRPr="00633320" w:rsidDel="00D02745">
          <w:delText>usual care in adults with COVID-19 and hypoxia</w:delText>
        </w:r>
        <w:r w:rsidDel="00D02745">
          <w:delText xml:space="preserve"> who require ventilatory support; lower dose </w:delText>
        </w:r>
      </w:del>
      <w:r>
        <w:t xml:space="preserve">dexamethasone </w:t>
      </w:r>
      <w:r w:rsidRPr="00633320">
        <w:t xml:space="preserve">in </w:t>
      </w:r>
      <w:r>
        <w:t xml:space="preserve">adults and children </w:t>
      </w:r>
      <w:r w:rsidRPr="00633320">
        <w:t xml:space="preserve">with </w:t>
      </w:r>
      <w:r>
        <w:t xml:space="preserve">influenza and hypoxia; and </w:t>
      </w:r>
      <w:del w:id="1078" w:author="Author">
        <w:r w:rsidDel="00D02745">
          <w:delText xml:space="preserve">lower dose </w:delText>
        </w:r>
      </w:del>
      <w:r>
        <w:t>dexamethasone in adults with community-acquired pneumonia (without suspected COVID-19 or influenza).</w:t>
      </w:r>
    </w:p>
    <w:p w14:paraId="673D604D" w14:textId="07D96CBB" w:rsidR="005376DA" w:rsidRDefault="005376DA" w:rsidP="0097021A">
      <w:pPr>
        <w:spacing w:after="120"/>
        <w:contextualSpacing w:val="0"/>
      </w:pPr>
      <w:r w:rsidRPr="00633320">
        <w:t xml:space="preserve">Favourable modulation of the immune response is considered one of the possible mechanisms by which corticosteroids might be beneficial in the treatment of severe acute respiratory infections, including </w:t>
      </w:r>
      <w:r>
        <w:t>influenza</w:t>
      </w:r>
      <w:del w:id="1079" w:author="Author">
        <w:r w:rsidDel="007110DF">
          <w:delText xml:space="preserve">, </w:delText>
        </w:r>
        <w:r w:rsidRPr="00633320" w:rsidDel="007110DF">
          <w:delText>COVID-19, SARS and MERS</w:delText>
        </w:r>
      </w:del>
      <w:ins w:id="1080" w:author="Author">
        <w:r>
          <w:t xml:space="preserve"> and community-acquired pneumonia</w:t>
        </w:r>
      </w:ins>
      <w:r w:rsidRPr="00633320">
        <w:t>. Common to severe cases of these infections is the presence of hypercytokinemia and the development of acute lung injury or acute respiratory distress syndrome (ARDS).</w:t>
      </w:r>
      <w:r>
        <w:fldChar w:fldCharType="begin"/>
      </w:r>
      <w:r w:rsidR="00012594">
        <w:instrText xml:space="preserve"> ADDIN ZOTERO_ITEM CSL_CITATION {"citationID":"XZ73drX5","properties":{"formattedCitation":"\\super 27\\uc0\\u8211{}30\\nosupersub{}","plainCitation":"27–30","noteIndex":0},"citationItems":[{"id":2065,"uris":["http://zotero.org/users/8862203/items/YK2XVVCZ"],"itemData":{"id":2065,"type":"article-journal","abstract":"The high mortality associated with the novel Middle East respiratory syndrome coronavirus (MERS-CoV) has raised questions about the possible role of a cytokine storm in its pathogenesis. Although recent studies showed that MERS-CoV infection is associated with an attenuated IFN response, no induction of inflammatory cytokines was demonstrated during the early phase of infection. To study both early and late cytokine responses associated with MERS-CoV infection, we measured the mRNA levels of eight cytokine genes [TNF-α, IL-1β, IL-6, IL-8, IFN-β, monocyte chemotactic protein-1, transforming growth factor-β and IFN-γ-induced protein (IP)-10] in cell lysates of polarized airway epithelial Calu-3 cells infected with MERS-CoV or severe acute respiratory syndrome (SARS)-CoV up to 30 h post-infection. Among the eight cytokine genes, IL-1β, IL-6 and IL-8 induced by MERS-CoV were markedly higher than those induced by SARS-CoV at 30 h, whilst TNF-α, IFN-β and IP-10 induced by SARS-CoV were markedly higher than those induced by MERS-CoV at 24 and 30 h in infected Calu-3 cells. The activation of IL-8 and attenuated IFN-β response by MERS-CoV were also confirmed by protein measurements in the culture supernatant when compared with SARS-CoV and Sendai virus. To further confirm the attenuated antiviral response, cytokine response was compared with human HCoV-229E in embryonal lung fibroblast HFL cells, which also revealed higher IFN-β and IP-10 levels induced by HCoV-229E than MERS-CoV at 24 and 30 h. Whilst our data supported recent findings that MERS-CoV elicits attenuated innate immunity, this represents the first report to demonstrate delayed proinflammatory cytokine induction by MERS-CoV. Our results provide insights into the pathogenesis and treatment of MERS-CoV infections.","container-title":"The Journal of General Virology","DOI":"10.1099/vir.0.055533-0","ISSN":"1465-2099","issue":"Pt 12","journalAbbreviation":"J Gen Virol","language":"eng","note":"PMID: 24077366","page":"2679-2690","source":"PubMed","title":"Delayed induction of proinflammatory cytokines and suppression of innate antiviral response by the novel Middle East respiratory syndrome coronavirus: implications for pathogenesis and treatment","title-short":"Delayed induction of proinflammatory cytokines and suppression of innate antiviral response by the novel Middle East respiratory syndrome coronavirus","volume":"94","author":[{"family":"Lau","given":"Susanna K. P."},{"family":"Lau","given":"Candy C. Y."},{"family":"Chan","given":"Kwok-Hung"},{"family":"Li","given":"Clara P. Y."},{"family":"Chen","given":"Honglin"},{"family":"Jin","given":"Dong-Yan"},{"family":"Chan","given":"Jasper F. W."},{"family":"Woo","given":"Patrick C. Y."},{"family":"Yuen","given":"Kwok-Yung"}],"issued":{"date-parts":[["2013",12]]}}},{"id":2122,"uris":["http://zotero.org/users/8862203/items/CFJFDMTM"],"itemData":{"id":2122,"type":"article-journal","abstract":"Avian influenza A (H5N1) viruses cause severe disease in humans, but the basis for their virulence remains unclear. In vitro and animal studies indicate that high and disseminated viral replication is important for disease pathogenesis. Laboratory experiments suggest that virus-induced cytokine dysregulation may contribute to disease severity. To assess the relevance of these findings for human disease, we performed virological and immunological studies in 18 individuals with H5N1 and 8 individuals infected with human influenza virus subtypes. Influenza H5N1 infection in humans is characterized by high pharyngeal virus loads and frequent detection of viral RNA in rectum and blood. Viral RNA in blood was present only in fatal H5N1 cases and was associated with higher pharyngeal viral loads. We observed low peripheral blood T-lymphocyte counts and high chemokine and cytokine levels in H5N1-infected individuals, particularly in those who died, and these correlated with pharyngeal viral loads. Genetic characterization of H5N1 viruses revealed mutations in the viral polymerase complex associated with mammalian adaptation and virulence. Our observations indicate that high viral load, and the resulting intense inflammatory responses, are central to influenza H5N1 pathogenesis. The focus of clinical management should be on preventing this intense cytokine response, by early diagnosis and effective antiviral treatment.","container-title":"Nature Medicine","DOI":"10.1038/nm1477","ISSN":"1078-8956","issue":"10","journalAbbreviation":"Nat Med","language":"eng","note":"PMID: 16964257\nPMCID: PMC4333202","page":"1203-1207","source":"PubMed","title":"Fatal outcome of human influenza A (H5N1) is associated with high viral load and hypercytokinemia","volume":"12","author":[{"family":"Jong","given":"Menno D.","non-dropping-particle":"de"},{"family":"Simmons","given":"Cameron P."},{"family":"Thanh","given":"Tran Tan"},{"family":"Hien","given":"Vo Minh"},{"family":"Smith","given":"Gavin J. D."},{"family":"Chau","given":"Tran Nguyen Bich"},{"family":"Hoang","given":"Dang Minh"},{"family":"Chau","given":"Nguyen Van Vinh"},{"family":"Khanh","given":"Truong Huu"},{"family":"Dong","given":"Vo Cong"},{"family":"Qui","given":"Phan Tu"},{"family":"Cam","given":"Bach Van"},{"family":"Ha","given":"Do Quang"},{"family":"Guan","given":"Yi"},{"family":"Peiris","given":"J. S. Malik"},{"family":"Chinh","given":"Nguyen Tran"},{"family":"Hien","given":"Tran Tinh"},{"family":"Farrar","given":"Jeremy"}],"issued":{"date-parts":[["2006",10]]}}},{"id":2120,"uris":["http://zotero.org/users/8862203/items/7QA42E39"],"itemData":{"id":2120,"type":"article-journal","abstract":"Severe influenza remains unusual in its virulence for humans. Complications or ultimately death arising from these infections are often associated with hyperinduction of proinflammatory cytokine production, which is also known as 'cytokine storm'. For this disease, it has been proposed that immunomodulatory therapy may improve the outcome, with or without the combination of antiviral agents. Here, we review the current literature on how various effectors of the immune system initiate the cytokine storm and exacerbate pathological damage in hosts. We also review some of the current immunomodulatory strategies for the treatment of cytokine storms in severe influenza, including corticosteroids, peroxisome proliferator-activated receptor agonists, sphingosine-1-phosphate receptor 1 agonists, cyclooxygenase-2 inhibitors, antioxidants, anti-tumour-necrosis factor therapy, intravenous immunoglobulin therapy, statins, arbidol, herbs, and other potential therapeutic strategies.","container-title":"Cellular &amp; Molecular Immunology","DOI":"10.1038/cmi.2015.74","ISSN":"2042-0226","issue":"1","journalAbbreviation":"Cell Mol Immunol","language":"eng","note":"PMID: 26189369\nPMCID: PMC4711683","page":"3-10","source":"PubMed","title":"The cytokine storm of severe influenza and development of immunomodulatory therapy","volume":"13","author":[{"family":"Liu","given":"Qiang"},{"family":"Zhou","given":"Yuan-hong"},{"family":"Yang","given":"Zhan-qiu"}],"issued":{"date-parts":[["2016",1]]}}},{"id":2070,"uris":["http://zotero.org/users/8862203/items/62Z26A99"],"itemData":{"id":2070,"type":"article-journal","abstract":"Severe influenza is often associated with disease manifestations outside the respiratory tract. While proinflammatory cytokines can be detected in the lungs and blood of infected patients, the role of extra-respiratory organs in the production of proinflammatory cytokines is unknown. Here, we show that both 2009 pandemic H1N1 influenza A (H1N1) virus and highly pathogenic avian influenza A (H5N1) virus induce expression of tumor necrosis factor α, interleukin-6, and interleukin-8 in the respiratory tract and central nervous system. In addition, H5N1 virus induced cytokines in the heart, pancreas, spleen, liver, and jejunum. Together, these data suggest that extra-respiratory tissues contribute to systemic cytokine responses, which may increase the severity of influenza.","container-title":"The Journal of Infectious Diseases","DOI":"10.1093/infdis/jix281","ISSN":"1537-6613","issue":"7","journalAbbreviation":"J Infect Dis","language":"eng","note":"PMID: 28973159","page":"829-833","source":"PubMed","title":"Proinflammatory Cytokine Responses in Extra-Respiratory Tissues During Severe Influenza","volume":"216","author":[{"family":"Short","given":"Kirsty R."},{"family":"Veeris","given":"Rebecca"},{"family":"Leijten","given":"Lonneke M."},{"family":"Brand","given":"Judith M.","non-dropping-particle":"van den"},{"family":"Jong","given":"Victor L."},{"family":"Stittelaar","given":"Koert"},{"family":"Osterhaus","given":"Ab D. M. E."},{"family":"Andeweg","given":"Arno"},{"family":"Riel","given":"Debby","non-dropping-particle":"van"}],"issued":{"date-parts":[["2017",10,17]]}}}],"schema":"https://github.com/citation-style-language/schema/raw/master/csl-citation.json"} </w:instrText>
      </w:r>
      <w:r>
        <w:fldChar w:fldCharType="separate"/>
      </w:r>
      <w:r w:rsidR="00012594" w:rsidRPr="00012594">
        <w:rPr>
          <w:vertAlign w:val="superscript"/>
        </w:rPr>
        <w:t>27–30</w:t>
      </w:r>
      <w:r>
        <w:fldChar w:fldCharType="end"/>
      </w:r>
      <w:r w:rsidRPr="00633320">
        <w:t xml:space="preserve"> Pathologically, diffuse alveolar damage is found in patients who die from these infections.</w:t>
      </w:r>
      <w:r>
        <w:fldChar w:fldCharType="begin"/>
      </w:r>
      <w:r w:rsidR="00012594">
        <w:instrText xml:space="preserve"> ADDIN ZOTERO_ITEM CSL_CITATION {"citationID":"YMRfqnJU","properties":{"formattedCitation":"\\super 31\\nosupersub{}","plainCitation":"31","noteIndex":0},"citationItems":[{"id":2126,"uris":["http://zotero.org/users/8862203/items/3YD2N69P"],"itemData":{"id":2126,"type":"article-journal","abstract":"Autopsies of patients who have died from COVID-19 have been crucial in delineating patterns of injury associated with SARS-CoV-2 infection. Despite their utility, comprehensive autopsy studies are somewhat lacking relative to the global burden of disease, and very few comprehensive studies contextualize the findings to other fatal viral infections. We developed a novel autopsy protocol in order to perform postmortem examinations on victims of COVID-19 and herein describe detailed clinical information, gross findings, and histologic features observed in the first 16 complete COVID-19 autopsies. We also critically evaluated the role of ancillary studies used to establish a diagnosis of COVID-19 at autopsy, including immunohistochemistry (IHC), in situ hybridization (ISH), and electron microscopy (EM). IHC and ISH targeting SARS-CoV-2 were comparable in terms of the location and number of infected cells in lung tissue; however, nonspecific staining of bacteria was seen occasionally with IHC. EM was unrevealing in blindly sampled tissues. We then compared the clinical and histologic features present in this series to six archival cases of fatal seasonal influenza and six archival cases of pandemic influenza from the fourth wave of the 'Spanish Flu' in the winter of 1920. In addition to routine histology, the inflammatory infiltrates in the lungs of COVID-19 and seasonal influenza victims were compared using quantitative IHC. Our results demonstrate that the clinical and histologic features of COVID-19 are similar to those seen in fatal cases of influenza, and the two diseases tend to overlap histologically. There was no significant difference in the composition of the inflammatory infiltrate in COVID-19 and influenza at sites of acute lung injury at the time of autopsy. Our study underscores the relatively nonspecific clinical features and pathologic changes shared between severe cases of COVID-19 and influenza, while also providing important caveats to ancillary methods of viral detection.","container-title":"The Journal of Pathology. Clinical Research","DOI":"10.1002/cjp2.220","ISSN":"2056-4538","issue":"5","journalAbbreviation":"J Pathol Clin Res","language":"eng","note":"PMID: 33960723\nPMCID: PMC8239851","page":"459-470","source":"PubMed","title":"A series of COVID-19 autopsies with clinical and pathologic comparisons to both seasonal and pandemic influenza","volume":"7","author":[{"family":"McMullen","given":"Phillip"},{"family":"Pytel","given":"Peter"},{"family":"Snyder","given":"Alexis"},{"family":"Smith","given":"Heather"},{"family":"Vickery","given":"Jasmine"},{"family":"Brainer","given":"James"},{"family":"Guzy","given":"Robert"},{"family":"Wu","given":"David"},{"family":"Schoettler","given":"Nathan"},{"family":"Adegunsoye","given":"Ayodeji"},{"family":"Sperling","given":"Anne"},{"family":"Hart","given":"John"},{"family":"Alpert","given":"Lindsay"},{"family":"Chang","given":"Anthony"},{"family":"Gurbuxani","given":"Sandeep"},{"family":"Krausz","given":"Thomas"},{"family":"Husain","given":"Aliya N."},{"family":"Mueller","given":"Jeffrey"}],"issued":{"date-parts":[["2021",9]]}}}],"schema":"https://github.com/citation-style-language/schema/raw/master/csl-citation.json"} </w:instrText>
      </w:r>
      <w:r>
        <w:fldChar w:fldCharType="separate"/>
      </w:r>
      <w:r w:rsidR="00012594" w:rsidRPr="00012594">
        <w:rPr>
          <w:vertAlign w:val="superscript"/>
        </w:rPr>
        <w:t>31</w:t>
      </w:r>
      <w:r>
        <w:fldChar w:fldCharType="end"/>
      </w:r>
      <w:commentRangeStart w:id="1081"/>
      <w:r w:rsidRPr="00633320">
        <w:t xml:space="preserve"> </w:t>
      </w:r>
      <w:commentRangeEnd w:id="1081"/>
      <w:r>
        <w:rPr>
          <w:rStyle w:val="CommentReference"/>
        </w:rPr>
        <w:commentReference w:id="1081"/>
      </w:r>
    </w:p>
    <w:p w14:paraId="38A454E5" w14:textId="77777777" w:rsidR="005376DA" w:rsidRPr="007B09A7" w:rsidRDefault="005376DA" w:rsidP="0097021A">
      <w:pPr>
        <w:spacing w:after="120"/>
        <w:contextualSpacing w:val="0"/>
        <w:rPr>
          <w:i/>
        </w:rPr>
      </w:pPr>
      <w:r>
        <w:rPr>
          <w:i/>
        </w:rPr>
        <w:t>Corticosteroids in community-acquired pneumonia</w:t>
      </w:r>
    </w:p>
    <w:p w14:paraId="1359B6C0" w14:textId="7EA6C99E" w:rsidR="005376DA" w:rsidRDefault="005376DA" w:rsidP="0097021A">
      <w:pPr>
        <w:spacing w:after="120"/>
        <w:contextualSpacing w:val="0"/>
      </w:pPr>
      <w:r w:rsidRPr="00633320">
        <w:t>RECOVERY and other randomised trials have demonstrated the benefit of corticosteroids in patients</w:t>
      </w:r>
      <w:r>
        <w:t xml:space="preserve"> with COVID-19 pneumonia</w:t>
      </w:r>
      <w:r w:rsidRPr="00633320">
        <w:t>.</w:t>
      </w:r>
      <w:r>
        <w:fldChar w:fldCharType="begin"/>
      </w:r>
      <w:r w:rsidR="00012594">
        <w:instrText xml:space="preserve"> ADDIN ZOTERO_ITEM CSL_CITATION {"citationID":"tlRJnqeB","properties":{"formattedCitation":"\\super 6,32\\nosupersub{}","plainCitation":"6,32","noteIndex":0},"citationItems":[{"id":261,"uris":["http://zotero.org/users/8862203/items/L53CIISI"],"itemData":{"id":261,"type":"article-journal","abstract":"BACKGROUND: Coronavirus disease 2019 (Covid-19) is associated with diffuse lung damage. Glucocorticoids may modulate inflammation-mediated lung injury and thereby reduce progression to respiratory failure and death.\nMETHODS: In this controlled, open-label trial comparing a range of possible treatments in patients who were hospitalized with Covid-19, we randomly assigned patients to receive oral or intravenous dexamethasone (at a dose of 6 mg once daily) for up to 10 days or to receive usual care alone. The primary outcome was 28-day mortality. Here, we report the final results of this assessment.\nRESULTS: A total of 2104 patients were assigned to receive dexamethasone and 4321 to receive usual care. Overall, 482 patients (22.9%) in the dexamethasone group and 1110 patients (25.7%) in the usual care group died within 28 days after randomization (age-adjusted rate ratio, 0.83; 95% confidence interval [CI], 0.75 to 0.93; P&lt;0.001). The proportional and absolute between-group differences in mortality varied considerably according to the level of respiratory support that the patients were receiving at the time of randomization. In the dexamethasone group, the incidence of death was lower than that in the usual care group among patients receiving invasive mechanical ventilation (29.3% vs. 41.4%; rate ratio, 0.64; 95% CI, 0.51 to 0.81) and among those receiving oxygen without invasive mechanical ventilation (23.3% vs. 26.2%; rate ratio, 0.82; 95% CI, 0.72 to 0.94) but not among those who were receiving no respiratory support at randomization (17.8% vs. 14.0%; rate ratio, 1.19; 95% CI, 0.92 to 1.55).\nCONCLUSIONS: In patients hospitalized with Covid-19, the use of dexamethasone resulted in lower 28-day mortality among those who were receiving either invasive mechanical ventilation or oxygen alone at randomization but not among those receiving no respiratory support. (Funded by the Medical Research Council and National Institute for Health Research and others; RECOVERY ClinicalTrials.gov number, NCT04381936; ISRCTN number, 50189673.).","container-title":"The New England Journal of Medicine","DOI":"10.1056/NEJMoa2021436","ISSN":"1533-4406","issue":"8","journalAbbreviation":"N Engl J Med","language":"eng","note":"PMID: 32678530\nPMCID: PMC7383595","page":"693-704","source":"PubMed","title":"Dexamethasone in Hospitalized Patients with Covid-19","volume":"384","author":[{"literal":"RECOVERY Collaborative Group"},{"family":"Horby","given":"Peter"},{"family":"Lim","given":"Wei Shen"},{"family":"Emberson","given":"Jonathan R."},{"family":"Mafham","given":"Marion"},{"family":"Bell","given":"Jennifer L."},{"family":"Linsell","given":"Louise"},{"family":"Staplin","given":"Natalie"},{"family":"Brightling","given":"Christopher"},{"family":"Ustianowski","given":"Andrew"},{"family":"Elmahi","given":"Einas"},{"family":"Prudon","given":"Benjamin"},{"family":"Green","given":"Christopher"},{"family":"Felton","given":"Timothy"},{"family":"Chadwick","given":"David"},{"family":"Rege","given":"Kanchan"},{"family":"Fegan","given":"Christopher"},{"family":"Chappell","given":"Lucy C."},{"family":"Faust","given":"Saul N."},{"family":"Jaki","given":"Thomas"},{"family":"Jeffery","given":"Katie"},{"family":"Montgomery","given":"Alan"},{"family":"Rowan","given":"Kathryn"},{"family":"Juszczak","given":"Edmund"},{"family":"Baillie","given":"J. Kenneth"},{"family":"Haynes","given":"Richard"},{"family":"Landray","given":"Martin J."}],"issued":{"date-parts":[["2021",2,25]]}}},{"id":1156,"uris":["http://zotero.org/users/8862203/items/SXWJZZNW"],"itemData":{"id":1156,"type":"article-journal","abstract":"IMPORTANCE: Effective therapies for patients with coronavirus disease 2019 (COVID-19) are needed, and clinical trial data have demonstrated that low-dose dexamethasone reduced mortality in hospitalized patients with COVID-19 who required respiratory support.\nOBJECTIVE: To estimate the association between administration of corticosteroids compared with usual care or placebo and 28-day all-cause mortality.\nDESIGN, SETTING, AND PARTICIPANTS: Prospective meta-analysis that pooled data from 7 randomized clinical trials that evaluated the efficacy of corticosteroids in 1703 critically ill patients with COVID-19. The trials were conducted in 12 countries from February 26, 2020, to June 9, 2020, and the date of final follow-up was July 6, 2020. Pooled data were aggregated from the individual trials, overall, and in predefined subgroups. Risk of bias was assessed using the Cochrane Risk of Bias Assessment Tool. Inconsistency among trial results was assessed using the I2 statistic. The primary analysis was an inverse variance-weighted fixed-effect meta-analysis of overall mortality, with the association between the intervention and mortality quantified using odds ratios (ORs). Random-effects meta-analyses also were conducted (with the Paule-Mandel estimate of heterogeneity and the Hartung-Knapp adjustment) and an inverse variance-weighted fixed-effect analysis using risk ratios.\nEXPOSURES: Patients had been randomized to receive systemic dexamethasone, hydrocortisone, or methylprednisolone (678 patients) or to receive usual care or placebo (1025 patients).\nMAIN OUTCOMES AND MEASURES: The primary outcome measure was all-cause mortality at 28 days after randomization. A secondary outcome was investigator-defined serious adverse events.\nRESULTS: A total of 1703 patients (median age, 60 years [interquartile range, 52-68 years]; 488 [29%] women) were included in the analysis. Risk of bias was assessed as \"low\" for 6 of the 7 mortality results and as \"some concerns\" in 1 trial because of the randomization method. Five trials reported mortality at 28 days, 1 trial at 21 days, and 1 trial at 30 days. There were 222 deaths among the 678 patients randomized to corticosteroids and 425 deaths among the 1025 patients randomized to usual care or placebo (summary OR, 0.66 [95% CI, 0.53-0.82]; P &lt; .001 based on a fixed-effect meta-analysis). There was little inconsistency between the trial results (I2 = 15.6%; P = .31 for heterogeneity) and the summary OR was 0.70 (95% CI, 0.48-1.01; P = .053) based on the random-effects meta-analysis. The fixed-effect summary OR for the association with mortality was 0.64 (95% CI, 0.50-0.82; P &lt; .001) for dexamethasone compared with usual care or placebo (3 trials, 1282 patients, and 527 deaths), the OR was 0.69 (95% CI, 0.43-1.12; P = .13) for hydrocortisone (3 trials, 374 patients, and 94 deaths), and the OR was 0.91 (95% CI, 0.29-2.87; P = .87) for methylprednisolone (1 trial, 47 patients, and 26 deaths). Among the 6 trials that reported serious adverse events, 64 events occurred among 354 patients randomized to corticosteroids and 80 events occurred among 342 patients randomized to usual care or placebo.\nCONCLUSIONS AND RELEVANCE: In this prospective meta-analysis of clinical trials of critically ill patients with COVID-19, administration of systemic corticosteroids, compared with usual care or placebo, was associated with lower 28-day all-cause mortality.","container-title":"JAMA","DOI":"10.1001/jama.2020.17023","ISSN":"1538-3598","issue":"13","journalAbbreviation":"JAMA","language":"eng","note":"PMID: 32876694\nPMCID: PMC7489434","page":"1330-1341","source":"PubMed","title":"Association Between Administration of Systemic Corticosteroids and Mortality Among Critically Ill Patients With COVID-19: A Meta-analysis","title-short":"Association Between Administration of Systemic Corticosteroids and Mortality Among Critically Ill Patients With COVID-19","volume":"324","author":[{"literal":"WHO Rapid Evidence Appraisal for COVID-19 Therapies (REACT) Working Group"},{"family":"Sterne","given":"Jonathan A. C."},{"family":"Murthy","given":"Srinivas"},{"family":"Diaz","given":"Janet V."},{"family":"Slutsky","given":"Arthur S."},{"family":"Villar","given":"Jesús"},{"family":"Angus","given":"Derek C."},{"family":"Annane","given":"Djillali"},{"family":"Azevedo","given":"Luciano Cesar Pontes"},{"family":"Berwanger","given":"Otavio"},{"family":"Cavalcanti","given":"Alexandre B."},{"family":"Dequin","given":"Pierre-Francois"},{"family":"Du","given":"Bin"},{"family":"Emberson","given":"Jonathan"},{"family":"Fisher","given":"David"},{"family":"Giraudeau","given":"Bruno"},{"family":"Gordon","given":"Anthony C."},{"family":"Granholm","given":"Anders"},{"family":"Green","given":"Cameron"},{"family":"Haynes","given":"Richard"},{"family":"Heming","given":"Nicholas"},{"family":"Higgins","given":"Julian P. T."},{"family":"Horby","given":"Peter"},{"family":"Jüni","given":"Peter"},{"family":"Landray","given":"Martin J."},{"family":"Le Gouge","given":"Amelie"},{"family":"Leclerc","given":"Marie"},{"family":"Lim","given":"Wei Shen"},{"family":"Machado","given":"Flávia R."},{"family":"McArthur","given":"Colin"},{"family":"Meziani","given":"Ferhat"},{"family":"Møller","given":"Morten Hylander"},{"family":"Perner","given":"Anders"},{"family":"Petersen","given":"Marie Warrer"},{"family":"Savovic","given":"Jelena"},{"family":"Tomazini","given":"Bruno"},{"family":"Veiga","given":"Viviane C."},{"family":"Webb","given":"Steve"},{"family":"Marshall","given":"John C."}],"issued":{"date-parts":[["2020",10,6]]}}}],"schema":"https://github.com/citation-style-language/schema/raw/master/csl-citation.json"} </w:instrText>
      </w:r>
      <w:r>
        <w:fldChar w:fldCharType="separate"/>
      </w:r>
      <w:r w:rsidR="00012594" w:rsidRPr="00012594">
        <w:rPr>
          <w:vertAlign w:val="superscript"/>
        </w:rPr>
        <w:t>6,32</w:t>
      </w:r>
      <w:r>
        <w:fldChar w:fldCharType="end"/>
      </w:r>
      <w:r w:rsidRPr="00633320">
        <w:t xml:space="preserve"> </w:t>
      </w:r>
      <w:r>
        <w:t xml:space="preserve">However, the potential role of corticosteroids in </w:t>
      </w:r>
      <w:del w:id="1082" w:author="Author">
        <w:r w:rsidDel="00D15A9F">
          <w:delText>community-acquired pneumonia (</w:delText>
        </w:r>
      </w:del>
      <w:r>
        <w:t>CAP</w:t>
      </w:r>
      <w:del w:id="1083" w:author="Author">
        <w:r w:rsidDel="00D15A9F">
          <w:delText>)</w:delText>
        </w:r>
      </w:del>
      <w:r>
        <w:t xml:space="preserve"> of other aetiology remains uncertain.</w:t>
      </w:r>
      <w:r w:rsidRPr="005D298D">
        <w:t xml:space="preserve"> </w:t>
      </w:r>
      <w:r>
        <w:t>Several randomised trials have demonstrated that corticosteroids improve time to clinical stability and discharge in patients hospitalised with CAP, but this may simply relate to suppression of fever and inflammatory markers rather than a true improvement in disease outcomes.</w:t>
      </w:r>
      <w:r>
        <w:fldChar w:fldCharType="begin"/>
      </w:r>
      <w:r w:rsidR="00012594">
        <w:instrText xml:space="preserve"> ADDIN ZOTERO_ITEM CSL_CITATION {"citationID":"BC32DuCY","properties":{"formattedCitation":"\\super 33,34\\nosupersub{}","plainCitation":"33,34","noteIndex":0},"citationItems":[{"id":1106,"uris":["http://zotero.org/users/8862203/items/9F6PS26C"],"itemData":{"id":1106,"type":"article-journal","abstract":"BACKGROUND: Whether addition of corticosteroids to antibiotic treatment benefits patients with community-acquired pneumonia who are not in intensive care units is unclear. We aimed to assess effect of addition of dexamethasone on length of stay in this group, which might result in earlier resolution of pneumonia through dampening of systemic inflammation.\nMETHODS: In our double-blind, placebo-controlled trial, we randomly assigned adults aged 18 years or older with confirmed community-acquired pneumonia who presented to emergency departments of two teaching hospitals in the Netherlands to receive intravenous dexamethasone (5 mg once a day) or placebo for 4 days from admission. Patients were ineligible if they were immunocompromised, needed immediate transfer to an intensive-care unit, or were already receiving corticosteroids or immunosuppressive drugs. We randomly allocated patients on a one-to-one basis to treatment groups with a computerised randomisation allocation sequence in blocks of 20. The primary outcome was length of hospital stay in all enrolled patients. This study is registered with ClinicalTrials.gov, number NCT00471640.\nFINDINGS: Between November, 2007, and September, 2010, we enrolled 304 patients and randomly allocated 153 to the placebo group and 151 to the dexamethasone group. 143 (47%) of 304 enrolled patients had pneumonia of pneumonia severity index class 4-5 (79 [52%] patients in the dexamethasone group and 64 [42%] controls). Median length of stay was 6·5 days (IQR 5·0-9·0) in the dexamethasone group compared with 7·5 days (5·3-11·5) in the placebo group (95% CI of difference in medians 0-2 days; p=0·0480). In-hospital mortality and severe adverse events were infrequent and rates did not differ between groups, although 67 (44%) of 151 patients in the dexamethasone group had hyperglycaemia compared with 35 (23%) of 153 controls (p&lt;0·0001).\nINTERPRETATION: Dexamethasone can reduce length of hospital stay when added to antibiotic treatment in non-immunocompromised patients with community-acquired pneumonia.\nFUNDING: None.","container-title":"Lancet (London, England)","DOI":"10.1016/S0140-6736(11)60607-7","ISSN":"1474-547X","issue":"9782","journalAbbreviation":"Lancet","language":"eng","note":"PMID: 21636122","page":"2023-2030","source":"PubMed","title":"Dexamethasone and length of hospital stay in patients with community-acquired pneumonia: a randomised, double-blind, placebo-controlled trial","title-short":"Dexamethasone and length of hospital stay in patients with community-acquired pneumonia","volume":"377","author":[{"family":"Meijvis","given":"Sabine C. A."},{"family":"Hardeman","given":"Hans"},{"family":"Remmelts","given":"Hilde H. F."},{"family":"Heijligenberg","given":"Rik"},{"family":"Rijkers","given":"Ger T."},{"family":"Velzen-Blad","given":"Heleen","non-dropping-particle":"van"},{"family":"Voorn","given":"G. Paul"},{"family":"Garde","given":"Ewoudt M. W.","non-dropping-particle":"van de"},{"family":"Endeman","given":"Henrik"},{"family":"Grutters","given":"Jan C."},{"family":"Bos","given":"Willem Jan W."},{"family":"Biesma","given":"Douwe H."}],"issued":{"date-parts":[["2011",6,11]]}}},{"id":2078,"uris":["http://zotero.org/users/8862203/items/XBGIFEEU"],"itemData":{"id":2078,"type":"article-journal","container-title":"Lancet (London, England)","DOI":"10.1016/S0140-6736(11)61441-4","ISSN":"1474-547X","issue":"9795","journalAbbreviation":"Lancet","language":"eng","note":"PMID: 21907856","page":"980; author reply 981","source":"PubMed","title":"Dexamethasone in community-acquired pneumonia","volume":"378","author":[{"family":"Joseph","given":"Leon"},{"family":"Goldberg","given":"Shmuel"},{"family":"Picard","given":"Elie"}],"issued":{"date-parts":[["2011",9,10]]}}}],"schema":"https://github.com/citation-style-language/schema/raw/master/csl-citation.json"} </w:instrText>
      </w:r>
      <w:r>
        <w:fldChar w:fldCharType="separate"/>
      </w:r>
      <w:r w:rsidR="00012594" w:rsidRPr="00012594">
        <w:rPr>
          <w:vertAlign w:val="superscript"/>
        </w:rPr>
        <w:t>33,34</w:t>
      </w:r>
      <w:r>
        <w:fldChar w:fldCharType="end"/>
      </w:r>
      <w:r>
        <w:t xml:space="preserve"> Previous trials have produced conflicting results on mortality, but have mostly been underpowered for this outcome</w:t>
      </w:r>
      <w:del w:id="1084" w:author="Author">
        <w:r w:rsidDel="00B06797">
          <w:delText>, and i</w:delText>
        </w:r>
      </w:del>
      <w:ins w:id="1085" w:author="Author">
        <w:r>
          <w:t>. I</w:t>
        </w:r>
      </w:ins>
      <w:r>
        <w:t xml:space="preserve">n aggregate they </w:t>
      </w:r>
      <w:del w:id="1086" w:author="Author">
        <w:r w:rsidDel="00B06797">
          <w:delText xml:space="preserve">are </w:delText>
        </w:r>
      </w:del>
      <w:commentRangeStart w:id="1087"/>
      <w:ins w:id="1088" w:author="Author">
        <w:r>
          <w:t>do not demonstrate any definite effect on mortality, but they also do not rule out a substantial benefit (e.g. a reduction of around a third</w:t>
        </w:r>
        <w:commentRangeEnd w:id="1087"/>
        <w:r>
          <w:rPr>
            <w:rStyle w:val="CommentReference"/>
          </w:rPr>
          <w:commentReference w:id="1087"/>
        </w:r>
        <w:r>
          <w:t>)</w:t>
        </w:r>
      </w:ins>
      <w:del w:id="1089" w:author="Author">
        <w:r w:rsidDel="00B06797">
          <w:delText>consistent with no significant effect of corticosteroids on mortality, or with a reduction of a third</w:delText>
        </w:r>
      </w:del>
      <w:r>
        <w:t>.</w:t>
      </w:r>
      <w:r>
        <w:fldChar w:fldCharType="begin"/>
      </w:r>
      <w:r>
        <w:instrText xml:space="preserve"> ADDIN ZOTERO_ITEM CSL_CITATION {"citationID":"qExHuEPJ","properties":{"formattedCitation":"\\super 16\\nosupersub{}","plainCitation":"16","noteIndex":0},"citationItems":[{"id":989,"uris":["http://zotero.org/users/8862203/items/627F83NX"],"itemData":{"id":989,"type":"article-journal","abstract":"BACKGROUND: Community-acquired pneumonia (CAP) is a leading cause of morbidity and mortality. Corticosteroids may be a beneficial adjunct in the treatment of bacterial pneumonia.\nRESEARCH QUESTION: Is there any benefit of corticosteroid therapy in the management of bacterial CAP among patients requiring hospitalization?\nSTUDY DESIGN AND METHODS: PubMed, Cochrane Library, and Embase were searched to identify randomized controlled trials assessing the use of systemic corticosteroids compared with standard care in the management of CAP. A systematic review, meta-analysis, and Trial Sequential Analysis (TSA) were performed. The primary outcome was all-cause mortality. Secondary outcomes included ICU admission, mechanical ventilation, treatment failure, readmission, and adverse events. Data are presented as risk ratio (RR) with 95% CI, P value, heterogeneity (I2), and TSA-adjusted CIs.\nRESULTS: Sixteen trials met the eligibility criteria. All-cause mortality (16 studies [3,842 patients]; RR, 0.85 [95% CI, 0.67-1.07]; P = .17; I2 = 14%; TSA-adjusted CI, 0.61-1.09), ICU admission (six studies [2,619 patients]; RR, 0.66 [95% CI, 0.45-0.97]; P = .04; I2 = 0%; TSA-adjusted CI, 0.37-1.12), treatment failure (six studies [2,093 patients]; RR, 0.78 [95% CI, 0.37-1.67]; P = .52; I2 = 68%; TSA-adjusted CI, 0.02-25.5), and the incidence of adverse events (six studies [2,487 patients]; RR, 1.10 [95% CI, 0.97-1.25]; P = .14; I2 = 53%; TSA-adjusted CI, 0.82-2.41) were similar between patients receiving corticosteroids and patients assigned to the control group. The need for mechanical ventilation (eight studies [1,457 patients]; RR, 0.51 [95% CI, 0.33-0.77]; P = .001; I2 = 0%; TSA-adjusted CI, 0.20-0.85) was lower among patients receiving corticosteroids compared with those receiving standard care. However, corticosteroid use may be associated with higher rates of hospital readmission (five studies [2,853 patients]; RR, 1.20 [95% CI, 1.05-1.38]; P = .008; I2 = 0%; TSA-adjusted CI, 0.89-1.98).\nINTERPRETATION: Corticosteroid therapy is associated with a lower incidence of progression to requiring mechanical ventilation among patients hospitalized with CAP. No association was found between corticosteroid therapy and mortality, treatment failure, or adverse events.\nTRIAL REGISTRY: PROSPERO; No.: CRD42021279359; URL: https://www.crd.york.ac.uk/prospero/.","container-title":"Chest","DOI":"10.1016/j.chest.2022.08.2229","ISSN":"1931-3543","issue":"3","journalAbbreviation":"Chest","language":"eng","note":"PMID: 36087797","page":"484-497","source":"PubMed","title":"Effect of Corticosteroids on Mortality and Clinical Cure in Community-Acquired Pneumonia: A Systematic Review, Meta-analysis, and Meta-regression of Randomized Control Trials","title-short":"Effect of Corticosteroids on Mortality and Clinical Cure in Community-Acquired Pneumonia","volume":"163","author":[{"family":"Saleem","given":"Naveed"},{"family":"Kulkarni","given":"Adarsh"},{"family":"Snow","given":"Timothy Arthur Chandos"},{"family":"Ambler","given":"Gareth"},{"family":"Singer","given":"Mervyn"},{"family":"Arulkumaran","given":"Nishkantha"}],"issued":{"date-parts":[["2023",3]]}}}],"schema":"https://github.com/citation-style-language/schema/raw/master/csl-citation.json"} </w:instrText>
      </w:r>
      <w:r>
        <w:fldChar w:fldCharType="separate"/>
      </w:r>
      <w:r w:rsidRPr="00DD068E">
        <w:rPr>
          <w:vertAlign w:val="superscript"/>
        </w:rPr>
        <w:t>16</w:t>
      </w:r>
      <w:r>
        <w:fldChar w:fldCharType="end"/>
      </w:r>
      <w:r>
        <w:t xml:space="preserve"> The recent CAPE COD trial reported a significant reduction in mortality associated with corticosteroid use in ICU patients, but no effect was observed in the similar ESCAPe </w:t>
      </w:r>
      <w:ins w:id="1090" w:author="Author">
        <w:r w:rsidR="0076319D">
          <w:t>or REMAP-CAP trials</w:t>
        </w:r>
      </w:ins>
      <w:del w:id="1091" w:author="Author">
        <w:r w:rsidDel="0076319D">
          <w:delText>trial</w:delText>
        </w:r>
      </w:del>
      <w:r>
        <w:t>.</w:t>
      </w:r>
      <w:commentRangeStart w:id="1092"/>
      <w:r>
        <w:fldChar w:fldCharType="begin"/>
      </w:r>
      <w:r w:rsidR="00241740">
        <w:instrText xml:space="preserve"> ADDIN ZOTERO_ITEM CSL_CITATION {"citationID":"TRoWSqxN","properties":{"formattedCitation":"\\super 35\\uc0\\u8211{}37\\nosupersub{}","plainCitation":"35–37","noteIndex":0},"citationItems":[{"id":977,"uris":["http://zotero.org/users/8862203/items/ER7PZHJA"],"itemData":{"id":977,"type":"article-journal","abstract":"BACKGROUND: Whether the antiinflammatory and immunomodulatory effects of glucocorticoids may decrease mortality among patients with severe community-acquired pneumonia is unclear.\nMETHODS: In this phase 3, multicenter, double-blind, randomized, controlled trial, we assigned adults who had been admitted to the intensive care unit (ICU) for severe community-acquired pneumonia to receive intravenous hydrocortisone (200 mg daily for either 4 or 8 days as determined by clinical improvement, followed by tapering for a total of 8 or 14 days) or to receive placebo. All the patients received standard therapy, including antibiotics and supportive care. The primary outcome was death at 28 days.\nRESULTS: A total of 800 patients had undergone randomization when the trial was stopped after the second planned interim analysis. Data from 795 patients were analyzed. By day 28, death had occurred in 25 of 400 patients (6.2%; 95% confidence interval [CI], 3.9 to 8.6) in the hydrocortisone group and in 47 of 395 patients (11.9%; 95% CI, 8.7 to 15.1) in the placebo group (absolute difference, -5.6 percentage points; 95% CI, -9.6 to -1.7; P = 0.006). Among the patients who were not undergoing mechanical ventilation at baseline, endotracheal intubation was performed in 40 of 222 (18.0%) in the hydrocortisone group and in 65 of 220 (29.5%) in the placebo group (hazard ratio, 0.59; 95% CI, 0.40 to 0.86). Among the patients who were not receiving vasopressors at baseline, such therapy was initiated by day 28 in 55 of 359 (15.3%) of the hydrocortisone group and in 86 of 344 (25.0%) in the placebo group (hazard ratio, 0.59; 95% CI, 0.43 to 0.82). The frequencies of hospital-acquired infections and gastrointestinal bleeding were similar in the two groups; patients in the hydrocortisone group received higher daily doses of insulin during the first week of treatment.\nCONCLUSIONS: Among patients with severe community-acquired pneumonia being treated in the ICU, those who received hydrocortisone had a lower risk of death by day 28 than those who received placebo. (Funded by the French Ministry of Health; CAPE COD ClinicalTrials.gov number, NCT02517489.).","container-title":"The New England Journal of Medicine","DOI":"10.1056/NEJMoa2215145","ISSN":"1533-4406","journalAbbreviation":"N Engl J Med","language":"eng","note":"PMID: 36942789","source":"PubMed","title":"Hydrocortisone in Severe Community-Acquired Pneumonia","author":[{"family":"Dequin","given":"Pierre-François"},{"family":"Meziani","given":"Ferhat"},{"family":"Quenot","given":"Jean-Pierre"},{"family":"Kamel","given":"Toufik"},{"family":"Ricard","given":"Jean-Damien"},{"family":"Badie","given":"Julio"},{"family":"Reignier","given":"Jean"},{"family":"Heming","given":"Nicholas"},{"family":"Plantefève","given":"Gaëtan"},{"family":"Souweine","given":"Bertrand"},{"family":"Voiriot","given":"Guillaume"},{"family":"Colin","given":"Gwenhaël"},{"family":"Frat","given":"Jean-Pierre"},{"family":"Mira","given":"Jean-Paul"},{"family":"Barbarot","given":"Nicolas"},{"family":"François","given":"Bruno"},{"family":"Louis","given":"Guillaume"},{"family":"Gibot","given":"Sébastien"},{"family":"Guitton","given":"Christophe"},{"family":"Giacardi","given":"Christophe"},{"family":"Hraiech","given":"Sami"},{"family":"Vimeux","given":"Sylvie"},{"family":"L'Her","given":"Erwan"},{"family":"Faure","given":"Henri"},{"family":"Herbrecht","given":"Jean-Etienne"},{"family":"Bouisse","given":"Camille"},{"family":"Joret","given":"Aurélie"},{"family":"Terzi","given":"Nicolas"},{"family":"Gacouin","given":"Arnaud"},{"family":"Quentin","given":"Charlotte"},{"family":"Jourdain","given":"Mercé"},{"family":"Leclerc","given":"Marie"},{"family":"Coffre","given":"Carine"},{"family":"Bourgoin","given":"Hélène"},{"family":"Lengellé","given":"Céline"},{"family":"Caille-Fénérol","given":"Caroline"},{"family":"Giraudeau","given":"Bruno"},{"family":"Le Gouge","given":"Amélie"},{"literal":"CRICS-TriGGERSep Network"}],"issued":{"date-parts":[["2023",3,21]]}}},{"id":980,"uris":["http://zotero.org/users/8862203/items/Q5GCR5RW"],"itemData":{"id":980,"type":"article-journal","abstract":"PURPOSE: Severe community-acquired pneumonia (CAP) requiring intensive care unit admission is associated with significant acute and long-term morbidity and mortality. We hypothesized that downregulation of systemic and pulmonary inflammation with prolonged low-dose methylprednisolone treatment would accelerate pneumonia resolution and improve clinical outcomes.\nMETHODS: This double-blind, randomized, placebo-controlled clinical trial recruited adult patients within 72-96 h of hospital presentation. Patients were randomized in 1:1 ratio; an intravenous 40 mg loading bolus was followed by 40 mg/day through day 7 and progressive tapering during the 20-day treatment course. Randomization was stratified by site and need for mechanical ventilation (MV) at the time of randomization. Outcomes included a primary endpoint of 60-day all-cause mortality and secondary endpoints of morbidity and mortality up to 1 year of follow-up.\nRESULTS: Between January 2012 and April 2016, 586 patients from 42 Veterans Affairs Medical Centers were randomized, short of the 1420 target sample size because of low recruitment. 584 patients were included in the analysis. There was no significant difference in 60-day mortality between the methylprednisolone and placebo arms (16% vs. 18%; adjusted odds ratio 0.90, 95% CI 0.57-1.40). There were no significant differences in secondary outcomes or complications.\nCONCLUSIONS: In patients with severe CAP, prolonged low-dose methylprednisolone treatment did not significantly reduce 60-day mortality. Treatment was not associated with increased complications.","container-title":"Intensive Care Medicine","DOI":"10.1007/s00134-022-06684-3","ISSN":"1432-1238","issue":"8","journalAbbreviation":"Intensive Care Med","language":"eng","note":"PMID: 35723686\nPMCID: PMC9208259","page":"1009-1023","source":"PubMed","title":"Low-dose methylprednisolone treatment in critically ill patients with severe community-acquired pneumonia","volume":"48","author":[{"family":"Meduri","given":"G. Umberto"},{"family":"Shih","given":"Mei-Chiung"},{"family":"Bridges","given":"Lisa"},{"family":"Martin","given":"Thomas J."},{"family":"El-Solh","given":"Ali"},{"family":"Seam","given":"Nitin"},{"family":"Davis-Karim","given":"Anne"},{"family":"Umberger","given":"Reba"},{"family":"Anzueto","given":"Antonio"},{"family":"Sriram","given":"Peruvemba"},{"family":"Lan","given":"Charlie"},{"family":"Restrepo","given":"Marcos I."},{"family":"Guardiola","given":"Juan J."},{"family":"Buck","given":"Teresa"},{"family":"Johnson","given":"David P."},{"family":"Suffredini","given":"Anthony"},{"family":"Bell","given":"W. Andrew"},{"family":"Lin","given":"Julia"},{"family":"Zhao","given":"Lan"},{"family":"Uyeda","given":"Lauren"},{"family":"Nielsen","given":"Lori"},{"family":"Huang","given":"Grant D."},{"literal":"ESCAPe Study Group"}],"issued":{"date-parts":[["2022",8]]}}},{"id":2945,"uris":["http://zotero.org/users/8862203/items/NNDJZX55"],"itemData":{"id":2945,"type":"article-journal","abstract":"PURPOSE: To determine whether hydrocortisone improves mortality in severe community-acquired pneumonia (CAP).\nMETHODS: In an international adaptive randomized controlled platform trial testing multiple interventions, adults admitted to the intensive care unit (ICU) with severe CAP were randomized to a 7-day course of intravenous hydrocortisone (50 mg every 6 h) or control (no corticosteroid). The primary end point was 90-day all-cause mortality, analyzed iteratively by a Bayesian hierarchical model estimating distinct treatment effects for patients presenting with influenza (Y/N) and shock (Y/N).\nRESULTS: Fixed 7-day course hydrocortisone enrollment was stopped for futility (&lt; 5% probability of &gt; 20% relative improvement). Of 658 patients enrolled, 536 were randomized to hydrocortisone and 122 to control. Vital status at day 90 was missing for 15 patients. Day 90 mortality was 15% (78/521) and 9.8% (12/122) for the hydrocortisone and control groups. The adjusted odds ratio ranged from 1.52 to 1.63 (with all 95% CrI crossing 1), while the probability of &gt; 20% relative reduction of day 90 mortality ranged from 7.1 to 3.3% across influenza and shock strata. Results were consistent in sensitivity and pre-specified secondary outcomes. In exploratory analyses, the duration of shock appeared lower in the hydrocortisone group compared with control (median (IQR) of 2 (2-5) days compared to control 3 (2-6.75) days, p value = 0.05).\nCONCLUSIONS: Among patients with severe CAP, treatment with a 7-day course of hydrocortisone, compared with no hydrocortisone, appears unlikely to yield a large reduction in mortality. Smaller benefits and possible harm are not excluded.\nTRIAL REGISTRATION: Clinicaltrials.gov identifier: NCT02735707 (registration date: November 4th, 2016).","container-title":"Intensive Care Medicine","DOI":"10.1007/s00134-025-07861-w","ISSN":"1432-1238","issue":"4","journalAbbreviation":"Intensive Care Med","language":"eng","note":"PMID: 40261382\nPMCID: PMC12055926","page":"665-680","source":"PubMed","title":"Effect of hydrocortisone on mortality in patients with severe community-acquired pneumonia : The REMAP-CAP Corticosteroid Domain Randomized Clinical Trial","title-short":"Effect of hydrocortisone on mortality in patients with severe community-acquired pneumonia","volume":"51","author":[{"literal":"REMAP-CAP Investigators"},{"family":"Angus","given":"Derek C."}],"issued":{"date-parts":[["2025",4]]}}}],"schema":"https://github.com/citation-style-language/schema/raw/master/csl-citation.json"} </w:instrText>
      </w:r>
      <w:r>
        <w:fldChar w:fldCharType="separate"/>
      </w:r>
      <w:r w:rsidR="00241740" w:rsidRPr="00241740">
        <w:rPr>
          <w:vertAlign w:val="superscript"/>
        </w:rPr>
        <w:t>35–37</w:t>
      </w:r>
      <w:r>
        <w:fldChar w:fldCharType="end"/>
      </w:r>
      <w:commentRangeEnd w:id="1092"/>
      <w:r w:rsidR="00241740">
        <w:rPr>
          <w:rStyle w:val="CommentReference"/>
        </w:rPr>
        <w:commentReference w:id="1092"/>
      </w:r>
      <w:r>
        <w:t xml:space="preserve"> The role of corticosteroids in CAP remains unclear, use in clinical practice is variable, and corticosteroid treatment is not recommended in current US or UK CAP treatment guidelines.</w:t>
      </w:r>
      <w:r>
        <w:fldChar w:fldCharType="begin"/>
      </w:r>
      <w:r w:rsidR="00241740">
        <w:instrText xml:space="preserve"> ADDIN ZOTERO_ITEM CSL_CITATION {"citationID":"IXHXmhwJ","properties":{"formattedCitation":"\\super 38,39\\nosupersub{}","plainCitation":"38,39","noteIndex":0},"citationItems":[{"id":190,"uris":["http://zotero.org/users/8862203/items/X4NBHNVJ"],"itemData":{"id":190,"type":"article-journal","abstract":"Background: This document provides evidence-based clinical practice guidelines on the management of adult patients with community-acquired pneumonia.Methods: A multidisciplinary panel conducted pragmatic systematic reviews of the relevant research and applied Grading of Recommendations, Assessment, Development, and Evaluation methodology for clinical recommendations.Results: The panel addressed 16 specific areas for recommendations spanning questions of diagnostic testing, determination of site of care, selection of initial empiric antibiotic therapy, and subsequent management decisions. Although some recommendations remain unchanged from the 2007 guideline, the availability of results from new therapeutic trials and epidemiological investigations led to revised recommendations for empiric treatment strategies and additional management decisions.Conclusions: The panel formulated and provided the rationale for recommendations on selected diagnostic and treatment strategies for adult patients with community-acquired pneumonia.","container-title":"American Journal of Respiratory and Critical Care Medicine","DOI":"10.1164/rccm.201908-1581ST","ISSN":"1535-4970","issue":"7","journalAbbreviation":"Am J Respir Crit Care Med","language":"eng","note":"PMID: 31573350\nPMCID: PMC6812437","page":"e45-e67","source":"PubMed","title":"Diagnosis and Treatment of Adults with Community-acquired Pneumonia. An Official Clinical Practice Guideline of the American Thoracic Society and Infectious Diseases Society of America","volume":"200","author":[{"family":"Metlay","given":"Joshua P."},{"family":"Waterer","given":"Grant W."},{"family":"Long","given":"Ann C."},{"family":"Anzueto","given":"Antonio"},{"family":"Brozek","given":"Jan"},{"family":"Crothers","given":"Kristina"},{"family":"Cooley","given":"Laura A."},{"family":"Dean","given":"Nathan C."},{"family":"Fine","given":"Michael J."},{"family":"Flanders","given":"Scott A."},{"family":"Griffin","given":"Marie R."},{"family":"Metersky","given":"Mark L."},{"family":"Musher","given":"Daniel M."},{"family":"Restrepo","given":"Marcos I."},{"family":"Whitney","given":"Cynthia G."}],"issued":{"date-parts":[["2019",10,1]]}}},{"id":1200,"uris":["http://zotero.org/users/8862203/items/YS6HACZJ"],"itemData":{"id":1200,"type":"webpage","abstract":"This guideline was developed before the COVID-19 pandemic. This guideline covers diagnosing and managing pneumonia in adults who do not have COVID-19. It aims to improve accurate assessment and diagnosis of pneumonia to help guide antibiotic prescribing and ensure that people receive the right treatment","language":"eng","note":"publisher: NICE","title":"Overview | Pneumonia in adults: diagnosis and management | Guidance | NICE","title-short":"Overview | Pneumonia in adults","URL":"https://www.nice.org.uk/guidance/cg191","accessed":{"date-parts":[["2023",5,3]]},"issued":{"date-parts":[["2022",7,7]]}}}],"schema":"https://github.com/citation-style-language/schema/raw/master/csl-citation.json"} </w:instrText>
      </w:r>
      <w:r>
        <w:fldChar w:fldCharType="separate"/>
      </w:r>
      <w:r w:rsidR="00241740" w:rsidRPr="00241740">
        <w:rPr>
          <w:vertAlign w:val="superscript"/>
        </w:rPr>
        <w:t>38,39</w:t>
      </w:r>
      <w:r>
        <w:fldChar w:fldCharType="end"/>
      </w:r>
      <w:r w:rsidRPr="006E4212">
        <w:t xml:space="preserve"> </w:t>
      </w:r>
      <w:r>
        <w:t>An adequately powered randomised trial is needed to resolve this uncertainty.</w:t>
      </w:r>
    </w:p>
    <w:p w14:paraId="73C4AA41" w14:textId="77777777" w:rsidR="005376DA" w:rsidRPr="007B09A7" w:rsidRDefault="005376DA" w:rsidP="0097021A">
      <w:pPr>
        <w:spacing w:after="120"/>
        <w:contextualSpacing w:val="0"/>
        <w:rPr>
          <w:i/>
        </w:rPr>
      </w:pPr>
      <w:r>
        <w:rPr>
          <w:i/>
        </w:rPr>
        <w:t>Corticosteroids in influenza</w:t>
      </w:r>
    </w:p>
    <w:p w14:paraId="5AC47CE4" w14:textId="3654CD1C" w:rsidR="005376DA" w:rsidRDefault="005376DA" w:rsidP="0097021A">
      <w:pPr>
        <w:spacing w:after="120"/>
        <w:contextualSpacing w:val="0"/>
      </w:pPr>
      <w:r w:rsidRPr="00633320">
        <w:t>RECOVERY and other randomised trials have now demonstrated the benefit of corticosteroids in hypoxic COVID-19 patients.</w:t>
      </w:r>
      <w:r>
        <w:fldChar w:fldCharType="begin"/>
      </w:r>
      <w:r w:rsidR="00012594">
        <w:instrText xml:space="preserve"> ADDIN ZOTERO_ITEM CSL_CITATION {"citationID":"mpozUD3g","properties":{"formattedCitation":"\\super 6,32\\nosupersub{}","plainCitation":"6,32","noteIndex":0},"citationItems":[{"id":261,"uris":["http://zotero.org/users/8862203/items/L53CIISI"],"itemData":{"id":261,"type":"article-journal","abstract":"BACKGROUND: Coronavirus disease 2019 (Covid-19) is associated with diffuse lung damage. Glucocorticoids may modulate inflammation-mediated lung injury and thereby reduce progression to respiratory failure and death.\nMETHODS: In this controlled, open-label trial comparing a range of possible treatments in patients who were hospitalized with Covid-19, we randomly assigned patients to receive oral or intravenous dexamethasone (at a dose of 6 mg once daily) for up to 10 days or to receive usual care alone. The primary outcome was 28-day mortality. Here, we report the final results of this assessment.\nRESULTS: A total of 2104 patients were assigned to receive dexamethasone and 4321 to receive usual care. Overall, 482 patients (22.9%) in the dexamethasone group and 1110 patients (25.7%) in the usual care group died within 28 days after randomization (age-adjusted rate ratio, 0.83; 95% confidence interval [CI], 0.75 to 0.93; P&lt;0.001). The proportional and absolute between-group differences in mortality varied considerably according to the level of respiratory support that the patients were receiving at the time of randomization. In the dexamethasone group, the incidence of death was lower than that in the usual care group among patients receiving invasive mechanical ventilation (29.3% vs. 41.4%; rate ratio, 0.64; 95% CI, 0.51 to 0.81) and among those receiving oxygen without invasive mechanical ventilation (23.3% vs. 26.2%; rate ratio, 0.82; 95% CI, 0.72 to 0.94) but not among those who were receiving no respiratory support at randomization (17.8% vs. 14.0%; rate ratio, 1.19; 95% CI, 0.92 to 1.55).\nCONCLUSIONS: In patients hospitalized with Covid-19, the use of dexamethasone resulted in lower 28-day mortality among those who were receiving either invasive mechanical ventilation or oxygen alone at randomization but not among those receiving no respiratory support. (Funded by the Medical Research Council and National Institute for Health Research and others; RECOVERY ClinicalTrials.gov number, NCT04381936; ISRCTN number, 50189673.).","container-title":"The New England Journal of Medicine","DOI":"10.1056/NEJMoa2021436","ISSN":"1533-4406","issue":"8","journalAbbreviation":"N Engl J Med","language":"eng","note":"PMID: 32678530\nPMCID: PMC7383595","page":"693-704","source":"PubMed","title":"Dexamethasone in Hospitalized Patients with Covid-19","volume":"384","author":[{"literal":"RECOVERY Collaborative Group"},{"family":"Horby","given":"Peter"},{"family":"Lim","given":"Wei Shen"},{"family":"Emberson","given":"Jonathan R."},{"family":"Mafham","given":"Marion"},{"family":"Bell","given":"Jennifer L."},{"family":"Linsell","given":"Louise"},{"family":"Staplin","given":"Natalie"},{"family":"Brightling","given":"Christopher"},{"family":"Ustianowski","given":"Andrew"},{"family":"Elmahi","given":"Einas"},{"family":"Prudon","given":"Benjamin"},{"family":"Green","given":"Christopher"},{"family":"Felton","given":"Timothy"},{"family":"Chadwick","given":"David"},{"family":"Rege","given":"Kanchan"},{"family":"Fegan","given":"Christopher"},{"family":"Chappell","given":"Lucy C."},{"family":"Faust","given":"Saul N."},{"family":"Jaki","given":"Thomas"},{"family":"Jeffery","given":"Katie"},{"family":"Montgomery","given":"Alan"},{"family":"Rowan","given":"Kathryn"},{"family":"Juszczak","given":"Edmund"},{"family":"Baillie","given":"J. Kenneth"},{"family":"Haynes","given":"Richard"},{"family":"Landray","given":"Martin J."}],"issued":{"date-parts":[["2021",2,25]]}}},{"id":1156,"uris":["http://zotero.org/users/8862203/items/SXWJZZNW"],"itemData":{"id":1156,"type":"article-journal","abstract":"IMPORTANCE: Effective therapies for patients with coronavirus disease 2019 (COVID-19) are needed, and clinical trial data have demonstrated that low-dose dexamethasone reduced mortality in hospitalized patients with COVID-19 who required respiratory support.\nOBJECTIVE: To estimate the association between administration of corticosteroids compared with usual care or placebo and 28-day all-cause mortality.\nDESIGN, SETTING, AND PARTICIPANTS: Prospective meta-analysis that pooled data from 7 randomized clinical trials that evaluated the efficacy of corticosteroids in 1703 critically ill patients with COVID-19. The trials were conducted in 12 countries from February 26, 2020, to June 9, 2020, and the date of final follow-up was July 6, 2020. Pooled data were aggregated from the individual trials, overall, and in predefined subgroups. Risk of bias was assessed using the Cochrane Risk of Bias Assessment Tool. Inconsistency among trial results was assessed using the I2 statistic. The primary analysis was an inverse variance-weighted fixed-effect meta-analysis of overall mortality, with the association between the intervention and mortality quantified using odds ratios (ORs). Random-effects meta-analyses also were conducted (with the Paule-Mandel estimate of heterogeneity and the Hartung-Knapp adjustment) and an inverse variance-weighted fixed-effect analysis using risk ratios.\nEXPOSURES: Patients had been randomized to receive systemic dexamethasone, hydrocortisone, or methylprednisolone (678 patients) or to receive usual care or placebo (1025 patients).\nMAIN OUTCOMES AND MEASURES: The primary outcome measure was all-cause mortality at 28 days after randomization. A secondary outcome was investigator-defined serious adverse events.\nRESULTS: A total of 1703 patients (median age, 60 years [interquartile range, 52-68 years]; 488 [29%] women) were included in the analysis. Risk of bias was assessed as \"low\" for 6 of the 7 mortality results and as \"some concerns\" in 1 trial because of the randomization method. Five trials reported mortality at 28 days, 1 trial at 21 days, and 1 trial at 30 days. There were 222 deaths among the 678 patients randomized to corticosteroids and 425 deaths among the 1025 patients randomized to usual care or placebo (summary OR, 0.66 [95% CI, 0.53-0.82]; P &lt; .001 based on a fixed-effect meta-analysis). There was little inconsistency between the trial results (I2 = 15.6%; P = .31 for heterogeneity) and the summary OR was 0.70 (95% CI, 0.48-1.01; P = .053) based on the random-effects meta-analysis. The fixed-effect summary OR for the association with mortality was 0.64 (95% CI, 0.50-0.82; P &lt; .001) for dexamethasone compared with usual care or placebo (3 trials, 1282 patients, and 527 deaths), the OR was 0.69 (95% CI, 0.43-1.12; P = .13) for hydrocortisone (3 trials, 374 patients, and 94 deaths), and the OR was 0.91 (95% CI, 0.29-2.87; P = .87) for methylprednisolone (1 trial, 47 patients, and 26 deaths). Among the 6 trials that reported serious adverse events, 64 events occurred among 354 patients randomized to corticosteroids and 80 events occurred among 342 patients randomized to usual care or placebo.\nCONCLUSIONS AND RELEVANCE: In this prospective meta-analysis of clinical trials of critically ill patients with COVID-19, administration of systemic corticosteroids, compared with usual care or placebo, was associated with lower 28-day all-cause mortality.","container-title":"JAMA","DOI":"10.1001/jama.2020.17023","ISSN":"1538-3598","issue":"13","journalAbbreviation":"JAMA","language":"eng","note":"PMID: 32876694\nPMCID: PMC7489434","page":"1330-1341","source":"PubMed","title":"Association Between Administration of Systemic Corticosteroids and Mortality Among Critically Ill Patients With COVID-19: A Meta-analysis","title-short":"Association Between Administration of Systemic Corticosteroids and Mortality Among Critically Ill Patients With COVID-19","volume":"324","author":[{"literal":"WHO Rapid Evidence Appraisal for COVID-19 Therapies (REACT) Working Group"},{"family":"Sterne","given":"Jonathan A. C."},{"family":"Murthy","given":"Srinivas"},{"family":"Diaz","given":"Janet V."},{"family":"Slutsky","given":"Arthur S."},{"family":"Villar","given":"Jesús"},{"family":"Angus","given":"Derek C."},{"family":"Annane","given":"Djillali"},{"family":"Azevedo","given":"Luciano Cesar Pontes"},{"family":"Berwanger","given":"Otavio"},{"family":"Cavalcanti","given":"Alexandre B."},{"family":"Dequin","given":"Pierre-Francois"},{"family":"Du","given":"Bin"},{"family":"Emberson","given":"Jonathan"},{"family":"Fisher","given":"David"},{"family":"Giraudeau","given":"Bruno"},{"family":"Gordon","given":"Anthony C."},{"family":"Granholm","given":"Anders"},{"family":"Green","given":"Cameron"},{"family":"Haynes","given":"Richard"},{"family":"Heming","given":"Nicholas"},{"family":"Higgins","given":"Julian P. T."},{"family":"Horby","given":"Peter"},{"family":"Jüni","given":"Peter"},{"family":"Landray","given":"Martin J."},{"family":"Le Gouge","given":"Amelie"},{"family":"Leclerc","given":"Marie"},{"family":"Lim","given":"Wei Shen"},{"family":"Machado","given":"Flávia R."},{"family":"McArthur","given":"Colin"},{"family":"Meziani","given":"Ferhat"},{"family":"Møller","given":"Morten Hylander"},{"family":"Perner","given":"Anders"},{"family":"Petersen","given":"Marie Warrer"},{"family":"Savovic","given":"Jelena"},{"family":"Tomazini","given":"Bruno"},{"family":"Veiga","given":"Viviane C."},{"family":"Webb","given":"Steve"},{"family":"Marshall","given":"John C."}],"issued":{"date-parts":[["2020",10,6]]}}}],"schema":"https://github.com/citation-style-language/schema/raw/master/csl-citation.json"} </w:instrText>
      </w:r>
      <w:r>
        <w:fldChar w:fldCharType="separate"/>
      </w:r>
      <w:r w:rsidR="00012594" w:rsidRPr="00012594">
        <w:rPr>
          <w:vertAlign w:val="superscript"/>
        </w:rPr>
        <w:t>6,32</w:t>
      </w:r>
      <w:r>
        <w:fldChar w:fldCharType="end"/>
      </w:r>
      <w:r w:rsidRPr="00633320">
        <w:t xml:space="preserve"> </w:t>
      </w:r>
      <w:r>
        <w:t>However, the potential role of corticosteroids in severe influenza remains uncertain, with differing practices and controversy.</w:t>
      </w:r>
      <w:r w:rsidRPr="005D298D">
        <w:t xml:space="preserve"> </w:t>
      </w:r>
      <w:r w:rsidRPr="00BD1AB3">
        <w:t>Whilst observational studies report higher mortality associated with the use of corticosteroids in severe influenza, these studies are prone to biases, with a major concern being confounding by indication  (</w:t>
      </w:r>
      <w:r>
        <w:t xml:space="preserve">the </w:t>
      </w:r>
      <w:r w:rsidRPr="00BD1AB3">
        <w:t>propensity to use corticosteroids only in the more severe patients as a rescue therapy).</w:t>
      </w:r>
      <w:r>
        <w:fldChar w:fldCharType="begin"/>
      </w:r>
      <w:r w:rsidR="00241740">
        <w:instrText xml:space="preserve"> ADDIN ZOTERO_ITEM CSL_CITATION {"citationID":"Y7lQOuFU","properties":{"formattedCitation":"\\super 40\\nosupersub{}","plainCitation":"40","noteIndex":0},"citationItems":[{"id":1850,"uris":["http://zotero.org/users/8862203/items/YXWHMAU2"],"itemData":{"id":1850,"type":"article-journal","abstract":"BACKGROUND: Specific treatments for influenza are limited to neuraminidase inhibitors and adamantanes. Corticosteroids show evidence of benefit in sepsis and related conditions, most likely due to their anti-inflammatory and immunomodulatory properties. Although commonly prescribed for severe influenza, there is uncertainty over their potential benefits or harms. This is an update of a review first published in 2016.\nOBJECTIVES: To systematically assess the effectiveness and potential adverse effects of corticosteroids as adjunctive therapy in the treatment of influenza, taking into account differences in timing and doses of corticosteroids.\nSEARCH METHODS: We searched CENTRAL (2018, Issue 9), which includes the Cochrane Acute Respiratory infections Group's Specialised Register, MEDLINE (1946 to October week 1, 2018), Embase (1980 to 3 October 2018), CINAHL (1981 to 3 October 2018), LILACS (1982 to 3 October 2018), Web of Science (1985 to 3 October 2018), abstracts from the last three years of major infectious disease and microbiology conferences, and references of included articles. We also searched the World Health Organization International Clinical Trials Registry Platform, ClinicalTrials.gov, and the ISRCTN registry on 3 October 2018.\nSELECTION CRITERIA: We included randomised controlled trials (RCTs), quasi-RCTs, and observational studies that compared corticosteroid treatment with no corticosteroid treatment for influenza or influenza-like illness. We did not restrict studies by language of publication, influenza subtypes, clinical setting, or age of participants. We selected eligible studies in two stages: sequential examination of title and abstract, followed by full text.\nDATA COLLECTION AND ANALYSIS: Two review authors independently extracted data and assessed risk of bias. We pooled estimates of effect using a random-effects model, where appropriate. We assessed heterogeneity using the I2 statistic and assessed the certainty of the evidence using the GRADE framework.\nMAIN RESULTS: This updated review includes 30 studies (one RCT with two arms and 29 observational studies) with a total of 99,224 participants. We included 19 studies in the original review (n = 3459), all of which were observational, with 13 studies included in the meta-analysis for mortality. We included 12 new studies in this update (one RCT and 11 observational studies), and excluded one study in the original review as it has been superceded by a more recent analysis. Twenty-one studies were included in the meta-analysis (9536 individuals), of which 15 studied people infected with 2009 influenza A H1N1 virus (H1N1pdm09). Data specific to mortality were of very low quality, based predominantly on observational studies, with inconsistent reporting of variables potentially associated with the outcomes of interest, differences between studies in the way in which they were conducted, and with the likelihood of potential confounding by indication. Reported doses of corticosteroids used were high, and indications for their use were not well reported. On meta-analysis, corticosteroid therapy was associated with increased mortality (odds ratio (OR) 3.90, 95% confidence interval (CI) 2.31 to 6.60; I2 = 68%; 15 studies). A similar increase in risk of mortality was seen in a stratified analysis of studies reporting adjusted estimates (OR 2.23, 95% CI 1.54 to 3.24; I2 = 0%; 5 studies). An association between corticosteroid therapy and increased mortality was also seen on pooled analysis of six studies which reported adjusted hazard ratios (HRs) (HR 1.49, 95% CI 1.09 to 2.02; I2 = 69%). Increased odds of hospital-acquired infection related to corticosteroid therapy were found on pooled analysis of seven studies (pooled OR 2.74, 95% CI 1.51 to 4.95; I2 = 90%); all were unadjusted estimates, and we graded the data as of very low certainty.\nAUTHORS' CONCLUSIONS: We found one RCT of adjunctive corticosteroid therapy for treating people with community-acquired pneumonia, but the number of people with laboratory-confirmed influenza in the treatment and placebo arms was too small to draw conclusions regarding the effect of corticosteroids in this group, and we did not include it in our meta-analyses of observational studies. The certainty of the available evidence from observational studies was very low, with confounding by indication a major potential concern. Although we found that adjunctive corticosteroid therapy is associated with increased mortality, this result should be interpreted with caution. In the context of clinical trials of adjunctive corticosteroid therapy in sepsis and pneumonia that report improved outcomes, including decreased mortality, more high-quality research is needed (both RCTs and observational studies that adjust for confounding by indication). The currently available evidence is insufficient to determine the effectiveness of corticosteroids for people with influenza.","container-title":"The Cochrane Database of Systematic Reviews","DOI":"10.1002/14651858.CD010406.pub3","ISSN":"1469-493X","issue":"2","journalAbbreviation":"Cochrane Database Syst Rev","language":"eng","note":"PMID: 30798570\nPMCID: PMC6387789","page":"CD010406","source":"PubMed","title":"Corticosteroids as adjunctive therapy in the treatment of influenza","volume":"2","author":[{"family":"Lansbury","given":"Louise"},{"family":"Rodrigo","given":"Chamira"},{"family":"Leonardi-Bee","given":"Jo"},{"family":"Nguyen-Van-Tam","given":"Jonathan"},{"family":"Lim","given":"Wei Shen"}],"issued":{"date-parts":[["2019",2,24]]}}}],"schema":"https://github.com/citation-style-language/schema/raw/master/csl-citation.json"} </w:instrText>
      </w:r>
      <w:r>
        <w:fldChar w:fldCharType="separate"/>
      </w:r>
      <w:r w:rsidR="00241740" w:rsidRPr="00241740">
        <w:rPr>
          <w:vertAlign w:val="superscript"/>
        </w:rPr>
        <w:t>40</w:t>
      </w:r>
      <w:r>
        <w:fldChar w:fldCharType="end"/>
      </w:r>
      <w:r w:rsidRPr="00BD1AB3">
        <w:t xml:space="preserve"> In practice, use of corticosteroids in severe influenza is </w:t>
      </w:r>
      <w:r w:rsidRPr="006E4212">
        <w:t xml:space="preserve">variable and </w:t>
      </w:r>
      <w:r w:rsidRPr="00BD1AB3">
        <w:t>widespread</w:t>
      </w:r>
      <w:r w:rsidRPr="006E4212">
        <w:t>.</w:t>
      </w:r>
      <w:r>
        <w:fldChar w:fldCharType="begin"/>
      </w:r>
      <w:r>
        <w:instrText xml:space="preserve"> ADDIN ZOTERO_ITEM CSL_CITATION {"citationID":"FXEhvCdq","properties":{"formattedCitation":"\\super 15\\nosupersub{}","plainCitation":"15","noteIndex":0},"citationItems":[{"id":2048,"uris":["http://zotero.org/users/8862203/items/NBUQN9DV"],"itemData":{"id":2048,"type":"article-journal","abstract":"A severe inflammatory immune response with hypercytokinemia occurs in patients hospitalized with severe influenza, such as avian influenza A(H5N1), A(H7N9), and seasonal A(H1N1)pdm09 virus infections. The role of immunomodulatory therapy is unclear as there have been limited published data based on randomized controlled trials (RCTs). Passive immunotherapy such as convalescent plasma and hyperimmune globulin have some studies demonstrating benefit when administered as an adjunctive therapy for severe influenza. Triple combination of oseltamivir, clarithromycin, and naproxen for severe influenza has one study supporting its use, and confirmatory studies would be of great interest. Likewise, confirmatory studies of sirolimus without concomitant corticosteroid therapy should be explored as a research priority. Other agents with potential immunomodulating effects, including non-immune intravenous immunoglobulin, N-acetylcysteine, acute use of statins, macrolides, pamidronate, nitazoxanide, chloroquine, antiC5a antibody, interferons, human mesenchymal stromal cells, mycophenolic acid, peroxisome proliferator-activated receptors agonists, non-steroidal anti-inflammatory agents, mesalazine, herbal medicine, and the role of plasmapheresis and hemoperfusion as rescue therapy have supportive preclinical or observational clinical data, and deserve more investigation preferably by RCTs. Systemic corticosteroids administered in high dose may increase the risk of mortality and morbidity in patients with severe influenza and should not be used, while the clinical utility of low dose systemic corticosteroids requires further investigation.","container-title":"Antiviral Research","DOI":"10.1016/j.antiviral.2018.01.002","ISSN":"1872-9096","journalAbbreviation":"Antiviral Res","language":"eng","note":"PMID: 29325970\nPMCID: PMC5801167","page":"202-216","source":"PubMed","title":"The role of adjuvant immunomodulatory agents for treatment of severe influenza","volume":"150","author":[{"family":"Hui","given":"David S."},{"family":"Lee","given":"Nelson"},{"family":"Chan","given":"Paul K."},{"family":"Beigel","given":"John H."}],"issued":{"date-parts":[["2018",2]]}}}],"schema":"https://github.com/citation-style-language/schema/raw/master/csl-citation.json"} </w:instrText>
      </w:r>
      <w:r>
        <w:fldChar w:fldCharType="separate"/>
      </w:r>
      <w:r w:rsidRPr="00DD068E">
        <w:rPr>
          <w:vertAlign w:val="superscript"/>
        </w:rPr>
        <w:t>15</w:t>
      </w:r>
      <w:r>
        <w:fldChar w:fldCharType="end"/>
      </w:r>
      <w:r w:rsidRPr="006E4212">
        <w:t xml:space="preserve"> This </w:t>
      </w:r>
      <w:r>
        <w:t>therapeutic dilemma</w:t>
      </w:r>
      <w:r w:rsidRPr="006E4212">
        <w:t xml:space="preserve"> </w:t>
      </w:r>
      <w:r>
        <w:t>will</w:t>
      </w:r>
      <w:r w:rsidRPr="006E4212">
        <w:t xml:space="preserve"> only be resolved through an adequately powered randomised trial.</w:t>
      </w:r>
    </w:p>
    <w:p w14:paraId="3EF82BA4" w14:textId="77777777" w:rsidR="005376DA" w:rsidRPr="007B09A7" w:rsidDel="00550DAE" w:rsidRDefault="005376DA" w:rsidP="0097021A">
      <w:pPr>
        <w:spacing w:after="120"/>
        <w:contextualSpacing w:val="0"/>
        <w:rPr>
          <w:del w:id="1093" w:author="Author"/>
          <w:i/>
        </w:rPr>
      </w:pPr>
      <w:del w:id="1094" w:author="Author">
        <w:r w:rsidDel="00550DAE">
          <w:rPr>
            <w:i/>
          </w:rPr>
          <w:delText>Corticosteroids in COVID-19</w:delText>
        </w:r>
      </w:del>
    </w:p>
    <w:p w14:paraId="51AF133C" w14:textId="77777777" w:rsidR="005376DA" w:rsidRPr="00BB213F" w:rsidDel="00550DAE" w:rsidRDefault="005376DA" w:rsidP="0097021A">
      <w:pPr>
        <w:spacing w:after="120"/>
        <w:contextualSpacing w:val="0"/>
        <w:rPr>
          <w:del w:id="1095" w:author="Author"/>
        </w:rPr>
      </w:pPr>
      <w:del w:id="1096" w:author="Author">
        <w:r w:rsidRPr="00633320" w:rsidDel="00550DAE">
          <w:lastRenderedPageBreak/>
          <w:delText xml:space="preserve">RECOVERY showed that dexamethasone </w:delText>
        </w:r>
        <w:r w:rsidDel="00550DAE">
          <w:delText xml:space="preserve">at </w:delText>
        </w:r>
        <w:r w:rsidRPr="00633320" w:rsidDel="00550DAE">
          <w:delText xml:space="preserve">a dose of 6mg once daily for ten days or until discharge (whichever happens earliest) provided a significant reduction in mortality. Combining the IL-6 inhibitor tocilizumab with low dose dexamethasone resulted in a further reduction in mortality. This raises the question whether simply increasing the dose of corticosteroid could confer a similar clinical benefit to that of adding tocilizumab, but at substantially lower cost. Of note, even with dexamethasone 6mg and tocilizumab, mortality remained high at 29%. Although other randomised clinical trials in critically ill COVID-19 patients have used higher doses of dexamethasone (20mg once daily for five days followed by 10mg once </w:delText>
        </w:r>
        <w:r w:rsidRPr="00BB213F" w:rsidDel="00550DAE">
          <w:delText xml:space="preserve">daily for a further five days) and reported clinical benefit, these doses have not been compared with the lower dose used in RECOVERY. There is, therefore, uncertainty regarding the optimal dose of corticosteroids in moderate to severe COVID-19.Uncertainty remains about whether higher doses of corticosteroids may provide additional benefit in adults with hypoxia hospitalised with COVID-19. </w:delText>
        </w:r>
        <w:r w:rsidRPr="00EE4A12" w:rsidDel="00550DAE">
          <w:delText xml:space="preserve"> </w:delText>
        </w:r>
        <w:r w:rsidRPr="00BB213F" w:rsidDel="00550DAE">
          <w:delText>On 11 May 2022 the Data Monitoring Committee recommended stopping recruitment of patients who require no oxygen or simple oxygen only at the time of randomisation due to safety conce</w:delText>
        </w:r>
        <w:r w:rsidDel="00550DAE">
          <w:delText>rns. The DMC encouraged continu</w:delText>
        </w:r>
        <w:r w:rsidRPr="00BB213F" w:rsidDel="00550DAE">
          <w:delText>ing recruitment of patients who, at randomisation, require either non-invasive ventilation, invasive mechanical ventilation or ECMO. The eligibility criteria for this comparison were amended in line with this advice as an urgent safety measure (implemented on 13 May 2022).</w:delText>
        </w:r>
      </w:del>
    </w:p>
    <w:p w14:paraId="4481CAC6" w14:textId="77777777" w:rsidR="005376DA" w:rsidRPr="00633320" w:rsidDel="00550DAE" w:rsidRDefault="005376DA" w:rsidP="0097021A">
      <w:pPr>
        <w:spacing w:after="120"/>
        <w:contextualSpacing w:val="0"/>
        <w:rPr>
          <w:del w:id="1097" w:author="Author"/>
        </w:rPr>
      </w:pPr>
      <w:del w:id="1098" w:author="Author">
        <w:r w:rsidRPr="00633320" w:rsidDel="00550DAE">
          <w:delText>Unlike lower doses, higher doses (&gt;15mg dexamethasone) would completely saturate cytosolic glucocorticoid receptors and have enhanced non-genomic effects. In  conditions where rapid control of inflammatory processes are required, short-term, high to very high doses of corticosteroids are used e.g.</w:delText>
        </w:r>
      </w:del>
    </w:p>
    <w:p w14:paraId="424CEFF0" w14:textId="77777777" w:rsidR="005376DA" w:rsidRPr="00633320" w:rsidDel="00550DAE" w:rsidRDefault="005376DA" w:rsidP="00A659DA">
      <w:pPr>
        <w:numPr>
          <w:ilvl w:val="0"/>
          <w:numId w:val="28"/>
        </w:numPr>
        <w:ind w:left="714" w:hanging="357"/>
        <w:contextualSpacing w:val="0"/>
        <w:rPr>
          <w:del w:id="1099" w:author="Author"/>
        </w:rPr>
      </w:pPr>
      <w:del w:id="1100" w:author="Author">
        <w:r w:rsidRPr="00633320" w:rsidDel="00550DAE">
          <w:delText>Sepsis dexamethasone 7.5 - 15mg equivalent daily</w:delText>
        </w:r>
        <w:r w:rsidDel="00434567">
          <w:rPr>
            <w:vertAlign w:val="superscript"/>
          </w:rPr>
          <w:delText>38</w:delText>
        </w:r>
      </w:del>
    </w:p>
    <w:p w14:paraId="1C9D9425" w14:textId="77777777" w:rsidR="005376DA" w:rsidRPr="00633320" w:rsidDel="00550DAE" w:rsidRDefault="005376DA" w:rsidP="00A659DA">
      <w:pPr>
        <w:numPr>
          <w:ilvl w:val="0"/>
          <w:numId w:val="28"/>
        </w:numPr>
        <w:ind w:left="714" w:hanging="357"/>
        <w:contextualSpacing w:val="0"/>
        <w:rPr>
          <w:del w:id="1101" w:author="Author"/>
        </w:rPr>
      </w:pPr>
      <w:del w:id="1102" w:author="Author">
        <w:r w:rsidRPr="00633320" w:rsidDel="00550DAE">
          <w:delText>ARDS: dexamethasone 20mg for five days followed by 10mg for five days</w:delText>
        </w:r>
        <w:r w:rsidDel="00434567">
          <w:rPr>
            <w:vertAlign w:val="superscript"/>
          </w:rPr>
          <w:delText>39</w:delText>
        </w:r>
      </w:del>
    </w:p>
    <w:p w14:paraId="64490DA1" w14:textId="77777777" w:rsidR="005376DA" w:rsidRPr="00633320" w:rsidDel="00550DAE" w:rsidRDefault="005376DA" w:rsidP="00A659DA">
      <w:pPr>
        <w:numPr>
          <w:ilvl w:val="0"/>
          <w:numId w:val="28"/>
        </w:numPr>
        <w:ind w:left="714" w:hanging="357"/>
        <w:contextualSpacing w:val="0"/>
        <w:rPr>
          <w:del w:id="1103" w:author="Author"/>
        </w:rPr>
      </w:pPr>
      <w:del w:id="1104" w:author="Author">
        <w:r w:rsidRPr="00633320" w:rsidDel="00550DAE">
          <w:delText>Bacterial meningitis: dexamethasone 40mg daily for four days</w:delText>
        </w:r>
        <w:r w:rsidDel="00434567">
          <w:rPr>
            <w:vertAlign w:val="superscript"/>
          </w:rPr>
          <w:delText>40</w:delText>
        </w:r>
      </w:del>
    </w:p>
    <w:p w14:paraId="619CD08C" w14:textId="77777777" w:rsidR="005376DA" w:rsidRPr="00633320" w:rsidDel="00550DAE" w:rsidRDefault="005376DA" w:rsidP="00A659DA">
      <w:pPr>
        <w:numPr>
          <w:ilvl w:val="0"/>
          <w:numId w:val="28"/>
        </w:numPr>
        <w:ind w:left="714" w:hanging="357"/>
        <w:contextualSpacing w:val="0"/>
        <w:rPr>
          <w:del w:id="1105" w:author="Author"/>
        </w:rPr>
      </w:pPr>
      <w:del w:id="1106" w:author="Author">
        <w:r w:rsidRPr="00633320" w:rsidDel="00550DAE">
          <w:delText>Tuberculous Meningitis dexamethasone 0.4mg/k</w:delText>
        </w:r>
        <w:r w:rsidDel="00550DAE">
          <w:delText>g</w:delText>
        </w:r>
        <w:r w:rsidRPr="00633320" w:rsidDel="00550DAE">
          <w:delText>/day for 7 days then reducing over 8 weeks.</w:delText>
        </w:r>
        <w:r w:rsidDel="00434567">
          <w:rPr>
            <w:vertAlign w:val="superscript"/>
          </w:rPr>
          <w:delText>41</w:delText>
        </w:r>
      </w:del>
      <w:r w:rsidRPr="00633320" w:rsidDel="00550DAE">
        <w:t xml:space="preserve"> </w:t>
      </w:r>
    </w:p>
    <w:p w14:paraId="57F97CC0" w14:textId="77777777" w:rsidR="005376DA" w:rsidRPr="00633320" w:rsidDel="00550DAE" w:rsidRDefault="005376DA" w:rsidP="00A659DA">
      <w:pPr>
        <w:numPr>
          <w:ilvl w:val="0"/>
          <w:numId w:val="28"/>
        </w:numPr>
        <w:ind w:left="714" w:hanging="357"/>
        <w:contextualSpacing w:val="0"/>
        <w:rPr>
          <w:del w:id="1107" w:author="Author"/>
        </w:rPr>
      </w:pPr>
      <w:del w:id="1108" w:author="Author">
        <w:r w:rsidRPr="00633320" w:rsidDel="00550DAE">
          <w:delText>Rheumatoid arthritis flare: dexamethasone 120mg pulse therapy.</w:delText>
        </w:r>
        <w:r w:rsidDel="00434567">
          <w:rPr>
            <w:vertAlign w:val="superscript"/>
          </w:rPr>
          <w:delText>42</w:delText>
        </w:r>
        <w:r w:rsidRPr="00633320" w:rsidDel="00434567">
          <w:delText xml:space="preserve"> </w:delText>
        </w:r>
      </w:del>
    </w:p>
    <w:p w14:paraId="1933AF30" w14:textId="77777777" w:rsidR="005376DA" w:rsidRPr="00633320" w:rsidDel="00550DAE" w:rsidRDefault="005376DA" w:rsidP="00A659DA">
      <w:pPr>
        <w:numPr>
          <w:ilvl w:val="0"/>
          <w:numId w:val="28"/>
        </w:numPr>
        <w:ind w:left="714" w:hanging="357"/>
        <w:contextualSpacing w:val="0"/>
        <w:rPr>
          <w:del w:id="1109" w:author="Author"/>
        </w:rPr>
      </w:pPr>
      <w:del w:id="1110" w:author="Author">
        <w:r w:rsidRPr="00633320" w:rsidDel="00550DAE">
          <w:delText>Community acquired pneumonia: dexamethasone 0.6mg/day for 2 days and methyl prednisolone 200mg /day then 80mg /day for 10 days.</w:delText>
        </w:r>
        <w:r w:rsidDel="00434567">
          <w:rPr>
            <w:vertAlign w:val="superscript"/>
          </w:rPr>
          <w:delText>43</w:delText>
        </w:r>
      </w:del>
      <w:r w:rsidRPr="00633320" w:rsidDel="00550DAE">
        <w:t xml:space="preserve"> </w:t>
      </w:r>
    </w:p>
    <w:p w14:paraId="6ED48B51" w14:textId="77777777" w:rsidR="005376DA" w:rsidRPr="00633320" w:rsidDel="00550DAE" w:rsidRDefault="005376DA" w:rsidP="0097021A">
      <w:pPr>
        <w:spacing w:after="120"/>
        <w:contextualSpacing w:val="0"/>
        <w:rPr>
          <w:del w:id="1111" w:author="Author"/>
        </w:rPr>
      </w:pPr>
    </w:p>
    <w:p w14:paraId="6AF19C2F" w14:textId="77777777" w:rsidR="005376DA" w:rsidRPr="00763074" w:rsidDel="00550DAE" w:rsidRDefault="005376DA" w:rsidP="0097021A">
      <w:pPr>
        <w:spacing w:after="120"/>
        <w:contextualSpacing w:val="0"/>
        <w:rPr>
          <w:del w:id="1112" w:author="Author"/>
        </w:rPr>
      </w:pPr>
      <w:del w:id="1113" w:author="Author">
        <w:r w:rsidRPr="00763074" w:rsidDel="00550DAE">
          <w:rPr>
            <w:b/>
          </w:rPr>
          <w:delText xml:space="preserve">Sotrovimab: </w:delText>
        </w:r>
        <w:r w:rsidRPr="00763074" w:rsidDel="00550DAE">
          <w:delText>Sotrovimab (VIR-7831) is a neutralising monoclonal antibody targeting the SARS-CoV-2 spike glycoprotein receptor binding domain. It was identified by screening antibodies from a patient who had been infected during the 2003 SARS-CoV-1 outbreak, and its ability to also neutralise SARS-CoV-2 implies that its binding site is highly conserved, maybe meaning mutational escape will be difficult.</w:delText>
        </w:r>
        <w:r w:rsidDel="00255FD9">
          <w:rPr>
            <w:vertAlign w:val="superscript"/>
          </w:rPr>
          <w:delText>44</w:delText>
        </w:r>
        <w:r w:rsidRPr="00763074" w:rsidDel="00550DAE">
          <w:delText xml:space="preserve"> The Fc portion of the parent antibody has been modified to extend sotrovimab’s half-life to around 49 days. It is given as a single intravenous dose and been well tolerated in clinical studies, although occasional serious hypersensitivity reactions have occurred.</w:delText>
        </w:r>
      </w:del>
    </w:p>
    <w:p w14:paraId="5201975B" w14:textId="77777777" w:rsidR="005376DA" w:rsidRPr="00763074" w:rsidDel="00550DAE" w:rsidRDefault="005376DA" w:rsidP="0097021A">
      <w:pPr>
        <w:spacing w:after="120"/>
        <w:contextualSpacing w:val="0"/>
        <w:rPr>
          <w:del w:id="1114" w:author="Author"/>
        </w:rPr>
      </w:pPr>
      <w:del w:id="1115" w:author="Author">
        <w:r w:rsidRPr="00763074" w:rsidDel="00550DAE">
          <w:delText>It is licenced in the UK for the treatment of COVID-19 in patients who do not require oxygen and are at high risk of developing severe disease</w:delText>
        </w:r>
        <w:r w:rsidDel="00550DAE">
          <w:delText xml:space="preserve"> (at a 500 mg dose)</w:delText>
        </w:r>
        <w:r w:rsidRPr="00763074" w:rsidDel="00550DAE">
          <w:delText>. The COMET-ICE trial, conducted in 583 such patients, showed that when given within five days of symptom onset it reduced the risk of hospitalisation by 85%, from 7% in the control group to 1% in the sotrovimab group.</w:delText>
        </w:r>
        <w:r w:rsidDel="00255FD9">
          <w:rPr>
            <w:vertAlign w:val="superscript"/>
          </w:rPr>
          <w:delText>45</w:delText>
        </w:r>
        <w:r w:rsidRPr="00763074" w:rsidDel="00550DAE">
          <w:delText xml:space="preserve"> Evidence in hospitalised patients is limited, and the sotrovimab arm of ACTIV-3 was stopped due to futility after recruiting 344 participants, although no safety concerns were raised.</w:delText>
        </w:r>
        <w:r w:rsidDel="00255FD9">
          <w:rPr>
            <w:vertAlign w:val="superscript"/>
          </w:rPr>
          <w:delText>46</w:delText>
        </w:r>
        <w:r w:rsidRPr="00763074" w:rsidDel="00550DAE">
          <w:delText xml:space="preserve"> However, by recruiting around 10,000 patients, RECOVERY subsequently showed that another neutralising monoclonal antibody treatment </w:delText>
        </w:r>
        <w:r w:rsidRPr="00763074" w:rsidDel="00550DAE">
          <w:lastRenderedPageBreak/>
          <w:delText>(</w:delText>
        </w:r>
        <w:r w:rsidDel="00550DAE">
          <w:delText>casirivimab+imdevimab</w:delText>
        </w:r>
        <w:r w:rsidRPr="00763074" w:rsidDel="00550DAE">
          <w:delText>) reduced mortality by 20% in hospitalised patients who were anti-spike antibody negative at baseline.</w:delText>
        </w:r>
      </w:del>
    </w:p>
    <w:p w14:paraId="221867A2" w14:textId="77777777" w:rsidR="005376DA" w:rsidRPr="00763074" w:rsidDel="00550DAE" w:rsidRDefault="005376DA" w:rsidP="0097021A">
      <w:pPr>
        <w:spacing w:after="120"/>
        <w:contextualSpacing w:val="0"/>
        <w:rPr>
          <w:del w:id="1116" w:author="Author"/>
        </w:rPr>
      </w:pPr>
      <w:del w:id="1117" w:author="Author">
        <w:r w:rsidRPr="00763074" w:rsidDel="00550DAE">
          <w:delText xml:space="preserve">The Omicron SARS-CoV-2 variant that emerged in late 2021 has multiple spike protein mutations, which have led to its rapid expansion in immune populations. These also appear to cause near complete loss of neutralising activity by the monoclonal antibodies in </w:delText>
        </w:r>
        <w:r w:rsidDel="00550DAE">
          <w:delText>casirivimab+imdevimab,</w:delText>
        </w:r>
        <w:r w:rsidDel="00255FD9">
          <w:rPr>
            <w:vertAlign w:val="superscript"/>
          </w:rPr>
          <w:delText>47</w:delText>
        </w:r>
        <w:r w:rsidRPr="00763074" w:rsidDel="00550DAE">
          <w:delText xml:space="preserve"> </w:delText>
        </w:r>
        <w:r w:rsidDel="00550DAE">
          <w:delText>and reduce the neutralising activity of Sotrovimab about 10-fold</w:delText>
        </w:r>
        <w:r w:rsidRPr="00763074" w:rsidDel="00550DAE">
          <w:delText>.</w:delText>
        </w:r>
        <w:r w:rsidDel="00255FD9">
          <w:rPr>
            <w:vertAlign w:val="superscript"/>
          </w:rPr>
          <w:delText>48,49</w:delText>
        </w:r>
        <w:r w:rsidDel="00550DAE">
          <w:delText xml:space="preserve"> Data comparing the peak and day 29 concentrations following 2.4 g casirivimab+imdevimab and 500 mg Sotrovimab demonstrate much lower concentrations of Sotrovimab.</w:delText>
        </w:r>
        <w:r w:rsidDel="00255FD9">
          <w:rPr>
            <w:vertAlign w:val="superscript"/>
          </w:rPr>
          <w:delText>50</w:delText>
        </w:r>
        <w:r w:rsidDel="00550DAE">
          <w:delText xml:space="preserve"> These pharmacodynamics and pharmacokinetic considerations underlie the selection of a 1000 mg dose in this trial. The published safety of Sotrovimab and higher doses of other anti-spike human monoclonal antibodies  (including the 8g dose of casirivimab+imdevimab used in RECOVERY) do not suggest a safety concern with this increased dose.</w:delText>
        </w:r>
        <w:r w:rsidRPr="00763074" w:rsidDel="00550DAE">
          <w:delText xml:space="preserve"> </w:delText>
        </w:r>
      </w:del>
    </w:p>
    <w:p w14:paraId="1D4C8912" w14:textId="7C41C621" w:rsidR="005376DA" w:rsidDel="000419B7" w:rsidRDefault="005376DA" w:rsidP="0097021A">
      <w:pPr>
        <w:autoSpaceDE/>
        <w:autoSpaceDN/>
        <w:adjustRightInd/>
        <w:spacing w:after="120"/>
        <w:contextualSpacing w:val="0"/>
        <w:rPr>
          <w:del w:id="1118" w:author="Author"/>
        </w:rPr>
      </w:pPr>
      <w:r w:rsidRPr="009B53F7">
        <w:rPr>
          <w:b/>
          <w:bCs w:val="0"/>
        </w:rPr>
        <w:t xml:space="preserve">Baloxavir </w:t>
      </w:r>
      <w:r>
        <w:rPr>
          <w:b/>
          <w:bCs w:val="0"/>
        </w:rPr>
        <w:t>m</w:t>
      </w:r>
      <w:r w:rsidRPr="009B53F7">
        <w:rPr>
          <w:b/>
          <w:bCs w:val="0"/>
        </w:rPr>
        <w:t>arboxi</w:t>
      </w:r>
      <w:r>
        <w:rPr>
          <w:b/>
          <w:bCs w:val="0"/>
        </w:rPr>
        <w:t xml:space="preserve">l: </w:t>
      </w:r>
      <w:r w:rsidRPr="009B53F7">
        <w:t xml:space="preserve">Baloxavir marboxil </w:t>
      </w:r>
      <w:ins w:id="1119" w:author="Author">
        <w:r w:rsidR="00323174">
          <w:t xml:space="preserve">(‘baloxavir’) </w:t>
        </w:r>
      </w:ins>
      <w:r w:rsidRPr="009B53F7">
        <w:t>is a cap-dependent endonuclease (CEN)</w:t>
      </w:r>
      <w:r>
        <w:t xml:space="preserve"> inhibitor. CEN is</w:t>
      </w:r>
      <w:r w:rsidRPr="009B53F7">
        <w:t xml:space="preserve"> an influenza virus-specific enzyme in the polymerase acidic subunit of the viral RNA polymerase complex</w:t>
      </w:r>
      <w:r>
        <w:t xml:space="preserve">. Through its action on CEN, baloxavir </w:t>
      </w:r>
      <w:r w:rsidRPr="009B53F7">
        <w:t xml:space="preserve">inhibits the transcription of influenza virus genomes resulting in inhibition of influenza </w:t>
      </w:r>
      <w:r>
        <w:t xml:space="preserve">A and B </w:t>
      </w:r>
      <w:r w:rsidRPr="009B53F7">
        <w:t xml:space="preserve">virus replication. </w:t>
      </w:r>
      <w:r>
        <w:t>It is</w:t>
      </w:r>
      <w:r w:rsidRPr="009B53F7">
        <w:t xml:space="preserve"> approved </w:t>
      </w:r>
      <w:r>
        <w:t xml:space="preserve">in </w:t>
      </w:r>
      <w:r w:rsidRPr="009B53F7">
        <w:t>the USA</w:t>
      </w:r>
      <w:r>
        <w:t xml:space="preserve">, </w:t>
      </w:r>
      <w:r w:rsidRPr="009B53F7">
        <w:t>Japan</w:t>
      </w:r>
      <w:r>
        <w:t xml:space="preserve">, Australia, </w:t>
      </w:r>
      <w:del w:id="1120" w:author="Author">
        <w:r w:rsidDel="00D15A9F">
          <w:delText>Europe</w:delText>
        </w:r>
      </w:del>
      <w:ins w:id="1121" w:author="Author">
        <w:r>
          <w:t>the EU</w:t>
        </w:r>
      </w:ins>
      <w:r>
        <w:t xml:space="preserve">, and the United Kingdom </w:t>
      </w:r>
      <w:r w:rsidRPr="009B53F7">
        <w:t xml:space="preserve">for the treatment of uncomplicated influenza </w:t>
      </w:r>
      <w:r>
        <w:t>and for post-exposure prophylaxis</w:t>
      </w:r>
      <w:commentRangeStart w:id="1122"/>
      <w:del w:id="1123" w:author="Author">
        <w:r w:rsidDel="00C040D1">
          <w:delText xml:space="preserve"> </w:delText>
        </w:r>
        <w:r w:rsidRPr="009B53F7" w:rsidDel="00C040D1">
          <w:delText>in individuals aged 12 years and</w:delText>
        </w:r>
        <w:r w:rsidDel="00C040D1">
          <w:delText xml:space="preserve"> older</w:delText>
        </w:r>
      </w:del>
      <w:commentRangeEnd w:id="1122"/>
      <w:r w:rsidR="00C96D1D">
        <w:rPr>
          <w:rStyle w:val="CommentReference"/>
        </w:rPr>
        <w:commentReference w:id="1122"/>
      </w:r>
      <w:r>
        <w:t xml:space="preserve">. </w:t>
      </w:r>
      <w:moveFromRangeStart w:id="1124" w:author="Author" w:name="move174381817"/>
      <w:moveFrom w:id="1125" w:author="Author">
        <w:r w:rsidDel="00193569">
          <w:t xml:space="preserve">Baloxavir is given in 2 oral doses (on day 1 and day 4) and is well tolerated, with allergic reactions being the only reported adverse reactions. </w:t>
        </w:r>
      </w:moveFrom>
      <w:moveFromRangeEnd w:id="1124"/>
    </w:p>
    <w:p w14:paraId="1C333B80" w14:textId="208C9E18" w:rsidR="005376DA" w:rsidRDefault="005376DA" w:rsidP="0097021A">
      <w:pPr>
        <w:autoSpaceDE/>
        <w:autoSpaceDN/>
        <w:adjustRightInd/>
        <w:spacing w:after="120"/>
        <w:contextualSpacing w:val="0"/>
        <w:rPr>
          <w:ins w:id="1126" w:author="Author"/>
        </w:rPr>
      </w:pPr>
      <w:r>
        <w:t>Baloxavir is not approved for the treatment of complicated influenza</w:t>
      </w:r>
      <w:ins w:id="1127" w:author="Author">
        <w:r>
          <w:t xml:space="preserve">, although it has been used in clinical practice in hospitalised patients. A multicentre retrospective observational study of hospitalised influenza patients in the US compared 359 who received baloxavir with 431 </w:t>
        </w:r>
        <w:r w:rsidR="001535CC">
          <w:t>who receiv</w:t>
        </w:r>
        <w:r>
          <w:t>ed oseltamivir, and found that baloxavir use was associated with significantly faster time to hypoxia resolution</w:t>
        </w:r>
      </w:ins>
      <w:r>
        <w:t>.</w:t>
      </w:r>
      <w:commentRangeStart w:id="1128"/>
      <w:r>
        <w:fldChar w:fldCharType="begin"/>
      </w:r>
      <w:r w:rsidR="00241740">
        <w:instrText xml:space="preserve"> ADDIN ZOTERO_ITEM CSL_CITATION {"citationID":"6QLMyY0Z","properties":{"formattedCitation":"\\super 41\\nosupersub{}","plainCitation":"41","noteIndex":0},"citationItems":[{"id":1219,"uris":["http://zotero.org/users/8862203/items/FRGSR57T"],"itemData":{"id":1219,"type":"article-journal","abstract":"OBJECTIVES: To date, clinical trials evaluating baloxavir have excluded patients hospitalized with influenza infection and therefore this study sought to evaluate the efficacy of baloxavir in inpatients with influenza A.\nMETHODS: This study was a multicentre, retrospective chart review of adult patients admitted to the hospital within the Yale New Haven Health System who received oseltamivir or baloxavir for the treatment of influenza A. Patients were screened for inclusion between January 2018 and April 2018 in the oseltamivir group, while patients in the baloxavir group were screened for inclusion between January 2019 and April 2019. Influenza A diagnosis was confirmed by RT-PCR using a nasopharyngeal swab specimen.\nRESULTS: Of the 2392 patients assessed, 790 met the inclusion criteria. There were 359 patients who received baloxavir and 431 patients who received oseltamivir. Patients who received baloxavir were younger compared with those who received oseltamivir [median = 69 (IQR = 57-81) years versus 77 (IQR = 62-86) years; P &lt; 0.001]. Patients who received baloxavir had no significant difference in hospital length of stay [median = 4 (IQR = 3-6) days versus 5 (IQR = 3-6)  days; P = 0.45] or 30 day all-cause mortality [12 (3.3%) versus 26 (6%); P = 0.079] compared with those who received oseltamivir. However, patients who received baloxavir had a significantly faster time to hypoxia resolution [median = 51.7 (IQR = 25.3-89.3) h versus 72 (IQR = 37.5-123) h; P &lt; 0.001].\nCONCLUSIONS: The results of this study support the use of baloxavir for the treatment of influenza A in hospitalized patients with the potential benefit of a faster time to resolution of hypoxia.","container-title":"The Journal of Antimicrobial Chemotherapy","DOI":"10.1093/jac/dkaa252","ISSN":"1460-2091","issue":"10","journalAbbreviation":"J Antimicrob Chemother","language":"eng","note":"PMID: 32712669","page":"3015-3022","source":"PubMed","title":"Clinical outcomes of baloxavir versus oseltamivir in patients hospitalized with influenza A","volume":"75","author":[{"family":"Shah","given":"Sunish"},{"family":"McManus","given":"Dayna"},{"family":"Bejou","given":"Nika"},{"family":"Tirmizi","given":"Samad"},{"family":"Rouse","given":"Ginger E."},{"family":"Lemieux","given":"Steven M."},{"family":"Gritsenko","given":"Diana"},{"family":"Topal","given":"Jeffrey E."}],"issued":{"date-parts":[["2020",10,1]]}}}],"schema":"https://github.com/citation-style-language/schema/raw/master/csl-citation.json"} </w:instrText>
      </w:r>
      <w:r>
        <w:fldChar w:fldCharType="separate"/>
      </w:r>
      <w:r w:rsidR="00241740" w:rsidRPr="00241740">
        <w:rPr>
          <w:vertAlign w:val="superscript"/>
        </w:rPr>
        <w:t>41</w:t>
      </w:r>
      <w:r>
        <w:fldChar w:fldCharType="end"/>
      </w:r>
      <w:commentRangeEnd w:id="1128"/>
      <w:r>
        <w:rPr>
          <w:rStyle w:val="CommentReference"/>
        </w:rPr>
        <w:commentReference w:id="1128"/>
      </w:r>
      <w:r>
        <w:t xml:space="preserve"> </w:t>
      </w:r>
    </w:p>
    <w:p w14:paraId="747E6DAC" w14:textId="25AD913E" w:rsidR="005376DA" w:rsidRDefault="005376DA" w:rsidP="0097021A">
      <w:pPr>
        <w:autoSpaceDE/>
        <w:autoSpaceDN/>
        <w:adjustRightInd/>
        <w:spacing w:after="120"/>
        <w:contextualSpacing w:val="0"/>
      </w:pPr>
      <w:del w:id="1129" w:author="Author">
        <w:r w:rsidDel="000419B7">
          <w:delText xml:space="preserve">A </w:delText>
        </w:r>
      </w:del>
      <w:ins w:id="1130" w:author="Author">
        <w:r>
          <w:t xml:space="preserve">The only reported randomised trial in hospitalised patients is a </w:t>
        </w:r>
      </w:ins>
      <w:r>
        <w:t xml:space="preserve">phase III placebo-controlled trial of baloxavir in adults </w:t>
      </w:r>
      <w:del w:id="1131" w:author="Author">
        <w:r w:rsidDel="000419B7">
          <w:delText xml:space="preserve">hospitalised </w:delText>
        </w:r>
      </w:del>
      <w:r>
        <w:t xml:space="preserve">with severe influenza (Flagstone </w:t>
      </w:r>
      <w:r w:rsidRPr="00293432">
        <w:t>NCT03684044</w:t>
      </w:r>
      <w:r>
        <w:t>)</w:t>
      </w:r>
      <w:ins w:id="1132" w:author="Author">
        <w:r>
          <w:t>. This multinational trial was conducted in 25 countries, including 10 in the EU, and</w:t>
        </w:r>
      </w:ins>
      <w:r>
        <w:t xml:space="preserve"> did not find a significant reduction in the primary endpoint of time to clinical improvement</w:t>
      </w:r>
      <w:del w:id="1133" w:author="Author">
        <w:r w:rsidDel="00193569">
          <w:delText xml:space="preserve"> (personal communication, Roche)</w:delText>
        </w:r>
      </w:del>
      <w:r>
        <w:t>.</w:t>
      </w:r>
      <w:commentRangeStart w:id="1134"/>
      <w:r>
        <w:fldChar w:fldCharType="begin"/>
      </w:r>
      <w:r w:rsidR="00241740">
        <w:instrText xml:space="preserve"> ADDIN ZOTERO_ITEM CSL_CITATION {"citationID":"nzZseFuc","properties":{"formattedCitation":"\\super 42\\nosupersub{}","plainCitation":"42","noteIndex":0},"citationItems":[{"id":159,"uris":["http://zotero.org/users/8862203/items/FFH8AZUR"],"itemData":{"id":159,"type":"article-journal","abstract":"BACKGROUND: Neuraminidase inhibitors (NAIs) are considered the standard of care for hospitalised patients with influenza. We aimed to test whether combining the cap-dependent endonuclease inhibitor baloxavir marboxil (hereafter baloxavir) with standard-of-care NAIs would result in improved clinical outcomes compared with NAI monotherapy in hospitalised patients with severe influenza.\nMETHODS: We did a randomised, parallel-group, double-blind, placebo-controlled, superiority trial. Patients aged 12 years or older who were hospitalised with laboratory-confirmed influenza (by RT-PCR or a rapid test) and had a National Early Warning Score 2 (NEWS2) of 4 or greater were included. Recruitment took place in 124 centres across 25 countries. Using a permuted-block method and an interactive response system, patients were randomly assigned (2:1) to receive either baloxavir plus NAIs (hereafter the baloxavir group) or placebo plus NAIs (hereafter the control group). Participants, investigators, and those assessing outcomes were masked to group assignment. Baloxavir was administered orally on day 1 and day 4 (40 mg for bodyweight &lt;80 kg, or 80 mg for ≥80 kg), and on day 7 if no clinical improvement had occurred by day 5. The NAIs included in this study were oseltamivir, zanamivir, and peramivir, which were selected and administered according to local standard practice. The primary endpoint was time to clinical improvement, defined as time to a NEWS2 of 2 or lower for 24 h or hospital discharge, whichever came first, based on daily assessments over the study duration of 35 days. Secondary endpoints included safety analyses. The modified intention-to-treat infected (mITTI) population (ie, all patients who were randomly assigned to treatment, received a dose of study drug, and were RT-PCR-positive for influenza at any timepoint according to the treatment assigned at randomisation) was used in all efficacy analyses. The safety population (ie, all patients who received at least one dose of study treatment, according to the treatment received) was used in the safety analyses. The trial is registered with ClinicalTrials.gov, NCT03684044.\nFINDINGS: Overall, 366 patients were enrolled between Jan 8, 2019, and March 16, 2020, of whom 241 were assigned to the baloxavir group and 125 to the control group. The mITTI population comprised 322 patients, 208 in the baloxivir group and 114 in the control group. In total, 280 (87%) of these patients had influenza A infections. Median time to clinical improvement was 97·5 h (95% CI 75·9 to 117·2) in the baloxavir group and 100·2 h (75·9 to 144·4) in the control group (median difference -2·7 h [95% CI -53·4 to 25·9], p=0·467). Baloxavir plus NAI was well tolerated, and no new safety signals were observed; serious adverse events occurred in 29 (12%) of 239 patients in the baloxavir group versus 19 (15%) of 124 patients in the control group, of which one was considered related to treatment (orthostatic hypotension in a patient in the control group). Overall, four deaths (2%) occurred in the baloxavir group and seven (6%) in the control group; none were considered related to treatment.\nINTERPRETATION: Combining baloxavir with NAIs did not result in superior clinical outcomes compared with NAIs alone. The combination of baloxavir plus NAI was well tolerated. The findings suggest that combination antivirals would not be routinely indicated in clinical practice for hospitalised patients with severe influenza.\nFUNDING: F Hoffmann-La Roche and the Biomedical Advanced Research and Development Authority.","container-title":"The Lancet. Infectious Diseases","DOI":"10.1016/S1473-3099(21)00469-2","ISSN":"1474-4457","issue":"5","journalAbbreviation":"Lancet Infect Dis","language":"eng","note":"PMID: 35085510","page":"718-730","source":"PubMed","title":"Combining baloxavir marboxil with standard-of-care neuraminidase inhibitor in patients hospitalised with severe influenza (FLAGSTONE): a randomised, parallel-group, double-blind, placebo-controlled, superiority trial","title-short":"Combining baloxavir marboxil with standard-of-care neuraminidase inhibitor in patients hospitalised with severe influenza (FLAGSTONE)","volume":"22","author":[{"family":"Kumar","given":"Deepali"},{"family":"Ison","given":"Michael G."},{"family":"Mira","given":"Jean-Paul"},{"family":"Welte","given":"Tobias"},{"family":"Hwan Ha","given":"Jick"},{"family":"Hui","given":"David S."},{"family":"Zhong","given":"Nanshan"},{"family":"Saito","given":"Takefumi"},{"family":"Katugampola","given":"Laurie"},{"family":"Collinson","given":"Neil"},{"family":"Williams","given":"Sarah"},{"family":"Wildum","given":"Steffen"},{"family":"Ackrill","given":"Andrew"},{"family":"Clinch","given":"Barry"},{"family":"Lee","given":"Nelson"}],"issued":{"date-parts":[["2022",5]]}}}],"schema":"https://github.com/citation-style-language/schema/raw/master/csl-citation.json"} </w:instrText>
      </w:r>
      <w:r>
        <w:fldChar w:fldCharType="separate"/>
      </w:r>
      <w:r w:rsidR="00241740" w:rsidRPr="00241740">
        <w:rPr>
          <w:vertAlign w:val="superscript"/>
        </w:rPr>
        <w:t>42</w:t>
      </w:r>
      <w:r>
        <w:fldChar w:fldCharType="end"/>
      </w:r>
      <w:commentRangeEnd w:id="1134"/>
      <w:r>
        <w:rPr>
          <w:rStyle w:val="CommentReference"/>
        </w:rPr>
        <w:commentReference w:id="1134"/>
      </w:r>
      <w:r>
        <w:t xml:space="preserve"> However, </w:t>
      </w:r>
      <w:ins w:id="1135" w:author="Author">
        <w:r>
          <w:t xml:space="preserve">it was underpowered to rule out important benefits in clinical outcomes, for example 95% confidence intervals included a possible reduction in time to clinical stability of up to 50 hours, or a halving of in-hospital mortality. </w:t>
        </w:r>
      </w:ins>
      <w:del w:id="1136" w:author="Author">
        <w:r w:rsidDel="00193569">
          <w:delText>t</w:delText>
        </w:r>
        <w:r w:rsidDel="007F46DF">
          <w:delText>ime to clinical improvement, time to clinical response, influenza related complications, mortality</w:delText>
        </w:r>
        <w:r w:rsidDel="000D3D22">
          <w:delText xml:space="preserve">, and </w:delText>
        </w:r>
      </w:del>
      <w:ins w:id="1137" w:author="Author">
        <w:r>
          <w:t>T</w:t>
        </w:r>
      </w:ins>
      <w:del w:id="1138" w:author="Author">
        <w:r w:rsidDel="007F46DF">
          <w:delText>t</w:delText>
        </w:r>
      </w:del>
      <w:r>
        <w:t xml:space="preserve">ime to cessation of viral shedding </w:t>
      </w:r>
      <w:del w:id="1139" w:author="Author">
        <w:r w:rsidDel="007F46DF">
          <w:delText>were all</w:delText>
        </w:r>
      </w:del>
      <w:ins w:id="1140" w:author="Author">
        <w:r>
          <w:t>was</w:t>
        </w:r>
      </w:ins>
      <w:r>
        <w:t xml:space="preserve"> in favour of baloxavir</w:t>
      </w:r>
      <w:ins w:id="1141" w:author="Author">
        <w:r>
          <w:t xml:space="preserve"> (median 24h vs 64h, p&lt;0.0001)</w:t>
        </w:r>
      </w:ins>
      <w:r>
        <w:t xml:space="preserve">. </w:t>
      </w:r>
      <w:ins w:id="1142" w:author="Author">
        <w:r>
          <w:t>In Flagstone, b</w:t>
        </w:r>
      </w:ins>
      <w:moveToRangeStart w:id="1143" w:author="Author" w:name="move174381817"/>
      <w:moveTo w:id="1144" w:author="Author">
        <w:del w:id="1145" w:author="Author">
          <w:r w:rsidDel="00193569">
            <w:delText>B</w:delText>
          </w:r>
        </w:del>
        <w:r>
          <w:t xml:space="preserve">aloxavir </w:t>
        </w:r>
      </w:moveTo>
      <w:ins w:id="1146" w:author="Author">
        <w:r>
          <w:t>wa</w:t>
        </w:r>
      </w:ins>
      <w:moveTo w:id="1147" w:author="Author">
        <w:del w:id="1148" w:author="Author">
          <w:r w:rsidDel="00193569">
            <w:delText>i</w:delText>
          </w:r>
        </w:del>
        <w:r>
          <w:t xml:space="preserve">s given </w:t>
        </w:r>
        <w:del w:id="1149" w:author="Author">
          <w:r w:rsidDel="000419B7">
            <w:delText>in</w:delText>
          </w:r>
        </w:del>
      </w:moveTo>
      <w:ins w:id="1150" w:author="Author">
        <w:r>
          <w:t>as</w:t>
        </w:r>
      </w:ins>
      <w:moveTo w:id="1151" w:author="Author">
        <w:r>
          <w:t xml:space="preserve"> 2 oral doses (on day 1 and day 4)</w:t>
        </w:r>
      </w:moveTo>
      <w:ins w:id="1152" w:author="Author">
        <w:r>
          <w:t>, rather than the single dose given for uncomplicated influenza. This repeated dose was</w:t>
        </w:r>
      </w:ins>
      <w:moveTo w:id="1153" w:author="Author">
        <w:del w:id="1154" w:author="Author">
          <w:r w:rsidDel="00193569">
            <w:delText xml:space="preserve"> and is</w:delText>
          </w:r>
        </w:del>
        <w:r>
          <w:t xml:space="preserve"> well tolerated, with</w:t>
        </w:r>
      </w:moveTo>
      <w:ins w:id="1155" w:author="Author">
        <w:r>
          <w:t xml:space="preserve"> no safety signal</w:t>
        </w:r>
        <w:r w:rsidRPr="00193569">
          <w:t xml:space="preserve"> identified, and drug exposures similar to those observed in outpatient studies</w:t>
        </w:r>
        <w:r w:rsidR="00C040D1">
          <w:t xml:space="preserve"> </w:t>
        </w:r>
        <w:r w:rsidRPr="00193569">
          <w:t>(as measured by pharmacokinetic analyses)</w:t>
        </w:r>
        <w:r>
          <w:t>.</w:t>
        </w:r>
      </w:ins>
      <w:moveTo w:id="1156" w:author="Author">
        <w:del w:id="1157" w:author="Author">
          <w:r w:rsidDel="001A16AA">
            <w:delText xml:space="preserve"> </w:delText>
          </w:r>
          <w:r w:rsidDel="00193569">
            <w:delText>a</w:delText>
          </w:r>
          <w:r w:rsidDel="001A16AA">
            <w:delText xml:space="preserve">llergic reactions </w:delText>
          </w:r>
          <w:r w:rsidDel="00193569">
            <w:delText>being</w:delText>
          </w:r>
          <w:r w:rsidDel="001A16AA">
            <w:delText xml:space="preserve"> the only reported adverse reactions.</w:delText>
          </w:r>
        </w:del>
        <w:r>
          <w:t xml:space="preserve"> </w:t>
        </w:r>
      </w:moveTo>
      <w:moveToRangeEnd w:id="1143"/>
      <w:r>
        <w:t>Fewer adverse events were observed in the baloxavir arm than in the standard of care arm. The Flagstone trial was small, comparing 2</w:t>
      </w:r>
      <w:del w:id="1158" w:author="Author">
        <w:r w:rsidDel="001A16AA">
          <w:delText>1</w:delText>
        </w:r>
      </w:del>
      <w:r>
        <w:t>4</w:t>
      </w:r>
      <w:ins w:id="1159" w:author="Author">
        <w:r>
          <w:t>1</w:t>
        </w:r>
      </w:ins>
      <w:r>
        <w:t xml:space="preserve"> subjects </w:t>
      </w:r>
      <w:del w:id="1160" w:author="Author">
        <w:r w:rsidDel="001A16AA">
          <w:delText xml:space="preserve">who received </w:delText>
        </w:r>
      </w:del>
      <w:ins w:id="1161" w:author="Author">
        <w:r>
          <w:t xml:space="preserve">assigned to </w:t>
        </w:r>
      </w:ins>
      <w:r>
        <w:t xml:space="preserve">baloxavir with 125 </w:t>
      </w:r>
      <w:del w:id="1162" w:author="Author">
        <w:r w:rsidDel="001A16AA">
          <w:delText>who received</w:delText>
        </w:r>
      </w:del>
      <w:ins w:id="1163" w:author="Author">
        <w:r>
          <w:t>assigned to</w:t>
        </w:r>
      </w:ins>
      <w:r>
        <w:t xml:space="preserve"> usual care alone, and a larger study is need to determine whether baloxavir has modest but clinically relevant benefit in patients hospitalised with influenza.</w:t>
      </w:r>
    </w:p>
    <w:p w14:paraId="314246F6" w14:textId="2C2610CD" w:rsidR="005376DA" w:rsidRPr="007D5DB4" w:rsidRDefault="005376DA" w:rsidP="0097021A">
      <w:pPr>
        <w:autoSpaceDE/>
        <w:autoSpaceDN/>
        <w:adjustRightInd/>
        <w:spacing w:after="120"/>
        <w:contextualSpacing w:val="0"/>
      </w:pPr>
      <w:r>
        <w:rPr>
          <w:b/>
          <w:bCs w:val="0"/>
        </w:rPr>
        <w:t xml:space="preserve">Oseltamivir: </w:t>
      </w:r>
      <w:r w:rsidRPr="007D5DB4">
        <w:t xml:space="preserve">The </w:t>
      </w:r>
      <w:r>
        <w:t xml:space="preserve">neuraminidase inhibitors (oseltamivir and zanamivir) are influenza specific antivirals that have been shown in randomised controlled trials to improve outcomes in uncomplicated influenza and to be effective as post-exposure prophylaxis. They have not, however, been shown to be effective in patients hospitalised with severe influenza. Although </w:t>
      </w:r>
      <w:r>
        <w:lastRenderedPageBreak/>
        <w:t>observational studies have reported clinical benefit in patients hospitalised with severe influenza, randomised controlled trial data are lacking, and published studies have been inconclusive.</w:t>
      </w:r>
      <w:commentRangeStart w:id="1164"/>
      <w:r>
        <w:fldChar w:fldCharType="begin"/>
      </w:r>
      <w:r w:rsidR="0086346E">
        <w:instrText xml:space="preserve"> ADDIN ZOTERO_ITEM CSL_CITATION {"citationID":"ZiOYyINt","properties":{"formattedCitation":"\\super 18\\nosupersub{}","plainCitation":"18","noteIndex":0},"citationItems":[{"id":2148,"uris":["http://zotero.org/users/8862203/items/C7ZUHBNA","http://zotero.org/users/8862203/items/CWPV4DTG"],"itemData":{"id":2148,"type":"article-journal","abstract":"BACKGROUND: The optimal antiviral drug for treatment of severe influenza remains unclear. To support updated WHO influenza clinical guidelines, this systematic review and network meta-analysis evaluated antivirals for treatment of patients with severe influenza.\nMETHODS: We systematically searched MEDLINE, Embase, Cochrane Central Register of Controlled Trials, Cumulative Index to Nursing and Allied Health Literature, Global Health, Epistemonikos, and ClinicalTrials.gov for randomised controlled trials published up to Sept 20, 2023, that enrolled hospitalised patients with suspected or laboratory-confirmed influenza and compared direct-acting influenza antivirals against placebo, standard care, or another antiviral. Pairs of coauthors independently extracted data on study characteristics, patient characteristics, antiviral characteristics, and outcomes, with discrepancies resolved by discussion or by a third coauthor. Key outcomes of interest were time to alleviation of symptoms, duration of hospitalisation, admission to intensive care unit, progression to invasive mechanical ventilation, duration of mechanical ventilation, mortality, hospital discharge destination, emergence of antiviral resistance, adverse events, adverse events related to treatments, and serious adverse events. We conducted frequentist network meta-analyses to summarise the evidence and evaluated the certainty of evidence using the GRADE (Grading of Recommendations Assessment, Development and Evaluation) approach. This study is registered with PROSPERO, CRD42023456650.\nFINDINGS: Of 11 878 records identified by our search, eight trials with 1424 participants (mean age 36-60 years for trials that reported mean or median age; 43-78% male patients) were included in this systematic review, of which six were included in the network meta-analysis. The effects of oseltamivir, peramivir, or zanamivir on mortality compared with placebo or standard care without placebo for seasonal and zoonotic influenza were of very low certainty. Compared with placebo or standard care, we found low certainty evidence that duration of hospitalisation for seasonal influenza was reduced with oseltamivir (mean difference -1·63 days, 95% CI -2·81 to -0·45) and peramivir (-1·73 days, -3·33 to -0·13). Compared with standard care, there was little or no difference in time to alleviation of symptoms with oseltamivir (0·34 days, -0·86 to 1·54; low certainty evidence) or peramivir (-0·05 days, -0·69 to 0·59; low certainty evidence). There were no differences in adverse events or serious adverse events with oseltamivir, peramivir, and zanamivir (very low certainty evidence). Uncertainty remains about the effects of antivirals on other outcomes for patients with severe influenza. Due to the small number of eligible trials, we could not test for publication bias.\nINTERPRETATION: In hospitalised patients with severe influenza, oseltamivir and peramivir might reduce duration of hospitalisation compared with standard care or placebo, although the certainty of evidence is low. The effects of all antivirals on mortality and other important patient outcomes are very uncertain due to scarce data from randomised controlled trials.\nFUNDING: World Health Organization.","container-title":"Lancet (London, England)","DOI":"10.1016/S0140-6736(24)01307-2","ISSN":"1474-547X","issue":"10454","journalAbbreviation":"Lancet","language":"eng","note":"PMID: 39181595","page":"753-763","source":"PubMed","title":"Antivirals for treatment of severe influenza: a systematic review and network meta-analysis of randomised controlled trials","title-short":"Antivirals for treatment of severe influenza","volume":"404","author":[{"family":"Gao","given":"Ya"},{"family":"Guyatt","given":"Gordon"},{"family":"Uyeki","given":"Timothy M."},{"family":"Liu","given":"Ming"},{"family":"Chen","given":"Yamin"},{"family":"Zhao","given":"Yunli"},{"family":"Shen","given":"Yanjiao"},{"family":"Xu","given":"Jianguo"},{"family":"Zheng","given":"Qingyong"},{"family":"Li","given":"Zhifan"},{"family":"Zhao","given":"Wanyu"},{"family":"Luo","given":"Shuyue"},{"family":"Chen","given":"Xiaoyan"},{"family":"Tian","given":"Jinhui"},{"family":"Hao","given":"Qiukui"}],"issued":{"date-parts":[["2024",8,24]]}}}],"schema":"https://github.com/citation-style-language/schema/raw/master/csl-citation.json"} </w:instrText>
      </w:r>
      <w:r>
        <w:fldChar w:fldCharType="separate"/>
      </w:r>
      <w:r w:rsidRPr="003C321B">
        <w:rPr>
          <w:vertAlign w:val="superscript"/>
        </w:rPr>
        <w:t>18</w:t>
      </w:r>
      <w:r>
        <w:fldChar w:fldCharType="end"/>
      </w:r>
      <w:r>
        <w:t xml:space="preserve"> </w:t>
      </w:r>
      <w:commentRangeEnd w:id="1164"/>
      <w:r>
        <w:rPr>
          <w:rStyle w:val="CommentReference"/>
        </w:rPr>
        <w:commentReference w:id="1164"/>
      </w:r>
      <w:r>
        <w:t>Consequently, the use of neuraminidase inhibitors in this patient population is variable.   A randomised controlled trial of neuraminidase inhibitors in patients hospitalised with severe influenza has been recommended by an expert group convened by the Academy of Medical Sciences and the Wellcome Trust, and most clinicians would welcome such a trial.</w:t>
      </w:r>
      <w:r>
        <w:fldChar w:fldCharType="begin"/>
      </w:r>
      <w:r w:rsidR="00241740">
        <w:instrText xml:space="preserve"> ADDIN ZOTERO_ITEM CSL_CITATION {"citationID":"YilOvaGW","properties":{"formattedCitation":"\\super 17,43\\nosupersub{}","plainCitation":"17,43","noteIndex":0},"citationItems":[{"id":156,"uris":["http://zotero.org/users/8862203/items/PTWH74BZ"],"itemData":{"id":156,"type":"report","title":"Use of Neuraminidase Inhibitors in Influenza","URL":"https://acmedsci.ac.uk/policy/policy-projects/treating-influenza","author":[{"literal":"The Academy of Medical Science"}],"accessed":{"date-parts":[["2022",10,14]]},"issued":{"date-parts":[["2015",10]]}}},{"id":157,"uris":["http://zotero.org/users/8862203/items/6R9LW6GP"],"itemData":{"id":157,"type":"article-journal","abstract":"BACKGROUND: The value of neuraminidase inhibitors (NAIs) in reducing severe clinical outcomes from influenza is debated. A clinical trial to generate better evidence is desirable. However, it is unknown whether UK clinicians would support a placebo-controlled trial. A survey was conducted to determine the attitude of clinicians towards a clinical trial and their current practice in managing adults admitted to hospital with suspected influenza.\nMETHODS: Senior clinicians (n = 50) across the UK actively involved in the care of patients hospitalised with severe respiratory infections and/or respiratory infection research were invited to participate in an on-line survey. Participants were asked their opinion on the evidence for benefit of NAIs in influenza, their current practice in relation to: a) testing for influenza; b) treating empirically with NAIs; and c) when influenza infection is virolologically confirmed, prescribing NAIs.\nRESULTS: Thirty-five (70%) of 50 clinicians completed the survey. Respondents were drawn mainly from infectious diseases, intensive care and respiratory medicine. Only 11 (31%) of 35 respondents agreed that NAIs are effective at reducing influenza mortality; 14 (40%) disagreed, 10 (28.6%) neither agreed nor disagreed. When managing adults admitted to non-ICU wards with a respiratory infection during an influenza season, 15 (51.7%) clinicians indicated they would usually perform a test for influenza in greater than 60% of patients but only 9 (31%) would treat empirically with NAIs in greater than 60% of patients. Few clinicians would either test or empirically treat patients presenting with other (non-respiratory infection related) diagnoses. If influenza infection is confirmed, 17 (64.5%) clinicians would prescribe NAIs in greater than 80% of patients with a respiratory infection treated on non-ICU wards Thirty-one (89%) clinicians agreed that a placebo-controlled clinical trial should be conducted and 29 (85%) would participate in such a trial.\nCONCLUSIONS: There is strong support from UK clinicians for a placebo-controlled trial of NAI treatment in adults hospitalised with suspected influenza. Current variation in medical opinion and clinical practice demonstrates collective equipoise, supporting ethical justification for a trial. Low use of NAIs in the UK suggests randomisation of treatment would not substantially divert patients towards placebo.","container-title":"BMC health services research","DOI":"10.1186/s12913-018-3122-x","ISSN":"1472-6963","issue":"1","journalAbbreviation":"BMC Health Serv Res","language":"eng","note":"PMID: 29716584\nPMCID: PMC5930775","page":"311","source":"PubMed","title":"Clinicians' attitude towards a placebo-controlled randomised clinical trial investigating the effect of neuraminidase inhibitors in adults hospitalised with influenza","volume":"18","author":[{"family":"Bradbury","given":"Naomi"},{"family":"Nguyen-Van-Tam","given":"Jonathan"},{"family":"Lim","given":"Wei Shen"}],"issued":{"date-parts":[["2018",5,2]]}}}],"schema":"https://github.com/citation-style-language/schema/raw/master/csl-citation.json"} </w:instrText>
      </w:r>
      <w:r>
        <w:fldChar w:fldCharType="separate"/>
      </w:r>
      <w:r w:rsidR="00241740" w:rsidRPr="00241740">
        <w:rPr>
          <w:vertAlign w:val="superscript"/>
        </w:rPr>
        <w:t>17,43</w:t>
      </w:r>
      <w:r>
        <w:fldChar w:fldCharType="end"/>
      </w:r>
      <w:r>
        <w:t xml:space="preserve"> The duration of treatment (5 days, or 10 days if the patient is immunosuppressed in the opinion of the managing clinician) is the same as that used in clinical practice and in the Summary of Product Characteristics.</w:t>
      </w:r>
    </w:p>
    <w:p w14:paraId="56A91F5C" w14:textId="77777777" w:rsidR="005376DA" w:rsidRPr="00633320" w:rsidRDefault="005376DA" w:rsidP="0097021A">
      <w:pPr>
        <w:autoSpaceDE/>
        <w:autoSpaceDN/>
        <w:adjustRightInd/>
        <w:contextualSpacing w:val="0"/>
        <w:rPr>
          <w:b/>
          <w:bCs w:val="0"/>
        </w:rPr>
      </w:pPr>
      <w:r w:rsidRPr="00633320">
        <w:rPr>
          <w:b/>
          <w:bCs w:val="0"/>
        </w:rPr>
        <w:br w:type="page"/>
      </w:r>
    </w:p>
    <w:p w14:paraId="3124FE04" w14:textId="77777777" w:rsidR="005376DA" w:rsidRPr="00633320" w:rsidRDefault="005376DA" w:rsidP="0097021A">
      <w:pPr>
        <w:pStyle w:val="Heading2"/>
      </w:pPr>
      <w:bookmarkStart w:id="1165" w:name="_Toc97376115"/>
      <w:bookmarkStart w:id="1166" w:name="_Toc36962158"/>
      <w:bookmarkStart w:id="1167" w:name="_Toc36962222"/>
      <w:bookmarkStart w:id="1168" w:name="_Toc37064437"/>
      <w:bookmarkStart w:id="1169" w:name="_Toc37107086"/>
      <w:bookmarkStart w:id="1170" w:name="_Toc37107324"/>
      <w:bookmarkStart w:id="1171" w:name="_Ref34817979"/>
      <w:bookmarkStart w:id="1172" w:name="_Toc37107325"/>
      <w:bookmarkStart w:id="1173" w:name="_Toc38099279"/>
      <w:bookmarkStart w:id="1174" w:name="_Toc44674876"/>
      <w:bookmarkStart w:id="1175" w:name="_Toc137835537"/>
      <w:bookmarkStart w:id="1176" w:name="_Toc203991614"/>
      <w:bookmarkStart w:id="1177" w:name="_Toc246777109"/>
      <w:bookmarkStart w:id="1178" w:name="_Ref247428675"/>
      <w:bookmarkStart w:id="1179" w:name="_Ref247429975"/>
      <w:bookmarkEnd w:id="1165"/>
      <w:bookmarkEnd w:id="1166"/>
      <w:bookmarkEnd w:id="1167"/>
      <w:bookmarkEnd w:id="1168"/>
      <w:bookmarkEnd w:id="1169"/>
      <w:bookmarkEnd w:id="1170"/>
      <w:r w:rsidRPr="00633320">
        <w:lastRenderedPageBreak/>
        <w:t>Appendix 2: Drug specific contraindications</w:t>
      </w:r>
      <w:bookmarkEnd w:id="1171"/>
      <w:r w:rsidRPr="00633320">
        <w:t xml:space="preserve"> and cautions</w:t>
      </w:r>
      <w:bookmarkEnd w:id="1172"/>
      <w:bookmarkEnd w:id="1173"/>
      <w:bookmarkEnd w:id="1174"/>
      <w:bookmarkEnd w:id="1175"/>
      <w:bookmarkEnd w:id="1176"/>
    </w:p>
    <w:p w14:paraId="7331A103" w14:textId="77777777" w:rsidR="005376DA" w:rsidRPr="00633320" w:rsidRDefault="005376DA" w:rsidP="0097021A"/>
    <w:p w14:paraId="51FAEDD2" w14:textId="77777777" w:rsidR="005376DA" w:rsidRPr="00633320" w:rsidRDefault="005376DA" w:rsidP="0097021A">
      <w:pPr>
        <w:rPr>
          <w:b/>
          <w:shd w:val="clear" w:color="auto" w:fill="FFFFFF"/>
        </w:rPr>
      </w:pPr>
      <w:r w:rsidRPr="00633320">
        <w:rPr>
          <w:b/>
          <w:shd w:val="clear" w:color="auto" w:fill="FFFFFF"/>
        </w:rPr>
        <w:t>Corticosteroid</w:t>
      </w:r>
    </w:p>
    <w:p w14:paraId="22826356" w14:textId="77777777" w:rsidR="005376DA" w:rsidRPr="00633320" w:rsidRDefault="005376DA" w:rsidP="0097021A">
      <w:pPr>
        <w:rPr>
          <w:shd w:val="clear" w:color="auto" w:fill="FFFFFF"/>
        </w:rPr>
      </w:pPr>
      <w:r w:rsidRPr="00633320">
        <w:rPr>
          <w:shd w:val="clear" w:color="auto" w:fill="FFFFFF"/>
        </w:rPr>
        <w:t>Contraindications:</w:t>
      </w:r>
    </w:p>
    <w:p w14:paraId="7F29B01B" w14:textId="77777777" w:rsidR="005376DA" w:rsidRPr="00633320" w:rsidRDefault="005376DA" w:rsidP="0097021A">
      <w:pPr>
        <w:pStyle w:val="ListParagraph"/>
        <w:numPr>
          <w:ilvl w:val="0"/>
          <w:numId w:val="16"/>
        </w:numPr>
      </w:pPr>
      <w:r w:rsidRPr="00633320">
        <w:t>Known contra-indication to short-term corticosteroid.</w:t>
      </w:r>
    </w:p>
    <w:p w14:paraId="7D560227" w14:textId="77777777" w:rsidR="005376DA" w:rsidDel="00550DAE" w:rsidRDefault="005376DA" w:rsidP="0097021A">
      <w:pPr>
        <w:pStyle w:val="ListParagraph"/>
        <w:numPr>
          <w:ilvl w:val="0"/>
          <w:numId w:val="16"/>
        </w:numPr>
        <w:rPr>
          <w:del w:id="1180" w:author="Author"/>
        </w:rPr>
      </w:pPr>
      <w:del w:id="1181" w:author="Author">
        <w:r w:rsidDel="00550DAE">
          <w:delText xml:space="preserve">Patients with suspected or confirmed influenza co-infection are not eligible for the high-dose dexamethasone comparison for COVID-19 (Randomisation part E). </w:delText>
        </w:r>
      </w:del>
    </w:p>
    <w:p w14:paraId="679D863B" w14:textId="77777777" w:rsidR="005376DA" w:rsidRDefault="005376DA" w:rsidP="0097021A">
      <w:pPr>
        <w:pStyle w:val="ListParagraph"/>
        <w:numPr>
          <w:ilvl w:val="0"/>
          <w:numId w:val="16"/>
        </w:numPr>
      </w:pPr>
      <w:r>
        <w:t xml:space="preserve">Patients with suspected or confirmed SARS-CoV-2 co-infection are not eligible for the </w:t>
      </w:r>
      <w:del w:id="1182" w:author="Author">
        <w:r w:rsidDel="00550DAE">
          <w:delText xml:space="preserve">low-dose </w:delText>
        </w:r>
      </w:del>
      <w:r>
        <w:t>dexamethasone comparison for influenza infection because of the proven benefits of dexamethasone in COVID-19 (Randomisation part I).</w:t>
      </w:r>
    </w:p>
    <w:p w14:paraId="21336D36" w14:textId="5F80B41A" w:rsidR="005376DA" w:rsidDel="002209C2" w:rsidRDefault="005376DA" w:rsidP="0097021A">
      <w:pPr>
        <w:pStyle w:val="ListParagraph"/>
        <w:numPr>
          <w:ilvl w:val="0"/>
          <w:numId w:val="16"/>
        </w:numPr>
        <w:rPr>
          <w:del w:id="1183" w:author="Author"/>
        </w:rPr>
      </w:pPr>
      <w:del w:id="1184" w:author="Author">
        <w:r w:rsidDel="00550DAE">
          <w:delText>Patients currently using Paxlovid, ritonavir, clarithromycin, erythromycin, or other potent CYP3A4 inhibitors are excluded from the high-dose corticosteroid comparison for COVID-19 (Randomisation part E).</w:delText>
        </w:r>
      </w:del>
    </w:p>
    <w:p w14:paraId="678A3FAE" w14:textId="2CC78C04" w:rsidR="002209C2" w:rsidRDefault="002209C2" w:rsidP="0097021A">
      <w:pPr>
        <w:pStyle w:val="ListParagraph"/>
        <w:numPr>
          <w:ilvl w:val="0"/>
          <w:numId w:val="16"/>
        </w:numPr>
        <w:rPr>
          <w:ins w:id="1185" w:author="Author"/>
        </w:rPr>
      </w:pPr>
      <w:commentRangeStart w:id="1186"/>
      <w:ins w:id="1187" w:author="Author">
        <w:r>
          <w:t>Patients who have received</w:t>
        </w:r>
        <w:r w:rsidRPr="002209C2">
          <w:t xml:space="preserve"> </w:t>
        </w:r>
        <w:r>
          <w:t>systemic corticosteroids for &gt;24h during the current illness at a glucocorticoid equivalent of ≥10mg prednisolone/day (equivalent to ≥1.5mg dexamethasone/day or ≥40mg hydrocortisone/day)</w:t>
        </w:r>
        <w:commentRangeEnd w:id="1186"/>
        <w:r w:rsidR="00D40A13">
          <w:rPr>
            <w:rStyle w:val="CommentReference"/>
          </w:rPr>
          <w:commentReference w:id="1186"/>
        </w:r>
      </w:ins>
    </w:p>
    <w:p w14:paraId="4CF17A0C" w14:textId="77777777" w:rsidR="005376DA" w:rsidRDefault="005376DA" w:rsidP="0097021A">
      <w:r>
        <w:t>Cautions:</w:t>
      </w:r>
    </w:p>
    <w:p w14:paraId="66E3F87F" w14:textId="77777777" w:rsidR="005376DA" w:rsidRDefault="005376DA" w:rsidP="003B3BD9">
      <w:pPr>
        <w:pStyle w:val="ListParagraph"/>
        <w:numPr>
          <w:ilvl w:val="0"/>
          <w:numId w:val="30"/>
        </w:numPr>
      </w:pPr>
      <w:r>
        <w:t>Endemic infections may be screened for as required by local practice.</w:t>
      </w:r>
    </w:p>
    <w:p w14:paraId="52C10DAE" w14:textId="77777777" w:rsidR="005376DA" w:rsidRDefault="005376DA" w:rsidP="003B3BD9">
      <w:pPr>
        <w:pStyle w:val="ListParagraph"/>
        <w:numPr>
          <w:ilvl w:val="0"/>
          <w:numId w:val="30"/>
        </w:numPr>
      </w:pPr>
      <w:r>
        <w:t xml:space="preserve">Other immunomodulatory therapies are not contraindicated, but investigators should consider the total burden of therapy (eg, combining IL-6 receptor antagonist therapy with </w:t>
      </w:r>
      <w:del w:id="1188" w:author="Author">
        <w:r w:rsidDel="00550DAE">
          <w:delText xml:space="preserve">high-dose </w:delText>
        </w:r>
      </w:del>
      <w:r>
        <w:t>dexamethasone).</w:t>
      </w:r>
    </w:p>
    <w:p w14:paraId="5336BB7B" w14:textId="77777777" w:rsidR="005376DA" w:rsidRDefault="005376DA" w:rsidP="003B3BD9">
      <w:pPr>
        <w:pStyle w:val="ListParagraph"/>
        <w:numPr>
          <w:ilvl w:val="0"/>
          <w:numId w:val="30"/>
        </w:numPr>
      </w:pPr>
      <w:r>
        <w:t xml:space="preserve">Use of potent CYP3A4 inhibitors (including clarithromycin and erythromycin) is not contraindicated with </w:t>
      </w:r>
      <w:del w:id="1189" w:author="Author">
        <w:r w:rsidDel="00550DAE">
          <w:delText xml:space="preserve">low dose </w:delText>
        </w:r>
      </w:del>
      <w:r>
        <w:t>corticosteroids, but investigators should consider the possible risk of increased corticosteroid side-effects with co-administration. Note that azithromycin, an alternative macrolide antibiotic used in the treatment of CAP, is not a potent CYP3A4 inhibitor.</w:t>
      </w:r>
    </w:p>
    <w:p w14:paraId="75C32D68" w14:textId="77777777" w:rsidR="005376DA" w:rsidDel="00550DAE" w:rsidRDefault="005376DA" w:rsidP="0097021A">
      <w:pPr>
        <w:autoSpaceDE/>
        <w:autoSpaceDN/>
        <w:adjustRightInd/>
        <w:contextualSpacing w:val="0"/>
        <w:rPr>
          <w:del w:id="1190" w:author="Author"/>
          <w:b/>
          <w:bCs w:val="0"/>
        </w:rPr>
      </w:pPr>
    </w:p>
    <w:p w14:paraId="5BB1D2CF" w14:textId="77777777" w:rsidR="005376DA" w:rsidDel="00550DAE" w:rsidRDefault="005376DA" w:rsidP="0097021A">
      <w:pPr>
        <w:autoSpaceDE/>
        <w:autoSpaceDN/>
        <w:adjustRightInd/>
        <w:contextualSpacing w:val="0"/>
        <w:rPr>
          <w:del w:id="1191" w:author="Author"/>
          <w:b/>
          <w:bCs w:val="0"/>
        </w:rPr>
      </w:pPr>
      <w:del w:id="1192" w:author="Author">
        <w:r w:rsidDel="00550DAE">
          <w:rPr>
            <w:b/>
            <w:bCs w:val="0"/>
          </w:rPr>
          <w:delText>Sotrovimab</w:delText>
        </w:r>
      </w:del>
    </w:p>
    <w:p w14:paraId="4FF13BEB" w14:textId="77777777" w:rsidR="005376DA" w:rsidRPr="00456322" w:rsidDel="00550DAE" w:rsidRDefault="005376DA" w:rsidP="0097021A">
      <w:pPr>
        <w:autoSpaceDE/>
        <w:autoSpaceDN/>
        <w:adjustRightInd/>
        <w:contextualSpacing w:val="0"/>
        <w:rPr>
          <w:del w:id="1193" w:author="Author"/>
          <w:bCs w:val="0"/>
        </w:rPr>
      </w:pPr>
      <w:del w:id="1194" w:author="Author">
        <w:r w:rsidDel="00550DAE">
          <w:rPr>
            <w:bCs w:val="0"/>
          </w:rPr>
          <w:delText>Contraindications:</w:delText>
        </w:r>
      </w:del>
    </w:p>
    <w:p w14:paraId="749495B6" w14:textId="77777777" w:rsidR="005376DA" w:rsidDel="00550DAE" w:rsidRDefault="005376DA" w:rsidP="003B3BD9">
      <w:pPr>
        <w:pStyle w:val="ListParagraph"/>
        <w:numPr>
          <w:ilvl w:val="0"/>
          <w:numId w:val="29"/>
        </w:numPr>
        <w:autoSpaceDE/>
        <w:autoSpaceDN/>
        <w:adjustRightInd/>
        <w:contextualSpacing w:val="0"/>
        <w:jc w:val="left"/>
        <w:rPr>
          <w:del w:id="1195" w:author="Author"/>
        </w:rPr>
      </w:pPr>
      <w:del w:id="1196" w:author="Author">
        <w:r w:rsidDel="00550DAE">
          <w:delText>Weight &lt;40kg (if &lt;18 years old; no weight restriction for adults)</w:delText>
        </w:r>
      </w:del>
    </w:p>
    <w:p w14:paraId="0340642D" w14:textId="77777777" w:rsidR="005376DA" w:rsidDel="00550DAE" w:rsidRDefault="005376DA" w:rsidP="003B3BD9">
      <w:pPr>
        <w:pStyle w:val="ListParagraph"/>
        <w:numPr>
          <w:ilvl w:val="0"/>
          <w:numId w:val="29"/>
        </w:numPr>
        <w:autoSpaceDE/>
        <w:autoSpaceDN/>
        <w:adjustRightInd/>
        <w:contextualSpacing w:val="0"/>
        <w:jc w:val="left"/>
        <w:rPr>
          <w:del w:id="1197" w:author="Author"/>
        </w:rPr>
      </w:pPr>
      <w:del w:id="1198" w:author="Author">
        <w:r w:rsidRPr="00FC7B7C" w:rsidDel="00550DAE">
          <w:delText xml:space="preserve">Known hypersensitivity to </w:delText>
        </w:r>
        <w:r w:rsidDel="00550DAE">
          <w:delText>sotrovimab</w:delText>
        </w:r>
        <w:r w:rsidRPr="00FC7B7C" w:rsidDel="00550DAE">
          <w:delText xml:space="preserve"> or the drug product excipients</w:delText>
        </w:r>
      </w:del>
    </w:p>
    <w:p w14:paraId="584FCBF7" w14:textId="77777777" w:rsidR="005376DA" w:rsidDel="00550DAE" w:rsidRDefault="005376DA" w:rsidP="0097021A">
      <w:pPr>
        <w:rPr>
          <w:del w:id="1199" w:author="Author"/>
        </w:rPr>
      </w:pPr>
      <w:del w:id="1200" w:author="Author">
        <w:r w:rsidDel="00550DAE">
          <w:delText>Cautions: no dose adjustment for kidney or liver function is required.</w:delText>
        </w:r>
      </w:del>
    </w:p>
    <w:p w14:paraId="0850B6BA" w14:textId="77777777" w:rsidR="005376DA" w:rsidRDefault="005376DA" w:rsidP="0097021A">
      <w:pPr>
        <w:autoSpaceDE/>
        <w:autoSpaceDN/>
        <w:adjustRightInd/>
        <w:contextualSpacing w:val="0"/>
        <w:rPr>
          <w:b/>
          <w:bCs w:val="0"/>
        </w:rPr>
      </w:pPr>
    </w:p>
    <w:p w14:paraId="1B7EA895" w14:textId="77777777" w:rsidR="005376DA" w:rsidRDefault="005376DA" w:rsidP="0097021A">
      <w:pPr>
        <w:autoSpaceDE/>
        <w:autoSpaceDN/>
        <w:adjustRightInd/>
        <w:contextualSpacing w:val="0"/>
        <w:rPr>
          <w:b/>
          <w:bCs w:val="0"/>
        </w:rPr>
      </w:pPr>
      <w:r w:rsidRPr="009B53F7">
        <w:rPr>
          <w:b/>
          <w:bCs w:val="0"/>
        </w:rPr>
        <w:t>Baloxavir Marboxil</w:t>
      </w:r>
    </w:p>
    <w:p w14:paraId="651619A5" w14:textId="77777777" w:rsidR="005376DA" w:rsidRDefault="005376DA" w:rsidP="0097021A">
      <w:pPr>
        <w:rPr>
          <w:rFonts w:eastAsia="Times New Roman"/>
        </w:rPr>
      </w:pPr>
      <w:r w:rsidRPr="00633320">
        <w:rPr>
          <w:rFonts w:eastAsia="Times New Roman"/>
        </w:rPr>
        <w:t>Contraindications:</w:t>
      </w:r>
    </w:p>
    <w:p w14:paraId="1BE2ADA7" w14:textId="77777777" w:rsidR="005376DA" w:rsidRDefault="005376DA" w:rsidP="003B3BD9">
      <w:pPr>
        <w:pStyle w:val="ListParagraph"/>
        <w:numPr>
          <w:ilvl w:val="0"/>
          <w:numId w:val="29"/>
        </w:numPr>
        <w:autoSpaceDE/>
        <w:autoSpaceDN/>
        <w:adjustRightInd/>
        <w:contextualSpacing w:val="0"/>
        <w:jc w:val="left"/>
      </w:pPr>
      <w:r>
        <w:t>Weight &lt;40kg (regardless of age)</w:t>
      </w:r>
    </w:p>
    <w:p w14:paraId="622CA9EC" w14:textId="77777777" w:rsidR="005376DA" w:rsidRPr="00FC7B7C" w:rsidRDefault="005376DA" w:rsidP="003B3BD9">
      <w:pPr>
        <w:pStyle w:val="ListParagraph"/>
        <w:numPr>
          <w:ilvl w:val="0"/>
          <w:numId w:val="29"/>
        </w:numPr>
      </w:pPr>
      <w:r w:rsidRPr="00FC7B7C">
        <w:t>Known hypersensitivity to baloxavir marboxil or the drug product excipients</w:t>
      </w:r>
    </w:p>
    <w:p w14:paraId="667F9CCC" w14:textId="77777777" w:rsidR="005376DA" w:rsidRPr="00896E31" w:rsidRDefault="005376DA" w:rsidP="003B3BD9">
      <w:pPr>
        <w:pStyle w:val="ListParagraph"/>
        <w:numPr>
          <w:ilvl w:val="0"/>
          <w:numId w:val="29"/>
        </w:numPr>
        <w:autoSpaceDE/>
        <w:autoSpaceDN/>
        <w:adjustRightInd/>
        <w:contextualSpacing w:val="0"/>
        <w:jc w:val="left"/>
        <w:rPr>
          <w:rFonts w:eastAsia="Times New Roman"/>
          <w:bCs w:val="0"/>
          <w:color w:val="auto"/>
        </w:rPr>
      </w:pPr>
      <w:r w:rsidRPr="00896E31">
        <w:rPr>
          <w:rFonts w:eastAsia="Times New Roman"/>
          <w:bCs w:val="0"/>
          <w:color w:val="auto"/>
        </w:rPr>
        <w:t>Participants who have received baloxavir marboxil for the current influenza infection</w:t>
      </w:r>
    </w:p>
    <w:p w14:paraId="48AF24B0" w14:textId="77777777" w:rsidR="005376DA" w:rsidRPr="00351108" w:rsidRDefault="005376DA" w:rsidP="0097021A">
      <w:pPr>
        <w:pStyle w:val="ListParagraph"/>
        <w:rPr>
          <w:rFonts w:eastAsia="Times New Roman"/>
        </w:rPr>
      </w:pPr>
    </w:p>
    <w:p w14:paraId="021F40F8" w14:textId="77777777" w:rsidR="005376DA" w:rsidRDefault="005376DA" w:rsidP="0097021A">
      <w:pPr>
        <w:autoSpaceDE/>
        <w:autoSpaceDN/>
        <w:adjustRightInd/>
        <w:contextualSpacing w:val="0"/>
        <w:rPr>
          <w:b/>
          <w:bCs w:val="0"/>
        </w:rPr>
      </w:pPr>
      <w:r>
        <w:rPr>
          <w:b/>
          <w:bCs w:val="0"/>
        </w:rPr>
        <w:t>Oseltamivir</w:t>
      </w:r>
    </w:p>
    <w:p w14:paraId="040C1315" w14:textId="77777777" w:rsidR="005376DA" w:rsidRDefault="005376DA" w:rsidP="0097021A">
      <w:pPr>
        <w:rPr>
          <w:rFonts w:eastAsia="Times New Roman"/>
        </w:rPr>
      </w:pPr>
      <w:r w:rsidRPr="00633320">
        <w:rPr>
          <w:rFonts w:eastAsia="Times New Roman"/>
        </w:rPr>
        <w:t>Contraindications:</w:t>
      </w:r>
    </w:p>
    <w:p w14:paraId="5E44CDD1" w14:textId="77777777" w:rsidR="005376DA" w:rsidRPr="00FC7B7C" w:rsidRDefault="005376DA" w:rsidP="003B3BD9">
      <w:pPr>
        <w:pStyle w:val="ListParagraph"/>
        <w:numPr>
          <w:ilvl w:val="0"/>
          <w:numId w:val="29"/>
        </w:numPr>
      </w:pPr>
      <w:r w:rsidRPr="00FC7B7C">
        <w:t xml:space="preserve">Known hypersensitivity to </w:t>
      </w:r>
      <w:r>
        <w:t>oseltamivir</w:t>
      </w:r>
      <w:r w:rsidRPr="00FC7B7C">
        <w:t xml:space="preserve"> or the drug product excipients</w:t>
      </w:r>
    </w:p>
    <w:p w14:paraId="1098BCD0" w14:textId="77777777" w:rsidR="005376DA" w:rsidRPr="00896E31" w:rsidRDefault="005376DA" w:rsidP="003B3BD9">
      <w:pPr>
        <w:pStyle w:val="ListParagraph"/>
        <w:numPr>
          <w:ilvl w:val="0"/>
          <w:numId w:val="29"/>
        </w:numPr>
        <w:autoSpaceDE/>
        <w:autoSpaceDN/>
        <w:adjustRightInd/>
        <w:contextualSpacing w:val="0"/>
        <w:jc w:val="left"/>
        <w:rPr>
          <w:rFonts w:eastAsia="Times New Roman"/>
          <w:bCs w:val="0"/>
          <w:color w:val="auto"/>
        </w:rPr>
      </w:pPr>
      <w:r w:rsidRPr="00896E31">
        <w:rPr>
          <w:rFonts w:eastAsia="Times New Roman"/>
          <w:bCs w:val="0"/>
          <w:color w:val="auto"/>
        </w:rPr>
        <w:t xml:space="preserve">Participants who have received </w:t>
      </w:r>
      <w:r>
        <w:rPr>
          <w:rFonts w:eastAsia="Times New Roman"/>
          <w:bCs w:val="0"/>
          <w:color w:val="auto"/>
        </w:rPr>
        <w:t xml:space="preserve">oseltamivir </w:t>
      </w:r>
      <w:r w:rsidRPr="00896E31">
        <w:rPr>
          <w:rFonts w:eastAsia="Times New Roman"/>
          <w:bCs w:val="0"/>
          <w:color w:val="auto"/>
        </w:rPr>
        <w:t>for the current influenza infection</w:t>
      </w:r>
    </w:p>
    <w:p w14:paraId="4E901F59" w14:textId="77777777" w:rsidR="005376DA" w:rsidRPr="00633320" w:rsidRDefault="005376DA" w:rsidP="0097021A">
      <w:pPr>
        <w:rPr>
          <w:rFonts w:eastAsia="Times New Roman"/>
        </w:rPr>
      </w:pPr>
      <w:r w:rsidRPr="00633320">
        <w:rPr>
          <w:rFonts w:eastAsia="Times New Roman"/>
        </w:rPr>
        <w:t>Cautions:</w:t>
      </w:r>
    </w:p>
    <w:p w14:paraId="0A0F847C" w14:textId="77777777" w:rsidR="005376DA" w:rsidRPr="00633320" w:rsidRDefault="005376DA" w:rsidP="003B3BD9">
      <w:pPr>
        <w:pStyle w:val="ListParagraph"/>
        <w:numPr>
          <w:ilvl w:val="0"/>
          <w:numId w:val="26"/>
        </w:numPr>
        <w:rPr>
          <w:rFonts w:eastAsia="Times New Roman"/>
        </w:rPr>
      </w:pPr>
      <w:r w:rsidRPr="00633320">
        <w:rPr>
          <w:rFonts w:eastAsia="Times New Roman"/>
        </w:rPr>
        <w:t>Dose should be reduced in presence of renal impairment</w:t>
      </w:r>
    </w:p>
    <w:p w14:paraId="105A32C9" w14:textId="77777777" w:rsidR="005376DA" w:rsidRDefault="005376DA" w:rsidP="003B3BD9">
      <w:pPr>
        <w:pStyle w:val="ListParagraph"/>
        <w:numPr>
          <w:ilvl w:val="1"/>
          <w:numId w:val="26"/>
        </w:numPr>
        <w:rPr>
          <w:rFonts w:eastAsia="Times New Roman"/>
        </w:rPr>
      </w:pPr>
      <w:r w:rsidRPr="00633320">
        <w:rPr>
          <w:rFonts w:eastAsia="Times New Roman"/>
        </w:rPr>
        <w:t>eGFR ≥30</w:t>
      </w:r>
      <w:r w:rsidRPr="00AB29AD">
        <w:rPr>
          <w:rFonts w:eastAsia="Times New Roman"/>
        </w:rPr>
        <w:t xml:space="preserve"> </w:t>
      </w:r>
      <w:r w:rsidRPr="00633320">
        <w:rPr>
          <w:rFonts w:eastAsia="Times New Roman"/>
        </w:rPr>
        <w:t>mL/min/1.73m</w:t>
      </w:r>
      <w:r w:rsidRPr="00633320">
        <w:rPr>
          <w:rFonts w:eastAsia="Times New Roman"/>
          <w:vertAlign w:val="superscript"/>
        </w:rPr>
        <w:t>2</w:t>
      </w:r>
      <w:r>
        <w:rPr>
          <w:rFonts w:eastAsia="Times New Roman"/>
        </w:rPr>
        <w:t>: dose as in normal renal function (75 mg twice daily)</w:t>
      </w:r>
    </w:p>
    <w:p w14:paraId="6F5B0329" w14:textId="77777777" w:rsidR="005376DA" w:rsidRPr="00633320" w:rsidRDefault="005376DA" w:rsidP="003B3BD9">
      <w:pPr>
        <w:pStyle w:val="ListParagraph"/>
        <w:numPr>
          <w:ilvl w:val="1"/>
          <w:numId w:val="26"/>
        </w:numPr>
        <w:rPr>
          <w:rFonts w:eastAsia="Times New Roman"/>
        </w:rPr>
      </w:pPr>
      <w:r>
        <w:rPr>
          <w:rFonts w:eastAsia="Times New Roman"/>
        </w:rPr>
        <w:t>eGFR ≥1</w:t>
      </w:r>
      <w:r w:rsidRPr="00633320">
        <w:rPr>
          <w:rFonts w:eastAsia="Times New Roman"/>
        </w:rPr>
        <w:t>0</w:t>
      </w:r>
      <w:r w:rsidRPr="00AB29AD">
        <w:rPr>
          <w:rFonts w:eastAsia="Times New Roman"/>
        </w:rPr>
        <w:t xml:space="preserve"> </w:t>
      </w:r>
      <w:r>
        <w:rPr>
          <w:rFonts w:eastAsia="Times New Roman"/>
        </w:rPr>
        <w:t>&lt;3</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w:t>
      </w:r>
      <w:r w:rsidRPr="00633320">
        <w:rPr>
          <w:rFonts w:eastAsia="Times New Roman"/>
        </w:rPr>
        <w:t xml:space="preserve"> mg once daily</w:t>
      </w:r>
    </w:p>
    <w:p w14:paraId="11953A4D" w14:textId="77777777" w:rsidR="005376DA" w:rsidRDefault="005376DA" w:rsidP="003B3BD9">
      <w:pPr>
        <w:pStyle w:val="ListParagraph"/>
        <w:numPr>
          <w:ilvl w:val="1"/>
          <w:numId w:val="26"/>
        </w:numPr>
        <w:rPr>
          <w:rFonts w:eastAsia="Times New Roman"/>
        </w:rPr>
      </w:pPr>
      <w:r w:rsidRPr="00633320">
        <w:rPr>
          <w:rFonts w:eastAsia="Times New Roman"/>
        </w:rPr>
        <w:t xml:space="preserve">eGFR </w:t>
      </w:r>
      <w:r>
        <w:rPr>
          <w:rFonts w:eastAsia="Times New Roman"/>
        </w:rPr>
        <w:t>&lt;1</w:t>
      </w:r>
      <w:r w:rsidRPr="00633320">
        <w:rPr>
          <w:rFonts w:eastAsia="Times New Roman"/>
        </w:rPr>
        <w:t>0 mL/min/1.73m</w:t>
      </w:r>
      <w:r w:rsidRPr="00633320">
        <w:rPr>
          <w:rFonts w:eastAsia="Times New Roman"/>
          <w:vertAlign w:val="superscript"/>
        </w:rPr>
        <w:t>2</w:t>
      </w:r>
      <w:r w:rsidRPr="00633320">
        <w:rPr>
          <w:rFonts w:eastAsia="Times New Roman"/>
        </w:rPr>
        <w:t xml:space="preserve">: </w:t>
      </w:r>
      <w:r>
        <w:rPr>
          <w:rFonts w:eastAsia="Times New Roman"/>
        </w:rPr>
        <w:t>75 mg as a single dose on day 1</w:t>
      </w:r>
    </w:p>
    <w:p w14:paraId="24EA5FEF" w14:textId="77777777" w:rsidR="005376DA" w:rsidRPr="00633320" w:rsidRDefault="005376DA" w:rsidP="003B3BD9">
      <w:pPr>
        <w:pStyle w:val="ListParagraph"/>
        <w:numPr>
          <w:ilvl w:val="0"/>
          <w:numId w:val="26"/>
        </w:numPr>
        <w:rPr>
          <w:rFonts w:eastAsia="Times New Roman"/>
        </w:rPr>
      </w:pPr>
      <w:r>
        <w:rPr>
          <w:rFonts w:eastAsia="Times New Roman"/>
        </w:rPr>
        <w:t>Dose should be reduced for adult patients weighing &lt;40 kg to 60 mg twice daily</w:t>
      </w:r>
    </w:p>
    <w:p w14:paraId="4E6F23FF" w14:textId="77777777" w:rsidR="005376DA" w:rsidRPr="00633320" w:rsidRDefault="005376DA" w:rsidP="0097021A">
      <w:pPr>
        <w:autoSpaceDE/>
        <w:autoSpaceDN/>
        <w:adjustRightInd/>
        <w:ind w:left="360"/>
        <w:contextualSpacing w:val="0"/>
        <w:jc w:val="left"/>
      </w:pPr>
      <w:r w:rsidRPr="00633320">
        <w:lastRenderedPageBreak/>
        <w:br w:type="page"/>
      </w:r>
    </w:p>
    <w:p w14:paraId="18C4D51E" w14:textId="77777777" w:rsidR="005376DA" w:rsidRPr="00633320" w:rsidRDefault="005376DA" w:rsidP="0097021A">
      <w:pPr>
        <w:pStyle w:val="Heading2"/>
      </w:pPr>
      <w:bookmarkStart w:id="1201" w:name="_Toc38099280"/>
      <w:bookmarkStart w:id="1202" w:name="_Ref50472190"/>
      <w:bookmarkStart w:id="1203" w:name="_Ref53515449"/>
      <w:bookmarkStart w:id="1204" w:name="_Toc44674877"/>
      <w:bookmarkStart w:id="1205" w:name="_Toc137835538"/>
      <w:bookmarkStart w:id="1206" w:name="_Toc203991615"/>
      <w:bookmarkStart w:id="1207" w:name="_Toc37107326"/>
      <w:r w:rsidRPr="00633320">
        <w:lastRenderedPageBreak/>
        <w:t>Appendix 3: Paediatric dosing information</w:t>
      </w:r>
      <w:bookmarkEnd w:id="1201"/>
      <w:bookmarkEnd w:id="1202"/>
      <w:bookmarkEnd w:id="1203"/>
      <w:bookmarkEnd w:id="1204"/>
      <w:bookmarkEnd w:id="1205"/>
      <w:bookmarkEnd w:id="1206"/>
    </w:p>
    <w:p w14:paraId="52308D74" w14:textId="77777777" w:rsidR="005376DA" w:rsidRPr="00633320" w:rsidRDefault="005376DA" w:rsidP="0097021A">
      <w:pPr>
        <w:rPr>
          <w:color w:val="auto"/>
        </w:rPr>
      </w:pPr>
    </w:p>
    <w:p w14:paraId="2BAF85C4" w14:textId="77777777" w:rsidR="005376DA" w:rsidRPr="00633320" w:rsidRDefault="005376DA" w:rsidP="0097021A">
      <w:pPr>
        <w:rPr>
          <w:color w:val="auto"/>
        </w:rPr>
      </w:pPr>
      <w:r w:rsidRPr="00633320">
        <w:rPr>
          <w:color w:val="auto"/>
        </w:rPr>
        <w:t>Children (aged &lt;18 years old) will be recruited in the UK only.</w:t>
      </w:r>
    </w:p>
    <w:p w14:paraId="07AB75E4" w14:textId="77777777" w:rsidR="005376DA" w:rsidRPr="00633320" w:rsidRDefault="005376DA" w:rsidP="0097021A">
      <w:pPr>
        <w:rPr>
          <w:color w:val="auto"/>
        </w:rPr>
      </w:pPr>
    </w:p>
    <w:p w14:paraId="57D65C75" w14:textId="77777777" w:rsidR="005376DA" w:rsidRPr="00633320" w:rsidDel="00550DAE" w:rsidRDefault="005376DA" w:rsidP="0097021A">
      <w:pPr>
        <w:tabs>
          <w:tab w:val="left" w:pos="2662"/>
        </w:tabs>
        <w:rPr>
          <w:del w:id="1208" w:author="Author"/>
          <w:b/>
          <w:color w:val="auto"/>
        </w:rPr>
      </w:pPr>
      <w:bookmarkStart w:id="1209" w:name="_Toc38099281"/>
      <w:del w:id="1210" w:author="Author">
        <w:r w:rsidDel="00550DAE">
          <w:rPr>
            <w:b/>
            <w:color w:val="auto"/>
          </w:rPr>
          <w:delText>R</w:delText>
        </w:r>
        <w:r w:rsidRPr="00633320" w:rsidDel="00550DAE">
          <w:rPr>
            <w:b/>
            <w:color w:val="auto"/>
          </w:rPr>
          <w:delText>andomisation</w:delText>
        </w:r>
        <w:r w:rsidDel="00550DAE">
          <w:rPr>
            <w:b/>
            <w:color w:val="auto"/>
          </w:rPr>
          <w:delText xml:space="preserve"> of children with COVID-19 Pneumonia (Patients &lt;</w:delText>
        </w:r>
        <w:r w:rsidRPr="00633320" w:rsidDel="00550DAE">
          <w:rPr>
            <w:b/>
            <w:color w:val="auto"/>
          </w:rPr>
          <w:delText>1</w:delText>
        </w:r>
        <w:r w:rsidDel="00550DAE">
          <w:rPr>
            <w:b/>
            <w:color w:val="auto"/>
          </w:rPr>
          <w:delText>2</w:delText>
        </w:r>
        <w:r w:rsidRPr="00633320" w:rsidDel="00550DAE">
          <w:rPr>
            <w:b/>
            <w:color w:val="auto"/>
          </w:rPr>
          <w:delText xml:space="preserve"> year</w:delText>
        </w:r>
        <w:r w:rsidDel="00550DAE">
          <w:rPr>
            <w:b/>
            <w:color w:val="auto"/>
          </w:rPr>
          <w:delText>s</w:delText>
        </w:r>
        <w:r w:rsidRPr="00633320" w:rsidDel="00550DAE">
          <w:rPr>
            <w:b/>
            <w:color w:val="auto"/>
          </w:rPr>
          <w:delText xml:space="preserve"> of age will </w:delText>
        </w:r>
        <w:r w:rsidRPr="00633320" w:rsidDel="00550DAE">
          <w:rPr>
            <w:b/>
            <w:color w:val="auto"/>
            <w:u w:val="single"/>
          </w:rPr>
          <w:delText>NOT</w:delText>
        </w:r>
        <w:r w:rsidRPr="00633320" w:rsidDel="00550DAE">
          <w:rPr>
            <w:b/>
            <w:color w:val="auto"/>
          </w:rPr>
          <w:delText xml:space="preserve"> be eligible)</w:delText>
        </w:r>
      </w:del>
    </w:p>
    <w:p w14:paraId="55A5C9EC" w14:textId="77777777" w:rsidR="005376DA" w:rsidRPr="00633320" w:rsidDel="00550DAE" w:rsidRDefault="005376DA" w:rsidP="0097021A">
      <w:pPr>
        <w:tabs>
          <w:tab w:val="left" w:pos="2662"/>
        </w:tabs>
        <w:rPr>
          <w:del w:id="1211" w:author="Author"/>
          <w:color w:val="auto"/>
        </w:rPr>
      </w:pPr>
    </w:p>
    <w:tbl>
      <w:tblPr>
        <w:tblStyle w:val="TableGrid"/>
        <w:tblW w:w="9639" w:type="dxa"/>
        <w:tblLayout w:type="fixed"/>
        <w:tblLook w:val="04A0" w:firstRow="1" w:lastRow="0" w:firstColumn="1" w:lastColumn="0" w:noHBand="0" w:noVBand="1"/>
      </w:tblPr>
      <w:tblGrid>
        <w:gridCol w:w="2552"/>
        <w:gridCol w:w="1838"/>
        <w:gridCol w:w="1139"/>
        <w:gridCol w:w="4110"/>
      </w:tblGrid>
      <w:tr w:rsidR="005376DA" w:rsidRPr="00633320" w:rsidDel="00550DAE" w14:paraId="53A330FE" w14:textId="77777777" w:rsidTr="0097021A">
        <w:trPr>
          <w:trHeight w:val="454"/>
          <w:del w:id="1212" w:author="Author"/>
        </w:trPr>
        <w:tc>
          <w:tcPr>
            <w:tcW w:w="2552" w:type="dxa"/>
            <w:tcBorders>
              <w:top w:val="single" w:sz="18" w:space="0" w:color="auto"/>
              <w:left w:val="nil"/>
              <w:bottom w:val="single" w:sz="18" w:space="0" w:color="auto"/>
            </w:tcBorders>
            <w:shd w:val="clear" w:color="auto" w:fill="D9D9D9" w:themeFill="background1" w:themeFillShade="D9"/>
          </w:tcPr>
          <w:p w14:paraId="54403F45" w14:textId="77777777" w:rsidR="005376DA" w:rsidRPr="00633320" w:rsidDel="00550DAE" w:rsidRDefault="005376DA" w:rsidP="0097021A">
            <w:pPr>
              <w:rPr>
                <w:del w:id="1213" w:author="Author"/>
                <w:b/>
                <w:color w:val="auto"/>
                <w:sz w:val="20"/>
                <w:szCs w:val="20"/>
              </w:rPr>
            </w:pPr>
            <w:del w:id="1214" w:author="Author">
              <w:r w:rsidRPr="00633320" w:rsidDel="00550DAE">
                <w:rPr>
                  <w:b/>
                  <w:color w:val="auto"/>
                  <w:sz w:val="20"/>
                  <w:szCs w:val="20"/>
                </w:rPr>
                <w:delText>Arm</w:delText>
              </w:r>
            </w:del>
          </w:p>
        </w:tc>
        <w:tc>
          <w:tcPr>
            <w:tcW w:w="1838" w:type="dxa"/>
            <w:tcBorders>
              <w:top w:val="single" w:sz="18" w:space="0" w:color="auto"/>
              <w:bottom w:val="single" w:sz="18" w:space="0" w:color="auto"/>
            </w:tcBorders>
            <w:shd w:val="clear" w:color="auto" w:fill="D9D9D9" w:themeFill="background1" w:themeFillShade="D9"/>
          </w:tcPr>
          <w:p w14:paraId="3FC8206B" w14:textId="77777777" w:rsidR="005376DA" w:rsidRPr="00633320" w:rsidDel="00550DAE" w:rsidRDefault="005376DA" w:rsidP="0097021A">
            <w:pPr>
              <w:rPr>
                <w:del w:id="1215" w:author="Author"/>
                <w:b/>
                <w:color w:val="auto"/>
                <w:sz w:val="20"/>
                <w:szCs w:val="20"/>
              </w:rPr>
            </w:pPr>
            <w:del w:id="1216" w:author="Author">
              <w:r w:rsidRPr="00633320" w:rsidDel="00550DAE">
                <w:rPr>
                  <w:b/>
                  <w:color w:val="auto"/>
                  <w:sz w:val="20"/>
                  <w:szCs w:val="20"/>
                </w:rPr>
                <w:delText>Route</w:delText>
              </w:r>
            </w:del>
          </w:p>
        </w:tc>
        <w:tc>
          <w:tcPr>
            <w:tcW w:w="1139" w:type="dxa"/>
            <w:tcBorders>
              <w:top w:val="single" w:sz="18" w:space="0" w:color="auto"/>
              <w:bottom w:val="single" w:sz="18" w:space="0" w:color="auto"/>
            </w:tcBorders>
            <w:shd w:val="clear" w:color="auto" w:fill="D9D9D9" w:themeFill="background1" w:themeFillShade="D9"/>
          </w:tcPr>
          <w:p w14:paraId="7B90875A" w14:textId="77777777" w:rsidR="005376DA" w:rsidRPr="00633320" w:rsidDel="00550DAE" w:rsidRDefault="005376DA" w:rsidP="0097021A">
            <w:pPr>
              <w:rPr>
                <w:del w:id="1217" w:author="Author"/>
                <w:b/>
                <w:color w:val="auto"/>
                <w:sz w:val="20"/>
                <w:szCs w:val="20"/>
              </w:rPr>
            </w:pPr>
            <w:del w:id="1218" w:author="Author">
              <w:r w:rsidRPr="00633320" w:rsidDel="00550DAE">
                <w:rPr>
                  <w:b/>
                  <w:color w:val="auto"/>
                  <w:sz w:val="20"/>
                  <w:szCs w:val="20"/>
                </w:rPr>
                <w:delText xml:space="preserve">Weight </w:delText>
              </w:r>
            </w:del>
          </w:p>
        </w:tc>
        <w:tc>
          <w:tcPr>
            <w:tcW w:w="4110" w:type="dxa"/>
            <w:tcBorders>
              <w:top w:val="single" w:sz="18" w:space="0" w:color="auto"/>
              <w:bottom w:val="single" w:sz="18" w:space="0" w:color="auto"/>
              <w:right w:val="nil"/>
            </w:tcBorders>
            <w:shd w:val="clear" w:color="auto" w:fill="D9D9D9" w:themeFill="background1" w:themeFillShade="D9"/>
          </w:tcPr>
          <w:p w14:paraId="72A589C5" w14:textId="77777777" w:rsidR="005376DA" w:rsidRPr="00633320" w:rsidDel="00550DAE" w:rsidRDefault="005376DA" w:rsidP="0097021A">
            <w:pPr>
              <w:rPr>
                <w:del w:id="1219" w:author="Author"/>
                <w:b/>
                <w:color w:val="auto"/>
                <w:sz w:val="20"/>
                <w:szCs w:val="20"/>
              </w:rPr>
            </w:pPr>
            <w:del w:id="1220" w:author="Author">
              <w:r w:rsidRPr="00633320" w:rsidDel="00550DAE">
                <w:rPr>
                  <w:b/>
                  <w:color w:val="auto"/>
                  <w:sz w:val="20"/>
                  <w:szCs w:val="20"/>
                </w:rPr>
                <w:delText>Dose</w:delText>
              </w:r>
            </w:del>
          </w:p>
        </w:tc>
      </w:tr>
      <w:tr w:rsidR="005376DA" w:rsidRPr="00633320" w:rsidDel="00550DAE" w14:paraId="4A8DDFF1" w14:textId="77777777" w:rsidTr="0097021A">
        <w:trPr>
          <w:trHeight w:val="397"/>
          <w:del w:id="1221" w:author="Author"/>
        </w:trPr>
        <w:tc>
          <w:tcPr>
            <w:tcW w:w="2552" w:type="dxa"/>
            <w:tcBorders>
              <w:top w:val="single" w:sz="18" w:space="0" w:color="auto"/>
              <w:left w:val="nil"/>
              <w:bottom w:val="single" w:sz="18" w:space="0" w:color="auto"/>
            </w:tcBorders>
            <w:vAlign w:val="center"/>
          </w:tcPr>
          <w:p w14:paraId="369B65CD" w14:textId="77777777" w:rsidR="005376DA" w:rsidRPr="00633320" w:rsidDel="00550DAE" w:rsidRDefault="005376DA" w:rsidP="0097021A">
            <w:pPr>
              <w:rPr>
                <w:del w:id="1222" w:author="Author"/>
                <w:b/>
                <w:color w:val="auto"/>
                <w:sz w:val="20"/>
                <w:szCs w:val="20"/>
              </w:rPr>
            </w:pPr>
            <w:del w:id="1223" w:author="Author">
              <w:r w:rsidRPr="00633320" w:rsidDel="00550DAE">
                <w:rPr>
                  <w:b/>
                  <w:color w:val="auto"/>
                  <w:sz w:val="20"/>
                  <w:szCs w:val="20"/>
                </w:rPr>
                <w:delText>No additional treatment</w:delText>
              </w:r>
            </w:del>
          </w:p>
        </w:tc>
        <w:tc>
          <w:tcPr>
            <w:tcW w:w="1838" w:type="dxa"/>
            <w:tcBorders>
              <w:top w:val="single" w:sz="18" w:space="0" w:color="auto"/>
              <w:bottom w:val="single" w:sz="18" w:space="0" w:color="auto"/>
            </w:tcBorders>
            <w:vAlign w:val="center"/>
          </w:tcPr>
          <w:p w14:paraId="029D4809" w14:textId="77777777" w:rsidR="005376DA" w:rsidRPr="00633320" w:rsidDel="00550DAE" w:rsidRDefault="005376DA" w:rsidP="0097021A">
            <w:pPr>
              <w:rPr>
                <w:del w:id="1224" w:author="Author"/>
                <w:color w:val="auto"/>
                <w:sz w:val="20"/>
                <w:szCs w:val="20"/>
              </w:rPr>
            </w:pPr>
            <w:del w:id="1225" w:author="Author">
              <w:r w:rsidRPr="00633320" w:rsidDel="00550DAE">
                <w:rPr>
                  <w:color w:val="auto"/>
                  <w:sz w:val="20"/>
                  <w:szCs w:val="20"/>
                </w:rPr>
                <w:delText>-</w:delText>
              </w:r>
            </w:del>
          </w:p>
        </w:tc>
        <w:tc>
          <w:tcPr>
            <w:tcW w:w="1139" w:type="dxa"/>
            <w:tcBorders>
              <w:top w:val="single" w:sz="18" w:space="0" w:color="auto"/>
              <w:bottom w:val="single" w:sz="18" w:space="0" w:color="auto"/>
            </w:tcBorders>
            <w:vAlign w:val="center"/>
          </w:tcPr>
          <w:p w14:paraId="66E13D96" w14:textId="77777777" w:rsidR="005376DA" w:rsidRPr="00633320" w:rsidDel="00550DAE" w:rsidRDefault="005376DA" w:rsidP="0097021A">
            <w:pPr>
              <w:rPr>
                <w:del w:id="1226" w:author="Author"/>
                <w:color w:val="auto"/>
                <w:sz w:val="20"/>
                <w:szCs w:val="20"/>
              </w:rPr>
            </w:pPr>
            <w:del w:id="1227" w:author="Author">
              <w:r w:rsidRPr="00633320" w:rsidDel="00550DAE">
                <w:rPr>
                  <w:color w:val="auto"/>
                  <w:sz w:val="20"/>
                  <w:szCs w:val="20"/>
                </w:rPr>
                <w:delText>-</w:delText>
              </w:r>
            </w:del>
          </w:p>
        </w:tc>
        <w:tc>
          <w:tcPr>
            <w:tcW w:w="4110" w:type="dxa"/>
            <w:tcBorders>
              <w:top w:val="single" w:sz="18" w:space="0" w:color="auto"/>
              <w:bottom w:val="single" w:sz="18" w:space="0" w:color="auto"/>
              <w:right w:val="nil"/>
            </w:tcBorders>
            <w:vAlign w:val="center"/>
          </w:tcPr>
          <w:p w14:paraId="6A0485CC" w14:textId="77777777" w:rsidR="005376DA" w:rsidRPr="00633320" w:rsidDel="00550DAE" w:rsidRDefault="005376DA" w:rsidP="0097021A">
            <w:pPr>
              <w:rPr>
                <w:del w:id="1228" w:author="Author"/>
                <w:color w:val="auto"/>
                <w:sz w:val="20"/>
                <w:szCs w:val="20"/>
              </w:rPr>
            </w:pPr>
            <w:del w:id="1229" w:author="Author">
              <w:r w:rsidRPr="00633320" w:rsidDel="00550DAE">
                <w:rPr>
                  <w:color w:val="auto"/>
                  <w:sz w:val="20"/>
                  <w:szCs w:val="20"/>
                </w:rPr>
                <w:delText>-</w:delText>
              </w:r>
            </w:del>
          </w:p>
        </w:tc>
      </w:tr>
      <w:tr w:rsidR="005376DA" w:rsidRPr="00633320" w:rsidDel="00550DAE" w14:paraId="7C5A3767" w14:textId="77777777" w:rsidTr="0097021A">
        <w:trPr>
          <w:trHeight w:val="567"/>
          <w:del w:id="1230" w:author="Author"/>
        </w:trPr>
        <w:tc>
          <w:tcPr>
            <w:tcW w:w="2552" w:type="dxa"/>
            <w:vMerge w:val="restart"/>
            <w:tcBorders>
              <w:top w:val="single" w:sz="18" w:space="0" w:color="auto"/>
              <w:left w:val="nil"/>
            </w:tcBorders>
          </w:tcPr>
          <w:p w14:paraId="3FD4EB8E" w14:textId="77777777" w:rsidR="005376DA" w:rsidRPr="00633320" w:rsidDel="00550DAE" w:rsidRDefault="005376DA" w:rsidP="0097021A">
            <w:pPr>
              <w:rPr>
                <w:del w:id="1231" w:author="Author"/>
                <w:b/>
                <w:bCs w:val="0"/>
                <w:color w:val="auto"/>
                <w:sz w:val="20"/>
                <w:szCs w:val="20"/>
              </w:rPr>
            </w:pPr>
            <w:del w:id="1232" w:author="Author">
              <w:r w:rsidDel="00550DAE">
                <w:rPr>
                  <w:b/>
                  <w:color w:val="auto"/>
                  <w:sz w:val="20"/>
                  <w:szCs w:val="20"/>
                </w:rPr>
                <w:delText>Sotrovimab</w:delText>
              </w:r>
            </w:del>
          </w:p>
        </w:tc>
        <w:tc>
          <w:tcPr>
            <w:tcW w:w="1838" w:type="dxa"/>
            <w:vMerge w:val="restart"/>
            <w:tcBorders>
              <w:top w:val="single" w:sz="18" w:space="0" w:color="auto"/>
            </w:tcBorders>
          </w:tcPr>
          <w:p w14:paraId="665D799B" w14:textId="77777777" w:rsidR="005376DA" w:rsidRPr="00633320" w:rsidDel="00550DAE" w:rsidRDefault="005376DA" w:rsidP="0097021A">
            <w:pPr>
              <w:rPr>
                <w:del w:id="1233" w:author="Author"/>
                <w:color w:val="auto"/>
                <w:sz w:val="20"/>
                <w:szCs w:val="20"/>
              </w:rPr>
            </w:pPr>
            <w:del w:id="1234" w:author="Author">
              <w:r w:rsidRPr="00633320" w:rsidDel="00550DAE">
                <w:rPr>
                  <w:color w:val="auto"/>
                  <w:sz w:val="20"/>
                  <w:szCs w:val="20"/>
                </w:rPr>
                <w:delText>Intravenous</w:delText>
              </w:r>
            </w:del>
          </w:p>
        </w:tc>
        <w:tc>
          <w:tcPr>
            <w:tcW w:w="5249" w:type="dxa"/>
            <w:gridSpan w:val="2"/>
            <w:tcBorders>
              <w:top w:val="single" w:sz="18" w:space="0" w:color="auto"/>
              <w:bottom w:val="single" w:sz="4" w:space="0" w:color="auto"/>
              <w:right w:val="nil"/>
            </w:tcBorders>
            <w:vAlign w:val="center"/>
          </w:tcPr>
          <w:p w14:paraId="2B0F130A" w14:textId="77777777" w:rsidR="005376DA" w:rsidRPr="00633320" w:rsidDel="00550DAE" w:rsidRDefault="005376DA" w:rsidP="0097021A">
            <w:pPr>
              <w:rPr>
                <w:del w:id="1235" w:author="Author"/>
                <w:color w:val="auto"/>
                <w:sz w:val="20"/>
                <w:szCs w:val="20"/>
              </w:rPr>
            </w:pPr>
            <w:del w:id="1236" w:author="Author">
              <w:r w:rsidDel="00550DAE">
                <w:rPr>
                  <w:color w:val="auto"/>
                  <w:sz w:val="20"/>
                  <w:szCs w:val="20"/>
                </w:rPr>
                <w:delText>Children</w:delText>
              </w:r>
              <w:r w:rsidRPr="00633320" w:rsidDel="00550DAE">
                <w:rPr>
                  <w:color w:val="auto"/>
                  <w:sz w:val="20"/>
                  <w:szCs w:val="20"/>
                </w:rPr>
                <w:delText xml:space="preserve"> &lt;1</w:delText>
              </w:r>
              <w:r w:rsidDel="00550DAE">
                <w:rPr>
                  <w:color w:val="auto"/>
                  <w:sz w:val="20"/>
                  <w:szCs w:val="20"/>
                </w:rPr>
                <w:delText>2</w:delText>
              </w:r>
              <w:r w:rsidRPr="00633320" w:rsidDel="00550DAE">
                <w:rPr>
                  <w:color w:val="auto"/>
                  <w:sz w:val="20"/>
                  <w:szCs w:val="20"/>
                </w:rPr>
                <w:delText xml:space="preserve"> year</w:delText>
              </w:r>
              <w:r w:rsidDel="00550DAE">
                <w:rPr>
                  <w:color w:val="auto"/>
                  <w:sz w:val="20"/>
                  <w:szCs w:val="20"/>
                </w:rPr>
                <w:delText>s old</w:delText>
              </w:r>
              <w:r w:rsidRPr="00633320" w:rsidDel="00550DAE">
                <w:rPr>
                  <w:color w:val="auto"/>
                  <w:sz w:val="20"/>
                  <w:szCs w:val="20"/>
                </w:rPr>
                <w:delText xml:space="preserve"> excluded</w:delText>
              </w:r>
            </w:del>
          </w:p>
        </w:tc>
      </w:tr>
      <w:tr w:rsidR="005376DA" w:rsidRPr="00633320" w:rsidDel="00550DAE" w14:paraId="1A77318D" w14:textId="77777777" w:rsidTr="0097021A">
        <w:trPr>
          <w:trHeight w:val="595"/>
          <w:del w:id="1237" w:author="Author"/>
        </w:trPr>
        <w:tc>
          <w:tcPr>
            <w:tcW w:w="2552" w:type="dxa"/>
            <w:vMerge/>
            <w:tcBorders>
              <w:left w:val="nil"/>
            </w:tcBorders>
          </w:tcPr>
          <w:p w14:paraId="2C0C6347" w14:textId="77777777" w:rsidR="005376DA" w:rsidRPr="00633320" w:rsidDel="00550DAE" w:rsidRDefault="005376DA" w:rsidP="0097021A">
            <w:pPr>
              <w:rPr>
                <w:del w:id="1238" w:author="Author"/>
                <w:color w:val="auto"/>
                <w:sz w:val="20"/>
                <w:szCs w:val="20"/>
              </w:rPr>
            </w:pPr>
          </w:p>
        </w:tc>
        <w:tc>
          <w:tcPr>
            <w:tcW w:w="1838" w:type="dxa"/>
            <w:vMerge/>
          </w:tcPr>
          <w:p w14:paraId="7249742E" w14:textId="77777777" w:rsidR="005376DA" w:rsidRPr="00633320" w:rsidDel="00550DAE" w:rsidRDefault="005376DA" w:rsidP="0097021A">
            <w:pPr>
              <w:rPr>
                <w:del w:id="1239" w:author="Author"/>
                <w:color w:val="auto"/>
                <w:sz w:val="20"/>
                <w:szCs w:val="20"/>
              </w:rPr>
            </w:pPr>
          </w:p>
        </w:tc>
        <w:tc>
          <w:tcPr>
            <w:tcW w:w="1139" w:type="dxa"/>
            <w:tcBorders>
              <w:top w:val="single" w:sz="4" w:space="0" w:color="auto"/>
              <w:bottom w:val="single" w:sz="4" w:space="0" w:color="auto"/>
            </w:tcBorders>
          </w:tcPr>
          <w:p w14:paraId="06FAFD4E" w14:textId="77777777" w:rsidR="005376DA" w:rsidRPr="00633320" w:rsidDel="00550DAE" w:rsidRDefault="005376DA" w:rsidP="0097021A">
            <w:pPr>
              <w:rPr>
                <w:del w:id="1240" w:author="Author"/>
                <w:color w:val="auto"/>
                <w:sz w:val="20"/>
                <w:szCs w:val="20"/>
              </w:rPr>
            </w:pPr>
            <w:del w:id="1241" w:author="Author">
              <w:r w:rsidDel="00550DAE">
                <w:rPr>
                  <w:color w:val="auto"/>
                  <w:sz w:val="20"/>
                  <w:szCs w:val="20"/>
                </w:rPr>
                <w:delText>&lt;4</w:delText>
              </w:r>
              <w:r w:rsidRPr="00633320" w:rsidDel="00550DAE">
                <w:rPr>
                  <w:color w:val="auto"/>
                  <w:sz w:val="20"/>
                  <w:szCs w:val="20"/>
                </w:rPr>
                <w:delText>0 kg</w:delText>
              </w:r>
            </w:del>
          </w:p>
        </w:tc>
        <w:tc>
          <w:tcPr>
            <w:tcW w:w="4110" w:type="dxa"/>
            <w:tcBorders>
              <w:top w:val="single" w:sz="4" w:space="0" w:color="auto"/>
              <w:bottom w:val="single" w:sz="4" w:space="0" w:color="auto"/>
              <w:right w:val="nil"/>
            </w:tcBorders>
          </w:tcPr>
          <w:p w14:paraId="65D43EB9" w14:textId="77777777" w:rsidR="005376DA" w:rsidRPr="00633320" w:rsidDel="00550DAE" w:rsidRDefault="005376DA" w:rsidP="0097021A">
            <w:pPr>
              <w:rPr>
                <w:del w:id="1242" w:author="Author"/>
                <w:color w:val="auto"/>
                <w:sz w:val="20"/>
                <w:szCs w:val="20"/>
              </w:rPr>
            </w:pPr>
            <w:del w:id="1243" w:author="Author">
              <w:r w:rsidDel="00550DAE">
                <w:rPr>
                  <w:color w:val="auto"/>
                  <w:sz w:val="20"/>
                  <w:szCs w:val="20"/>
                </w:rPr>
                <w:delText>Excluded regardless of age</w:delText>
              </w:r>
            </w:del>
          </w:p>
        </w:tc>
      </w:tr>
      <w:tr w:rsidR="005376DA" w:rsidRPr="00633320" w:rsidDel="00550DAE" w14:paraId="60CA6B85" w14:textId="77777777" w:rsidTr="0097021A">
        <w:trPr>
          <w:trHeight w:val="703"/>
          <w:del w:id="1244" w:author="Author"/>
        </w:trPr>
        <w:tc>
          <w:tcPr>
            <w:tcW w:w="2552" w:type="dxa"/>
            <w:vMerge/>
            <w:tcBorders>
              <w:left w:val="nil"/>
              <w:bottom w:val="single" w:sz="4" w:space="0" w:color="auto"/>
            </w:tcBorders>
          </w:tcPr>
          <w:p w14:paraId="69B4A8BD" w14:textId="77777777" w:rsidR="005376DA" w:rsidRPr="00633320" w:rsidDel="00550DAE" w:rsidRDefault="005376DA" w:rsidP="0097021A">
            <w:pPr>
              <w:rPr>
                <w:del w:id="1245" w:author="Author"/>
                <w:color w:val="auto"/>
                <w:sz w:val="20"/>
                <w:szCs w:val="20"/>
              </w:rPr>
            </w:pPr>
          </w:p>
        </w:tc>
        <w:tc>
          <w:tcPr>
            <w:tcW w:w="1838" w:type="dxa"/>
            <w:vMerge/>
          </w:tcPr>
          <w:p w14:paraId="52BA558B" w14:textId="77777777" w:rsidR="005376DA" w:rsidRPr="00633320" w:rsidDel="00550DAE" w:rsidRDefault="005376DA" w:rsidP="0097021A">
            <w:pPr>
              <w:rPr>
                <w:del w:id="1246" w:author="Author"/>
                <w:color w:val="auto"/>
                <w:sz w:val="20"/>
                <w:szCs w:val="20"/>
              </w:rPr>
            </w:pPr>
          </w:p>
        </w:tc>
        <w:tc>
          <w:tcPr>
            <w:tcW w:w="1139" w:type="dxa"/>
            <w:tcBorders>
              <w:top w:val="single" w:sz="4" w:space="0" w:color="auto"/>
              <w:bottom w:val="single" w:sz="4" w:space="0" w:color="auto"/>
            </w:tcBorders>
          </w:tcPr>
          <w:p w14:paraId="51708B23" w14:textId="77777777" w:rsidR="005376DA" w:rsidRPr="00633320" w:rsidDel="00550DAE" w:rsidRDefault="005376DA" w:rsidP="0097021A">
            <w:pPr>
              <w:rPr>
                <w:del w:id="1247" w:author="Author"/>
                <w:color w:val="auto"/>
                <w:sz w:val="20"/>
                <w:szCs w:val="20"/>
              </w:rPr>
            </w:pPr>
            <w:del w:id="1248" w:author="Author">
              <w:r w:rsidRPr="00633320" w:rsidDel="00550DAE">
                <w:rPr>
                  <w:rFonts w:cstheme="minorHAnsi"/>
                  <w:color w:val="auto"/>
                  <w:sz w:val="20"/>
                  <w:szCs w:val="20"/>
                </w:rPr>
                <w:delText>≥</w:delText>
              </w:r>
              <w:r w:rsidDel="00550DAE">
                <w:rPr>
                  <w:rFonts w:cstheme="minorHAnsi"/>
                  <w:color w:val="auto"/>
                  <w:sz w:val="20"/>
                  <w:szCs w:val="20"/>
                </w:rPr>
                <w:delText>40</w:delText>
              </w:r>
              <w:r w:rsidRPr="00633320" w:rsidDel="00550DAE">
                <w:rPr>
                  <w:color w:val="auto"/>
                  <w:sz w:val="20"/>
                  <w:szCs w:val="20"/>
                </w:rPr>
                <w:delText xml:space="preserve"> kg</w:delText>
              </w:r>
            </w:del>
          </w:p>
        </w:tc>
        <w:tc>
          <w:tcPr>
            <w:tcW w:w="4110" w:type="dxa"/>
            <w:tcBorders>
              <w:top w:val="single" w:sz="4" w:space="0" w:color="auto"/>
              <w:bottom w:val="single" w:sz="4" w:space="0" w:color="auto"/>
              <w:right w:val="nil"/>
            </w:tcBorders>
          </w:tcPr>
          <w:p w14:paraId="6596AF28" w14:textId="77777777" w:rsidR="005376DA" w:rsidRPr="00633320" w:rsidDel="00550DAE" w:rsidRDefault="005376DA" w:rsidP="0097021A">
            <w:pPr>
              <w:rPr>
                <w:del w:id="1249" w:author="Author"/>
                <w:color w:val="auto"/>
                <w:sz w:val="20"/>
                <w:szCs w:val="20"/>
              </w:rPr>
            </w:pPr>
            <w:del w:id="1250" w:author="Author">
              <w:r w:rsidDel="00550DAE">
                <w:rPr>
                  <w:color w:val="auto"/>
                  <w:sz w:val="20"/>
                  <w:szCs w:val="20"/>
                </w:rPr>
                <w:delText>1000 mg intravenous in 100 mL of 0.9% NaCl or 5% dextrose over 1 hour</w:delText>
              </w:r>
            </w:del>
          </w:p>
        </w:tc>
      </w:tr>
    </w:tbl>
    <w:p w14:paraId="508BACED" w14:textId="77777777" w:rsidR="005376DA" w:rsidDel="00550DAE" w:rsidRDefault="005376DA" w:rsidP="0097021A">
      <w:pPr>
        <w:tabs>
          <w:tab w:val="left" w:pos="2662"/>
        </w:tabs>
        <w:rPr>
          <w:del w:id="1251" w:author="Author"/>
          <w:b/>
          <w:color w:val="auto"/>
        </w:rPr>
      </w:pPr>
    </w:p>
    <w:p w14:paraId="1975D13F" w14:textId="77777777" w:rsidR="005376DA" w:rsidDel="00550DAE" w:rsidRDefault="005376DA" w:rsidP="0097021A">
      <w:pPr>
        <w:tabs>
          <w:tab w:val="left" w:pos="2662"/>
        </w:tabs>
        <w:rPr>
          <w:del w:id="1252" w:author="Author"/>
          <w:b/>
          <w:color w:val="auto"/>
        </w:rPr>
      </w:pPr>
    </w:p>
    <w:p w14:paraId="57E92CDC" w14:textId="77777777" w:rsidR="005376DA" w:rsidDel="00550DAE" w:rsidRDefault="005376DA">
      <w:pPr>
        <w:autoSpaceDE/>
        <w:autoSpaceDN/>
        <w:adjustRightInd/>
        <w:contextualSpacing w:val="0"/>
        <w:jc w:val="left"/>
        <w:rPr>
          <w:del w:id="1253" w:author="Author"/>
          <w:b/>
          <w:color w:val="auto"/>
        </w:rPr>
      </w:pPr>
      <w:bookmarkStart w:id="1254" w:name="_Toc44674878"/>
      <w:del w:id="1255" w:author="Author">
        <w:r w:rsidDel="00550DAE">
          <w:rPr>
            <w:b/>
            <w:color w:val="auto"/>
          </w:rPr>
          <w:br w:type="page"/>
        </w:r>
      </w:del>
    </w:p>
    <w:p w14:paraId="276ADEFF" w14:textId="77777777" w:rsidR="005376DA" w:rsidRDefault="005376DA" w:rsidP="0097021A">
      <w:pPr>
        <w:rPr>
          <w:b/>
          <w:color w:val="auto"/>
        </w:rPr>
      </w:pPr>
      <w:r>
        <w:rPr>
          <w:b/>
          <w:color w:val="auto"/>
        </w:rPr>
        <w:lastRenderedPageBreak/>
        <w:t>Influenza Randomisations</w:t>
      </w:r>
    </w:p>
    <w:p w14:paraId="49F9A5C4" w14:textId="77777777" w:rsidR="005376DA" w:rsidRPr="00633320" w:rsidRDefault="005376DA" w:rsidP="0097021A">
      <w:pPr>
        <w:rPr>
          <w:b/>
          <w:color w:val="auto"/>
        </w:rPr>
      </w:pPr>
    </w:p>
    <w:tbl>
      <w:tblPr>
        <w:tblStyle w:val="TableGrid"/>
        <w:tblW w:w="9356" w:type="dxa"/>
        <w:tblLayout w:type="fixed"/>
        <w:tblLook w:val="04A0" w:firstRow="1" w:lastRow="0" w:firstColumn="1" w:lastColumn="0" w:noHBand="0" w:noVBand="1"/>
      </w:tblPr>
      <w:tblGrid>
        <w:gridCol w:w="1985"/>
        <w:gridCol w:w="1417"/>
        <w:gridCol w:w="1701"/>
        <w:gridCol w:w="4253"/>
        <w:tblGridChange w:id="1256">
          <w:tblGrid>
            <w:gridCol w:w="90"/>
            <w:gridCol w:w="1895"/>
            <w:gridCol w:w="90"/>
            <w:gridCol w:w="1327"/>
            <w:gridCol w:w="90"/>
            <w:gridCol w:w="1611"/>
            <w:gridCol w:w="90"/>
            <w:gridCol w:w="4163"/>
            <w:gridCol w:w="90"/>
          </w:tblGrid>
        </w:tblGridChange>
      </w:tblGrid>
      <w:tr w:rsidR="005376DA" w:rsidRPr="00633320" w14:paraId="2B6333D1" w14:textId="77777777" w:rsidTr="0097021A">
        <w:trPr>
          <w:trHeight w:val="454"/>
        </w:trPr>
        <w:tc>
          <w:tcPr>
            <w:tcW w:w="1985" w:type="dxa"/>
            <w:tcBorders>
              <w:top w:val="single" w:sz="18" w:space="0" w:color="auto"/>
              <w:left w:val="nil"/>
              <w:bottom w:val="single" w:sz="18" w:space="0" w:color="auto"/>
            </w:tcBorders>
            <w:shd w:val="clear" w:color="auto" w:fill="D9D9D9" w:themeFill="background1" w:themeFillShade="D9"/>
          </w:tcPr>
          <w:p w14:paraId="095934D6" w14:textId="77777777" w:rsidR="005376DA" w:rsidRPr="00633320" w:rsidRDefault="005376DA" w:rsidP="0097021A">
            <w:pPr>
              <w:rPr>
                <w:b/>
                <w:color w:val="auto"/>
                <w:sz w:val="20"/>
                <w:szCs w:val="20"/>
              </w:rPr>
            </w:pPr>
            <w:r w:rsidRPr="00633320">
              <w:rPr>
                <w:b/>
                <w:color w:val="auto"/>
                <w:sz w:val="20"/>
                <w:szCs w:val="20"/>
              </w:rPr>
              <w:t>Arm</w:t>
            </w:r>
          </w:p>
        </w:tc>
        <w:tc>
          <w:tcPr>
            <w:tcW w:w="1417" w:type="dxa"/>
            <w:tcBorders>
              <w:top w:val="single" w:sz="18" w:space="0" w:color="auto"/>
              <w:bottom w:val="single" w:sz="18" w:space="0" w:color="auto"/>
            </w:tcBorders>
            <w:shd w:val="clear" w:color="auto" w:fill="D9D9D9" w:themeFill="background1" w:themeFillShade="D9"/>
          </w:tcPr>
          <w:p w14:paraId="3E4CA70C" w14:textId="77777777" w:rsidR="005376DA" w:rsidRPr="00633320" w:rsidRDefault="005376DA" w:rsidP="0097021A">
            <w:pPr>
              <w:rPr>
                <w:b/>
                <w:color w:val="auto"/>
                <w:sz w:val="20"/>
                <w:szCs w:val="20"/>
              </w:rPr>
            </w:pPr>
            <w:r w:rsidRPr="00633320">
              <w:rPr>
                <w:b/>
                <w:color w:val="auto"/>
                <w:sz w:val="20"/>
                <w:szCs w:val="20"/>
              </w:rPr>
              <w:t>Route</w:t>
            </w:r>
          </w:p>
        </w:tc>
        <w:tc>
          <w:tcPr>
            <w:tcW w:w="1701" w:type="dxa"/>
            <w:tcBorders>
              <w:top w:val="single" w:sz="18" w:space="0" w:color="auto"/>
              <w:bottom w:val="single" w:sz="18" w:space="0" w:color="auto"/>
            </w:tcBorders>
            <w:shd w:val="clear" w:color="auto" w:fill="D9D9D9" w:themeFill="background1" w:themeFillShade="D9"/>
          </w:tcPr>
          <w:p w14:paraId="1DB13EC5" w14:textId="77777777" w:rsidR="005376DA" w:rsidRPr="00633320" w:rsidRDefault="005376DA" w:rsidP="0097021A">
            <w:pPr>
              <w:rPr>
                <w:b/>
                <w:color w:val="auto"/>
                <w:sz w:val="20"/>
                <w:szCs w:val="20"/>
              </w:rPr>
            </w:pPr>
            <w:r>
              <w:rPr>
                <w:b/>
                <w:color w:val="auto"/>
                <w:sz w:val="20"/>
                <w:szCs w:val="20"/>
              </w:rPr>
              <w:t>Weight/Age</w:t>
            </w:r>
          </w:p>
        </w:tc>
        <w:tc>
          <w:tcPr>
            <w:tcW w:w="4253" w:type="dxa"/>
            <w:tcBorders>
              <w:top w:val="single" w:sz="18" w:space="0" w:color="auto"/>
              <w:bottom w:val="single" w:sz="18" w:space="0" w:color="auto"/>
              <w:right w:val="nil"/>
            </w:tcBorders>
            <w:shd w:val="clear" w:color="auto" w:fill="D9D9D9" w:themeFill="background1" w:themeFillShade="D9"/>
          </w:tcPr>
          <w:p w14:paraId="33C1C304" w14:textId="77777777" w:rsidR="005376DA" w:rsidRPr="00633320" w:rsidRDefault="005376DA" w:rsidP="0097021A">
            <w:pPr>
              <w:ind w:right="-108"/>
              <w:rPr>
                <w:b/>
                <w:color w:val="auto"/>
                <w:sz w:val="20"/>
                <w:szCs w:val="20"/>
              </w:rPr>
            </w:pPr>
            <w:r w:rsidRPr="00633320">
              <w:rPr>
                <w:b/>
                <w:color w:val="auto"/>
                <w:sz w:val="20"/>
                <w:szCs w:val="20"/>
              </w:rPr>
              <w:t xml:space="preserve">Dose </w:t>
            </w:r>
          </w:p>
        </w:tc>
      </w:tr>
      <w:tr w:rsidR="005376DA" w:rsidRPr="00633320" w14:paraId="74B6C03B" w14:textId="77777777" w:rsidTr="0097021A">
        <w:trPr>
          <w:trHeight w:val="871"/>
        </w:trPr>
        <w:tc>
          <w:tcPr>
            <w:tcW w:w="1985" w:type="dxa"/>
            <w:vMerge w:val="restart"/>
            <w:tcBorders>
              <w:top w:val="single" w:sz="12" w:space="0" w:color="auto"/>
              <w:left w:val="nil"/>
            </w:tcBorders>
          </w:tcPr>
          <w:p w14:paraId="17C797B8" w14:textId="77777777" w:rsidR="005376DA" w:rsidRPr="00C361F8" w:rsidRDefault="005376DA" w:rsidP="0097021A">
            <w:pPr>
              <w:rPr>
                <w:b/>
                <w:sz w:val="20"/>
                <w:szCs w:val="20"/>
              </w:rPr>
            </w:pPr>
            <w:r w:rsidRPr="00C361F8">
              <w:rPr>
                <w:b/>
                <w:sz w:val="20"/>
                <w:szCs w:val="20"/>
              </w:rPr>
              <w:t>Oseltamivir</w:t>
            </w:r>
          </w:p>
          <w:p w14:paraId="5F14298F" w14:textId="77777777" w:rsidR="005376DA" w:rsidRPr="00C361F8" w:rsidRDefault="005376DA" w:rsidP="0097021A">
            <w:pPr>
              <w:rPr>
                <w:b/>
                <w:sz w:val="20"/>
                <w:szCs w:val="20"/>
              </w:rPr>
            </w:pPr>
          </w:p>
          <w:p w14:paraId="238B4A3D" w14:textId="77777777" w:rsidR="005376DA" w:rsidRDefault="005376DA" w:rsidP="003B3BD9">
            <w:pPr>
              <w:pStyle w:val="ListParagraph"/>
              <w:numPr>
                <w:ilvl w:val="0"/>
                <w:numId w:val="17"/>
              </w:numPr>
              <w:ind w:left="176" w:hanging="142"/>
              <w:jc w:val="left"/>
              <w:rPr>
                <w:sz w:val="20"/>
                <w:szCs w:val="20"/>
              </w:rPr>
            </w:pPr>
            <w:r w:rsidRPr="00C361F8">
              <w:rPr>
                <w:sz w:val="20"/>
                <w:szCs w:val="20"/>
              </w:rPr>
              <w:t>30, 45 and 75 mg capsules</w:t>
            </w:r>
          </w:p>
          <w:p w14:paraId="31ABC03B" w14:textId="77777777" w:rsidR="005376DA" w:rsidRPr="00C361F8" w:rsidRDefault="005376DA" w:rsidP="0097021A">
            <w:pPr>
              <w:pStyle w:val="ListParagraph"/>
              <w:ind w:left="176"/>
              <w:jc w:val="left"/>
              <w:rPr>
                <w:sz w:val="20"/>
                <w:szCs w:val="20"/>
              </w:rPr>
            </w:pPr>
          </w:p>
          <w:p w14:paraId="24FA6882" w14:textId="77777777" w:rsidR="005376DA" w:rsidRPr="00C361F8" w:rsidRDefault="005376DA" w:rsidP="003B3BD9">
            <w:pPr>
              <w:pStyle w:val="ListParagraph"/>
              <w:numPr>
                <w:ilvl w:val="0"/>
                <w:numId w:val="17"/>
              </w:numPr>
              <w:ind w:left="176" w:hanging="142"/>
              <w:jc w:val="left"/>
              <w:rPr>
                <w:sz w:val="20"/>
                <w:szCs w:val="20"/>
              </w:rPr>
            </w:pPr>
            <w:r w:rsidRPr="00C361F8">
              <w:rPr>
                <w:sz w:val="20"/>
                <w:szCs w:val="20"/>
              </w:rPr>
              <w:t>Oral suspension</w:t>
            </w:r>
            <w:r>
              <w:rPr>
                <w:sz w:val="20"/>
                <w:szCs w:val="20"/>
              </w:rPr>
              <w:t xml:space="preserve"> </w:t>
            </w:r>
            <w:r w:rsidRPr="00C361F8">
              <w:rPr>
                <w:sz w:val="20"/>
                <w:szCs w:val="20"/>
                <w:vertAlign w:val="superscript"/>
              </w:rPr>
              <w:t>a</w:t>
            </w:r>
          </w:p>
          <w:p w14:paraId="35880B3C" w14:textId="77777777" w:rsidR="005376DA" w:rsidRPr="00C361F8" w:rsidRDefault="005376DA" w:rsidP="0097021A">
            <w:pPr>
              <w:rPr>
                <w:b/>
                <w:sz w:val="20"/>
                <w:szCs w:val="20"/>
              </w:rPr>
            </w:pPr>
          </w:p>
        </w:tc>
        <w:tc>
          <w:tcPr>
            <w:tcW w:w="1417" w:type="dxa"/>
            <w:vMerge w:val="restart"/>
            <w:tcBorders>
              <w:top w:val="single" w:sz="12" w:space="0" w:color="auto"/>
            </w:tcBorders>
          </w:tcPr>
          <w:p w14:paraId="3F23C5A1" w14:textId="77777777" w:rsidR="005376DA" w:rsidRPr="00C361F8" w:rsidRDefault="005376DA" w:rsidP="0097021A">
            <w:pPr>
              <w:jc w:val="left"/>
              <w:rPr>
                <w:sz w:val="20"/>
                <w:szCs w:val="20"/>
              </w:rPr>
            </w:pPr>
            <w:r w:rsidRPr="00C361F8">
              <w:rPr>
                <w:sz w:val="20"/>
                <w:szCs w:val="20"/>
              </w:rPr>
              <w:t>Oral</w:t>
            </w:r>
          </w:p>
          <w:p w14:paraId="5A617A3E" w14:textId="77777777" w:rsidR="005376DA" w:rsidRPr="00C361F8" w:rsidRDefault="005376DA" w:rsidP="0097021A">
            <w:pPr>
              <w:jc w:val="left"/>
              <w:rPr>
                <w:sz w:val="20"/>
                <w:szCs w:val="20"/>
                <w:u w:val="single"/>
              </w:rPr>
            </w:pPr>
            <w:r w:rsidRPr="00C361F8">
              <w:rPr>
                <w:sz w:val="20"/>
                <w:szCs w:val="20"/>
                <w:u w:val="single"/>
              </w:rPr>
              <w:t>or</w:t>
            </w:r>
          </w:p>
          <w:p w14:paraId="689B84AC" w14:textId="77777777" w:rsidR="005376DA" w:rsidRPr="00C361F8" w:rsidRDefault="005376DA" w:rsidP="0097021A">
            <w:pPr>
              <w:jc w:val="left"/>
              <w:rPr>
                <w:sz w:val="20"/>
                <w:szCs w:val="20"/>
              </w:rPr>
            </w:pPr>
            <w:r w:rsidRPr="00C361F8">
              <w:rPr>
                <w:sz w:val="20"/>
                <w:szCs w:val="20"/>
              </w:rPr>
              <w:t xml:space="preserve">Other enteral routes </w:t>
            </w:r>
          </w:p>
          <w:p w14:paraId="313DA6C2" w14:textId="77777777" w:rsidR="005376DA" w:rsidRPr="00C361F8" w:rsidRDefault="005376DA" w:rsidP="0097021A">
            <w:pPr>
              <w:jc w:val="left"/>
              <w:rPr>
                <w:sz w:val="20"/>
                <w:szCs w:val="20"/>
              </w:rPr>
            </w:pPr>
          </w:p>
        </w:tc>
        <w:tc>
          <w:tcPr>
            <w:tcW w:w="1701" w:type="dxa"/>
            <w:tcBorders>
              <w:top w:val="single" w:sz="12" w:space="0" w:color="auto"/>
            </w:tcBorders>
          </w:tcPr>
          <w:p w14:paraId="25332603" w14:textId="77777777" w:rsidR="005376DA" w:rsidRPr="00C361F8" w:rsidRDefault="005376DA" w:rsidP="0097021A">
            <w:pPr>
              <w:jc w:val="left"/>
              <w:rPr>
                <w:sz w:val="20"/>
                <w:szCs w:val="20"/>
              </w:rPr>
            </w:pPr>
            <w:r w:rsidRPr="00C361F8">
              <w:rPr>
                <w:sz w:val="20"/>
                <w:szCs w:val="20"/>
              </w:rPr>
              <w:t>Less than 36</w:t>
            </w:r>
            <w:r>
              <w:rPr>
                <w:sz w:val="20"/>
                <w:szCs w:val="20"/>
              </w:rPr>
              <w:t xml:space="preserve"> weeks</w:t>
            </w:r>
            <w:r w:rsidRPr="00C361F8">
              <w:rPr>
                <w:sz w:val="20"/>
                <w:szCs w:val="20"/>
              </w:rPr>
              <w:t xml:space="preserve"> corrected gestational age</w:t>
            </w:r>
          </w:p>
        </w:tc>
        <w:tc>
          <w:tcPr>
            <w:tcW w:w="4253" w:type="dxa"/>
            <w:tcBorders>
              <w:top w:val="single" w:sz="12" w:space="0" w:color="auto"/>
              <w:bottom w:val="single" w:sz="4" w:space="0" w:color="auto"/>
              <w:right w:val="nil"/>
            </w:tcBorders>
          </w:tcPr>
          <w:p w14:paraId="36460A25" w14:textId="77777777" w:rsidR="005376DA" w:rsidRPr="00C361F8" w:rsidRDefault="005376DA" w:rsidP="0097021A">
            <w:pPr>
              <w:spacing w:line="276" w:lineRule="auto"/>
              <w:ind w:left="34"/>
              <w:jc w:val="left"/>
              <w:rPr>
                <w:sz w:val="20"/>
                <w:szCs w:val="20"/>
              </w:rPr>
            </w:pPr>
            <w:r w:rsidRPr="00C361F8">
              <w:rPr>
                <w:sz w:val="20"/>
                <w:szCs w:val="20"/>
              </w:rPr>
              <w:t xml:space="preserve">1 mg/kg twice daily for 5 days </w:t>
            </w:r>
            <w:r w:rsidRPr="00C361F8">
              <w:rPr>
                <w:sz w:val="20"/>
                <w:szCs w:val="20"/>
                <w:vertAlign w:val="superscript"/>
              </w:rPr>
              <w:t>b</w:t>
            </w:r>
            <w:r w:rsidRPr="00C361F8">
              <w:rPr>
                <w:sz w:val="20"/>
                <w:szCs w:val="20"/>
              </w:rPr>
              <w:t xml:space="preserve"> </w:t>
            </w:r>
          </w:p>
          <w:p w14:paraId="38000B1A" w14:textId="77777777" w:rsidR="005376DA" w:rsidRPr="00C361F8" w:rsidRDefault="005376DA" w:rsidP="0097021A">
            <w:pPr>
              <w:rPr>
                <w:sz w:val="20"/>
                <w:szCs w:val="20"/>
              </w:rPr>
            </w:pPr>
          </w:p>
        </w:tc>
      </w:tr>
      <w:tr w:rsidR="005376DA" w:rsidRPr="00633320" w14:paraId="57167EA8" w14:textId="77777777" w:rsidTr="007878A5">
        <w:tblPrEx>
          <w:tblW w:w="9356" w:type="dxa"/>
          <w:tblLayout w:type="fixed"/>
          <w:tblPrExChange w:id="1257" w:author="Author">
            <w:tblPrEx>
              <w:tblW w:w="9356" w:type="dxa"/>
              <w:tblLayout w:type="fixed"/>
            </w:tblPrEx>
          </w:tblPrExChange>
        </w:tblPrEx>
        <w:trPr>
          <w:trHeight w:val="1719"/>
          <w:trPrChange w:id="1258" w:author="Author">
            <w:trPr>
              <w:gridBefore w:val="1"/>
              <w:trHeight w:val="645"/>
            </w:trPr>
          </w:trPrChange>
        </w:trPr>
        <w:tc>
          <w:tcPr>
            <w:tcW w:w="1985" w:type="dxa"/>
            <w:vMerge/>
            <w:tcBorders>
              <w:left w:val="nil"/>
            </w:tcBorders>
            <w:tcPrChange w:id="1259" w:author="Author">
              <w:tcPr>
                <w:tcW w:w="1985" w:type="dxa"/>
                <w:gridSpan w:val="2"/>
                <w:vMerge/>
                <w:tcBorders>
                  <w:left w:val="nil"/>
                </w:tcBorders>
              </w:tcPr>
            </w:tcPrChange>
          </w:tcPr>
          <w:p w14:paraId="21F984D5" w14:textId="77777777" w:rsidR="005376DA" w:rsidRPr="00C361F8" w:rsidRDefault="005376DA" w:rsidP="0097021A">
            <w:pPr>
              <w:rPr>
                <w:b/>
                <w:sz w:val="20"/>
                <w:szCs w:val="20"/>
              </w:rPr>
            </w:pPr>
          </w:p>
        </w:tc>
        <w:tc>
          <w:tcPr>
            <w:tcW w:w="1417" w:type="dxa"/>
            <w:vMerge/>
            <w:tcPrChange w:id="1260" w:author="Author">
              <w:tcPr>
                <w:tcW w:w="1417" w:type="dxa"/>
                <w:gridSpan w:val="2"/>
                <w:vMerge/>
              </w:tcPr>
            </w:tcPrChange>
          </w:tcPr>
          <w:p w14:paraId="7C699A58" w14:textId="77777777" w:rsidR="005376DA" w:rsidRPr="00C361F8" w:rsidRDefault="005376DA" w:rsidP="0097021A">
            <w:pPr>
              <w:rPr>
                <w:sz w:val="20"/>
                <w:szCs w:val="20"/>
              </w:rPr>
            </w:pPr>
          </w:p>
        </w:tc>
        <w:tc>
          <w:tcPr>
            <w:tcW w:w="1701" w:type="dxa"/>
            <w:tcPrChange w:id="1261" w:author="Author">
              <w:tcPr>
                <w:tcW w:w="1701" w:type="dxa"/>
                <w:gridSpan w:val="2"/>
              </w:tcPr>
            </w:tcPrChange>
          </w:tcPr>
          <w:p w14:paraId="7A53204B" w14:textId="77777777" w:rsidR="005376DA" w:rsidRPr="00C361F8" w:rsidRDefault="005376DA" w:rsidP="0097021A">
            <w:pPr>
              <w:jc w:val="left"/>
              <w:rPr>
                <w:sz w:val="20"/>
                <w:szCs w:val="20"/>
              </w:rPr>
            </w:pPr>
            <w:r w:rsidRPr="00C361F8">
              <w:rPr>
                <w:sz w:val="20"/>
                <w:szCs w:val="20"/>
              </w:rPr>
              <w:t xml:space="preserve">0 - 12 months (≥36 </w:t>
            </w:r>
            <w:r>
              <w:rPr>
                <w:sz w:val="20"/>
                <w:szCs w:val="20"/>
              </w:rPr>
              <w:t xml:space="preserve">weeks </w:t>
            </w:r>
            <w:r w:rsidRPr="00C361F8">
              <w:rPr>
                <w:sz w:val="20"/>
                <w:szCs w:val="20"/>
              </w:rPr>
              <w:t>corrected gestational age)</w:t>
            </w:r>
          </w:p>
          <w:p w14:paraId="620AE70A" w14:textId="77777777" w:rsidR="005376DA" w:rsidRPr="00C361F8" w:rsidRDefault="005376DA" w:rsidP="0097021A">
            <w:pPr>
              <w:jc w:val="left"/>
              <w:rPr>
                <w:sz w:val="20"/>
                <w:szCs w:val="20"/>
              </w:rPr>
            </w:pPr>
          </w:p>
        </w:tc>
        <w:tc>
          <w:tcPr>
            <w:tcW w:w="4253" w:type="dxa"/>
            <w:tcBorders>
              <w:top w:val="single" w:sz="4" w:space="0" w:color="auto"/>
              <w:bottom w:val="single" w:sz="4" w:space="0" w:color="auto"/>
              <w:right w:val="nil"/>
            </w:tcBorders>
            <w:tcPrChange w:id="1262" w:author="Author">
              <w:tcPr>
                <w:tcW w:w="4253" w:type="dxa"/>
                <w:gridSpan w:val="2"/>
                <w:tcBorders>
                  <w:top w:val="single" w:sz="4" w:space="0" w:color="auto"/>
                  <w:bottom w:val="single" w:sz="4" w:space="0" w:color="auto"/>
                  <w:right w:val="nil"/>
                </w:tcBorders>
              </w:tcPr>
            </w:tcPrChange>
          </w:tcPr>
          <w:p w14:paraId="574E45F8" w14:textId="77777777" w:rsidR="005376DA" w:rsidRDefault="005376DA" w:rsidP="0097021A">
            <w:pPr>
              <w:spacing w:line="276" w:lineRule="auto"/>
              <w:ind w:left="34"/>
              <w:jc w:val="left"/>
              <w:rPr>
                <w:sz w:val="20"/>
                <w:szCs w:val="20"/>
              </w:rPr>
            </w:pPr>
          </w:p>
          <w:tbl>
            <w:tblPr>
              <w:tblStyle w:val="TableGrid1"/>
              <w:tblW w:w="4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983"/>
            </w:tblGrid>
            <w:tr w:rsidR="005376DA" w:rsidRPr="00C361F8" w14:paraId="0DE45E19" w14:textId="77777777" w:rsidTr="0097021A">
              <w:trPr>
                <w:trHeight w:val="237"/>
              </w:trPr>
              <w:tc>
                <w:tcPr>
                  <w:tcW w:w="1168" w:type="dxa"/>
                  <w:tcBorders>
                    <w:top w:val="single" w:sz="12" w:space="0" w:color="000000"/>
                    <w:bottom w:val="single" w:sz="12" w:space="0" w:color="000000"/>
                    <w:right w:val="single" w:sz="12" w:space="0" w:color="000000"/>
                  </w:tcBorders>
                </w:tcPr>
                <w:p w14:paraId="70DF250A" w14:textId="77777777" w:rsidR="005376DA" w:rsidRPr="00C361F8" w:rsidRDefault="005376DA" w:rsidP="0097021A">
                  <w:pPr>
                    <w:rPr>
                      <w:sz w:val="20"/>
                      <w:szCs w:val="20"/>
                    </w:rPr>
                  </w:pPr>
                  <w:r w:rsidRPr="00C361F8">
                    <w:rPr>
                      <w:sz w:val="20"/>
                      <w:szCs w:val="20"/>
                    </w:rPr>
                    <w:t>Weight (kg)</w:t>
                  </w:r>
                </w:p>
              </w:tc>
              <w:tc>
                <w:tcPr>
                  <w:tcW w:w="2983" w:type="dxa"/>
                  <w:tcBorders>
                    <w:top w:val="single" w:sz="12" w:space="0" w:color="000000"/>
                    <w:left w:val="single" w:sz="12" w:space="0" w:color="000000"/>
                    <w:bottom w:val="single" w:sz="12" w:space="0" w:color="000000"/>
                  </w:tcBorders>
                </w:tcPr>
                <w:p w14:paraId="3B9CEAB1" w14:textId="77777777" w:rsidR="005376DA" w:rsidRPr="00C361F8" w:rsidRDefault="005376DA" w:rsidP="0097021A">
                  <w:pPr>
                    <w:rPr>
                      <w:sz w:val="20"/>
                      <w:szCs w:val="20"/>
                    </w:rPr>
                  </w:pPr>
                  <w:r w:rsidRPr="00C361F8">
                    <w:rPr>
                      <w:sz w:val="20"/>
                      <w:szCs w:val="20"/>
                    </w:rPr>
                    <w:t>Dose</w:t>
                  </w:r>
                </w:p>
              </w:tc>
            </w:tr>
            <w:tr w:rsidR="005376DA" w:rsidRPr="00C361F8" w14:paraId="69E25B5A" w14:textId="77777777" w:rsidTr="0097021A">
              <w:trPr>
                <w:trHeight w:val="358"/>
              </w:trPr>
              <w:tc>
                <w:tcPr>
                  <w:tcW w:w="1168" w:type="dxa"/>
                  <w:tcBorders>
                    <w:top w:val="single" w:sz="12" w:space="0" w:color="000000"/>
                    <w:right w:val="single" w:sz="12" w:space="0" w:color="000000"/>
                  </w:tcBorders>
                  <w:vAlign w:val="center"/>
                </w:tcPr>
                <w:p w14:paraId="0CFA97BD" w14:textId="77777777" w:rsidR="005376DA" w:rsidRPr="00C361F8" w:rsidRDefault="005376DA" w:rsidP="0097021A">
                  <w:pPr>
                    <w:rPr>
                      <w:sz w:val="20"/>
                      <w:szCs w:val="20"/>
                    </w:rPr>
                  </w:pPr>
                  <w:r>
                    <w:rPr>
                      <w:sz w:val="20"/>
                      <w:szCs w:val="20"/>
                    </w:rPr>
                    <w:t>&lt;10</w:t>
                  </w:r>
                </w:p>
              </w:tc>
              <w:tc>
                <w:tcPr>
                  <w:tcW w:w="2983" w:type="dxa"/>
                  <w:tcBorders>
                    <w:top w:val="single" w:sz="12" w:space="0" w:color="000000"/>
                    <w:left w:val="single" w:sz="12" w:space="0" w:color="000000"/>
                  </w:tcBorders>
                  <w:vAlign w:val="center"/>
                </w:tcPr>
                <w:p w14:paraId="049BD90C" w14:textId="77777777" w:rsidR="005376DA" w:rsidRPr="00C361F8" w:rsidRDefault="005376DA" w:rsidP="0097021A">
                  <w:pPr>
                    <w:rPr>
                      <w:sz w:val="20"/>
                      <w:szCs w:val="20"/>
                    </w:rPr>
                  </w:pPr>
                  <w:r>
                    <w:rPr>
                      <w:sz w:val="20"/>
                      <w:szCs w:val="20"/>
                    </w:rPr>
                    <w:t xml:space="preserve">3 mg/kg twice daily for 5 days </w:t>
                  </w:r>
                  <w:r w:rsidRPr="00F00E08">
                    <w:rPr>
                      <w:sz w:val="20"/>
                      <w:szCs w:val="20"/>
                      <w:vertAlign w:val="superscript"/>
                    </w:rPr>
                    <w:t>b</w:t>
                  </w:r>
                </w:p>
              </w:tc>
            </w:tr>
            <w:tr w:rsidR="005376DA" w:rsidRPr="00C361F8" w14:paraId="4D31556C" w14:textId="77777777" w:rsidTr="0097021A">
              <w:trPr>
                <w:trHeight w:val="358"/>
              </w:trPr>
              <w:tc>
                <w:tcPr>
                  <w:tcW w:w="1168" w:type="dxa"/>
                  <w:tcBorders>
                    <w:bottom w:val="single" w:sz="12" w:space="0" w:color="auto"/>
                    <w:right w:val="single" w:sz="12" w:space="0" w:color="auto"/>
                  </w:tcBorders>
                  <w:vAlign w:val="center"/>
                </w:tcPr>
                <w:p w14:paraId="2BD77C2A" w14:textId="77777777" w:rsidR="005376DA" w:rsidRPr="00C361F8" w:rsidRDefault="005376DA" w:rsidP="0097021A">
                  <w:pPr>
                    <w:rPr>
                      <w:sz w:val="20"/>
                      <w:szCs w:val="20"/>
                    </w:rPr>
                  </w:pPr>
                  <w:r w:rsidRPr="00C361F8">
                    <w:rPr>
                      <w:sz w:val="20"/>
                      <w:szCs w:val="20"/>
                    </w:rPr>
                    <w:t>≥ 10</w:t>
                  </w:r>
                </w:p>
              </w:tc>
              <w:tc>
                <w:tcPr>
                  <w:tcW w:w="2983" w:type="dxa"/>
                  <w:tcBorders>
                    <w:left w:val="single" w:sz="12" w:space="0" w:color="auto"/>
                    <w:bottom w:val="single" w:sz="12" w:space="0" w:color="auto"/>
                  </w:tcBorders>
                  <w:vAlign w:val="center"/>
                </w:tcPr>
                <w:p w14:paraId="04C32364" w14:textId="77777777" w:rsidR="005376DA" w:rsidRPr="00C361F8" w:rsidRDefault="005376DA" w:rsidP="0097021A">
                  <w:pPr>
                    <w:rPr>
                      <w:sz w:val="20"/>
                      <w:szCs w:val="20"/>
                    </w:rPr>
                  </w:pPr>
                  <w:r w:rsidRPr="00C361F8">
                    <w:rPr>
                      <w:sz w:val="20"/>
                      <w:szCs w:val="20"/>
                    </w:rPr>
                    <w:t xml:space="preserve">30 mg twice daily for 5 days </w:t>
                  </w:r>
                  <w:r w:rsidRPr="00C361F8">
                    <w:rPr>
                      <w:sz w:val="20"/>
                      <w:szCs w:val="20"/>
                      <w:vertAlign w:val="superscript"/>
                    </w:rPr>
                    <w:t>b</w:t>
                  </w:r>
                </w:p>
              </w:tc>
            </w:tr>
          </w:tbl>
          <w:p w14:paraId="78A6DC82" w14:textId="6C2E6BEA" w:rsidR="005376DA" w:rsidRPr="00C361F8" w:rsidDel="006322A3" w:rsidRDefault="005376DA" w:rsidP="0097021A">
            <w:pPr>
              <w:rPr>
                <w:del w:id="1263" w:author="Author"/>
                <w:sz w:val="20"/>
                <w:szCs w:val="20"/>
              </w:rPr>
            </w:pPr>
          </w:p>
          <w:p w14:paraId="346663FC" w14:textId="77777777" w:rsidR="005376DA" w:rsidRPr="00C361F8" w:rsidRDefault="005376DA" w:rsidP="0097021A">
            <w:pPr>
              <w:rPr>
                <w:sz w:val="20"/>
                <w:szCs w:val="20"/>
              </w:rPr>
            </w:pPr>
          </w:p>
        </w:tc>
      </w:tr>
      <w:tr w:rsidR="005376DA" w:rsidRPr="00633320" w14:paraId="3CCDF27B" w14:textId="77777777" w:rsidTr="0097021A">
        <w:trPr>
          <w:trHeight w:val="3419"/>
        </w:trPr>
        <w:tc>
          <w:tcPr>
            <w:tcW w:w="1985" w:type="dxa"/>
            <w:vMerge/>
            <w:tcBorders>
              <w:left w:val="nil"/>
              <w:bottom w:val="single" w:sz="12" w:space="0" w:color="auto"/>
            </w:tcBorders>
          </w:tcPr>
          <w:p w14:paraId="1505D125" w14:textId="77777777" w:rsidR="005376DA" w:rsidRPr="00C361F8" w:rsidRDefault="005376DA" w:rsidP="0097021A">
            <w:pPr>
              <w:rPr>
                <w:b/>
                <w:sz w:val="20"/>
                <w:szCs w:val="20"/>
              </w:rPr>
            </w:pPr>
          </w:p>
        </w:tc>
        <w:tc>
          <w:tcPr>
            <w:tcW w:w="1417" w:type="dxa"/>
            <w:vMerge/>
            <w:tcBorders>
              <w:bottom w:val="single" w:sz="12" w:space="0" w:color="auto"/>
            </w:tcBorders>
          </w:tcPr>
          <w:p w14:paraId="1B353151" w14:textId="77777777" w:rsidR="005376DA" w:rsidRPr="00C361F8" w:rsidRDefault="005376DA" w:rsidP="0097021A">
            <w:pPr>
              <w:rPr>
                <w:sz w:val="20"/>
                <w:szCs w:val="20"/>
              </w:rPr>
            </w:pPr>
          </w:p>
        </w:tc>
        <w:tc>
          <w:tcPr>
            <w:tcW w:w="1701" w:type="dxa"/>
            <w:tcBorders>
              <w:bottom w:val="single" w:sz="12" w:space="0" w:color="auto"/>
            </w:tcBorders>
          </w:tcPr>
          <w:p w14:paraId="62B19EBB" w14:textId="77777777" w:rsidR="005376DA" w:rsidRPr="00C361F8" w:rsidRDefault="005376DA" w:rsidP="0097021A">
            <w:pPr>
              <w:rPr>
                <w:sz w:val="20"/>
                <w:szCs w:val="20"/>
              </w:rPr>
            </w:pPr>
            <w:r w:rsidRPr="00C361F8">
              <w:rPr>
                <w:sz w:val="20"/>
                <w:szCs w:val="20"/>
              </w:rPr>
              <w:t>≥ 1 year</w:t>
            </w:r>
          </w:p>
        </w:tc>
        <w:tc>
          <w:tcPr>
            <w:tcW w:w="4253" w:type="dxa"/>
            <w:tcBorders>
              <w:top w:val="single" w:sz="4" w:space="0" w:color="auto"/>
              <w:bottom w:val="single" w:sz="12" w:space="0" w:color="auto"/>
              <w:right w:val="nil"/>
            </w:tcBorders>
          </w:tcPr>
          <w:p w14:paraId="53234F83" w14:textId="77777777" w:rsidR="005376DA" w:rsidRPr="00C361F8" w:rsidRDefault="005376DA" w:rsidP="0097021A">
            <w:pPr>
              <w:rPr>
                <w:sz w:val="20"/>
                <w:szCs w:val="20"/>
              </w:rPr>
            </w:pPr>
          </w:p>
          <w:tbl>
            <w:tblPr>
              <w:tblStyle w:val="TableGrid1"/>
              <w:tblW w:w="41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68"/>
              <w:gridCol w:w="2983"/>
            </w:tblGrid>
            <w:tr w:rsidR="005376DA" w:rsidRPr="00C361F8" w14:paraId="7B5302D3" w14:textId="77777777" w:rsidTr="0097021A">
              <w:trPr>
                <w:trHeight w:val="237"/>
              </w:trPr>
              <w:tc>
                <w:tcPr>
                  <w:tcW w:w="1168" w:type="dxa"/>
                  <w:tcBorders>
                    <w:top w:val="single" w:sz="12" w:space="0" w:color="000000"/>
                    <w:bottom w:val="single" w:sz="12" w:space="0" w:color="000000"/>
                    <w:right w:val="single" w:sz="12" w:space="0" w:color="000000"/>
                  </w:tcBorders>
                </w:tcPr>
                <w:p w14:paraId="0CAE3DCB" w14:textId="77777777" w:rsidR="005376DA" w:rsidRPr="00C361F8" w:rsidRDefault="005376DA" w:rsidP="0097021A">
                  <w:pPr>
                    <w:rPr>
                      <w:sz w:val="20"/>
                      <w:szCs w:val="20"/>
                    </w:rPr>
                  </w:pPr>
                  <w:r w:rsidRPr="00C361F8">
                    <w:rPr>
                      <w:sz w:val="20"/>
                      <w:szCs w:val="20"/>
                    </w:rPr>
                    <w:t>Weight (kg)</w:t>
                  </w:r>
                </w:p>
              </w:tc>
              <w:tc>
                <w:tcPr>
                  <w:tcW w:w="2983" w:type="dxa"/>
                  <w:tcBorders>
                    <w:top w:val="single" w:sz="12" w:space="0" w:color="000000"/>
                    <w:left w:val="single" w:sz="12" w:space="0" w:color="000000"/>
                    <w:bottom w:val="single" w:sz="12" w:space="0" w:color="000000"/>
                  </w:tcBorders>
                </w:tcPr>
                <w:p w14:paraId="13854920" w14:textId="77777777" w:rsidR="005376DA" w:rsidRPr="00C361F8" w:rsidRDefault="005376DA" w:rsidP="0097021A">
                  <w:pPr>
                    <w:rPr>
                      <w:sz w:val="20"/>
                      <w:szCs w:val="20"/>
                    </w:rPr>
                  </w:pPr>
                  <w:r w:rsidRPr="00C361F8">
                    <w:rPr>
                      <w:sz w:val="20"/>
                      <w:szCs w:val="20"/>
                    </w:rPr>
                    <w:t>Dose</w:t>
                  </w:r>
                </w:p>
              </w:tc>
            </w:tr>
            <w:tr w:rsidR="005376DA" w:rsidRPr="00C361F8" w14:paraId="7B602C87" w14:textId="77777777" w:rsidTr="0097021A">
              <w:trPr>
                <w:trHeight w:val="358"/>
              </w:trPr>
              <w:tc>
                <w:tcPr>
                  <w:tcW w:w="1168" w:type="dxa"/>
                  <w:tcBorders>
                    <w:top w:val="single" w:sz="12" w:space="0" w:color="000000"/>
                    <w:right w:val="single" w:sz="12" w:space="0" w:color="000000"/>
                  </w:tcBorders>
                  <w:vAlign w:val="center"/>
                </w:tcPr>
                <w:p w14:paraId="3AA04D51" w14:textId="77777777" w:rsidR="005376DA" w:rsidRPr="00C361F8" w:rsidRDefault="005376DA" w:rsidP="0097021A">
                  <w:pPr>
                    <w:rPr>
                      <w:sz w:val="20"/>
                      <w:szCs w:val="20"/>
                    </w:rPr>
                  </w:pPr>
                  <w:r>
                    <w:rPr>
                      <w:sz w:val="20"/>
                      <w:szCs w:val="20"/>
                    </w:rPr>
                    <w:t>&lt;10</w:t>
                  </w:r>
                </w:p>
              </w:tc>
              <w:tc>
                <w:tcPr>
                  <w:tcW w:w="2983" w:type="dxa"/>
                  <w:tcBorders>
                    <w:top w:val="single" w:sz="12" w:space="0" w:color="000000"/>
                    <w:left w:val="single" w:sz="12" w:space="0" w:color="000000"/>
                  </w:tcBorders>
                  <w:vAlign w:val="center"/>
                </w:tcPr>
                <w:p w14:paraId="32C2EF39" w14:textId="77777777" w:rsidR="005376DA" w:rsidRPr="00C361F8" w:rsidRDefault="005376DA" w:rsidP="0097021A">
                  <w:pPr>
                    <w:rPr>
                      <w:sz w:val="20"/>
                      <w:szCs w:val="20"/>
                    </w:rPr>
                  </w:pPr>
                  <w:r>
                    <w:rPr>
                      <w:sz w:val="20"/>
                      <w:szCs w:val="20"/>
                    </w:rPr>
                    <w:t xml:space="preserve">3 mg/kg twice daily for 5 days </w:t>
                  </w:r>
                  <w:r w:rsidRPr="00F00E08">
                    <w:rPr>
                      <w:sz w:val="20"/>
                      <w:szCs w:val="20"/>
                      <w:vertAlign w:val="superscript"/>
                    </w:rPr>
                    <w:t>b</w:t>
                  </w:r>
                </w:p>
              </w:tc>
            </w:tr>
            <w:tr w:rsidR="005376DA" w:rsidRPr="00C361F8" w14:paraId="5E088366" w14:textId="77777777" w:rsidTr="0097021A">
              <w:trPr>
                <w:trHeight w:val="358"/>
              </w:trPr>
              <w:tc>
                <w:tcPr>
                  <w:tcW w:w="1168" w:type="dxa"/>
                  <w:tcBorders>
                    <w:right w:val="single" w:sz="12" w:space="0" w:color="auto"/>
                  </w:tcBorders>
                  <w:vAlign w:val="center"/>
                </w:tcPr>
                <w:p w14:paraId="33993A8B" w14:textId="77777777" w:rsidR="005376DA" w:rsidRPr="00C361F8" w:rsidRDefault="005376DA" w:rsidP="0097021A">
                  <w:pPr>
                    <w:rPr>
                      <w:sz w:val="20"/>
                      <w:szCs w:val="20"/>
                    </w:rPr>
                  </w:pPr>
                  <w:r w:rsidRPr="00C361F8">
                    <w:rPr>
                      <w:sz w:val="20"/>
                      <w:szCs w:val="20"/>
                    </w:rPr>
                    <w:t>≥ 10 to 15</w:t>
                  </w:r>
                </w:p>
              </w:tc>
              <w:tc>
                <w:tcPr>
                  <w:tcW w:w="2983" w:type="dxa"/>
                  <w:tcBorders>
                    <w:left w:val="single" w:sz="12" w:space="0" w:color="auto"/>
                  </w:tcBorders>
                  <w:vAlign w:val="center"/>
                </w:tcPr>
                <w:p w14:paraId="1867B7F2" w14:textId="77777777" w:rsidR="005376DA" w:rsidRPr="00C361F8" w:rsidRDefault="005376DA" w:rsidP="0097021A">
                  <w:pPr>
                    <w:rPr>
                      <w:sz w:val="20"/>
                      <w:szCs w:val="20"/>
                    </w:rPr>
                  </w:pPr>
                  <w:r w:rsidRPr="00C361F8">
                    <w:rPr>
                      <w:sz w:val="20"/>
                      <w:szCs w:val="20"/>
                    </w:rPr>
                    <w:t xml:space="preserve">30 mg twice daily for 5 days </w:t>
                  </w:r>
                  <w:r w:rsidRPr="00C361F8">
                    <w:rPr>
                      <w:sz w:val="20"/>
                      <w:szCs w:val="20"/>
                      <w:vertAlign w:val="superscript"/>
                    </w:rPr>
                    <w:t>b</w:t>
                  </w:r>
                </w:p>
              </w:tc>
            </w:tr>
            <w:tr w:rsidR="005376DA" w:rsidRPr="00C361F8" w14:paraId="2ACCB595" w14:textId="77777777" w:rsidTr="0097021A">
              <w:trPr>
                <w:trHeight w:val="358"/>
              </w:trPr>
              <w:tc>
                <w:tcPr>
                  <w:tcW w:w="1168" w:type="dxa"/>
                  <w:tcBorders>
                    <w:right w:val="single" w:sz="12" w:space="0" w:color="000000"/>
                  </w:tcBorders>
                  <w:vAlign w:val="center"/>
                </w:tcPr>
                <w:p w14:paraId="07A5BAA6" w14:textId="77777777" w:rsidR="005376DA" w:rsidRPr="00C361F8" w:rsidRDefault="005376DA" w:rsidP="0097021A">
                  <w:pPr>
                    <w:rPr>
                      <w:sz w:val="20"/>
                      <w:szCs w:val="20"/>
                    </w:rPr>
                  </w:pPr>
                  <w:r w:rsidRPr="00C361F8">
                    <w:rPr>
                      <w:sz w:val="20"/>
                      <w:szCs w:val="20"/>
                    </w:rPr>
                    <w:t xml:space="preserve">&gt; 15 to 23 </w:t>
                  </w:r>
                </w:p>
              </w:tc>
              <w:tc>
                <w:tcPr>
                  <w:tcW w:w="2983" w:type="dxa"/>
                  <w:tcBorders>
                    <w:left w:val="single" w:sz="12" w:space="0" w:color="000000"/>
                  </w:tcBorders>
                  <w:vAlign w:val="center"/>
                </w:tcPr>
                <w:p w14:paraId="7BF61691" w14:textId="77777777" w:rsidR="005376DA" w:rsidRPr="00C361F8" w:rsidRDefault="005376DA" w:rsidP="0097021A">
                  <w:pPr>
                    <w:rPr>
                      <w:sz w:val="20"/>
                      <w:szCs w:val="20"/>
                    </w:rPr>
                  </w:pPr>
                  <w:r w:rsidRPr="00C361F8">
                    <w:rPr>
                      <w:sz w:val="20"/>
                      <w:szCs w:val="20"/>
                    </w:rPr>
                    <w:t xml:space="preserve">45 mg twice daily for 5 days </w:t>
                  </w:r>
                  <w:r w:rsidRPr="00C361F8">
                    <w:rPr>
                      <w:sz w:val="20"/>
                      <w:szCs w:val="20"/>
                      <w:vertAlign w:val="superscript"/>
                    </w:rPr>
                    <w:t>b</w:t>
                  </w:r>
                </w:p>
              </w:tc>
            </w:tr>
            <w:tr w:rsidR="005376DA" w:rsidRPr="00C361F8" w14:paraId="673840F6" w14:textId="77777777" w:rsidTr="0097021A">
              <w:trPr>
                <w:trHeight w:val="358"/>
              </w:trPr>
              <w:tc>
                <w:tcPr>
                  <w:tcW w:w="1168" w:type="dxa"/>
                  <w:tcBorders>
                    <w:right w:val="single" w:sz="12" w:space="0" w:color="000000"/>
                  </w:tcBorders>
                  <w:vAlign w:val="center"/>
                </w:tcPr>
                <w:p w14:paraId="0A5EE72E" w14:textId="77777777" w:rsidR="005376DA" w:rsidRPr="00C361F8" w:rsidRDefault="005376DA" w:rsidP="0097021A">
                  <w:pPr>
                    <w:rPr>
                      <w:sz w:val="20"/>
                      <w:szCs w:val="20"/>
                    </w:rPr>
                  </w:pPr>
                  <w:r w:rsidRPr="00C361F8">
                    <w:rPr>
                      <w:sz w:val="20"/>
                      <w:szCs w:val="20"/>
                    </w:rPr>
                    <w:t>&gt; 23 to 40</w:t>
                  </w:r>
                </w:p>
              </w:tc>
              <w:tc>
                <w:tcPr>
                  <w:tcW w:w="2983" w:type="dxa"/>
                  <w:tcBorders>
                    <w:left w:val="single" w:sz="12" w:space="0" w:color="000000"/>
                  </w:tcBorders>
                  <w:vAlign w:val="center"/>
                </w:tcPr>
                <w:p w14:paraId="75D77F36" w14:textId="77777777" w:rsidR="005376DA" w:rsidRPr="00C361F8" w:rsidRDefault="005376DA" w:rsidP="0097021A">
                  <w:pPr>
                    <w:rPr>
                      <w:sz w:val="20"/>
                      <w:szCs w:val="20"/>
                    </w:rPr>
                  </w:pPr>
                  <w:r w:rsidRPr="00C361F8">
                    <w:rPr>
                      <w:sz w:val="20"/>
                      <w:szCs w:val="20"/>
                    </w:rPr>
                    <w:t xml:space="preserve">60 mg twice daily for 5 days </w:t>
                  </w:r>
                  <w:r w:rsidRPr="00C361F8">
                    <w:rPr>
                      <w:sz w:val="20"/>
                      <w:szCs w:val="20"/>
                      <w:vertAlign w:val="superscript"/>
                    </w:rPr>
                    <w:t>b</w:t>
                  </w:r>
                </w:p>
              </w:tc>
            </w:tr>
            <w:tr w:rsidR="005376DA" w:rsidRPr="00C361F8" w14:paraId="18088C39" w14:textId="77777777" w:rsidTr="0097021A">
              <w:trPr>
                <w:trHeight w:val="358"/>
              </w:trPr>
              <w:tc>
                <w:tcPr>
                  <w:tcW w:w="1168" w:type="dxa"/>
                  <w:tcBorders>
                    <w:bottom w:val="single" w:sz="12" w:space="0" w:color="000000"/>
                    <w:right w:val="single" w:sz="12" w:space="0" w:color="000000"/>
                  </w:tcBorders>
                  <w:vAlign w:val="center"/>
                </w:tcPr>
                <w:p w14:paraId="7421116E" w14:textId="77777777" w:rsidR="005376DA" w:rsidRPr="00C361F8" w:rsidRDefault="005376DA" w:rsidP="0097021A">
                  <w:pPr>
                    <w:rPr>
                      <w:sz w:val="20"/>
                      <w:szCs w:val="20"/>
                    </w:rPr>
                  </w:pPr>
                  <w:r w:rsidRPr="00C361F8">
                    <w:rPr>
                      <w:sz w:val="20"/>
                      <w:szCs w:val="20"/>
                    </w:rPr>
                    <w:t>&gt; 40</w:t>
                  </w:r>
                </w:p>
              </w:tc>
              <w:tc>
                <w:tcPr>
                  <w:tcW w:w="2983" w:type="dxa"/>
                  <w:tcBorders>
                    <w:left w:val="single" w:sz="12" w:space="0" w:color="000000"/>
                    <w:bottom w:val="single" w:sz="12" w:space="0" w:color="000000"/>
                  </w:tcBorders>
                  <w:vAlign w:val="center"/>
                </w:tcPr>
                <w:p w14:paraId="33A690AA" w14:textId="77777777" w:rsidR="005376DA" w:rsidRPr="00C361F8" w:rsidRDefault="005376DA" w:rsidP="0097021A">
                  <w:pPr>
                    <w:rPr>
                      <w:sz w:val="20"/>
                      <w:szCs w:val="20"/>
                    </w:rPr>
                  </w:pPr>
                  <w:r w:rsidRPr="00C361F8">
                    <w:rPr>
                      <w:sz w:val="20"/>
                      <w:szCs w:val="20"/>
                    </w:rPr>
                    <w:t xml:space="preserve">75 mg twice daily for 5 days </w:t>
                  </w:r>
                  <w:r w:rsidRPr="00C361F8">
                    <w:rPr>
                      <w:sz w:val="20"/>
                      <w:szCs w:val="20"/>
                      <w:vertAlign w:val="superscript"/>
                    </w:rPr>
                    <w:t>b</w:t>
                  </w:r>
                </w:p>
              </w:tc>
            </w:tr>
          </w:tbl>
          <w:p w14:paraId="1AF81E9B" w14:textId="77777777" w:rsidR="005376DA" w:rsidRPr="00C361F8" w:rsidRDefault="005376DA" w:rsidP="0097021A">
            <w:pPr>
              <w:rPr>
                <w:sz w:val="20"/>
                <w:szCs w:val="20"/>
              </w:rPr>
            </w:pPr>
          </w:p>
          <w:p w14:paraId="3BBAE71E" w14:textId="77777777" w:rsidR="005376DA" w:rsidRPr="00C361F8" w:rsidDel="006322A3" w:rsidRDefault="005376DA" w:rsidP="0097021A">
            <w:pPr>
              <w:spacing w:line="276" w:lineRule="auto"/>
              <w:ind w:left="34"/>
              <w:jc w:val="left"/>
              <w:rPr>
                <w:del w:id="1264" w:author="Author"/>
                <w:sz w:val="20"/>
                <w:szCs w:val="20"/>
              </w:rPr>
            </w:pPr>
            <w:r w:rsidRPr="00C361F8">
              <w:rPr>
                <w:sz w:val="20"/>
                <w:szCs w:val="20"/>
              </w:rPr>
              <w:t>Those within significant renal impairment (</w:t>
            </w:r>
            <w:r>
              <w:rPr>
                <w:sz w:val="20"/>
                <w:szCs w:val="20"/>
              </w:rPr>
              <w:t>CrCl</w:t>
            </w:r>
            <w:r w:rsidRPr="00C361F8">
              <w:rPr>
                <w:sz w:val="20"/>
                <w:szCs w:val="20"/>
              </w:rPr>
              <w:t xml:space="preserve"> 10 - 30 mL/min) should receive once daily dosing. Those </w:t>
            </w:r>
            <w:r>
              <w:rPr>
                <w:sz w:val="20"/>
                <w:szCs w:val="20"/>
              </w:rPr>
              <w:t xml:space="preserve">with CrCl &lt;10 ml/min should </w:t>
            </w:r>
            <w:r w:rsidRPr="00C361F8">
              <w:rPr>
                <w:sz w:val="20"/>
                <w:szCs w:val="20"/>
              </w:rPr>
              <w:t>receive only a single dose on day 1.</w:t>
            </w:r>
          </w:p>
          <w:p w14:paraId="0C413654" w14:textId="77777777" w:rsidR="005376DA" w:rsidRPr="00C361F8" w:rsidRDefault="005376DA" w:rsidP="0097021A">
            <w:pPr>
              <w:spacing w:line="276" w:lineRule="auto"/>
              <w:ind w:left="34"/>
              <w:jc w:val="left"/>
              <w:rPr>
                <w:sz w:val="20"/>
                <w:szCs w:val="20"/>
              </w:rPr>
            </w:pPr>
          </w:p>
        </w:tc>
      </w:tr>
      <w:tr w:rsidR="005376DA" w:rsidRPr="00633320" w14:paraId="11C9BA84" w14:textId="77777777" w:rsidTr="0097021A">
        <w:trPr>
          <w:trHeight w:val="630"/>
        </w:trPr>
        <w:tc>
          <w:tcPr>
            <w:tcW w:w="1985" w:type="dxa"/>
            <w:tcBorders>
              <w:left w:val="nil"/>
              <w:bottom w:val="single" w:sz="12" w:space="0" w:color="auto"/>
            </w:tcBorders>
            <w:shd w:val="clear" w:color="auto" w:fill="auto"/>
          </w:tcPr>
          <w:p w14:paraId="43DC3AD7" w14:textId="77777777" w:rsidR="005376DA" w:rsidRPr="00C361F8" w:rsidRDefault="005376DA" w:rsidP="0097021A">
            <w:pPr>
              <w:rPr>
                <w:sz w:val="20"/>
                <w:szCs w:val="20"/>
              </w:rPr>
            </w:pPr>
            <w:r w:rsidRPr="00C361F8">
              <w:rPr>
                <w:sz w:val="20"/>
                <w:szCs w:val="20"/>
              </w:rPr>
              <w:t>Baloxavir marboxil</w:t>
            </w:r>
          </w:p>
          <w:p w14:paraId="72CA21FE" w14:textId="77777777" w:rsidR="005376DA" w:rsidRPr="00C361F8" w:rsidRDefault="005376DA" w:rsidP="0097021A">
            <w:pPr>
              <w:rPr>
                <w:sz w:val="20"/>
                <w:szCs w:val="20"/>
              </w:rPr>
            </w:pPr>
          </w:p>
          <w:p w14:paraId="4F870FF3" w14:textId="2BF7A3EC" w:rsidR="005376DA" w:rsidRPr="00C361F8" w:rsidRDefault="005376DA" w:rsidP="00AB6D40">
            <w:pPr>
              <w:jc w:val="left"/>
              <w:rPr>
                <w:b/>
                <w:sz w:val="20"/>
                <w:szCs w:val="20"/>
              </w:rPr>
            </w:pPr>
            <w:r w:rsidRPr="00C361F8">
              <w:rPr>
                <w:sz w:val="20"/>
                <w:szCs w:val="20"/>
              </w:rPr>
              <w:t xml:space="preserve">- </w:t>
            </w:r>
            <w:commentRangeStart w:id="1265"/>
            <w:r w:rsidRPr="00C361F8">
              <w:rPr>
                <w:sz w:val="20"/>
                <w:szCs w:val="20"/>
              </w:rPr>
              <w:t>20</w:t>
            </w:r>
            <w:del w:id="1266" w:author="Author">
              <w:r w:rsidRPr="00C361F8" w:rsidDel="00AB6D40">
                <w:rPr>
                  <w:sz w:val="20"/>
                  <w:szCs w:val="20"/>
                </w:rPr>
                <w:delText xml:space="preserve"> and 40 </w:delText>
              </w:r>
            </w:del>
            <w:r w:rsidRPr="00C361F8">
              <w:rPr>
                <w:sz w:val="20"/>
                <w:szCs w:val="20"/>
              </w:rPr>
              <w:t xml:space="preserve">mg </w:t>
            </w:r>
            <w:commentRangeEnd w:id="1265"/>
            <w:r w:rsidR="00AB6D40">
              <w:rPr>
                <w:rStyle w:val="CommentReference"/>
              </w:rPr>
              <w:commentReference w:id="1265"/>
            </w:r>
            <w:r w:rsidRPr="00C361F8">
              <w:rPr>
                <w:sz w:val="20"/>
                <w:szCs w:val="20"/>
              </w:rPr>
              <w:t>tablets</w:t>
            </w:r>
          </w:p>
        </w:tc>
        <w:tc>
          <w:tcPr>
            <w:tcW w:w="1417" w:type="dxa"/>
            <w:tcBorders>
              <w:bottom w:val="single" w:sz="12" w:space="0" w:color="auto"/>
            </w:tcBorders>
            <w:shd w:val="clear" w:color="auto" w:fill="auto"/>
          </w:tcPr>
          <w:p w14:paraId="0B7BAEBA" w14:textId="77777777" w:rsidR="005376DA" w:rsidRPr="00C361F8" w:rsidRDefault="005376DA" w:rsidP="0097021A">
            <w:pPr>
              <w:jc w:val="left"/>
              <w:rPr>
                <w:sz w:val="20"/>
                <w:szCs w:val="20"/>
              </w:rPr>
            </w:pPr>
            <w:r w:rsidRPr="00C361F8">
              <w:rPr>
                <w:sz w:val="20"/>
                <w:szCs w:val="20"/>
              </w:rPr>
              <w:t>Oral</w:t>
            </w:r>
          </w:p>
          <w:p w14:paraId="22EADA0F" w14:textId="77777777" w:rsidR="005376DA" w:rsidRPr="00C361F8" w:rsidRDefault="005376DA" w:rsidP="0097021A">
            <w:pPr>
              <w:jc w:val="left"/>
              <w:rPr>
                <w:sz w:val="20"/>
                <w:szCs w:val="20"/>
                <w:u w:val="single"/>
              </w:rPr>
            </w:pPr>
            <w:r w:rsidRPr="00C361F8">
              <w:rPr>
                <w:sz w:val="20"/>
                <w:szCs w:val="20"/>
                <w:u w:val="single"/>
              </w:rPr>
              <w:t>or</w:t>
            </w:r>
          </w:p>
          <w:p w14:paraId="26BC25AD" w14:textId="77777777" w:rsidR="005376DA" w:rsidRPr="00C361F8" w:rsidRDefault="005376DA" w:rsidP="0097021A">
            <w:pPr>
              <w:jc w:val="left"/>
              <w:rPr>
                <w:sz w:val="20"/>
                <w:szCs w:val="20"/>
              </w:rPr>
            </w:pPr>
            <w:r w:rsidRPr="00C361F8">
              <w:rPr>
                <w:sz w:val="20"/>
                <w:szCs w:val="20"/>
              </w:rPr>
              <w:t xml:space="preserve">Other enteral routes </w:t>
            </w:r>
          </w:p>
          <w:p w14:paraId="1AFE287B" w14:textId="77777777" w:rsidR="005376DA" w:rsidRPr="00C361F8" w:rsidRDefault="005376DA" w:rsidP="0097021A">
            <w:pPr>
              <w:rPr>
                <w:sz w:val="20"/>
                <w:szCs w:val="20"/>
              </w:rPr>
            </w:pPr>
          </w:p>
        </w:tc>
        <w:tc>
          <w:tcPr>
            <w:tcW w:w="1701" w:type="dxa"/>
            <w:tcBorders>
              <w:top w:val="single" w:sz="4" w:space="0" w:color="auto"/>
              <w:bottom w:val="single" w:sz="12" w:space="0" w:color="auto"/>
            </w:tcBorders>
            <w:shd w:val="clear" w:color="auto" w:fill="auto"/>
          </w:tcPr>
          <w:p w14:paraId="2363A6DD" w14:textId="77777777" w:rsidR="005376DA" w:rsidRPr="00C361F8" w:rsidRDefault="005376DA" w:rsidP="0097021A">
            <w:pPr>
              <w:rPr>
                <w:sz w:val="20"/>
                <w:szCs w:val="20"/>
              </w:rPr>
            </w:pPr>
            <w:r w:rsidRPr="00C361F8">
              <w:rPr>
                <w:sz w:val="20"/>
                <w:szCs w:val="20"/>
              </w:rPr>
              <w:sym w:font="Symbol" w:char="F0B3"/>
            </w:r>
            <w:r w:rsidRPr="00C361F8">
              <w:rPr>
                <w:sz w:val="20"/>
                <w:szCs w:val="20"/>
              </w:rPr>
              <w:t xml:space="preserve"> 12 years old</w:t>
            </w:r>
          </w:p>
        </w:tc>
        <w:tc>
          <w:tcPr>
            <w:tcW w:w="4253" w:type="dxa"/>
            <w:tcBorders>
              <w:bottom w:val="single" w:sz="12" w:space="0" w:color="auto"/>
              <w:right w:val="nil"/>
            </w:tcBorders>
            <w:shd w:val="clear" w:color="auto" w:fill="auto"/>
          </w:tcPr>
          <w:p w14:paraId="41053E42" w14:textId="77777777" w:rsidR="005376DA" w:rsidRPr="00C361F8" w:rsidRDefault="005376DA" w:rsidP="0097021A">
            <w:pPr>
              <w:rPr>
                <w:sz w:val="20"/>
                <w:szCs w:val="20"/>
              </w:rPr>
            </w:pPr>
          </w:p>
          <w:tbl>
            <w:tblPr>
              <w:tblStyle w:val="TableGrid1"/>
              <w:tblW w:w="41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1"/>
              <w:gridCol w:w="2653"/>
            </w:tblGrid>
            <w:tr w:rsidR="005376DA" w:rsidRPr="00C361F8" w14:paraId="2C23B4F0" w14:textId="77777777" w:rsidTr="0097021A">
              <w:trPr>
                <w:trHeight w:val="237"/>
              </w:trPr>
              <w:tc>
                <w:tcPr>
                  <w:tcW w:w="1451" w:type="dxa"/>
                  <w:tcBorders>
                    <w:top w:val="single" w:sz="12" w:space="0" w:color="000000"/>
                    <w:bottom w:val="single" w:sz="12" w:space="0" w:color="000000"/>
                    <w:right w:val="single" w:sz="12" w:space="0" w:color="000000"/>
                  </w:tcBorders>
                </w:tcPr>
                <w:p w14:paraId="013238E1" w14:textId="77777777" w:rsidR="005376DA" w:rsidRPr="00C361F8" w:rsidRDefault="005376DA" w:rsidP="0097021A">
                  <w:pPr>
                    <w:rPr>
                      <w:sz w:val="20"/>
                      <w:szCs w:val="20"/>
                    </w:rPr>
                  </w:pPr>
                  <w:r w:rsidRPr="00C361F8">
                    <w:rPr>
                      <w:sz w:val="20"/>
                      <w:szCs w:val="20"/>
                    </w:rPr>
                    <w:t>Weight (kg)</w:t>
                  </w:r>
                </w:p>
              </w:tc>
              <w:tc>
                <w:tcPr>
                  <w:tcW w:w="2653" w:type="dxa"/>
                  <w:tcBorders>
                    <w:top w:val="single" w:sz="12" w:space="0" w:color="000000"/>
                    <w:left w:val="single" w:sz="12" w:space="0" w:color="000000"/>
                    <w:bottom w:val="single" w:sz="12" w:space="0" w:color="000000"/>
                  </w:tcBorders>
                </w:tcPr>
                <w:p w14:paraId="7EBCCD7A" w14:textId="77777777" w:rsidR="005376DA" w:rsidRPr="00C361F8" w:rsidRDefault="005376DA" w:rsidP="0097021A">
                  <w:pPr>
                    <w:rPr>
                      <w:sz w:val="20"/>
                      <w:szCs w:val="20"/>
                    </w:rPr>
                  </w:pPr>
                  <w:r w:rsidRPr="00C361F8">
                    <w:rPr>
                      <w:sz w:val="20"/>
                      <w:szCs w:val="20"/>
                    </w:rPr>
                    <w:t>Dose</w:t>
                  </w:r>
                </w:p>
              </w:tc>
            </w:tr>
            <w:tr w:rsidR="005376DA" w:rsidRPr="00C361F8" w14:paraId="06102E36" w14:textId="77777777" w:rsidTr="0097021A">
              <w:trPr>
                <w:trHeight w:val="358"/>
              </w:trPr>
              <w:tc>
                <w:tcPr>
                  <w:tcW w:w="1451" w:type="dxa"/>
                  <w:tcBorders>
                    <w:top w:val="single" w:sz="12" w:space="0" w:color="000000"/>
                    <w:right w:val="single" w:sz="12" w:space="0" w:color="000000"/>
                  </w:tcBorders>
                  <w:vAlign w:val="center"/>
                </w:tcPr>
                <w:p w14:paraId="70E124B1" w14:textId="77777777" w:rsidR="005376DA" w:rsidRPr="00C361F8" w:rsidRDefault="005376DA" w:rsidP="0097021A">
                  <w:pPr>
                    <w:rPr>
                      <w:sz w:val="20"/>
                      <w:szCs w:val="20"/>
                    </w:rPr>
                  </w:pPr>
                  <w:r>
                    <w:rPr>
                      <w:sz w:val="20"/>
                      <w:szCs w:val="20"/>
                    </w:rPr>
                    <w:t>&lt;40</w:t>
                  </w:r>
                </w:p>
              </w:tc>
              <w:tc>
                <w:tcPr>
                  <w:tcW w:w="2653" w:type="dxa"/>
                  <w:tcBorders>
                    <w:top w:val="single" w:sz="12" w:space="0" w:color="000000"/>
                    <w:left w:val="single" w:sz="12" w:space="0" w:color="000000"/>
                  </w:tcBorders>
                  <w:vAlign w:val="center"/>
                </w:tcPr>
                <w:p w14:paraId="08497B69" w14:textId="77777777" w:rsidR="005376DA" w:rsidRPr="00C361F8" w:rsidRDefault="005376DA" w:rsidP="0097021A">
                  <w:pPr>
                    <w:rPr>
                      <w:sz w:val="20"/>
                      <w:szCs w:val="20"/>
                    </w:rPr>
                  </w:pPr>
                  <w:r>
                    <w:rPr>
                      <w:sz w:val="20"/>
                      <w:szCs w:val="20"/>
                    </w:rPr>
                    <w:t>Not eligible</w:t>
                  </w:r>
                </w:p>
              </w:tc>
            </w:tr>
            <w:tr w:rsidR="005376DA" w:rsidRPr="00C361F8" w14:paraId="6B7836E1" w14:textId="77777777" w:rsidTr="0097021A">
              <w:trPr>
                <w:trHeight w:val="358"/>
              </w:trPr>
              <w:tc>
                <w:tcPr>
                  <w:tcW w:w="1451" w:type="dxa"/>
                  <w:tcBorders>
                    <w:right w:val="single" w:sz="12" w:space="0" w:color="auto"/>
                  </w:tcBorders>
                  <w:vAlign w:val="center"/>
                </w:tcPr>
                <w:p w14:paraId="35C97089" w14:textId="77777777" w:rsidR="005376DA" w:rsidRPr="00C361F8" w:rsidRDefault="005376DA" w:rsidP="0097021A">
                  <w:pPr>
                    <w:rPr>
                      <w:sz w:val="20"/>
                      <w:szCs w:val="20"/>
                    </w:rPr>
                  </w:pPr>
                  <w:r w:rsidRPr="00C361F8">
                    <w:rPr>
                      <w:sz w:val="20"/>
                      <w:szCs w:val="20"/>
                    </w:rPr>
                    <w:t>≥</w:t>
                  </w:r>
                  <w:r>
                    <w:rPr>
                      <w:sz w:val="20"/>
                      <w:szCs w:val="20"/>
                    </w:rPr>
                    <w:t xml:space="preserve">40 </w:t>
                  </w:r>
                  <w:r w:rsidRPr="00C361F8">
                    <w:rPr>
                      <w:sz w:val="20"/>
                      <w:szCs w:val="20"/>
                    </w:rPr>
                    <w:t>&lt; 80</w:t>
                  </w:r>
                </w:p>
              </w:tc>
              <w:tc>
                <w:tcPr>
                  <w:tcW w:w="2653" w:type="dxa"/>
                  <w:tcBorders>
                    <w:left w:val="single" w:sz="12" w:space="0" w:color="auto"/>
                  </w:tcBorders>
                  <w:vAlign w:val="center"/>
                </w:tcPr>
                <w:p w14:paraId="0BEF03FA" w14:textId="77777777" w:rsidR="005376DA" w:rsidRPr="00C361F8" w:rsidRDefault="005376DA" w:rsidP="0097021A">
                  <w:pPr>
                    <w:rPr>
                      <w:sz w:val="20"/>
                      <w:szCs w:val="20"/>
                    </w:rPr>
                  </w:pPr>
                  <w:r w:rsidRPr="00C361F8">
                    <w:rPr>
                      <w:sz w:val="20"/>
                      <w:szCs w:val="20"/>
                    </w:rPr>
                    <w:t>40 mg on day 1 and day 4</w:t>
                  </w:r>
                </w:p>
              </w:tc>
            </w:tr>
            <w:tr w:rsidR="005376DA" w:rsidRPr="00C361F8" w14:paraId="79C135D8" w14:textId="77777777" w:rsidTr="0097021A">
              <w:trPr>
                <w:trHeight w:val="358"/>
              </w:trPr>
              <w:tc>
                <w:tcPr>
                  <w:tcW w:w="1451" w:type="dxa"/>
                  <w:tcBorders>
                    <w:bottom w:val="single" w:sz="12" w:space="0" w:color="000000"/>
                    <w:right w:val="single" w:sz="12" w:space="0" w:color="auto"/>
                  </w:tcBorders>
                  <w:vAlign w:val="center"/>
                </w:tcPr>
                <w:p w14:paraId="7DDE4441" w14:textId="77777777" w:rsidR="005376DA" w:rsidRPr="00C361F8" w:rsidRDefault="005376DA" w:rsidP="0097021A">
                  <w:pPr>
                    <w:rPr>
                      <w:sz w:val="20"/>
                      <w:szCs w:val="20"/>
                    </w:rPr>
                  </w:pPr>
                  <w:r w:rsidRPr="00C361F8">
                    <w:rPr>
                      <w:sz w:val="20"/>
                      <w:szCs w:val="20"/>
                    </w:rPr>
                    <w:t>≥ 80</w:t>
                  </w:r>
                </w:p>
              </w:tc>
              <w:tc>
                <w:tcPr>
                  <w:tcW w:w="2653" w:type="dxa"/>
                  <w:tcBorders>
                    <w:left w:val="single" w:sz="12" w:space="0" w:color="auto"/>
                    <w:bottom w:val="single" w:sz="12" w:space="0" w:color="000000"/>
                  </w:tcBorders>
                  <w:vAlign w:val="center"/>
                </w:tcPr>
                <w:p w14:paraId="52ED6ED1" w14:textId="77777777" w:rsidR="005376DA" w:rsidRPr="00C361F8" w:rsidRDefault="005376DA" w:rsidP="0097021A">
                  <w:pPr>
                    <w:rPr>
                      <w:sz w:val="20"/>
                      <w:szCs w:val="20"/>
                    </w:rPr>
                  </w:pPr>
                  <w:r w:rsidRPr="00C361F8">
                    <w:rPr>
                      <w:sz w:val="20"/>
                      <w:szCs w:val="20"/>
                    </w:rPr>
                    <w:t>80 mg on day 1 and day 4</w:t>
                  </w:r>
                </w:p>
              </w:tc>
            </w:tr>
          </w:tbl>
          <w:p w14:paraId="043B8B38" w14:textId="17B5223C" w:rsidR="005376DA" w:rsidRPr="00C361F8" w:rsidDel="006322A3" w:rsidRDefault="005376DA" w:rsidP="0097021A">
            <w:pPr>
              <w:rPr>
                <w:del w:id="1267" w:author="Author"/>
                <w:sz w:val="20"/>
                <w:szCs w:val="20"/>
              </w:rPr>
            </w:pPr>
          </w:p>
          <w:p w14:paraId="7B589E9C" w14:textId="77777777" w:rsidR="005376DA" w:rsidRPr="00C361F8" w:rsidRDefault="005376DA" w:rsidP="0097021A">
            <w:pPr>
              <w:rPr>
                <w:sz w:val="20"/>
                <w:szCs w:val="20"/>
              </w:rPr>
            </w:pPr>
          </w:p>
        </w:tc>
      </w:tr>
      <w:tr w:rsidR="005376DA" w:rsidRPr="00633320" w14:paraId="4AC4059F" w14:textId="77777777" w:rsidTr="0097021A">
        <w:trPr>
          <w:trHeight w:val="630"/>
        </w:trPr>
        <w:tc>
          <w:tcPr>
            <w:tcW w:w="1985" w:type="dxa"/>
            <w:vMerge w:val="restart"/>
            <w:tcBorders>
              <w:top w:val="single" w:sz="12" w:space="0" w:color="auto"/>
              <w:left w:val="nil"/>
            </w:tcBorders>
            <w:shd w:val="clear" w:color="auto" w:fill="auto"/>
          </w:tcPr>
          <w:p w14:paraId="0305068A" w14:textId="77777777" w:rsidR="005376DA" w:rsidRPr="00C361F8" w:rsidRDefault="005376DA" w:rsidP="0097021A">
            <w:pPr>
              <w:jc w:val="left"/>
              <w:rPr>
                <w:sz w:val="20"/>
                <w:szCs w:val="20"/>
              </w:rPr>
            </w:pPr>
            <w:del w:id="1268" w:author="Author">
              <w:r w:rsidRPr="00C361F8" w:rsidDel="00BD4C4D">
                <w:rPr>
                  <w:sz w:val="20"/>
                  <w:szCs w:val="20"/>
                </w:rPr>
                <w:delText>Low dose c</w:delText>
              </w:r>
            </w:del>
            <w:ins w:id="1269" w:author="Author">
              <w:r>
                <w:rPr>
                  <w:sz w:val="20"/>
                  <w:szCs w:val="20"/>
                </w:rPr>
                <w:t>C</w:t>
              </w:r>
            </w:ins>
            <w:r w:rsidRPr="00C361F8">
              <w:rPr>
                <w:sz w:val="20"/>
                <w:szCs w:val="20"/>
              </w:rPr>
              <w:t>orticosteroids</w:t>
            </w:r>
          </w:p>
        </w:tc>
        <w:tc>
          <w:tcPr>
            <w:tcW w:w="1417" w:type="dxa"/>
            <w:vMerge w:val="restart"/>
            <w:tcBorders>
              <w:top w:val="single" w:sz="12" w:space="0" w:color="auto"/>
            </w:tcBorders>
            <w:shd w:val="clear" w:color="auto" w:fill="auto"/>
          </w:tcPr>
          <w:p w14:paraId="72D89287" w14:textId="77777777" w:rsidR="005376DA" w:rsidRPr="00C361F8" w:rsidRDefault="005376DA" w:rsidP="0097021A">
            <w:pPr>
              <w:jc w:val="left"/>
              <w:rPr>
                <w:sz w:val="20"/>
                <w:szCs w:val="20"/>
              </w:rPr>
            </w:pPr>
            <w:r w:rsidRPr="00C361F8">
              <w:rPr>
                <w:sz w:val="20"/>
                <w:szCs w:val="20"/>
              </w:rPr>
              <w:t>Oral</w:t>
            </w:r>
          </w:p>
          <w:p w14:paraId="797A404D" w14:textId="77777777" w:rsidR="005376DA" w:rsidRPr="00C361F8" w:rsidRDefault="005376DA" w:rsidP="0097021A">
            <w:pPr>
              <w:jc w:val="left"/>
              <w:rPr>
                <w:sz w:val="20"/>
                <w:szCs w:val="20"/>
                <w:u w:val="single"/>
              </w:rPr>
            </w:pPr>
            <w:r w:rsidRPr="00C361F8">
              <w:rPr>
                <w:sz w:val="20"/>
                <w:szCs w:val="20"/>
                <w:u w:val="single"/>
              </w:rPr>
              <w:t>or</w:t>
            </w:r>
          </w:p>
          <w:p w14:paraId="6201B318" w14:textId="77777777" w:rsidR="005376DA" w:rsidRPr="00C361F8" w:rsidRDefault="005376DA" w:rsidP="0097021A">
            <w:pPr>
              <w:jc w:val="left"/>
              <w:rPr>
                <w:sz w:val="20"/>
                <w:szCs w:val="20"/>
              </w:rPr>
            </w:pPr>
            <w:r w:rsidRPr="00C361F8">
              <w:rPr>
                <w:sz w:val="20"/>
                <w:szCs w:val="20"/>
              </w:rPr>
              <w:t xml:space="preserve">Other enteral routes </w:t>
            </w:r>
          </w:p>
          <w:p w14:paraId="764099EC" w14:textId="77777777" w:rsidR="005376DA" w:rsidRPr="00C361F8" w:rsidRDefault="005376DA" w:rsidP="0097021A">
            <w:pPr>
              <w:jc w:val="left"/>
              <w:rPr>
                <w:sz w:val="20"/>
                <w:szCs w:val="20"/>
                <w:u w:val="single"/>
              </w:rPr>
            </w:pPr>
            <w:r w:rsidRPr="00C361F8">
              <w:rPr>
                <w:sz w:val="20"/>
                <w:szCs w:val="20"/>
                <w:u w:val="single"/>
              </w:rPr>
              <w:t>or</w:t>
            </w:r>
          </w:p>
          <w:p w14:paraId="275DFCC1" w14:textId="77777777" w:rsidR="005376DA" w:rsidRPr="00C361F8" w:rsidRDefault="005376DA" w:rsidP="0097021A">
            <w:pPr>
              <w:jc w:val="left"/>
              <w:rPr>
                <w:sz w:val="20"/>
                <w:szCs w:val="20"/>
              </w:rPr>
            </w:pPr>
            <w:r w:rsidRPr="00C361F8">
              <w:rPr>
                <w:sz w:val="20"/>
                <w:szCs w:val="20"/>
              </w:rPr>
              <w:t>Intravenous</w:t>
            </w:r>
          </w:p>
        </w:tc>
        <w:tc>
          <w:tcPr>
            <w:tcW w:w="1701" w:type="dxa"/>
            <w:tcBorders>
              <w:top w:val="single" w:sz="12" w:space="0" w:color="auto"/>
              <w:bottom w:val="single" w:sz="12" w:space="0" w:color="auto"/>
            </w:tcBorders>
            <w:shd w:val="clear" w:color="auto" w:fill="auto"/>
          </w:tcPr>
          <w:p w14:paraId="5BB64211" w14:textId="77777777" w:rsidR="005376DA" w:rsidRPr="00C361F8" w:rsidRDefault="005376DA" w:rsidP="0097021A">
            <w:pPr>
              <w:rPr>
                <w:sz w:val="20"/>
                <w:szCs w:val="20"/>
              </w:rPr>
            </w:pPr>
            <w:r w:rsidRPr="00C361F8">
              <w:rPr>
                <w:sz w:val="20"/>
                <w:szCs w:val="20"/>
              </w:rPr>
              <w:t xml:space="preserve">Less than </w:t>
            </w:r>
            <w:r>
              <w:rPr>
                <w:sz w:val="20"/>
                <w:szCs w:val="20"/>
              </w:rPr>
              <w:t>36 weeks</w:t>
            </w:r>
            <w:r w:rsidRPr="00C361F8">
              <w:rPr>
                <w:sz w:val="20"/>
                <w:szCs w:val="20"/>
              </w:rPr>
              <w:t xml:space="preserve"> corrected gestational age</w:t>
            </w:r>
          </w:p>
        </w:tc>
        <w:tc>
          <w:tcPr>
            <w:tcW w:w="4253" w:type="dxa"/>
            <w:tcBorders>
              <w:top w:val="single" w:sz="12" w:space="0" w:color="auto"/>
              <w:bottom w:val="single" w:sz="12" w:space="0" w:color="auto"/>
              <w:right w:val="nil"/>
            </w:tcBorders>
            <w:shd w:val="clear" w:color="auto" w:fill="auto"/>
          </w:tcPr>
          <w:p w14:paraId="7A116ABA" w14:textId="77777777" w:rsidR="005376DA" w:rsidRPr="00C361F8" w:rsidRDefault="005376DA" w:rsidP="0097021A">
            <w:pPr>
              <w:rPr>
                <w:sz w:val="20"/>
                <w:szCs w:val="20"/>
              </w:rPr>
            </w:pPr>
            <w:r w:rsidRPr="00C361F8">
              <w:rPr>
                <w:sz w:val="20"/>
                <w:szCs w:val="20"/>
              </w:rPr>
              <w:t>Hydrocortisone (IV)</w:t>
            </w:r>
          </w:p>
          <w:p w14:paraId="093858A3" w14:textId="77777777" w:rsidR="005376DA" w:rsidRPr="00C361F8" w:rsidDel="006322A3" w:rsidRDefault="005376DA" w:rsidP="0097021A">
            <w:pPr>
              <w:rPr>
                <w:del w:id="1270" w:author="Author"/>
                <w:sz w:val="20"/>
                <w:szCs w:val="20"/>
              </w:rPr>
            </w:pPr>
            <w:r w:rsidRPr="00C361F8">
              <w:rPr>
                <w:sz w:val="20"/>
                <w:szCs w:val="20"/>
              </w:rPr>
              <w:t>0.5 mg/kg every 12 hours for 7 days and then 0.5mg/kg once daily for 3 days</w:t>
            </w:r>
          </w:p>
          <w:p w14:paraId="51AD0A74" w14:textId="77777777" w:rsidR="005376DA" w:rsidRPr="00C361F8" w:rsidDel="006322A3" w:rsidRDefault="005376DA" w:rsidP="0097021A">
            <w:pPr>
              <w:rPr>
                <w:del w:id="1271" w:author="Author"/>
                <w:sz w:val="20"/>
                <w:szCs w:val="20"/>
              </w:rPr>
            </w:pPr>
          </w:p>
          <w:p w14:paraId="7676E88B" w14:textId="77777777" w:rsidR="005376DA" w:rsidRPr="00C361F8" w:rsidRDefault="005376DA" w:rsidP="0097021A">
            <w:pPr>
              <w:rPr>
                <w:sz w:val="20"/>
                <w:szCs w:val="20"/>
              </w:rPr>
            </w:pPr>
          </w:p>
        </w:tc>
      </w:tr>
      <w:tr w:rsidR="005376DA" w:rsidRPr="00633320" w14:paraId="319A7914" w14:textId="77777777" w:rsidTr="0097021A">
        <w:trPr>
          <w:trHeight w:val="630"/>
        </w:trPr>
        <w:tc>
          <w:tcPr>
            <w:tcW w:w="1985" w:type="dxa"/>
            <w:vMerge/>
            <w:tcBorders>
              <w:left w:val="nil"/>
            </w:tcBorders>
            <w:shd w:val="clear" w:color="auto" w:fill="auto"/>
          </w:tcPr>
          <w:p w14:paraId="5D18789B" w14:textId="77777777" w:rsidR="005376DA" w:rsidRPr="00C361F8" w:rsidRDefault="005376DA" w:rsidP="0097021A">
            <w:pPr>
              <w:rPr>
                <w:sz w:val="20"/>
                <w:szCs w:val="20"/>
              </w:rPr>
            </w:pPr>
          </w:p>
        </w:tc>
        <w:tc>
          <w:tcPr>
            <w:tcW w:w="1417" w:type="dxa"/>
            <w:vMerge/>
            <w:shd w:val="clear" w:color="auto" w:fill="auto"/>
          </w:tcPr>
          <w:p w14:paraId="0ED7B5F7" w14:textId="77777777" w:rsidR="005376DA" w:rsidRPr="00C361F8" w:rsidRDefault="005376DA" w:rsidP="0097021A">
            <w:pPr>
              <w:rPr>
                <w:sz w:val="20"/>
                <w:szCs w:val="20"/>
              </w:rPr>
            </w:pPr>
          </w:p>
        </w:tc>
        <w:tc>
          <w:tcPr>
            <w:tcW w:w="1701" w:type="dxa"/>
            <w:tcBorders>
              <w:top w:val="single" w:sz="12" w:space="0" w:color="auto"/>
              <w:bottom w:val="single" w:sz="12" w:space="0" w:color="auto"/>
            </w:tcBorders>
            <w:shd w:val="clear" w:color="auto" w:fill="auto"/>
          </w:tcPr>
          <w:p w14:paraId="046C8E8A" w14:textId="77777777" w:rsidR="005376DA" w:rsidRPr="00C361F8" w:rsidRDefault="005376DA" w:rsidP="0097021A">
            <w:pPr>
              <w:jc w:val="left"/>
              <w:rPr>
                <w:sz w:val="20"/>
                <w:szCs w:val="20"/>
              </w:rPr>
            </w:pPr>
            <w:r w:rsidRPr="00C361F8">
              <w:rPr>
                <w:sz w:val="20"/>
                <w:szCs w:val="20"/>
              </w:rPr>
              <w:t>≥0 month (≥</w:t>
            </w:r>
            <w:r>
              <w:rPr>
                <w:sz w:val="20"/>
                <w:szCs w:val="20"/>
              </w:rPr>
              <w:t>36 weeks</w:t>
            </w:r>
            <w:r w:rsidRPr="00C361F8">
              <w:rPr>
                <w:sz w:val="20"/>
                <w:szCs w:val="20"/>
              </w:rPr>
              <w:t xml:space="preserve"> corrected gestational age)</w:t>
            </w:r>
          </w:p>
          <w:p w14:paraId="53A4F463" w14:textId="77777777" w:rsidR="005376DA" w:rsidRPr="00C361F8" w:rsidRDefault="005376DA" w:rsidP="0097021A">
            <w:pPr>
              <w:rPr>
                <w:sz w:val="20"/>
                <w:szCs w:val="20"/>
              </w:rPr>
            </w:pPr>
          </w:p>
        </w:tc>
        <w:tc>
          <w:tcPr>
            <w:tcW w:w="4253" w:type="dxa"/>
            <w:tcBorders>
              <w:top w:val="single" w:sz="12" w:space="0" w:color="auto"/>
              <w:bottom w:val="single" w:sz="12" w:space="0" w:color="auto"/>
              <w:right w:val="nil"/>
            </w:tcBorders>
            <w:shd w:val="clear" w:color="auto" w:fill="auto"/>
          </w:tcPr>
          <w:p w14:paraId="7A4052E7" w14:textId="77777777" w:rsidR="005376DA" w:rsidRPr="00C361F8" w:rsidRDefault="005376DA" w:rsidP="0097021A">
            <w:pPr>
              <w:rPr>
                <w:sz w:val="20"/>
                <w:szCs w:val="20"/>
              </w:rPr>
            </w:pPr>
            <w:r w:rsidRPr="00C361F8">
              <w:rPr>
                <w:sz w:val="20"/>
                <w:szCs w:val="20"/>
              </w:rPr>
              <w:t>Dexamethasone:</w:t>
            </w:r>
          </w:p>
          <w:p w14:paraId="10B95910" w14:textId="77777777" w:rsidR="005376DA" w:rsidRPr="00C361F8" w:rsidRDefault="005376DA" w:rsidP="0097021A">
            <w:pPr>
              <w:rPr>
                <w:sz w:val="20"/>
                <w:szCs w:val="20"/>
              </w:rPr>
            </w:pPr>
            <w:r w:rsidRPr="00C361F8">
              <w:rPr>
                <w:sz w:val="20"/>
                <w:szCs w:val="20"/>
              </w:rPr>
              <w:t>150 micrograms/kg (as base) once daily (max: 6 mg once daily)</w:t>
            </w:r>
            <w:r>
              <w:rPr>
                <w:sz w:val="20"/>
                <w:szCs w:val="20"/>
              </w:rPr>
              <w:t xml:space="preserve"> for 10 days (or until discharge if sooner)</w:t>
            </w:r>
          </w:p>
        </w:tc>
      </w:tr>
    </w:tbl>
    <w:p w14:paraId="0E23CBEF" w14:textId="6649570E" w:rsidR="005376DA" w:rsidDel="006322A3" w:rsidRDefault="005376DA" w:rsidP="0097021A">
      <w:pPr>
        <w:spacing w:line="276" w:lineRule="auto"/>
        <w:ind w:left="34"/>
        <w:rPr>
          <w:del w:id="1272" w:author="Author"/>
          <w:sz w:val="20"/>
          <w:szCs w:val="20"/>
          <w:vertAlign w:val="superscript"/>
        </w:rPr>
      </w:pPr>
    </w:p>
    <w:p w14:paraId="0E53573C" w14:textId="047343A1" w:rsidR="005376DA" w:rsidRDefault="005376DA" w:rsidP="0097021A">
      <w:pPr>
        <w:spacing w:line="276" w:lineRule="auto"/>
        <w:ind w:left="34"/>
        <w:rPr>
          <w:sz w:val="20"/>
          <w:szCs w:val="20"/>
        </w:rPr>
      </w:pPr>
      <w:r>
        <w:rPr>
          <w:sz w:val="20"/>
          <w:szCs w:val="20"/>
          <w:vertAlign w:val="superscript"/>
        </w:rPr>
        <w:t xml:space="preserve">a </w:t>
      </w:r>
      <w:del w:id="1273" w:author="Author">
        <w:r w:rsidRPr="00406AAA" w:rsidDel="003B3BD9">
          <w:rPr>
            <w:sz w:val="20"/>
            <w:szCs w:val="20"/>
          </w:rPr>
          <w:delText>Public Health England</w:delText>
        </w:r>
      </w:del>
      <w:ins w:id="1274" w:author="Author">
        <w:r w:rsidR="003B3BD9">
          <w:rPr>
            <w:sz w:val="20"/>
            <w:szCs w:val="20"/>
          </w:rPr>
          <w:t>The UK Health Security Agency</w:t>
        </w:r>
      </w:ins>
      <w:r w:rsidRPr="00406AAA">
        <w:rPr>
          <w:sz w:val="20"/>
          <w:szCs w:val="20"/>
        </w:rPr>
        <w:t xml:space="preserve"> advises that oseltamivir oral suspension </w:t>
      </w:r>
      <w:r>
        <w:rPr>
          <w:sz w:val="20"/>
          <w:szCs w:val="20"/>
        </w:rPr>
        <w:t xml:space="preserve">should be reserved for children under </w:t>
      </w:r>
      <w:r w:rsidRPr="00406AAA">
        <w:rPr>
          <w:sz w:val="20"/>
          <w:szCs w:val="20"/>
        </w:rPr>
        <w:t xml:space="preserve">the age of 1 year. Children over 1 year of age, </w:t>
      </w:r>
      <w:r>
        <w:rPr>
          <w:sz w:val="20"/>
          <w:szCs w:val="20"/>
        </w:rPr>
        <w:t>those</w:t>
      </w:r>
      <w:r w:rsidRPr="00406AAA">
        <w:rPr>
          <w:sz w:val="20"/>
          <w:szCs w:val="20"/>
        </w:rPr>
        <w:t xml:space="preserve"> with swa</w:t>
      </w:r>
      <w:r>
        <w:rPr>
          <w:sz w:val="20"/>
          <w:szCs w:val="20"/>
        </w:rPr>
        <w:t xml:space="preserve">llowing difficulties, and those </w:t>
      </w:r>
      <w:r w:rsidRPr="00406AAA">
        <w:rPr>
          <w:sz w:val="20"/>
          <w:szCs w:val="20"/>
        </w:rPr>
        <w:t>r</w:t>
      </w:r>
      <w:r>
        <w:rPr>
          <w:sz w:val="20"/>
          <w:szCs w:val="20"/>
        </w:rPr>
        <w:t xml:space="preserve">eceiving </w:t>
      </w:r>
      <w:r w:rsidRPr="00406AAA">
        <w:rPr>
          <w:sz w:val="20"/>
          <w:szCs w:val="20"/>
        </w:rPr>
        <w:t xml:space="preserve">nasogastric oseltamivir, should use capsules which </w:t>
      </w:r>
      <w:r>
        <w:rPr>
          <w:sz w:val="20"/>
          <w:szCs w:val="20"/>
        </w:rPr>
        <w:t xml:space="preserve">can be opened and mixed into an </w:t>
      </w:r>
      <w:r w:rsidRPr="00406AAA">
        <w:rPr>
          <w:sz w:val="20"/>
          <w:szCs w:val="20"/>
        </w:rPr>
        <w:t>appropriate sugary liquid.</w:t>
      </w:r>
    </w:p>
    <w:p w14:paraId="2E46503F" w14:textId="77777777" w:rsidR="005376DA" w:rsidRDefault="005376DA" w:rsidP="0097021A">
      <w:pPr>
        <w:autoSpaceDE/>
        <w:autoSpaceDN/>
        <w:adjustRightInd/>
        <w:contextualSpacing w:val="0"/>
        <w:jc w:val="left"/>
      </w:pPr>
      <w:r w:rsidRPr="00A02606">
        <w:rPr>
          <w:sz w:val="20"/>
          <w:szCs w:val="20"/>
          <w:vertAlign w:val="superscript"/>
        </w:rPr>
        <w:lastRenderedPageBreak/>
        <w:t xml:space="preserve">b </w:t>
      </w:r>
      <w:r w:rsidRPr="00A02606">
        <w:rPr>
          <w:sz w:val="20"/>
          <w:szCs w:val="20"/>
        </w:rPr>
        <w:t>10 days if immunocompromised</w:t>
      </w:r>
    </w:p>
    <w:p w14:paraId="5A81443F" w14:textId="77777777" w:rsidR="005376DA" w:rsidRPr="00633320" w:rsidRDefault="005376DA" w:rsidP="0097021A">
      <w:pPr>
        <w:pStyle w:val="Heading2"/>
      </w:pPr>
      <w:bookmarkStart w:id="1275" w:name="_Toc137835539"/>
      <w:bookmarkStart w:id="1276" w:name="_Ref175133355"/>
      <w:bookmarkStart w:id="1277" w:name="_Toc203991616"/>
      <w:r w:rsidRPr="00633320">
        <w:t xml:space="preserve">Appendix </w:t>
      </w:r>
      <w:r>
        <w:t>4</w:t>
      </w:r>
      <w:r w:rsidRPr="00633320">
        <w:t xml:space="preserve">: </w:t>
      </w:r>
      <w:r>
        <w:t>Use of IMPs in pregnant and breastfeeding women</w:t>
      </w:r>
      <w:bookmarkEnd w:id="1275"/>
      <w:bookmarkEnd w:id="1276"/>
      <w:bookmarkEnd w:id="1277"/>
    </w:p>
    <w:p w14:paraId="2C240A0B" w14:textId="77777777" w:rsidR="005376DA" w:rsidRPr="00633320" w:rsidRDefault="005376DA" w:rsidP="0097021A">
      <w:r w:rsidRPr="00633320">
        <w:t xml:space="preserve">All trial drugs (except </w:t>
      </w:r>
      <w:del w:id="1278" w:author="Author">
        <w:r w:rsidDel="00D15A9F">
          <w:delText xml:space="preserve">sotrovimab and </w:delText>
        </w:r>
      </w:del>
      <w:r>
        <w:t>baloxavir</w:t>
      </w:r>
      <w:r w:rsidRPr="00633320">
        <w:t>) have been used in pregnant women with pre-existing medical disorders where benefits outweigh the risks to fetus or woman, including in the first trimester. The existing data related to each drug is summari</w:t>
      </w:r>
      <w:r>
        <w:t>s</w:t>
      </w:r>
      <w:r w:rsidRPr="00633320">
        <w:t>ed below.</w:t>
      </w:r>
      <w:r>
        <w:t xml:space="preserve"> The potential inclusion of any pregnant women should be discussed with a consultant obstetrician (or obstetric physician) and all consent discussions should be documented in the medical records.</w:t>
      </w:r>
      <w:r w:rsidRPr="00760FBD">
        <w:t xml:space="preserve"> </w:t>
      </w:r>
      <w:r>
        <w:t>Region-specific exclusions relating to pregnancy and breastfeeding are given in Appendix 6.</w:t>
      </w:r>
    </w:p>
    <w:p w14:paraId="7DA203B6" w14:textId="77777777" w:rsidR="005376DA" w:rsidRPr="00633320" w:rsidRDefault="005376DA" w:rsidP="0097021A"/>
    <w:p w14:paraId="4B755467" w14:textId="77777777" w:rsidR="005376DA" w:rsidRPr="00633320" w:rsidRDefault="005376DA" w:rsidP="0097021A">
      <w:pPr>
        <w:rPr>
          <w:b/>
        </w:rPr>
      </w:pPr>
      <w:r w:rsidRPr="00633320">
        <w:rPr>
          <w:b/>
        </w:rPr>
        <w:t>Corticosteroids</w:t>
      </w:r>
    </w:p>
    <w:p w14:paraId="6F33D3D9" w14:textId="4BDCCA88" w:rsidR="005376DA" w:rsidRPr="00633320" w:rsidRDefault="005376DA" w:rsidP="0097021A">
      <w:r w:rsidRPr="00633320">
        <w:t>Prednisolone or, in women unable to take oral medicine, hydrocortisone or methylprednisolone are recommended instead of dexamethasone treatment in light of accumulating evidence that repeated doses of dexamethasone have deleterious effects on long-term neurodevelopment of the fetus.</w:t>
      </w:r>
      <w:r>
        <w:fldChar w:fldCharType="begin"/>
      </w:r>
      <w:r w:rsidR="00241740">
        <w:instrText xml:space="preserve"> ADDIN ZOTERO_ITEM CSL_CITATION {"citationID":"CIZ3plDa","properties":{"formattedCitation":"\\super 44\\uc0\\u8211{}46\\nosupersub{}","plainCitation":"44–46","noteIndex":0},"citationItems":[{"id":2106,"uris":["http://zotero.org/users/8862203/items/KDF4MFKY"],"itemData":{"id":2106,"type":"article-journal","abstract":"As survival rates of preterm newborns improve as a result of better medical management, these children increasingly show impaired cognition. These adverse cognitive outcomes are associated with decreases in the volume of the cerebellum. Because animals exhibit reduced preterm cerebellar growth after perinatal exposure to glucocorticoids, we sought to determine whether glucocorticoid exposure and other modifiable factors increased the risk for these adverse outcomes in human neonates. We studied 172 preterm neonatal infants from two medical centers, the University of British Columbia and the University of California, San Francisco, by performing serial magnetic resonance imaging examinations near birth and again near term-equivalent age. After we adjusted for associated clinical factors, antenatal betamethasone was not associated with changes in cerebellar volume. Postnatal exposure to clinically routine doses of hydrocortisone or dexamethasone was associated with impaired cerebellar, but not cerebral, growth. Alterations in treatment after preterm birth, particularly glucocorticoid exposure, may help to decrease risk for adverse neurological outcome after preterm birth.","container-title":"Science Translational Medicine","DOI":"10.1126/scitranslmed.3002884","ISSN":"1946-6242","issue":"105","journalAbbreviation":"Sci Transl Med","language":"eng","note":"PMID: 22013125\nPMCID: PMC3682111","page":"105ra105","source":"PubMed","title":"Preterm cerebellar growth impairment after postnatal exposure to glucocorticoids","volume":"3","author":[{"family":"Tam","given":"Emily W. Y."},{"family":"Chau","given":"Vann"},{"family":"Ferriero","given":"Donna M."},{"family":"Barkovich","given":"A. James"},{"family":"Poskitt","given":"Kenneth J."},{"family":"Studholme","given":"Colin"},{"family":"Fok","given":"Eric D.-Y."},{"family":"Grunau","given":"Ruth E."},{"family":"Glidden","given":"David V."},{"family":"Miller","given":"Steven P."}],"issued":{"date-parts":[["2011",10,19]]}}},{"id":2104,"uris":["http://zotero.org/users/8862203/items/6L68LCQN"],"itemData":{"id":2104,"type":"article-journal","abstract":"Single-course treatment with antenatal corticosteroids has been shown to enhance fetal maturation before preterm birth and to improve outcomes for the preterm infant. Based on this success, practitioners expanded use of the treatment to repeated courses of antenatal corticosteroids ahead of evidence demonstrating benefit and excluding harm. Experiments with animals and cohort studies have provided a body of evidence suggesting that repeated doses may further improve lung maturation but may be accompanied by deleterious effects on the developing brain and other organs. Randomised controlled trials of repeated treatments to date have provided mixed evidence but in general may indicate a small benefit in terms of postnatal lung function, but this is accompanied by restricted growth which may include the brain. In view of the well-established role that corticosteroids are known to play in brain development, and the marginal difference that repeated courses may make to outcome in the context of modern neonatal care, antenatal corticosteroid treatments should be restricted to single-course treatment.","container-title":"Seminars in Fetal &amp; Neonatal Medicine","DOI":"10.1016/j.siny.2008.11.005","ISSN":"1744-165X","issue":"3","journalAbbreviation":"Semin Fetal Neonatal Med","language":"eng","note":"PMID: 19103515","page":"157-163","source":"PubMed","title":"Should we be prescribing repeated courses of antenatal corticosteroids?","volume":"14","author":[{"family":"Newnham","given":"John P."},{"family":"Jobe","given":"Alan H."}],"issued":{"date-parts":[["2009",6]]}}},{"id":2102,"uris":["http://zotero.org/users/8862203/items/HJD898D6"],"itemData":{"id":2102,"type":"article-journal","abstract":"The use of glucocorticoids (GCs) in the perinatal period is suspected of being associated with adverse effects on long-term neurodevelopmental outcomes for preterm infants. Repeated administration of antenatal GCs to mothers at risk of preterm birth may adversely affect fetal growth and head circumference. Fetal exposure to excess GCs during critical periods of brain development may profoundly modify the limbic system (primarily the hippocampus), resulting in long-term effects on cognition, behavior, memory, co-ordination of the autonomic nervous system, and regulation of the endocrine system later in adult life. Postnatal GC treatment for chronic lung disease in premature infants, particularly involving the use of dexamethasone, has been shown to induce neurodevelopmental impairment and increases the risk of cerebral palsy. In contrast to studies involving postnatal dexamethasone, long-term follow-up studies for hydrocortisone therapy have not revealed adverse effects on neurodevelopmental outcomes. In experimental studies on animals, GCs has been shown to impair neurogenesis, and induce neuronal apoptosis in the immature brains of newborn animals. A recent study has demonstrated that dexamethasone-induced hypomyelination may result from the apoptotic degeneration of oligodendrocyte progenitors in the immature brain. Thus, based on clinical and experimental studies, there is enough evidence to advice caution regarding the use of GCs in the perinatal period; and moreover, the potential long-term effects of GCs on brain development need to be determined.","container-title":"Korean Journal of Pediatrics","DOI":"10.3345/kjp.2014.57.3.101","ISSN":"1738-1061","issue":"3","journalAbbreviation":"Korean J Pediatr","language":"eng","note":"PMID: 24778691\nPMCID: PMC4000755","page":"101-109","source":"PubMed","title":"Evidence for adverse effect of perinatal glucocorticoid use on the developing brain","volume":"57","author":[{"family":"Chang","given":"Young Pyo"}],"issued":{"date-parts":[["2014",3]]}}}],"schema":"https://github.com/citation-style-language/schema/raw/master/csl-citation.json"} </w:instrText>
      </w:r>
      <w:r>
        <w:fldChar w:fldCharType="separate"/>
      </w:r>
      <w:r w:rsidR="00241740" w:rsidRPr="00241740">
        <w:rPr>
          <w:vertAlign w:val="superscript"/>
        </w:rPr>
        <w:t>44–46</w:t>
      </w:r>
      <w:r>
        <w:fldChar w:fldCharType="end"/>
      </w:r>
      <w:r w:rsidRPr="00633320">
        <w:t xml:space="preserve"> While 90% dexamethasone is transferred transplacentally to the fetus, both hydrocortisone and prednisolone are converted by 11β-hydroxysteroid dehydrogenase to inactive glucocorticoids and considerably less drug is transferred to the fetus. Glucocorticoids can worsen maternal glycaemic control, so blood glucose should be checked and managed appropriately. Otherwise there is no convincing evidence that prednisolone use is associated with increased rates of adverse pregnancy outcomes when taken in the first trimester or later pregnancy.</w:t>
      </w:r>
      <w:r>
        <w:fldChar w:fldCharType="begin"/>
      </w:r>
      <w:r w:rsidR="00241740">
        <w:instrText xml:space="preserve"> ADDIN ZOTERO_ITEM CSL_CITATION {"citationID":"MdjXs3Eh","properties":{"formattedCitation":"\\super 47\\nosupersub{}","plainCitation":"47","noteIndex":0},"citationItems":[{"id":2100,"uris":["http://zotero.org/users/8862203/items/ESSJ9SN4"],"itemData":{"id":2100,"type":"article-journal","container-title":"Rheumatology (Oxford, England)","DOI":"10.1093/rheumatology/kev405","ISSN":"1462-0332","issue":"9","journalAbbreviation":"Rheumatology (Oxford)","language":"eng","note":"PMID: 26750125","page":"1698-1702","source":"PubMed","title":"BSR and BHPR guideline on prescribing drugs in pregnancy and breastfeeding-Part II: analgesics and other drugs used in rheumatology practice","title-short":"BSR and BHPR guideline on prescribing drugs in pregnancy and breastfeeding-Part II","volume":"55","author":[{"family":"Flint","given":"Julia"},{"family":"Panchal","given":"Sonia"},{"family":"Hurrell","given":"Alice"},{"family":"Venne","given":"Maud","non-dropping-particle":"van de"},{"family":"Gayed","given":"Mary"},{"family":"Schreiber","given":"Karen"},{"family":"Arthanari","given":"Subha"},{"family":"Cunningham","given":"Joel"},{"family":"Flanders","given":"Lucy"},{"family":"Moore","given":"Louise"},{"family":"Crossley","given":"Amy"},{"family":"Purushotham","given":"Neetha"},{"family":"Desai","given":"Amisha"},{"family":"Piper","given":"Madeleine"},{"family":"Nisar","given":"Mohamed"},{"family":"Khamashta","given":"Munther"},{"family":"Williams","given":"David"},{"family":"Gordon","given":"Caroline"},{"family":"Giles","given":"Ian"},{"literal":"BSR and BHPR Standards, Guidelines and Audit Working Group"}],"issued":{"date-parts":[["2016",9]]}}}],"schema":"https://github.com/citation-style-language/schema/raw/master/csl-citation.json"} </w:instrText>
      </w:r>
      <w:r>
        <w:fldChar w:fldCharType="separate"/>
      </w:r>
      <w:r w:rsidR="00241740" w:rsidRPr="00241740">
        <w:rPr>
          <w:vertAlign w:val="superscript"/>
        </w:rPr>
        <w:t>47</w:t>
      </w:r>
      <w:r>
        <w:fldChar w:fldCharType="end"/>
      </w:r>
      <w:r w:rsidRPr="00633320">
        <w:t xml:space="preserve"> Very low concentrations of prednisolone enter breastmilk. There is a paucity of data about pharmacological use of hydrocortisone, but it is likely that this is also safe when breastfeeding,</w:t>
      </w:r>
      <w:r>
        <w:fldChar w:fldCharType="begin"/>
      </w:r>
      <w:r w:rsidR="00241740">
        <w:instrText xml:space="preserve"> ADDIN ZOTERO_ITEM CSL_CITATION {"citationID":"vfjWcIQK","properties":{"formattedCitation":"\\super 47\\nosupersub{}","plainCitation":"47","noteIndex":0},"citationItems":[{"id":2100,"uris":["http://zotero.org/users/8862203/items/ESSJ9SN4"],"itemData":{"id":2100,"type":"article-journal","container-title":"Rheumatology (Oxford, England)","DOI":"10.1093/rheumatology/kev405","ISSN":"1462-0332","issue":"9","journalAbbreviation":"Rheumatology (Oxford)","language":"eng","note":"PMID: 26750125","page":"1698-1702","source":"PubMed","title":"BSR and BHPR guideline on prescribing drugs in pregnancy and breastfeeding-Part II: analgesics and other drugs used in rheumatology practice","title-short":"BSR and BHPR guideline on prescribing drugs in pregnancy and breastfeeding-Part II","volume":"55","author":[{"family":"Flint","given":"Julia"},{"family":"Panchal","given":"Sonia"},{"family":"Hurrell","given":"Alice"},{"family":"Venne","given":"Maud","non-dropping-particle":"van de"},{"family":"Gayed","given":"Mary"},{"family":"Schreiber","given":"Karen"},{"family":"Arthanari","given":"Subha"},{"family":"Cunningham","given":"Joel"},{"family":"Flanders","given":"Lucy"},{"family":"Moore","given":"Louise"},{"family":"Crossley","given":"Amy"},{"family":"Purushotham","given":"Neetha"},{"family":"Desai","given":"Amisha"},{"family":"Piper","given":"Madeleine"},{"family":"Nisar","given":"Mohamed"},{"family":"Khamashta","given":"Munther"},{"family":"Williams","given":"David"},{"family":"Gordon","given":"Caroline"},{"family":"Giles","given":"Ian"},{"literal":"BSR and BHPR Standards, Guidelines and Audit Working Group"}],"issued":{"date-parts":[["2016",9]]}}}],"schema":"https://github.com/citation-style-language/schema/raw/master/csl-citation.json"} </w:instrText>
      </w:r>
      <w:r>
        <w:fldChar w:fldCharType="separate"/>
      </w:r>
      <w:r w:rsidR="00241740" w:rsidRPr="00241740">
        <w:rPr>
          <w:vertAlign w:val="superscript"/>
        </w:rPr>
        <w:t>47</w:t>
      </w:r>
      <w:r>
        <w:fldChar w:fldCharType="end"/>
      </w:r>
      <w:r w:rsidRPr="00633320">
        <w:t xml:space="preserve"> as also reviewed in the Lactmed database (</w:t>
      </w:r>
      <w:hyperlink r:id="rId17" w:history="1">
        <w:r w:rsidRPr="00633320">
          <w:rPr>
            <w:rStyle w:val="Hyperlink"/>
            <w:rFonts w:cs="Arial"/>
          </w:rPr>
          <w:t>www.ncbi.nlm.nih.gov/books/NBK501076/</w:t>
        </w:r>
      </w:hyperlink>
      <w:r w:rsidRPr="00633320">
        <w:t>). Prednisolone (or hydrocortisone) should be used in breastfeeding women, in preference to dexamethasone.</w:t>
      </w:r>
    </w:p>
    <w:p w14:paraId="32532345" w14:textId="77777777" w:rsidR="005376DA" w:rsidRDefault="005376DA">
      <w:pPr>
        <w:autoSpaceDE/>
        <w:autoSpaceDN/>
        <w:adjustRightInd/>
        <w:contextualSpacing w:val="0"/>
        <w:jc w:val="left"/>
        <w:rPr>
          <w:shd w:val="clear" w:color="auto" w:fill="FFFFFF"/>
        </w:rPr>
      </w:pPr>
    </w:p>
    <w:p w14:paraId="3A7CD639" w14:textId="77777777" w:rsidR="005376DA" w:rsidDel="00550DAE" w:rsidRDefault="005376DA" w:rsidP="0097021A">
      <w:pPr>
        <w:autoSpaceDE/>
        <w:autoSpaceDN/>
        <w:adjustRightInd/>
        <w:contextualSpacing w:val="0"/>
        <w:rPr>
          <w:del w:id="1279" w:author="Author"/>
          <w:b/>
          <w:bCs w:val="0"/>
        </w:rPr>
      </w:pPr>
      <w:del w:id="1280" w:author="Author">
        <w:r w:rsidDel="00550DAE">
          <w:rPr>
            <w:b/>
            <w:bCs w:val="0"/>
          </w:rPr>
          <w:delText>Sotrovimab</w:delText>
        </w:r>
      </w:del>
    </w:p>
    <w:p w14:paraId="62331F79" w14:textId="77777777" w:rsidR="005376DA" w:rsidDel="00550DAE" w:rsidRDefault="005376DA" w:rsidP="0097021A">
      <w:pPr>
        <w:autoSpaceDE/>
        <w:autoSpaceDN/>
        <w:adjustRightInd/>
        <w:contextualSpacing w:val="0"/>
        <w:rPr>
          <w:del w:id="1281" w:author="Author"/>
          <w:bCs w:val="0"/>
        </w:rPr>
      </w:pPr>
      <w:del w:id="1282" w:author="Author">
        <w:r w:rsidRPr="00456322" w:rsidDel="00550DAE">
          <w:rPr>
            <w:bCs w:val="0"/>
          </w:rPr>
          <w:delText xml:space="preserve">There are no data from the use of sotrovimab in pregnant women. Since sotrovimab is a human immunoglobulin G animal studies have not been evaluated with respect to </w:delText>
        </w:r>
        <w:r w:rsidDel="00550DAE">
          <w:rPr>
            <w:bCs w:val="0"/>
          </w:rPr>
          <w:delText>r</w:delText>
        </w:r>
        <w:r w:rsidRPr="00456322" w:rsidDel="00550DAE">
          <w:rPr>
            <w:bCs w:val="0"/>
          </w:rPr>
          <w:delText>eproductive toxicity. No off-target binding was</w:delText>
        </w:r>
        <w:r w:rsidDel="00550DAE">
          <w:rPr>
            <w:bCs w:val="0"/>
          </w:rPr>
          <w:delText xml:space="preserve"> </w:delText>
        </w:r>
        <w:r w:rsidRPr="00456322" w:rsidDel="00550DAE">
          <w:rPr>
            <w:bCs w:val="0"/>
          </w:rPr>
          <w:delText>detected in a cross-reactive binding assay using a protein array enriched for human embryofetal proteins. Since</w:delText>
        </w:r>
        <w:r w:rsidDel="00550DAE">
          <w:rPr>
            <w:bCs w:val="0"/>
          </w:rPr>
          <w:delText xml:space="preserve"> </w:delText>
        </w:r>
        <w:r w:rsidRPr="00456322" w:rsidDel="00550DAE">
          <w:rPr>
            <w:bCs w:val="0"/>
          </w:rPr>
          <w:delText>sotrovimab is a human immunoglobulin G, it has the potential for placental transfer from the mother to the</w:delText>
        </w:r>
        <w:r w:rsidDel="00550DAE">
          <w:rPr>
            <w:bCs w:val="0"/>
          </w:rPr>
          <w:delText xml:space="preserve"> </w:delText>
        </w:r>
        <w:r w:rsidRPr="00456322" w:rsidDel="00550DAE">
          <w:rPr>
            <w:bCs w:val="0"/>
          </w:rPr>
          <w:delText xml:space="preserve">developing foetus. The potential treatment benefit or risk of placental transfer of </w:delText>
        </w:r>
        <w:r w:rsidDel="00550DAE">
          <w:rPr>
            <w:bCs w:val="0"/>
          </w:rPr>
          <w:delText>s</w:delText>
        </w:r>
        <w:r w:rsidRPr="00456322" w:rsidDel="00550DAE">
          <w:rPr>
            <w:bCs w:val="0"/>
          </w:rPr>
          <w:delText>otrovimab to the developing foetus is</w:delText>
        </w:r>
        <w:r w:rsidDel="00550DAE">
          <w:rPr>
            <w:bCs w:val="0"/>
          </w:rPr>
          <w:delText xml:space="preserve"> </w:delText>
        </w:r>
        <w:r w:rsidRPr="00456322" w:rsidDel="00550DAE">
          <w:rPr>
            <w:bCs w:val="0"/>
          </w:rPr>
          <w:delText>not known.</w:delText>
        </w:r>
        <w:r w:rsidDel="00550DAE">
          <w:rPr>
            <w:bCs w:val="0"/>
          </w:rPr>
          <w:delText xml:space="preserve"> </w:delText>
        </w:r>
        <w:r w:rsidRPr="00456322" w:rsidDel="00550DAE">
          <w:rPr>
            <w:bCs w:val="0"/>
          </w:rPr>
          <w:delText>Sotrovimab may be used during pregnancy where the expected benefit to the mother justifies the risk to the foetus.</w:delText>
        </w:r>
      </w:del>
    </w:p>
    <w:p w14:paraId="5E4B4BD5" w14:textId="77777777" w:rsidR="005376DA" w:rsidDel="00550DAE" w:rsidRDefault="005376DA" w:rsidP="0097021A">
      <w:pPr>
        <w:autoSpaceDE/>
        <w:autoSpaceDN/>
        <w:adjustRightInd/>
        <w:contextualSpacing w:val="0"/>
        <w:rPr>
          <w:del w:id="1283" w:author="Author"/>
          <w:bCs w:val="0"/>
        </w:rPr>
      </w:pPr>
    </w:p>
    <w:p w14:paraId="09A91348" w14:textId="77777777" w:rsidR="005376DA" w:rsidRPr="00456322" w:rsidDel="00550DAE" w:rsidRDefault="005376DA" w:rsidP="0097021A">
      <w:pPr>
        <w:contextualSpacing w:val="0"/>
        <w:rPr>
          <w:del w:id="1284" w:author="Author"/>
          <w:b/>
          <w:color w:val="auto"/>
          <w:szCs w:val="20"/>
        </w:rPr>
      </w:pPr>
      <w:del w:id="1285" w:author="Author">
        <w:r w:rsidRPr="00456322" w:rsidDel="00550DAE">
          <w:rPr>
            <w:bCs w:val="0"/>
            <w:color w:val="auto"/>
            <w:szCs w:val="20"/>
          </w:rPr>
          <w:delText>There are no data on the excretion of sotrovimab in human milk. The potential treatment benefit or risk to the newborn or</w:delText>
        </w:r>
        <w:r w:rsidDel="00550DAE">
          <w:rPr>
            <w:bCs w:val="0"/>
            <w:color w:val="auto"/>
            <w:szCs w:val="20"/>
          </w:rPr>
          <w:delText xml:space="preserve"> </w:delText>
        </w:r>
        <w:r w:rsidRPr="00456322" w:rsidDel="00550DAE">
          <w:rPr>
            <w:bCs w:val="0"/>
            <w:color w:val="auto"/>
            <w:szCs w:val="20"/>
          </w:rPr>
          <w:delText>infants via breastfeeding is not known.</w:delText>
        </w:r>
        <w:r w:rsidDel="00550DAE">
          <w:rPr>
            <w:bCs w:val="0"/>
            <w:color w:val="auto"/>
            <w:szCs w:val="20"/>
          </w:rPr>
          <w:delText xml:space="preserve"> </w:delText>
        </w:r>
        <w:r w:rsidRPr="00456322" w:rsidDel="00550DAE">
          <w:rPr>
            <w:bCs w:val="0"/>
            <w:color w:val="auto"/>
            <w:szCs w:val="20"/>
          </w:rPr>
          <w:delText>Decisions on whether to breastfeed during treatment or to abstain from sotrovimab therapy should take into account the</w:delText>
        </w:r>
        <w:r w:rsidDel="00550DAE">
          <w:rPr>
            <w:bCs w:val="0"/>
            <w:color w:val="auto"/>
            <w:szCs w:val="20"/>
          </w:rPr>
          <w:delText xml:space="preserve"> </w:delText>
        </w:r>
        <w:r w:rsidRPr="00456322" w:rsidDel="00550DAE">
          <w:rPr>
            <w:bCs w:val="0"/>
            <w:color w:val="auto"/>
            <w:szCs w:val="20"/>
          </w:rPr>
          <w:delText>benefit of breast-feeding for the child and the benefit of therapy for the woman</w:delText>
        </w:r>
        <w:r w:rsidRPr="00883C39" w:rsidDel="00550DAE">
          <w:rPr>
            <w:color w:val="auto"/>
            <w:szCs w:val="20"/>
          </w:rPr>
          <w:delText>.</w:delText>
        </w:r>
      </w:del>
    </w:p>
    <w:p w14:paraId="36557006" w14:textId="77777777" w:rsidR="005376DA" w:rsidRPr="00456322" w:rsidDel="00550DAE" w:rsidRDefault="005376DA" w:rsidP="0097021A">
      <w:pPr>
        <w:autoSpaceDE/>
        <w:autoSpaceDN/>
        <w:adjustRightInd/>
        <w:contextualSpacing w:val="0"/>
        <w:rPr>
          <w:del w:id="1286" w:author="Author"/>
          <w:bCs w:val="0"/>
        </w:rPr>
      </w:pPr>
    </w:p>
    <w:p w14:paraId="06B758DF" w14:textId="77777777" w:rsidR="005376DA" w:rsidRPr="00D73C06" w:rsidRDefault="005376DA" w:rsidP="0097021A">
      <w:pPr>
        <w:autoSpaceDE/>
        <w:autoSpaceDN/>
        <w:adjustRightInd/>
        <w:contextualSpacing w:val="0"/>
        <w:rPr>
          <w:b/>
          <w:bCs w:val="0"/>
        </w:rPr>
      </w:pPr>
      <w:r w:rsidRPr="00D73C06">
        <w:rPr>
          <w:b/>
          <w:bCs w:val="0"/>
        </w:rPr>
        <w:t>Baloxavir marboxil</w:t>
      </w:r>
    </w:p>
    <w:p w14:paraId="42D90973" w14:textId="0738E150" w:rsidR="005376DA" w:rsidRPr="00D73C06" w:rsidRDefault="005376DA" w:rsidP="0097021A">
      <w:pPr>
        <w:autoSpaceDE/>
        <w:autoSpaceDN/>
        <w:adjustRightInd/>
        <w:contextualSpacing w:val="0"/>
      </w:pPr>
      <w:r w:rsidRPr="00D73C06">
        <w:t>There are no data from the use of baloxavir marboxil in pregnant women. Animal studies do not indicate direct or indirect harmful effects with respect to reproductive toxicity</w:t>
      </w:r>
      <w:r>
        <w:t>.</w:t>
      </w:r>
      <w:r w:rsidRPr="00D73C06">
        <w:t xml:space="preserve"> </w:t>
      </w:r>
      <w:r w:rsidRPr="00B84DA9">
        <w:t>Baloxavir treatment may be of</w:t>
      </w:r>
      <w:r>
        <w:t xml:space="preserve"> </w:t>
      </w:r>
      <w:r w:rsidRPr="00B84DA9">
        <w:t>particular benefit to pregnant women with influenza, as they are at increased risk of</w:t>
      </w:r>
      <w:r>
        <w:t xml:space="preserve"> </w:t>
      </w:r>
      <w:r w:rsidRPr="00B84DA9">
        <w:t>developing severe disease. Preclinical animal models of exposure in pregnancy do not</w:t>
      </w:r>
      <w:r>
        <w:t xml:space="preserve"> </w:t>
      </w:r>
      <w:r w:rsidRPr="00B84DA9">
        <w:t>provide evidence of adverse embryo-fetal effects at doses up to five and seven times the</w:t>
      </w:r>
      <w:r>
        <w:t xml:space="preserve"> </w:t>
      </w:r>
      <w:r w:rsidRPr="00B84DA9">
        <w:t>human therapeutic dose respectively. The risk of harm from baloxavir in pregnancy is</w:t>
      </w:r>
      <w:r>
        <w:t xml:space="preserve"> </w:t>
      </w:r>
      <w:r w:rsidRPr="00B84DA9">
        <w:t xml:space="preserve">likely to be low given the animal model data, together with the therapeutic </w:t>
      </w:r>
      <w:r w:rsidRPr="00B84DA9">
        <w:lastRenderedPageBreak/>
        <w:t>target for</w:t>
      </w:r>
      <w:r>
        <w:t xml:space="preserve"> </w:t>
      </w:r>
      <w:r w:rsidRPr="00B84DA9">
        <w:t>baloxavir being a virus specific enzyme.</w:t>
      </w:r>
      <w:r>
        <w:t xml:space="preserve"> </w:t>
      </w:r>
      <w:r w:rsidRPr="00D73C06">
        <w:t>It is unknown whether baloxavir marboxil or baloxavir are excreted in human milk</w:t>
      </w:r>
      <w:del w:id="1287" w:author="Author">
        <w:r w:rsidDel="00D15A9F">
          <w:delText>, and b</w:delText>
        </w:r>
      </w:del>
      <w:ins w:id="1288" w:author="Author">
        <w:r>
          <w:t>. B</w:t>
        </w:r>
      </w:ins>
      <w:r>
        <w:t>aloxavir may be considered</w:t>
      </w:r>
      <w:ins w:id="1289" w:author="Author">
        <w:r>
          <w:t xml:space="preserve"> </w:t>
        </w:r>
        <w:commentRangeStart w:id="1290"/>
        <w:r>
          <w:t>in pregnant and breastfeeding women recruited in the UK, where existing surveillance systems can be used to monitor obs</w:t>
        </w:r>
        <w:r w:rsidR="001535CC">
          <w:t>tet</w:t>
        </w:r>
        <w:r>
          <w:t>ric and infant outcomes. Pregnant and breastfeeding women outside the UK are excluded from this comparison.</w:t>
        </w:r>
        <w:commentRangeEnd w:id="1290"/>
        <w:r w:rsidR="00E229C5">
          <w:rPr>
            <w:rStyle w:val="CommentReference"/>
          </w:rPr>
          <w:commentReference w:id="1290"/>
        </w:r>
      </w:ins>
      <w:del w:id="1291" w:author="Author">
        <w:r w:rsidRPr="00D73C06" w:rsidDel="00D15A9F">
          <w:delText>.</w:delText>
        </w:r>
      </w:del>
    </w:p>
    <w:p w14:paraId="1B4C6196" w14:textId="77777777" w:rsidR="005376DA" w:rsidRDefault="005376DA" w:rsidP="0097021A">
      <w:pPr>
        <w:autoSpaceDE/>
        <w:autoSpaceDN/>
        <w:adjustRightInd/>
        <w:contextualSpacing w:val="0"/>
      </w:pPr>
    </w:p>
    <w:p w14:paraId="5C48850B" w14:textId="77777777" w:rsidR="005376DA" w:rsidRPr="00351108" w:rsidRDefault="005376DA" w:rsidP="0097021A">
      <w:pPr>
        <w:autoSpaceDE/>
        <w:autoSpaceDN/>
        <w:adjustRightInd/>
        <w:contextualSpacing w:val="0"/>
        <w:rPr>
          <w:b/>
        </w:rPr>
      </w:pPr>
      <w:r w:rsidRPr="00351108">
        <w:rPr>
          <w:b/>
        </w:rPr>
        <w:t>Oseltamivir</w:t>
      </w:r>
    </w:p>
    <w:p w14:paraId="6524D0C2" w14:textId="77777777" w:rsidR="005376DA" w:rsidRPr="00633320" w:rsidRDefault="005376DA" w:rsidP="0097021A">
      <w:pPr>
        <w:autoSpaceDE/>
        <w:autoSpaceDN/>
        <w:adjustRightInd/>
        <w:contextualSpacing w:val="0"/>
      </w:pPr>
      <w:r>
        <w:t>There are observational data on the use of oseltamivir in pregnant women including &gt;1000 women exposed during the first trimester. These studies found no evidence of adverse embryo-fetal effects. Oseltamivir is currently used in pregnant women. Its use may also be considered in breastfeeding women: it is excreted in breast milk but at low concentrations that would be subtherapeutic dose to the infant.</w:t>
      </w:r>
      <w:r w:rsidRPr="00633320">
        <w:br w:type="page"/>
      </w:r>
    </w:p>
    <w:p w14:paraId="5069938B" w14:textId="77777777" w:rsidR="005376DA" w:rsidRPr="00633320" w:rsidRDefault="005376DA" w:rsidP="0097021A">
      <w:pPr>
        <w:pStyle w:val="Heading2"/>
      </w:pPr>
      <w:bookmarkStart w:id="1292" w:name="_Toc137835540"/>
      <w:bookmarkStart w:id="1293" w:name="_Toc203991617"/>
      <w:r w:rsidRPr="00633320">
        <w:lastRenderedPageBreak/>
        <w:t xml:space="preserve">Appendix </w:t>
      </w:r>
      <w:r>
        <w:t>5</w:t>
      </w:r>
      <w:r w:rsidRPr="00633320">
        <w:t>: Organisational Structure and Responsibilities</w:t>
      </w:r>
      <w:bookmarkEnd w:id="1177"/>
      <w:bookmarkEnd w:id="1178"/>
      <w:bookmarkEnd w:id="1179"/>
      <w:bookmarkEnd w:id="1207"/>
      <w:bookmarkEnd w:id="1209"/>
      <w:bookmarkEnd w:id="1254"/>
      <w:bookmarkEnd w:id="1292"/>
      <w:bookmarkEnd w:id="1293"/>
      <w:r w:rsidRPr="00633320">
        <w:t xml:space="preserve"> </w:t>
      </w:r>
    </w:p>
    <w:p w14:paraId="7D4E1901" w14:textId="77777777" w:rsidR="005376DA" w:rsidRPr="00633320" w:rsidRDefault="005376DA" w:rsidP="0097021A"/>
    <w:p w14:paraId="38222F94" w14:textId="77777777" w:rsidR="005376DA" w:rsidRPr="00633320" w:rsidRDefault="005376DA" w:rsidP="0097021A">
      <w:pPr>
        <w:rPr>
          <w:b/>
        </w:rPr>
      </w:pPr>
      <w:r w:rsidRPr="00633320">
        <w:rPr>
          <w:b/>
        </w:rPr>
        <w:t>Chief Investigator</w:t>
      </w:r>
    </w:p>
    <w:p w14:paraId="1288101E" w14:textId="77777777" w:rsidR="005376DA" w:rsidRPr="00633320" w:rsidRDefault="005376DA" w:rsidP="0097021A">
      <w:r w:rsidRPr="00633320">
        <w:t>The Chief Investigator has overall responsibility for:</w:t>
      </w:r>
    </w:p>
    <w:p w14:paraId="08DF1017" w14:textId="77777777" w:rsidR="005376DA" w:rsidRPr="00633320" w:rsidRDefault="005376DA" w:rsidP="0097021A"/>
    <w:p w14:paraId="7078F6E1" w14:textId="77777777" w:rsidR="005376DA" w:rsidRPr="00633320" w:rsidRDefault="005376DA" w:rsidP="0097021A">
      <w:pPr>
        <w:pStyle w:val="ListParagraph"/>
        <w:numPr>
          <w:ilvl w:val="0"/>
          <w:numId w:val="6"/>
        </w:numPr>
        <w:tabs>
          <w:tab w:val="clear" w:pos="720"/>
          <w:tab w:val="num" w:pos="851"/>
        </w:tabs>
        <w:ind w:left="851" w:hanging="425"/>
      </w:pPr>
      <w:r w:rsidRPr="00633320">
        <w:t>Design and conduct of the Study in collaboration with the Trial Steering Committee;</w:t>
      </w:r>
    </w:p>
    <w:p w14:paraId="6BA3FC3D" w14:textId="77777777" w:rsidR="005376DA" w:rsidRPr="00633320" w:rsidRDefault="005376DA" w:rsidP="0097021A">
      <w:pPr>
        <w:pStyle w:val="ListParagraph"/>
        <w:numPr>
          <w:ilvl w:val="0"/>
          <w:numId w:val="6"/>
        </w:numPr>
        <w:tabs>
          <w:tab w:val="clear" w:pos="720"/>
          <w:tab w:val="num" w:pos="851"/>
        </w:tabs>
        <w:ind w:left="851" w:hanging="425"/>
      </w:pPr>
      <w:r w:rsidRPr="00633320">
        <w:t>Preparation of the Protocol and subsequent revisions</w:t>
      </w:r>
      <w:r>
        <w:t>.</w:t>
      </w:r>
    </w:p>
    <w:p w14:paraId="0D109C96" w14:textId="77777777" w:rsidR="005376DA" w:rsidRPr="00633320" w:rsidRDefault="005376DA" w:rsidP="0097021A"/>
    <w:p w14:paraId="5153D3AC" w14:textId="77777777" w:rsidR="005376DA" w:rsidRPr="00633320" w:rsidRDefault="005376DA" w:rsidP="0097021A">
      <w:pPr>
        <w:rPr>
          <w:b/>
        </w:rPr>
      </w:pPr>
      <w:r w:rsidRPr="00633320">
        <w:rPr>
          <w:b/>
        </w:rPr>
        <w:t>Trial Steering Committee</w:t>
      </w:r>
    </w:p>
    <w:p w14:paraId="17EC5BA2" w14:textId="77777777" w:rsidR="005376DA" w:rsidRPr="00633320" w:rsidRDefault="005376DA" w:rsidP="0097021A">
      <w:r w:rsidRPr="00633320">
        <w:t xml:space="preserve">The Trial Steering Committee (see </w:t>
      </w:r>
      <w:r>
        <w:t>below</w:t>
      </w:r>
      <w:r w:rsidRPr="00633320">
        <w:t xml:space="preserve"> for list of members) is responsible for:</w:t>
      </w:r>
    </w:p>
    <w:p w14:paraId="618409C6" w14:textId="77777777" w:rsidR="005376DA" w:rsidRPr="00633320" w:rsidRDefault="005376DA" w:rsidP="0097021A"/>
    <w:p w14:paraId="2177EC6A" w14:textId="77777777" w:rsidR="005376DA" w:rsidRPr="00633320" w:rsidRDefault="005376DA" w:rsidP="00A659DA">
      <w:pPr>
        <w:pStyle w:val="ListParagraph"/>
        <w:numPr>
          <w:ilvl w:val="0"/>
          <w:numId w:val="21"/>
        </w:numPr>
        <w:tabs>
          <w:tab w:val="clear" w:pos="720"/>
          <w:tab w:val="num" w:pos="851"/>
        </w:tabs>
        <w:ind w:hanging="294"/>
      </w:pPr>
      <w:r w:rsidRPr="00633320">
        <w:t xml:space="preserve">  Agreement of the final Protocol and the Data Analysis Plans;</w:t>
      </w:r>
    </w:p>
    <w:p w14:paraId="10B55F2D" w14:textId="77777777" w:rsidR="005376DA" w:rsidRPr="00633320" w:rsidRDefault="005376DA" w:rsidP="00A659DA">
      <w:pPr>
        <w:pStyle w:val="ListParagraph"/>
        <w:numPr>
          <w:ilvl w:val="0"/>
          <w:numId w:val="21"/>
        </w:numPr>
        <w:tabs>
          <w:tab w:val="clear" w:pos="720"/>
          <w:tab w:val="num" w:pos="851"/>
        </w:tabs>
        <w:ind w:left="851" w:hanging="425"/>
      </w:pPr>
      <w:r w:rsidRPr="00633320">
        <w:t xml:space="preserve">Reviewing progress of the study and, if necessary, deciding on Protocol changes; </w:t>
      </w:r>
    </w:p>
    <w:p w14:paraId="1910EB76" w14:textId="77777777" w:rsidR="005376DA" w:rsidRPr="00633320" w:rsidRDefault="005376DA" w:rsidP="00A659DA">
      <w:pPr>
        <w:pStyle w:val="ListParagraph"/>
        <w:numPr>
          <w:ilvl w:val="0"/>
          <w:numId w:val="21"/>
        </w:numPr>
        <w:tabs>
          <w:tab w:val="clear" w:pos="720"/>
          <w:tab w:val="num" w:pos="851"/>
        </w:tabs>
        <w:ind w:left="851" w:hanging="425"/>
      </w:pPr>
      <w:r w:rsidRPr="00633320">
        <w:t xml:space="preserve">Review and approval of study publications and substudy proposals; </w:t>
      </w:r>
    </w:p>
    <w:p w14:paraId="3925C47E" w14:textId="77777777" w:rsidR="005376DA" w:rsidRPr="00633320" w:rsidRDefault="005376DA" w:rsidP="00A659DA">
      <w:pPr>
        <w:pStyle w:val="ListParagraph"/>
        <w:numPr>
          <w:ilvl w:val="0"/>
          <w:numId w:val="21"/>
        </w:numPr>
        <w:tabs>
          <w:tab w:val="clear" w:pos="720"/>
          <w:tab w:val="num" w:pos="851"/>
        </w:tabs>
        <w:ind w:left="851" w:hanging="425"/>
      </w:pPr>
      <w:r w:rsidRPr="00633320">
        <w:t xml:space="preserve">Reviewing new studies that may be of relevance. </w:t>
      </w:r>
    </w:p>
    <w:p w14:paraId="78EFD935" w14:textId="77777777" w:rsidR="005376DA" w:rsidRPr="00633320" w:rsidRDefault="005376DA" w:rsidP="0097021A"/>
    <w:p w14:paraId="246CB261" w14:textId="77777777" w:rsidR="005376DA" w:rsidRPr="00633320" w:rsidRDefault="005376DA" w:rsidP="0097021A">
      <w:pPr>
        <w:rPr>
          <w:b/>
        </w:rPr>
      </w:pPr>
      <w:r w:rsidRPr="00633320">
        <w:rPr>
          <w:b/>
        </w:rPr>
        <w:t>International Steering Committee</w:t>
      </w:r>
    </w:p>
    <w:p w14:paraId="7903EAE8" w14:textId="77777777" w:rsidR="005376DA" w:rsidRPr="00633320" w:rsidRDefault="005376DA" w:rsidP="0097021A">
      <w:r w:rsidRPr="00633320">
        <w:t xml:space="preserve">The </w:t>
      </w:r>
      <w:r>
        <w:t xml:space="preserve">International </w:t>
      </w:r>
      <w:r w:rsidRPr="00633320">
        <w:t xml:space="preserve">Steering Committee (see </w:t>
      </w:r>
      <w:r>
        <w:t>below</w:t>
      </w:r>
      <w:r w:rsidRPr="00633320">
        <w:t xml:space="preserve"> for list of members) is responsible for:</w:t>
      </w:r>
    </w:p>
    <w:p w14:paraId="2657C4E9" w14:textId="77777777" w:rsidR="005376DA" w:rsidRPr="00633320" w:rsidRDefault="005376DA" w:rsidP="0097021A"/>
    <w:p w14:paraId="1029F796" w14:textId="77777777" w:rsidR="005376DA" w:rsidRPr="00633320" w:rsidRDefault="005376DA" w:rsidP="00A659DA">
      <w:pPr>
        <w:pStyle w:val="ListParagraph"/>
        <w:numPr>
          <w:ilvl w:val="0"/>
          <w:numId w:val="22"/>
        </w:numPr>
        <w:tabs>
          <w:tab w:val="clear" w:pos="720"/>
          <w:tab w:val="num" w:pos="851"/>
        </w:tabs>
        <w:ind w:left="851" w:hanging="425"/>
      </w:pPr>
      <w:r w:rsidRPr="00633320">
        <w:t xml:space="preserve">Reviewing progress of the study in sites outside </w:t>
      </w:r>
      <w:del w:id="1294" w:author="Author">
        <w:r w:rsidRPr="00633320" w:rsidDel="00445F60">
          <w:delText>the UK</w:delText>
        </w:r>
      </w:del>
      <w:ins w:id="1295" w:author="Author">
        <w:r>
          <w:t>Europe</w:t>
        </w:r>
      </w:ins>
      <w:r w:rsidRPr="00633320">
        <w:t>;</w:t>
      </w:r>
    </w:p>
    <w:p w14:paraId="350C0046" w14:textId="77777777" w:rsidR="005376DA" w:rsidRPr="00633320" w:rsidRDefault="005376DA" w:rsidP="00A659DA">
      <w:pPr>
        <w:pStyle w:val="ListParagraph"/>
        <w:numPr>
          <w:ilvl w:val="0"/>
          <w:numId w:val="22"/>
        </w:numPr>
        <w:tabs>
          <w:tab w:val="clear" w:pos="720"/>
          <w:tab w:val="num" w:pos="851"/>
        </w:tabs>
        <w:ind w:left="851" w:hanging="425"/>
      </w:pPr>
      <w:r w:rsidRPr="00633320">
        <w:t>Review of study publications and substudy proposals;</w:t>
      </w:r>
    </w:p>
    <w:p w14:paraId="28733B8C" w14:textId="77777777" w:rsidR="005376DA" w:rsidRPr="00633320" w:rsidRDefault="005376DA" w:rsidP="00A659DA">
      <w:pPr>
        <w:pStyle w:val="ListParagraph"/>
        <w:numPr>
          <w:ilvl w:val="0"/>
          <w:numId w:val="22"/>
        </w:numPr>
        <w:tabs>
          <w:tab w:val="clear" w:pos="720"/>
          <w:tab w:val="num" w:pos="851"/>
        </w:tabs>
        <w:ind w:left="851" w:hanging="425"/>
      </w:pPr>
      <w:r w:rsidRPr="00633320">
        <w:t xml:space="preserve">Considering potential new therapies to be included in sites outside </w:t>
      </w:r>
      <w:del w:id="1296" w:author="Author">
        <w:r w:rsidRPr="00633320" w:rsidDel="00445F60">
          <w:delText>the UK</w:delText>
        </w:r>
      </w:del>
      <w:ins w:id="1297" w:author="Author">
        <w:r>
          <w:t>Europe</w:t>
        </w:r>
      </w:ins>
      <w:r w:rsidRPr="00633320">
        <w:t>;</w:t>
      </w:r>
    </w:p>
    <w:p w14:paraId="67C03396" w14:textId="77777777" w:rsidR="005376DA" w:rsidRPr="00633320" w:rsidRDefault="005376DA" w:rsidP="00A659DA">
      <w:pPr>
        <w:pStyle w:val="ListParagraph"/>
        <w:numPr>
          <w:ilvl w:val="0"/>
          <w:numId w:val="22"/>
        </w:numPr>
        <w:tabs>
          <w:tab w:val="clear" w:pos="720"/>
          <w:tab w:val="num" w:pos="851"/>
        </w:tabs>
        <w:ind w:left="851" w:hanging="425"/>
      </w:pPr>
      <w:r w:rsidRPr="00633320">
        <w:t>Assisting RCC in selection of LCCs</w:t>
      </w:r>
      <w:r>
        <w:t>;</w:t>
      </w:r>
      <w:r w:rsidRPr="00633320">
        <w:t xml:space="preserve"> </w:t>
      </w:r>
    </w:p>
    <w:p w14:paraId="5387F781" w14:textId="77777777" w:rsidR="005376DA" w:rsidRPr="00633320" w:rsidRDefault="005376DA" w:rsidP="00A659DA">
      <w:pPr>
        <w:pStyle w:val="ListParagraph"/>
        <w:numPr>
          <w:ilvl w:val="0"/>
          <w:numId w:val="22"/>
        </w:numPr>
        <w:tabs>
          <w:tab w:val="clear" w:pos="720"/>
          <w:tab w:val="num" w:pos="851"/>
        </w:tabs>
        <w:ind w:left="851" w:hanging="425"/>
      </w:pPr>
      <w:r w:rsidRPr="00633320">
        <w:t>Reviewing new studies that may be of relevance.</w:t>
      </w:r>
    </w:p>
    <w:p w14:paraId="222EECED" w14:textId="77777777" w:rsidR="005376DA" w:rsidRPr="00633320" w:rsidRDefault="005376DA" w:rsidP="0097021A"/>
    <w:p w14:paraId="7D440A7F" w14:textId="77777777" w:rsidR="005376DA" w:rsidRPr="00633320" w:rsidRDefault="005376DA" w:rsidP="0097021A">
      <w:pPr>
        <w:rPr>
          <w:b/>
        </w:rPr>
      </w:pPr>
      <w:r w:rsidRPr="00633320">
        <w:rPr>
          <w:b/>
        </w:rPr>
        <w:t>Data Monitoring Committee</w:t>
      </w:r>
    </w:p>
    <w:p w14:paraId="3653B880" w14:textId="77777777" w:rsidR="005376DA" w:rsidRPr="00633320" w:rsidRDefault="005376DA" w:rsidP="0097021A">
      <w:r w:rsidRPr="00633320">
        <w:t>The independent Data Monitoring Committee is responsible for:</w:t>
      </w:r>
    </w:p>
    <w:p w14:paraId="44D9E4D6" w14:textId="77777777" w:rsidR="005376DA" w:rsidRPr="00633320" w:rsidRDefault="005376DA" w:rsidP="0097021A"/>
    <w:p w14:paraId="762CB384" w14:textId="77777777" w:rsidR="005376DA" w:rsidRPr="00633320" w:rsidRDefault="005376DA" w:rsidP="00A659DA">
      <w:pPr>
        <w:pStyle w:val="ListParagraph"/>
        <w:numPr>
          <w:ilvl w:val="0"/>
          <w:numId w:val="25"/>
        </w:numPr>
        <w:tabs>
          <w:tab w:val="clear" w:pos="720"/>
          <w:tab w:val="num" w:pos="851"/>
        </w:tabs>
        <w:ind w:left="851" w:hanging="425"/>
      </w:pPr>
      <w:r w:rsidRPr="00633320">
        <w:t>Reviewing unblinded interim analyses according to the Protocol;</w:t>
      </w:r>
    </w:p>
    <w:p w14:paraId="2BEFBDA0" w14:textId="77777777" w:rsidR="005376DA" w:rsidRPr="00633320" w:rsidRDefault="005376DA" w:rsidP="00A659DA">
      <w:pPr>
        <w:pStyle w:val="ListParagraph"/>
        <w:numPr>
          <w:ilvl w:val="0"/>
          <w:numId w:val="25"/>
        </w:numPr>
        <w:tabs>
          <w:tab w:val="clear" w:pos="720"/>
          <w:tab w:val="num" w:pos="851"/>
        </w:tabs>
        <w:ind w:left="851" w:hanging="425"/>
      </w:pPr>
      <w:r w:rsidRPr="00633320">
        <w:t xml:space="preserve">Advising the Steering Committee if, in their view, the randomised data provide evidence that may warrant a change in the </w:t>
      </w:r>
      <w:r>
        <w:t>P</w:t>
      </w:r>
      <w:r w:rsidRPr="00633320">
        <w:t>rotocol (e.g. modification or cessation of one or more of the treatment arms).</w:t>
      </w:r>
    </w:p>
    <w:p w14:paraId="274A618B" w14:textId="77777777" w:rsidR="005376DA" w:rsidRPr="00633320" w:rsidRDefault="005376DA" w:rsidP="0097021A"/>
    <w:p w14:paraId="6B8CD0BC" w14:textId="77777777" w:rsidR="005376DA" w:rsidRPr="00633320" w:rsidRDefault="005376DA" w:rsidP="0097021A">
      <w:pPr>
        <w:rPr>
          <w:b/>
        </w:rPr>
      </w:pPr>
      <w:r w:rsidRPr="00633320">
        <w:rPr>
          <w:b/>
        </w:rPr>
        <w:t>Central Coordinating Office (CCO)</w:t>
      </w:r>
    </w:p>
    <w:p w14:paraId="1430A1D4" w14:textId="77777777" w:rsidR="005376DA" w:rsidRPr="00633320" w:rsidRDefault="005376DA" w:rsidP="0097021A">
      <w:r w:rsidRPr="00633320">
        <w:t>The CCO is responsible for the overall coordination of the Study, including:</w:t>
      </w:r>
    </w:p>
    <w:p w14:paraId="28BCFA4A" w14:textId="77777777" w:rsidR="005376DA" w:rsidRPr="00633320" w:rsidRDefault="005376DA" w:rsidP="0097021A"/>
    <w:p w14:paraId="74DAAC2A" w14:textId="77777777" w:rsidR="005376DA" w:rsidRPr="00633320" w:rsidRDefault="005376DA" w:rsidP="00A659DA">
      <w:pPr>
        <w:pStyle w:val="ListParagraph"/>
        <w:numPr>
          <w:ilvl w:val="0"/>
          <w:numId w:val="23"/>
        </w:numPr>
        <w:tabs>
          <w:tab w:val="clear" w:pos="720"/>
          <w:tab w:val="num" w:pos="851"/>
        </w:tabs>
        <w:ind w:left="851" w:hanging="425"/>
      </w:pPr>
      <w:r w:rsidRPr="00633320">
        <w:t>Study planning and organisation of Steering Committee meetings;</w:t>
      </w:r>
    </w:p>
    <w:p w14:paraId="040BCBCF" w14:textId="77777777" w:rsidR="005376DA" w:rsidRPr="00633320" w:rsidRDefault="005376DA" w:rsidP="00A659DA">
      <w:pPr>
        <w:pStyle w:val="ListParagraph"/>
        <w:numPr>
          <w:ilvl w:val="0"/>
          <w:numId w:val="23"/>
        </w:numPr>
        <w:tabs>
          <w:tab w:val="clear" w:pos="720"/>
          <w:tab w:val="num" w:pos="851"/>
        </w:tabs>
        <w:ind w:left="851" w:hanging="425"/>
      </w:pPr>
      <w:r w:rsidRPr="00633320">
        <w:t>Ensuring necessary regulatory and ethics committee approvals;</w:t>
      </w:r>
    </w:p>
    <w:p w14:paraId="5396841D" w14:textId="77777777" w:rsidR="005376DA" w:rsidRPr="00633320" w:rsidRDefault="005376DA" w:rsidP="00A659DA">
      <w:pPr>
        <w:pStyle w:val="ListParagraph"/>
        <w:numPr>
          <w:ilvl w:val="0"/>
          <w:numId w:val="23"/>
        </w:numPr>
        <w:tabs>
          <w:tab w:val="clear" w:pos="720"/>
          <w:tab w:val="num" w:pos="851"/>
        </w:tabs>
        <w:ind w:left="851" w:hanging="425"/>
      </w:pPr>
      <w:r w:rsidRPr="00633320">
        <w:t>Development of Standard Operating Procedures and computer systems</w:t>
      </w:r>
      <w:ins w:id="1298" w:author="Author">
        <w:r>
          <w:t>;</w:t>
        </w:r>
      </w:ins>
    </w:p>
    <w:p w14:paraId="5057240D" w14:textId="77777777" w:rsidR="005376DA" w:rsidRPr="00633320" w:rsidRDefault="005376DA" w:rsidP="00A659DA">
      <w:pPr>
        <w:pStyle w:val="ListParagraph"/>
        <w:numPr>
          <w:ilvl w:val="0"/>
          <w:numId w:val="23"/>
        </w:numPr>
        <w:tabs>
          <w:tab w:val="clear" w:pos="720"/>
          <w:tab w:val="num" w:pos="851"/>
        </w:tabs>
        <w:ind w:left="851" w:hanging="425"/>
      </w:pPr>
      <w:r w:rsidRPr="00633320">
        <w:t xml:space="preserve">Monitoring overall progress of the study; </w:t>
      </w:r>
    </w:p>
    <w:p w14:paraId="3A0EE68E" w14:textId="77777777" w:rsidR="005376DA" w:rsidRPr="00633320" w:rsidRDefault="005376DA" w:rsidP="00A659DA">
      <w:pPr>
        <w:pStyle w:val="ListParagraph"/>
        <w:numPr>
          <w:ilvl w:val="0"/>
          <w:numId w:val="23"/>
        </w:numPr>
        <w:tabs>
          <w:tab w:val="clear" w:pos="720"/>
          <w:tab w:val="num" w:pos="851"/>
        </w:tabs>
        <w:ind w:left="851" w:hanging="425"/>
      </w:pPr>
      <w:r w:rsidRPr="00633320">
        <w:t xml:space="preserve">Provision of study materials to RCCs/LCCs; </w:t>
      </w:r>
    </w:p>
    <w:p w14:paraId="68AFBBA3" w14:textId="77777777" w:rsidR="005376DA" w:rsidRPr="00633320" w:rsidRDefault="005376DA" w:rsidP="00A659DA">
      <w:pPr>
        <w:pStyle w:val="ListParagraph"/>
        <w:numPr>
          <w:ilvl w:val="0"/>
          <w:numId w:val="23"/>
        </w:numPr>
        <w:tabs>
          <w:tab w:val="clear" w:pos="720"/>
          <w:tab w:val="num" w:pos="851"/>
        </w:tabs>
        <w:ind w:left="851" w:hanging="425"/>
      </w:pPr>
      <w:r w:rsidRPr="00633320">
        <w:t xml:space="preserve">Monitoring and reporting safety information in line with the </w:t>
      </w:r>
      <w:r>
        <w:t>P</w:t>
      </w:r>
      <w:r w:rsidRPr="00633320">
        <w:t>rotocol and regulatory requirements;</w:t>
      </w:r>
    </w:p>
    <w:p w14:paraId="38BE4531" w14:textId="77777777" w:rsidR="005376DA" w:rsidRPr="00633320" w:rsidRDefault="005376DA" w:rsidP="00A659DA">
      <w:pPr>
        <w:pStyle w:val="ListParagraph"/>
        <w:numPr>
          <w:ilvl w:val="0"/>
          <w:numId w:val="23"/>
        </w:numPr>
        <w:tabs>
          <w:tab w:val="clear" w:pos="720"/>
          <w:tab w:val="num" w:pos="851"/>
        </w:tabs>
        <w:ind w:left="851" w:hanging="425"/>
      </w:pPr>
      <w:r w:rsidRPr="00633320">
        <w:t>Dealing with technical, medical and administrative queries from LCCs.</w:t>
      </w:r>
    </w:p>
    <w:p w14:paraId="76712EA2" w14:textId="77777777" w:rsidR="005376DA" w:rsidRPr="00633320" w:rsidRDefault="005376DA">
      <w:pPr>
        <w:autoSpaceDE/>
        <w:autoSpaceDN/>
        <w:adjustRightInd/>
        <w:contextualSpacing w:val="0"/>
        <w:jc w:val="left"/>
      </w:pPr>
      <w:r w:rsidRPr="00633320">
        <w:br w:type="page"/>
      </w:r>
    </w:p>
    <w:p w14:paraId="6F16E1C7" w14:textId="77777777" w:rsidR="005376DA" w:rsidRPr="00633320" w:rsidRDefault="005376DA" w:rsidP="0097021A"/>
    <w:p w14:paraId="5BE082E8" w14:textId="77777777" w:rsidR="005376DA" w:rsidRPr="00633320" w:rsidRDefault="005376DA" w:rsidP="0097021A">
      <w:pPr>
        <w:rPr>
          <w:b/>
        </w:rPr>
      </w:pPr>
      <w:r w:rsidRPr="00633320">
        <w:rPr>
          <w:b/>
        </w:rPr>
        <w:t>Regional Coordinating Centre (RCC)</w:t>
      </w:r>
    </w:p>
    <w:p w14:paraId="4F0AE29C" w14:textId="77777777" w:rsidR="005376DA" w:rsidRPr="00633320" w:rsidRDefault="005376DA" w:rsidP="0097021A">
      <w:r w:rsidRPr="00633320">
        <w:t>The RCCs are responsible for:</w:t>
      </w:r>
    </w:p>
    <w:p w14:paraId="6FA45CD3" w14:textId="77777777" w:rsidR="005376DA" w:rsidRPr="00633320" w:rsidRDefault="005376DA" w:rsidP="0097021A"/>
    <w:p w14:paraId="0F8A08E9" w14:textId="77777777" w:rsidR="005376DA" w:rsidRPr="00633320" w:rsidRDefault="005376DA" w:rsidP="00A659DA">
      <w:pPr>
        <w:pStyle w:val="ListParagraph"/>
        <w:numPr>
          <w:ilvl w:val="0"/>
          <w:numId w:val="20"/>
        </w:numPr>
        <w:ind w:left="851" w:hanging="425"/>
      </w:pPr>
      <w:r w:rsidRPr="00633320">
        <w:t>Ensuring necessary regulatory and ethics committee approvals;</w:t>
      </w:r>
    </w:p>
    <w:p w14:paraId="3D8488AB" w14:textId="77777777" w:rsidR="005376DA" w:rsidRPr="00633320" w:rsidRDefault="005376DA" w:rsidP="00A659DA">
      <w:pPr>
        <w:pStyle w:val="ListParagraph"/>
        <w:numPr>
          <w:ilvl w:val="0"/>
          <w:numId w:val="20"/>
        </w:numPr>
        <w:ind w:left="851" w:hanging="425"/>
      </w:pPr>
      <w:r w:rsidRPr="00633320">
        <w:t xml:space="preserve">Provision of study materials to LCCs; </w:t>
      </w:r>
    </w:p>
    <w:p w14:paraId="207BE08A" w14:textId="77777777" w:rsidR="005376DA" w:rsidRPr="00633320" w:rsidRDefault="005376DA" w:rsidP="00A659DA">
      <w:pPr>
        <w:pStyle w:val="ListParagraph"/>
        <w:numPr>
          <w:ilvl w:val="0"/>
          <w:numId w:val="20"/>
        </w:numPr>
        <w:ind w:left="851" w:hanging="425"/>
      </w:pPr>
      <w:r w:rsidRPr="00633320">
        <w:t>Dealing with technical, medical and administrative queries from LCCs.</w:t>
      </w:r>
    </w:p>
    <w:p w14:paraId="4B61CE7F" w14:textId="77777777" w:rsidR="005376DA" w:rsidRPr="00633320" w:rsidRDefault="005376DA" w:rsidP="0097021A">
      <w:pPr>
        <w:pStyle w:val="ListParagraph"/>
      </w:pPr>
    </w:p>
    <w:p w14:paraId="023BB91B" w14:textId="77777777" w:rsidR="005376DA" w:rsidRPr="00633320" w:rsidRDefault="005376DA" w:rsidP="0097021A">
      <w:pPr>
        <w:rPr>
          <w:b/>
        </w:rPr>
      </w:pPr>
      <w:r w:rsidRPr="00633320">
        <w:rPr>
          <w:b/>
        </w:rPr>
        <w:t>Local Clinical Centres (LCC)</w:t>
      </w:r>
    </w:p>
    <w:p w14:paraId="4838E18D" w14:textId="77777777" w:rsidR="005376DA" w:rsidRPr="00633320" w:rsidRDefault="005376DA" w:rsidP="0097021A">
      <w:r w:rsidRPr="00633320">
        <w:t>The LCC lead investigator and LCC clinic staff are responsible for:</w:t>
      </w:r>
    </w:p>
    <w:p w14:paraId="4931C686" w14:textId="77777777" w:rsidR="005376DA" w:rsidRPr="00633320" w:rsidRDefault="005376DA" w:rsidP="0097021A"/>
    <w:p w14:paraId="1599ED88" w14:textId="77777777" w:rsidR="005376DA" w:rsidRPr="00633320" w:rsidRDefault="005376DA" w:rsidP="0097021A">
      <w:pPr>
        <w:pStyle w:val="ListParagraph"/>
        <w:numPr>
          <w:ilvl w:val="0"/>
          <w:numId w:val="7"/>
        </w:numPr>
        <w:tabs>
          <w:tab w:val="clear" w:pos="720"/>
          <w:tab w:val="num" w:pos="851"/>
        </w:tabs>
        <w:ind w:left="851" w:hanging="425"/>
      </w:pPr>
      <w:r w:rsidRPr="00633320">
        <w:t>Obtaining all relevant local permissions (assisted by the CCO)</w:t>
      </w:r>
      <w:r>
        <w:t>;</w:t>
      </w:r>
    </w:p>
    <w:p w14:paraId="4D3A2EA1" w14:textId="77777777" w:rsidR="005376DA" w:rsidRPr="00633320" w:rsidRDefault="005376DA" w:rsidP="0097021A">
      <w:pPr>
        <w:pStyle w:val="ListParagraph"/>
        <w:numPr>
          <w:ilvl w:val="0"/>
          <w:numId w:val="7"/>
        </w:numPr>
        <w:tabs>
          <w:tab w:val="clear" w:pos="720"/>
          <w:tab w:val="num" w:pos="851"/>
        </w:tabs>
        <w:ind w:left="851" w:hanging="425"/>
      </w:pPr>
      <w:r w:rsidRPr="00633320">
        <w:t>All trial activities at the LCC, including appropriate training and supervision for clinical staff</w:t>
      </w:r>
      <w:r>
        <w:t>;</w:t>
      </w:r>
    </w:p>
    <w:p w14:paraId="4C1BC77B" w14:textId="77777777" w:rsidR="005376DA" w:rsidRPr="00633320" w:rsidRDefault="005376DA" w:rsidP="0097021A">
      <w:pPr>
        <w:pStyle w:val="ListParagraph"/>
        <w:numPr>
          <w:ilvl w:val="0"/>
          <w:numId w:val="7"/>
        </w:numPr>
        <w:tabs>
          <w:tab w:val="clear" w:pos="720"/>
          <w:tab w:val="num" w:pos="851"/>
        </w:tabs>
        <w:ind w:left="851" w:hanging="425"/>
      </w:pPr>
      <w:r w:rsidRPr="00633320">
        <w:t>Conducting trial procedures at the LCC in line with all relevant local policies and procedures;</w:t>
      </w:r>
    </w:p>
    <w:p w14:paraId="60C09039" w14:textId="77777777" w:rsidR="005376DA" w:rsidRPr="00633320" w:rsidRDefault="005376DA" w:rsidP="0097021A">
      <w:pPr>
        <w:pStyle w:val="ListParagraph"/>
        <w:numPr>
          <w:ilvl w:val="0"/>
          <w:numId w:val="7"/>
        </w:numPr>
        <w:tabs>
          <w:tab w:val="clear" w:pos="720"/>
          <w:tab w:val="num" w:pos="851"/>
        </w:tabs>
        <w:ind w:left="851" w:hanging="425"/>
      </w:pPr>
      <w:r w:rsidRPr="00633320">
        <w:t>Dealing with enquiries from participants and others.</w:t>
      </w:r>
    </w:p>
    <w:p w14:paraId="5669D30A" w14:textId="77777777" w:rsidR="005376DA" w:rsidRPr="00633320" w:rsidRDefault="005376DA" w:rsidP="0097021A"/>
    <w:p w14:paraId="34D21BE6" w14:textId="77777777" w:rsidR="005376DA" w:rsidRPr="00633320" w:rsidRDefault="005376DA" w:rsidP="0097021A">
      <w:bookmarkStart w:id="1299" w:name="_Toc266112760"/>
      <w:bookmarkStart w:id="1300" w:name="_Toc267579323"/>
      <w:bookmarkStart w:id="1301" w:name="_Toc268860992"/>
      <w:bookmarkEnd w:id="1299"/>
      <w:bookmarkEnd w:id="1300"/>
      <w:bookmarkEnd w:id="1301"/>
    </w:p>
    <w:p w14:paraId="7B85044B" w14:textId="77777777" w:rsidR="005376DA" w:rsidRPr="00633320" w:rsidRDefault="005376DA" w:rsidP="0097021A">
      <w:pPr>
        <w:rPr>
          <w:b/>
        </w:rPr>
      </w:pPr>
      <w:r w:rsidRPr="00633320">
        <w:rPr>
          <w:b/>
        </w:rPr>
        <w:t>STEERING COMMITTEE</w:t>
      </w:r>
    </w:p>
    <w:p w14:paraId="3902A4DC" w14:textId="77777777" w:rsidR="005376DA" w:rsidRPr="00633320" w:rsidRDefault="005376DA" w:rsidP="0097021A">
      <w:pPr>
        <w:rPr>
          <w:sz w:val="20"/>
        </w:rPr>
      </w:pPr>
      <w:r w:rsidRPr="00633320">
        <w:rPr>
          <w:sz w:val="20"/>
        </w:rPr>
        <w:t>(Major organisational and policy decisions, and scientific advice; blinded to treatment allocation)</w:t>
      </w:r>
    </w:p>
    <w:p w14:paraId="357B7040" w14:textId="77777777" w:rsidR="005376DA" w:rsidRPr="00633320" w:rsidRDefault="005376DA" w:rsidP="0097021A">
      <w:pPr>
        <w:rPr>
          <w:sz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973"/>
        <w:gridCol w:w="17"/>
      </w:tblGrid>
      <w:tr w:rsidR="005376DA" w:rsidRPr="00633320" w14:paraId="44CAF56F" w14:textId="77777777" w:rsidTr="0097021A">
        <w:trPr>
          <w:gridAfter w:val="1"/>
          <w:wAfter w:w="17" w:type="dxa"/>
          <w:jc w:val="center"/>
        </w:trPr>
        <w:tc>
          <w:tcPr>
            <w:tcW w:w="3599" w:type="dxa"/>
          </w:tcPr>
          <w:p w14:paraId="5B8E2968" w14:textId="77777777" w:rsidR="005376DA" w:rsidRPr="00633320" w:rsidRDefault="005376DA" w:rsidP="0097021A">
            <w:pPr>
              <w:rPr>
                <w:sz w:val="20"/>
              </w:rPr>
            </w:pPr>
            <w:r w:rsidRPr="00633320">
              <w:rPr>
                <w:sz w:val="20"/>
              </w:rPr>
              <w:t>Chief Investigator</w:t>
            </w:r>
          </w:p>
          <w:p w14:paraId="77D752AB" w14:textId="77777777" w:rsidR="005376DA" w:rsidRPr="00633320" w:rsidRDefault="005376DA" w:rsidP="0097021A">
            <w:pPr>
              <w:rPr>
                <w:sz w:val="20"/>
              </w:rPr>
            </w:pPr>
            <w:r w:rsidRPr="00633320">
              <w:rPr>
                <w:sz w:val="20"/>
              </w:rPr>
              <w:t>Deputy Chief Investigator</w:t>
            </w:r>
          </w:p>
        </w:tc>
        <w:tc>
          <w:tcPr>
            <w:tcW w:w="5973" w:type="dxa"/>
          </w:tcPr>
          <w:p w14:paraId="1A8B6CCC" w14:textId="77777777" w:rsidR="005376DA" w:rsidRPr="00633320" w:rsidRDefault="005376DA" w:rsidP="0097021A">
            <w:pPr>
              <w:rPr>
                <w:sz w:val="20"/>
              </w:rPr>
            </w:pPr>
            <w:r w:rsidRPr="00633320">
              <w:rPr>
                <w:sz w:val="20"/>
              </w:rPr>
              <w:t>Peter Horby</w:t>
            </w:r>
          </w:p>
          <w:p w14:paraId="71D99F8E" w14:textId="77777777" w:rsidR="005376DA" w:rsidRPr="00633320" w:rsidRDefault="005376DA" w:rsidP="0097021A">
            <w:pPr>
              <w:rPr>
                <w:sz w:val="20"/>
              </w:rPr>
            </w:pPr>
            <w:r w:rsidRPr="00633320">
              <w:rPr>
                <w:sz w:val="20"/>
              </w:rPr>
              <w:t>Martin Landray</w:t>
            </w:r>
          </w:p>
        </w:tc>
      </w:tr>
      <w:tr w:rsidR="005376DA" w:rsidRPr="00633320" w14:paraId="5BA7CB89" w14:textId="77777777" w:rsidTr="0097021A">
        <w:trPr>
          <w:gridAfter w:val="1"/>
          <w:wAfter w:w="17" w:type="dxa"/>
          <w:jc w:val="center"/>
        </w:trPr>
        <w:tc>
          <w:tcPr>
            <w:tcW w:w="3599" w:type="dxa"/>
            <w:tcBorders>
              <w:bottom w:val="nil"/>
            </w:tcBorders>
          </w:tcPr>
          <w:p w14:paraId="39367E10" w14:textId="77777777" w:rsidR="005376DA" w:rsidRPr="00633320" w:rsidRDefault="005376DA" w:rsidP="0097021A">
            <w:pPr>
              <w:rPr>
                <w:sz w:val="20"/>
              </w:rPr>
            </w:pPr>
            <w:r w:rsidRPr="00633320">
              <w:rPr>
                <w:sz w:val="20"/>
              </w:rPr>
              <w:t>Clinical Trial Unit Lead</w:t>
            </w:r>
          </w:p>
        </w:tc>
        <w:tc>
          <w:tcPr>
            <w:tcW w:w="5973" w:type="dxa"/>
            <w:tcBorders>
              <w:bottom w:val="nil"/>
            </w:tcBorders>
          </w:tcPr>
          <w:p w14:paraId="7A8F0460" w14:textId="77777777" w:rsidR="005376DA" w:rsidRPr="00633320" w:rsidRDefault="005376DA" w:rsidP="0097021A">
            <w:pPr>
              <w:rPr>
                <w:sz w:val="20"/>
              </w:rPr>
            </w:pPr>
            <w:r w:rsidRPr="00633320">
              <w:rPr>
                <w:sz w:val="20"/>
              </w:rPr>
              <w:t>Richard Haynes</w:t>
            </w:r>
          </w:p>
        </w:tc>
      </w:tr>
      <w:tr w:rsidR="005376DA" w:rsidRPr="00633320" w14:paraId="685639A7" w14:textId="77777777" w:rsidTr="0097021A">
        <w:trPr>
          <w:gridAfter w:val="1"/>
          <w:wAfter w:w="17" w:type="dxa"/>
          <w:jc w:val="center"/>
        </w:trPr>
        <w:tc>
          <w:tcPr>
            <w:tcW w:w="3599" w:type="dxa"/>
            <w:tcBorders>
              <w:bottom w:val="nil"/>
            </w:tcBorders>
          </w:tcPr>
          <w:p w14:paraId="4F383FEE" w14:textId="77777777" w:rsidR="005376DA" w:rsidRPr="00633320" w:rsidRDefault="005376DA" w:rsidP="0097021A">
            <w:pPr>
              <w:rPr>
                <w:sz w:val="20"/>
              </w:rPr>
            </w:pPr>
            <w:r w:rsidRPr="00633320">
              <w:rPr>
                <w:sz w:val="20"/>
              </w:rPr>
              <w:t>Co-investigators</w:t>
            </w:r>
          </w:p>
        </w:tc>
        <w:tc>
          <w:tcPr>
            <w:tcW w:w="5973" w:type="dxa"/>
            <w:tcBorders>
              <w:bottom w:val="nil"/>
            </w:tcBorders>
          </w:tcPr>
          <w:p w14:paraId="3BF95C49" w14:textId="77777777" w:rsidR="005376DA" w:rsidRPr="00633320" w:rsidRDefault="005376DA" w:rsidP="0097021A">
            <w:pPr>
              <w:rPr>
                <w:sz w:val="20"/>
              </w:rPr>
            </w:pPr>
            <w:r w:rsidRPr="00633320">
              <w:rPr>
                <w:sz w:val="20"/>
              </w:rPr>
              <w:t xml:space="preserve">Kenneth Baillie (Scotland Lead), </w:t>
            </w:r>
            <w:r>
              <w:rPr>
                <w:sz w:val="20"/>
              </w:rPr>
              <w:t xml:space="preserve">Marc Bonten, </w:t>
            </w:r>
            <w:r w:rsidRPr="00633320">
              <w:rPr>
                <w:sz w:val="20"/>
              </w:rPr>
              <w:t xml:space="preserve">Maya Buch, Saul Faust, Thomas Jaki, Katie Jeffery, Edmund Juszczak, </w:t>
            </w:r>
            <w:r>
              <w:rPr>
                <w:sz w:val="20"/>
              </w:rPr>
              <w:t xml:space="preserve">Marian Knight, </w:t>
            </w:r>
            <w:r w:rsidRPr="00633320">
              <w:rPr>
                <w:sz w:val="20"/>
              </w:rPr>
              <w:t xml:space="preserve">Wei Shen Lim, Marion Mafham, Alan Montgomery, </w:t>
            </w:r>
            <w:r>
              <w:rPr>
                <w:sz w:val="20"/>
              </w:rPr>
              <w:t xml:space="preserve">Aparna Mukherjee, </w:t>
            </w:r>
            <w:r w:rsidRPr="00633320">
              <w:rPr>
                <w:sz w:val="20"/>
              </w:rPr>
              <w:t xml:space="preserve">Andrew Mumford, Kathy Rowan, Guy Thwaites </w:t>
            </w:r>
          </w:p>
        </w:tc>
      </w:tr>
      <w:tr w:rsidR="005376DA" w:rsidRPr="00633320" w14:paraId="6945F451" w14:textId="77777777" w:rsidTr="0097021A">
        <w:trPr>
          <w:jc w:val="center"/>
        </w:trPr>
        <w:tc>
          <w:tcPr>
            <w:tcW w:w="3599" w:type="dxa"/>
            <w:tcBorders>
              <w:bottom w:val="nil"/>
            </w:tcBorders>
          </w:tcPr>
          <w:p w14:paraId="4EEEB367" w14:textId="77777777" w:rsidR="005376DA" w:rsidRPr="00633320" w:rsidRDefault="005376DA" w:rsidP="0097021A">
            <w:pPr>
              <w:rPr>
                <w:sz w:val="20"/>
              </w:rPr>
            </w:pPr>
            <w:ins w:id="1302" w:author="Author">
              <w:r>
                <w:rPr>
                  <w:sz w:val="20"/>
                </w:rPr>
                <w:t>Statistician</w:t>
              </w:r>
            </w:ins>
          </w:p>
        </w:tc>
        <w:tc>
          <w:tcPr>
            <w:tcW w:w="5990" w:type="dxa"/>
            <w:gridSpan w:val="2"/>
            <w:tcBorders>
              <w:bottom w:val="nil"/>
            </w:tcBorders>
          </w:tcPr>
          <w:p w14:paraId="36655A4C" w14:textId="77777777" w:rsidR="005376DA" w:rsidRPr="00633320" w:rsidRDefault="005376DA" w:rsidP="0097021A">
            <w:pPr>
              <w:rPr>
                <w:sz w:val="20"/>
              </w:rPr>
            </w:pPr>
            <w:ins w:id="1303" w:author="Author">
              <w:r>
                <w:rPr>
                  <w:sz w:val="20"/>
                </w:rPr>
                <w:t>Natalie Staplin</w:t>
              </w:r>
            </w:ins>
          </w:p>
        </w:tc>
      </w:tr>
    </w:tbl>
    <w:p w14:paraId="3BBAB80B" w14:textId="77777777" w:rsidR="005376DA" w:rsidRDefault="005376DA" w:rsidP="0097021A">
      <w:pPr>
        <w:rPr>
          <w:ins w:id="1304" w:author="Author"/>
          <w:b/>
        </w:rPr>
      </w:pPr>
    </w:p>
    <w:p w14:paraId="05335810" w14:textId="77777777" w:rsidR="005376DA" w:rsidRPr="00633320" w:rsidDel="00BE5DC0" w:rsidRDefault="005376DA" w:rsidP="0097021A">
      <w:pPr>
        <w:rPr>
          <w:del w:id="1305" w:author="Author"/>
          <w:b/>
        </w:rPr>
      </w:pPr>
      <w:r w:rsidRPr="00633320">
        <w:rPr>
          <w:b/>
        </w:rPr>
        <w:t>International Committee</w:t>
      </w:r>
      <w:del w:id="1306" w:author="Author">
        <w:r w:rsidDel="00BE5DC0">
          <w:rPr>
            <w:b/>
          </w:rPr>
          <w:delText>s</w:delText>
        </w:r>
      </w:del>
    </w:p>
    <w:p w14:paraId="1DC61E07" w14:textId="77777777" w:rsidR="005376DA" w:rsidRPr="00633320" w:rsidRDefault="005376DA" w:rsidP="0097021A"/>
    <w:p w14:paraId="547ABF91" w14:textId="77777777" w:rsidR="005376DA" w:rsidRPr="00CF37F5" w:rsidDel="00191438" w:rsidRDefault="005376DA" w:rsidP="0097021A">
      <w:pPr>
        <w:rPr>
          <w:del w:id="1307" w:author="Author"/>
          <w:i/>
          <w:sz w:val="20"/>
        </w:rPr>
      </w:pPr>
      <w:del w:id="1308" w:author="Author">
        <w:r w:rsidDel="00191438">
          <w:rPr>
            <w:i/>
            <w:sz w:val="20"/>
          </w:rPr>
          <w:delText>Asia</w:delText>
        </w:r>
      </w:del>
    </w:p>
    <w:p w14:paraId="04141364" w14:textId="77777777" w:rsidR="005376DA" w:rsidRPr="00633320" w:rsidRDefault="005376DA" w:rsidP="0097021A">
      <w:pPr>
        <w:rPr>
          <w:sz w:val="20"/>
        </w:rPr>
      </w:pPr>
      <w:r w:rsidRPr="00633320">
        <w:rPr>
          <w:sz w:val="20"/>
        </w:rPr>
        <w:t>Chair</w:t>
      </w:r>
      <w:r w:rsidRPr="00633320">
        <w:rPr>
          <w:sz w:val="20"/>
        </w:rPr>
        <w:tab/>
      </w:r>
      <w:r w:rsidRPr="00633320">
        <w:rPr>
          <w:sz w:val="20"/>
        </w:rPr>
        <w:tab/>
      </w:r>
      <w:r w:rsidRPr="00633320">
        <w:rPr>
          <w:sz w:val="20"/>
        </w:rPr>
        <w:tab/>
      </w:r>
      <w:r w:rsidRPr="00633320">
        <w:rPr>
          <w:sz w:val="20"/>
        </w:rPr>
        <w:tab/>
      </w:r>
      <w:r w:rsidRPr="00633320">
        <w:rPr>
          <w:sz w:val="20"/>
        </w:rPr>
        <w:tab/>
        <w:t>Do Van Dung</w:t>
      </w:r>
    </w:p>
    <w:p w14:paraId="1138A485" w14:textId="6D7EE8F4" w:rsidR="005376DA" w:rsidRPr="00633320" w:rsidRDefault="005376DA" w:rsidP="0097021A">
      <w:pPr>
        <w:rPr>
          <w:sz w:val="20"/>
        </w:rPr>
      </w:pPr>
      <w:r w:rsidRPr="00633320">
        <w:rPr>
          <w:sz w:val="20"/>
        </w:rPr>
        <w:t>Regional Lead Investigator</w:t>
      </w:r>
      <w:del w:id="1309" w:author="Author">
        <w:r w:rsidRPr="00633320" w:rsidDel="00153C5C">
          <w:rPr>
            <w:sz w:val="20"/>
          </w:rPr>
          <w:delText>s</w:delText>
        </w:r>
      </w:del>
      <w:r w:rsidRPr="00633320">
        <w:rPr>
          <w:sz w:val="20"/>
        </w:rPr>
        <w:tab/>
      </w:r>
      <w:r w:rsidRPr="00633320">
        <w:rPr>
          <w:sz w:val="20"/>
        </w:rPr>
        <w:tab/>
        <w:t>Guy Thwaites</w:t>
      </w:r>
      <w:del w:id="1310" w:author="Author">
        <w:r w:rsidRPr="00633320" w:rsidDel="00153C5C">
          <w:rPr>
            <w:sz w:val="20"/>
          </w:rPr>
          <w:delText>, Jeremy Day</w:delText>
        </w:r>
      </w:del>
    </w:p>
    <w:p w14:paraId="450C36D7" w14:textId="77777777" w:rsidR="005376DA" w:rsidRPr="00633320" w:rsidRDefault="005376DA" w:rsidP="0097021A">
      <w:pPr>
        <w:ind w:left="3600" w:hanging="3600"/>
        <w:rPr>
          <w:sz w:val="20"/>
        </w:rPr>
      </w:pPr>
      <w:r w:rsidRPr="00633320">
        <w:rPr>
          <w:sz w:val="20"/>
        </w:rPr>
        <w:t>Independent members:</w:t>
      </w:r>
      <w:r w:rsidRPr="00633320">
        <w:rPr>
          <w:sz w:val="20"/>
        </w:rPr>
        <w:tab/>
        <w:t xml:space="preserve">Vietnam : Nguyen Ngo Quang, Prof. Binh </w:t>
      </w:r>
    </w:p>
    <w:p w14:paraId="00A0BC9D" w14:textId="77777777" w:rsidR="005376DA" w:rsidRPr="00633320" w:rsidRDefault="005376DA" w:rsidP="0097021A">
      <w:pPr>
        <w:ind w:left="3600"/>
        <w:rPr>
          <w:sz w:val="20"/>
        </w:rPr>
      </w:pPr>
      <w:r w:rsidRPr="00633320">
        <w:rPr>
          <w:sz w:val="20"/>
        </w:rPr>
        <w:t xml:space="preserve">Indonesia: Erlina Burhan, </w:t>
      </w:r>
      <w:ins w:id="1311" w:author="Author">
        <w:r w:rsidRPr="00320506">
          <w:rPr>
            <w:sz w:val="20"/>
          </w:rPr>
          <w:t>Rianto Setiabudy</w:t>
        </w:r>
      </w:ins>
      <w:del w:id="1312" w:author="Author">
        <w:r w:rsidRPr="00633320" w:rsidDel="00320506">
          <w:rPr>
            <w:sz w:val="20"/>
          </w:rPr>
          <w:delText>Bachti Alisjahbana</w:delText>
        </w:r>
      </w:del>
      <w:r w:rsidRPr="00633320">
        <w:rPr>
          <w:sz w:val="20"/>
        </w:rPr>
        <w:t xml:space="preserve">  </w:t>
      </w:r>
    </w:p>
    <w:p w14:paraId="317072BB" w14:textId="77777777" w:rsidR="005376DA" w:rsidRPr="00633320" w:rsidRDefault="005376DA" w:rsidP="0097021A">
      <w:pPr>
        <w:ind w:left="3600"/>
        <w:rPr>
          <w:sz w:val="20"/>
        </w:rPr>
      </w:pPr>
      <w:r w:rsidRPr="00633320">
        <w:rPr>
          <w:sz w:val="20"/>
        </w:rPr>
        <w:t xml:space="preserve">Nepal:  Janak Koirala, Sudha Basnet </w:t>
      </w:r>
    </w:p>
    <w:p w14:paraId="41EE4368" w14:textId="0C562B7A" w:rsidR="005376DA" w:rsidRPr="00633320" w:rsidRDefault="005376DA" w:rsidP="0097021A">
      <w:pPr>
        <w:ind w:left="3600" w:hanging="3600"/>
        <w:rPr>
          <w:sz w:val="20"/>
        </w:rPr>
      </w:pPr>
      <w:r w:rsidRPr="00633320">
        <w:rPr>
          <w:sz w:val="20"/>
        </w:rPr>
        <w:t>Other members:</w:t>
      </w:r>
      <w:r w:rsidRPr="00633320">
        <w:rPr>
          <w:sz w:val="20"/>
        </w:rPr>
        <w:tab/>
        <w:t>Evelyne Kestelyn, Buddha Basnyat, Pradip Gyanwali, Raph Hamers, Peter Horby</w:t>
      </w:r>
      <w:ins w:id="1313" w:author="Author">
        <w:r w:rsidR="00153C5C">
          <w:rPr>
            <w:sz w:val="20"/>
          </w:rPr>
          <w:t>,</w:t>
        </w:r>
        <w:r w:rsidRPr="00191438">
          <w:rPr>
            <w:sz w:val="20"/>
          </w:rPr>
          <w:t xml:space="preserve"> </w:t>
        </w:r>
        <w:r>
          <w:rPr>
            <w:sz w:val="20"/>
          </w:rPr>
          <w:t>John Amuasi,</w:t>
        </w:r>
        <w:r w:rsidRPr="00191438">
          <w:rPr>
            <w:sz w:val="20"/>
          </w:rPr>
          <w:t xml:space="preserve"> </w:t>
        </w:r>
        <w:r>
          <w:rPr>
            <w:sz w:val="20"/>
          </w:rPr>
          <w:t>Jeremy Nel</w:t>
        </w:r>
      </w:ins>
    </w:p>
    <w:p w14:paraId="6C9CB918" w14:textId="77777777" w:rsidR="005376DA" w:rsidRPr="00CF37F5" w:rsidDel="00191438" w:rsidRDefault="005376DA" w:rsidP="0097021A">
      <w:pPr>
        <w:rPr>
          <w:del w:id="1314" w:author="Author"/>
          <w:i/>
          <w:sz w:val="20"/>
        </w:rPr>
      </w:pPr>
      <w:del w:id="1315" w:author="Author">
        <w:r w:rsidRPr="00CF37F5" w:rsidDel="00191438">
          <w:rPr>
            <w:i/>
            <w:sz w:val="20"/>
          </w:rPr>
          <w:delText>Africa</w:delText>
        </w:r>
      </w:del>
    </w:p>
    <w:p w14:paraId="5375BAD0" w14:textId="77777777" w:rsidR="005376DA" w:rsidRPr="00633320" w:rsidDel="00191438" w:rsidRDefault="005376DA" w:rsidP="0097021A">
      <w:pPr>
        <w:rPr>
          <w:del w:id="1316" w:author="Author"/>
          <w:sz w:val="20"/>
        </w:rPr>
      </w:pPr>
      <w:del w:id="1317" w:author="Author">
        <w:r w:rsidRPr="00633320" w:rsidDel="00191438">
          <w:rPr>
            <w:sz w:val="20"/>
          </w:rPr>
          <w:delText>Chair</w:delText>
        </w:r>
        <w:r w:rsidRPr="00633320" w:rsidDel="00191438">
          <w:rPr>
            <w:sz w:val="20"/>
          </w:rPr>
          <w:tab/>
        </w:r>
        <w:r w:rsidRPr="00633320" w:rsidDel="00191438">
          <w:rPr>
            <w:sz w:val="20"/>
          </w:rPr>
          <w:tab/>
        </w:r>
        <w:r w:rsidRPr="00633320" w:rsidDel="00191438">
          <w:rPr>
            <w:sz w:val="20"/>
          </w:rPr>
          <w:tab/>
        </w:r>
        <w:r w:rsidRPr="00633320" w:rsidDel="00191438">
          <w:rPr>
            <w:sz w:val="20"/>
          </w:rPr>
          <w:tab/>
        </w:r>
        <w:r w:rsidRPr="00633320" w:rsidDel="00191438">
          <w:rPr>
            <w:sz w:val="20"/>
          </w:rPr>
          <w:tab/>
        </w:r>
        <w:r w:rsidDel="00191438">
          <w:rPr>
            <w:sz w:val="20"/>
          </w:rPr>
          <w:delText>TBC</w:delText>
        </w:r>
      </w:del>
    </w:p>
    <w:p w14:paraId="668CA962" w14:textId="77777777" w:rsidR="005376DA" w:rsidRPr="00633320" w:rsidDel="00191438" w:rsidRDefault="005376DA" w:rsidP="0097021A">
      <w:pPr>
        <w:ind w:left="3600" w:hanging="3600"/>
        <w:rPr>
          <w:del w:id="1318" w:author="Author"/>
          <w:sz w:val="20"/>
        </w:rPr>
      </w:pPr>
      <w:del w:id="1319" w:author="Author">
        <w:r w:rsidRPr="00633320" w:rsidDel="00191438">
          <w:rPr>
            <w:sz w:val="20"/>
          </w:rPr>
          <w:delText>Independent members:</w:delText>
        </w:r>
        <w:r w:rsidRPr="00633320" w:rsidDel="00191438">
          <w:rPr>
            <w:sz w:val="20"/>
          </w:rPr>
          <w:tab/>
        </w:r>
        <w:r w:rsidDel="00191438">
          <w:rPr>
            <w:sz w:val="20"/>
          </w:rPr>
          <w:delText>Ghana</w:delText>
        </w:r>
        <w:r w:rsidRPr="00633320" w:rsidDel="00191438">
          <w:rPr>
            <w:sz w:val="20"/>
          </w:rPr>
          <w:delText xml:space="preserve">: </w:delText>
        </w:r>
        <w:r w:rsidDel="00191438">
          <w:rPr>
            <w:sz w:val="20"/>
          </w:rPr>
          <w:delText>TBD</w:delText>
        </w:r>
        <w:r w:rsidRPr="00633320" w:rsidDel="00191438">
          <w:rPr>
            <w:sz w:val="20"/>
          </w:rPr>
          <w:delText xml:space="preserve"> </w:delText>
        </w:r>
      </w:del>
    </w:p>
    <w:p w14:paraId="3D4AFD0D" w14:textId="77777777" w:rsidR="005376DA" w:rsidRPr="00633320" w:rsidDel="00191438" w:rsidRDefault="005376DA" w:rsidP="0097021A">
      <w:pPr>
        <w:ind w:left="3600"/>
        <w:rPr>
          <w:del w:id="1320" w:author="Author"/>
          <w:sz w:val="20"/>
        </w:rPr>
      </w:pPr>
      <w:del w:id="1321" w:author="Author">
        <w:r w:rsidDel="00191438">
          <w:rPr>
            <w:sz w:val="20"/>
          </w:rPr>
          <w:delText>South Africa</w:delText>
        </w:r>
        <w:r w:rsidRPr="00633320" w:rsidDel="00191438">
          <w:rPr>
            <w:sz w:val="20"/>
          </w:rPr>
          <w:delText xml:space="preserve">: </w:delText>
        </w:r>
        <w:r w:rsidDel="00191438">
          <w:rPr>
            <w:sz w:val="20"/>
          </w:rPr>
          <w:delText xml:space="preserve">TBD </w:delText>
        </w:r>
      </w:del>
    </w:p>
    <w:p w14:paraId="00DABD82" w14:textId="77777777" w:rsidR="005376DA" w:rsidDel="00191438" w:rsidRDefault="005376DA" w:rsidP="0097021A">
      <w:pPr>
        <w:rPr>
          <w:del w:id="1322" w:author="Author"/>
          <w:sz w:val="20"/>
        </w:rPr>
      </w:pPr>
      <w:del w:id="1323" w:author="Author">
        <w:r w:rsidRPr="00633320" w:rsidDel="00191438">
          <w:rPr>
            <w:sz w:val="20"/>
          </w:rPr>
          <w:delText>Other members:</w:delText>
        </w:r>
        <w:r w:rsidRPr="00633320" w:rsidDel="00191438">
          <w:rPr>
            <w:sz w:val="20"/>
          </w:rPr>
          <w:tab/>
        </w:r>
        <w:r w:rsidDel="00191438">
          <w:rPr>
            <w:sz w:val="20"/>
          </w:rPr>
          <w:tab/>
        </w:r>
        <w:r w:rsidDel="00191438">
          <w:rPr>
            <w:sz w:val="20"/>
          </w:rPr>
          <w:tab/>
          <w:delText>John Amuasi, Peter Horby, Jeremy Nel</w:delText>
        </w:r>
      </w:del>
    </w:p>
    <w:p w14:paraId="62A4D946" w14:textId="77777777" w:rsidR="005376DA" w:rsidRPr="00633320" w:rsidRDefault="005376DA" w:rsidP="0097021A"/>
    <w:p w14:paraId="69304358" w14:textId="77777777" w:rsidR="005376DA" w:rsidRPr="00633320" w:rsidRDefault="005376DA" w:rsidP="0097021A">
      <w:pPr>
        <w:rPr>
          <w:b/>
        </w:rPr>
      </w:pPr>
      <w:r w:rsidRPr="00633320">
        <w:rPr>
          <w:b/>
        </w:rPr>
        <w:t>DATA MONITORING COMMITTEE</w:t>
      </w:r>
    </w:p>
    <w:p w14:paraId="7B94885E" w14:textId="77777777" w:rsidR="005376DA" w:rsidRPr="00633320" w:rsidRDefault="005376DA" w:rsidP="0097021A">
      <w:pPr>
        <w:rPr>
          <w:sz w:val="20"/>
        </w:rPr>
      </w:pPr>
      <w:r w:rsidRPr="00633320">
        <w:rPr>
          <w:sz w:val="20"/>
        </w:rPr>
        <w:t>(Interim analyses and response to specific concerns)</w:t>
      </w:r>
    </w:p>
    <w:p w14:paraId="0C407297" w14:textId="77777777" w:rsidR="005376DA" w:rsidRPr="00633320" w:rsidRDefault="005376DA" w:rsidP="0097021A">
      <w:pPr>
        <w:rPr>
          <w:sz w:val="20"/>
        </w:rPr>
      </w:pPr>
    </w:p>
    <w:tbl>
      <w:tblPr>
        <w:tblW w:w="0" w:type="auto"/>
        <w:jc w:val="center"/>
        <w:tblLayout w:type="fixed"/>
        <w:tblLook w:val="01E0" w:firstRow="1" w:lastRow="1" w:firstColumn="1" w:lastColumn="1" w:noHBand="0" w:noVBand="0"/>
      </w:tblPr>
      <w:tblGrid>
        <w:gridCol w:w="3619"/>
        <w:gridCol w:w="5885"/>
      </w:tblGrid>
      <w:tr w:rsidR="005376DA" w:rsidRPr="00633320" w14:paraId="2913A74F" w14:textId="77777777" w:rsidTr="0097021A">
        <w:trPr>
          <w:trHeight w:val="252"/>
          <w:jc w:val="center"/>
        </w:trPr>
        <w:tc>
          <w:tcPr>
            <w:tcW w:w="3619" w:type="dxa"/>
          </w:tcPr>
          <w:p w14:paraId="1F78C8D3" w14:textId="77777777" w:rsidR="005376DA" w:rsidRPr="00633320" w:rsidRDefault="005376DA" w:rsidP="0097021A">
            <w:pPr>
              <w:rPr>
                <w:sz w:val="20"/>
              </w:rPr>
            </w:pPr>
            <w:r w:rsidRPr="00633320">
              <w:rPr>
                <w:sz w:val="20"/>
              </w:rPr>
              <w:t>Chair</w:t>
            </w:r>
          </w:p>
        </w:tc>
        <w:tc>
          <w:tcPr>
            <w:tcW w:w="5885" w:type="dxa"/>
          </w:tcPr>
          <w:p w14:paraId="77BD0271" w14:textId="77777777" w:rsidR="005376DA" w:rsidRPr="00633320" w:rsidRDefault="005376DA" w:rsidP="0097021A">
            <w:pPr>
              <w:rPr>
                <w:sz w:val="20"/>
              </w:rPr>
            </w:pPr>
            <w:r w:rsidRPr="00633320">
              <w:rPr>
                <w:sz w:val="20"/>
              </w:rPr>
              <w:t>Peter Sandercock</w:t>
            </w:r>
          </w:p>
        </w:tc>
      </w:tr>
      <w:tr w:rsidR="005376DA" w:rsidRPr="00633320" w14:paraId="4A111473" w14:textId="77777777" w:rsidTr="0097021A">
        <w:trPr>
          <w:trHeight w:val="231"/>
          <w:jc w:val="center"/>
        </w:trPr>
        <w:tc>
          <w:tcPr>
            <w:tcW w:w="3619" w:type="dxa"/>
          </w:tcPr>
          <w:p w14:paraId="720637B8" w14:textId="77777777" w:rsidR="005376DA" w:rsidRPr="00633320" w:rsidRDefault="005376DA" w:rsidP="0097021A">
            <w:pPr>
              <w:rPr>
                <w:sz w:val="20"/>
              </w:rPr>
            </w:pPr>
            <w:r w:rsidRPr="00633320">
              <w:rPr>
                <w:sz w:val="20"/>
              </w:rPr>
              <w:t>Members</w:t>
            </w:r>
          </w:p>
        </w:tc>
        <w:tc>
          <w:tcPr>
            <w:tcW w:w="5885" w:type="dxa"/>
          </w:tcPr>
          <w:p w14:paraId="73948C9F" w14:textId="77777777" w:rsidR="005376DA" w:rsidRPr="00633320" w:rsidRDefault="005376DA" w:rsidP="0097021A">
            <w:pPr>
              <w:rPr>
                <w:sz w:val="20"/>
              </w:rPr>
            </w:pPr>
            <w:r w:rsidRPr="00633320">
              <w:rPr>
                <w:sz w:val="20"/>
              </w:rPr>
              <w:t>Janet Darbyshire, David DeMets, Robert Fowler,</w:t>
            </w:r>
          </w:p>
          <w:p w14:paraId="24E3967E" w14:textId="77777777" w:rsidR="005376DA" w:rsidRPr="00633320" w:rsidRDefault="005376DA" w:rsidP="0097021A">
            <w:pPr>
              <w:rPr>
                <w:sz w:val="20"/>
              </w:rPr>
            </w:pPr>
            <w:r w:rsidRPr="00633320">
              <w:rPr>
                <w:sz w:val="20"/>
              </w:rPr>
              <w:t>David Lalloo, Mohammed Munavvar, Adilia Warris, Janet Wittes</w:t>
            </w:r>
          </w:p>
        </w:tc>
      </w:tr>
      <w:tr w:rsidR="005376DA" w:rsidRPr="00633320" w14:paraId="32119F18" w14:textId="77777777" w:rsidTr="0097021A">
        <w:trPr>
          <w:trHeight w:val="83"/>
          <w:jc w:val="center"/>
        </w:trPr>
        <w:tc>
          <w:tcPr>
            <w:tcW w:w="3619" w:type="dxa"/>
          </w:tcPr>
          <w:p w14:paraId="0C4A4DDB" w14:textId="77777777" w:rsidR="005376DA" w:rsidRPr="00633320" w:rsidRDefault="005376DA" w:rsidP="0097021A">
            <w:pPr>
              <w:rPr>
                <w:sz w:val="20"/>
              </w:rPr>
            </w:pPr>
            <w:r w:rsidRPr="00633320">
              <w:rPr>
                <w:sz w:val="20"/>
              </w:rPr>
              <w:t>Statistician</w:t>
            </w:r>
            <w:del w:id="1324" w:author="Author">
              <w:r w:rsidRPr="00633320" w:rsidDel="0027675A">
                <w:rPr>
                  <w:sz w:val="20"/>
                </w:rPr>
                <w:delText>s</w:delText>
              </w:r>
            </w:del>
            <w:r w:rsidRPr="00633320">
              <w:rPr>
                <w:sz w:val="20"/>
              </w:rPr>
              <w:t xml:space="preserve"> (non-voting)</w:t>
            </w:r>
          </w:p>
        </w:tc>
        <w:tc>
          <w:tcPr>
            <w:tcW w:w="5885" w:type="dxa"/>
          </w:tcPr>
          <w:p w14:paraId="19998861" w14:textId="77777777" w:rsidR="005376DA" w:rsidRPr="00633320" w:rsidRDefault="005376DA" w:rsidP="0097021A">
            <w:pPr>
              <w:rPr>
                <w:sz w:val="20"/>
              </w:rPr>
            </w:pPr>
            <w:r w:rsidRPr="00633320">
              <w:rPr>
                <w:sz w:val="20"/>
              </w:rPr>
              <w:t>Jonathan Emberson</w:t>
            </w:r>
            <w:del w:id="1325" w:author="Author">
              <w:r w:rsidRPr="00633320" w:rsidDel="0027675A">
                <w:rPr>
                  <w:sz w:val="20"/>
                </w:rPr>
                <w:delText>, Natalie Staplin</w:delText>
              </w:r>
            </w:del>
          </w:p>
        </w:tc>
      </w:tr>
      <w:bookmarkEnd w:id="992"/>
      <w:bookmarkEnd w:id="993"/>
    </w:tbl>
    <w:p w14:paraId="69113BD9" w14:textId="77777777" w:rsidR="005376DA" w:rsidRDefault="005376DA" w:rsidP="0097021A">
      <w:pPr>
        <w:pStyle w:val="EndNoteBibliography"/>
        <w:spacing w:after="240"/>
        <w:rPr>
          <w:ins w:id="1326" w:author="Author"/>
        </w:rPr>
      </w:pPr>
    </w:p>
    <w:p w14:paraId="5531F5C2" w14:textId="77777777" w:rsidR="005376DA" w:rsidRDefault="005376DA">
      <w:pPr>
        <w:autoSpaceDE/>
        <w:autoSpaceDN/>
        <w:adjustRightInd/>
        <w:contextualSpacing w:val="0"/>
        <w:jc w:val="left"/>
        <w:rPr>
          <w:ins w:id="1327" w:author="Author"/>
          <w:noProof/>
          <w:sz w:val="20"/>
        </w:rPr>
      </w:pPr>
      <w:ins w:id="1328" w:author="Author">
        <w:r>
          <w:lastRenderedPageBreak/>
          <w:br w:type="page"/>
        </w:r>
      </w:ins>
    </w:p>
    <w:p w14:paraId="78ADEBF7" w14:textId="77777777" w:rsidR="005376DA" w:rsidDel="00BE5DC0" w:rsidRDefault="005376DA" w:rsidP="0097021A">
      <w:pPr>
        <w:pStyle w:val="EndNoteBibliography"/>
        <w:spacing w:after="240"/>
        <w:rPr>
          <w:del w:id="1329" w:author="Author"/>
        </w:rPr>
      </w:pPr>
      <w:bookmarkStart w:id="1330" w:name="_Toc202872348"/>
      <w:bookmarkStart w:id="1331" w:name="_Toc202872752"/>
      <w:bookmarkStart w:id="1332" w:name="_Toc203991450"/>
      <w:bookmarkStart w:id="1333" w:name="_Toc203991618"/>
      <w:bookmarkEnd w:id="1330"/>
      <w:bookmarkEnd w:id="1331"/>
      <w:bookmarkEnd w:id="1332"/>
      <w:bookmarkEnd w:id="1333"/>
    </w:p>
    <w:p w14:paraId="4342506D" w14:textId="17A35F4B" w:rsidR="005376DA" w:rsidRDefault="005376DA" w:rsidP="0097021A">
      <w:pPr>
        <w:pStyle w:val="Heading2"/>
        <w:rPr>
          <w:noProof/>
        </w:rPr>
      </w:pPr>
      <w:bookmarkStart w:id="1334" w:name="_Toc203991619"/>
      <w:bookmarkStart w:id="1335" w:name="_Ref140680300"/>
      <w:r w:rsidRPr="002573E2">
        <w:t>Appendix 6: Eligibility by Trial Region, Age, and Pregnancy/Breastfeeding</w:t>
      </w:r>
      <w:bookmarkEnd w:id="1334"/>
      <w:del w:id="1336" w:author="Author">
        <w:r w:rsidRPr="002573E2" w:rsidDel="00805060">
          <w:delText xml:space="preserve"> </w:delText>
        </w:r>
        <w:r w:rsidDel="00805060">
          <w:delText>S</w:delText>
        </w:r>
        <w:r w:rsidRPr="002573E2" w:rsidDel="00805060">
          <w:delText>tatus</w:delText>
        </w:r>
      </w:del>
      <w:bookmarkEnd w:id="1335"/>
    </w:p>
    <w:p w14:paraId="62143C70" w14:textId="77777777" w:rsidR="005376DA" w:rsidRDefault="005376DA" w:rsidP="0097021A"/>
    <w:tbl>
      <w:tblPr>
        <w:tblW w:w="895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Change w:id="1337" w:author="Author">
          <w:tblPr>
            <w:tblW w:w="969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4A0" w:firstRow="1" w:lastRow="0" w:firstColumn="1" w:lastColumn="0" w:noHBand="0" w:noVBand="1"/>
          </w:tblPr>
        </w:tblPrChange>
      </w:tblPr>
      <w:tblGrid>
        <w:gridCol w:w="1191"/>
        <w:gridCol w:w="1587"/>
        <w:gridCol w:w="737"/>
        <w:gridCol w:w="737"/>
        <w:gridCol w:w="794"/>
        <w:gridCol w:w="1020"/>
        <w:gridCol w:w="1191"/>
        <w:gridCol w:w="851"/>
        <w:gridCol w:w="850"/>
        <w:tblGridChange w:id="1338">
          <w:tblGrid>
            <w:gridCol w:w="1191"/>
            <w:gridCol w:w="1587"/>
            <w:gridCol w:w="737"/>
            <w:gridCol w:w="737"/>
            <w:gridCol w:w="794"/>
            <w:gridCol w:w="1020"/>
            <w:gridCol w:w="1191"/>
            <w:gridCol w:w="851"/>
            <w:gridCol w:w="850"/>
          </w:tblGrid>
        </w:tblGridChange>
      </w:tblGrid>
      <w:tr w:rsidR="00F26D73" w14:paraId="33341FA9" w14:textId="77777777" w:rsidTr="007878A5">
        <w:tc>
          <w:tcPr>
            <w:tcW w:w="1191" w:type="dxa"/>
            <w:tcMar>
              <w:top w:w="0" w:type="dxa"/>
              <w:left w:w="108" w:type="dxa"/>
              <w:bottom w:w="0" w:type="dxa"/>
              <w:right w:w="108" w:type="dxa"/>
            </w:tcMar>
            <w:vAlign w:val="center"/>
            <w:hideMark/>
            <w:tcPrChange w:id="1339" w:author="Author">
              <w:tcPr>
                <w:tcW w:w="1191" w:type="dxa"/>
                <w:tcMar>
                  <w:top w:w="0" w:type="dxa"/>
                  <w:left w:w="108" w:type="dxa"/>
                  <w:bottom w:w="0" w:type="dxa"/>
                  <w:right w:w="108" w:type="dxa"/>
                </w:tcMar>
                <w:vAlign w:val="center"/>
                <w:hideMark/>
              </w:tcPr>
            </w:tcPrChange>
          </w:tcPr>
          <w:p w14:paraId="3D5F8288" w14:textId="77777777" w:rsidR="00F26D73" w:rsidRPr="002573E2" w:rsidRDefault="00F26D73" w:rsidP="0097021A">
            <w:pPr>
              <w:jc w:val="center"/>
              <w:rPr>
                <w:b/>
                <w:bCs w:val="0"/>
                <w:color w:val="auto"/>
                <w:sz w:val="20"/>
                <w:szCs w:val="18"/>
                <w:lang w:val="en-US"/>
              </w:rPr>
            </w:pPr>
            <w:commentRangeStart w:id="1340"/>
            <w:r w:rsidRPr="002573E2">
              <w:rPr>
                <w:b/>
                <w:bCs w:val="0"/>
                <w:sz w:val="20"/>
                <w:szCs w:val="18"/>
                <w:lang w:val="en-US"/>
              </w:rPr>
              <w:t>Condition</w:t>
            </w:r>
          </w:p>
        </w:tc>
        <w:tc>
          <w:tcPr>
            <w:tcW w:w="1587" w:type="dxa"/>
            <w:tcMar>
              <w:top w:w="0" w:type="dxa"/>
              <w:left w:w="108" w:type="dxa"/>
              <w:bottom w:w="0" w:type="dxa"/>
              <w:right w:w="108" w:type="dxa"/>
            </w:tcMar>
            <w:vAlign w:val="center"/>
            <w:hideMark/>
            <w:tcPrChange w:id="1341" w:author="Author">
              <w:tcPr>
                <w:tcW w:w="1587" w:type="dxa"/>
                <w:tcMar>
                  <w:top w:w="0" w:type="dxa"/>
                  <w:left w:w="108" w:type="dxa"/>
                  <w:bottom w:w="0" w:type="dxa"/>
                  <w:right w:w="108" w:type="dxa"/>
                </w:tcMar>
                <w:vAlign w:val="center"/>
                <w:hideMark/>
              </w:tcPr>
            </w:tcPrChange>
          </w:tcPr>
          <w:p w14:paraId="141F8030" w14:textId="77777777" w:rsidR="00F26D73" w:rsidRPr="002573E2" w:rsidRDefault="00F26D73" w:rsidP="0097021A">
            <w:pPr>
              <w:jc w:val="center"/>
              <w:rPr>
                <w:rFonts w:ascii="Calibri" w:hAnsi="Calibri" w:cs="Calibri"/>
                <w:b/>
                <w:bCs w:val="0"/>
                <w:sz w:val="20"/>
                <w:szCs w:val="18"/>
                <w:lang w:val="en-US"/>
              </w:rPr>
            </w:pPr>
            <w:r w:rsidRPr="002573E2">
              <w:rPr>
                <w:b/>
                <w:bCs w:val="0"/>
                <w:sz w:val="20"/>
                <w:szCs w:val="18"/>
                <w:lang w:val="en-US"/>
              </w:rPr>
              <w:t>Comparison</w:t>
            </w:r>
            <w:r w:rsidRPr="00CB5EB1">
              <w:rPr>
                <w:sz w:val="18"/>
                <w:szCs w:val="18"/>
                <w:vertAlign w:val="superscript"/>
              </w:rPr>
              <w:t>‡</w:t>
            </w:r>
          </w:p>
        </w:tc>
        <w:tc>
          <w:tcPr>
            <w:tcW w:w="737" w:type="dxa"/>
            <w:tcMar>
              <w:top w:w="0" w:type="dxa"/>
              <w:left w:w="108" w:type="dxa"/>
              <w:bottom w:w="0" w:type="dxa"/>
              <w:right w:w="108" w:type="dxa"/>
            </w:tcMar>
            <w:vAlign w:val="center"/>
            <w:hideMark/>
            <w:tcPrChange w:id="1342" w:author="Author">
              <w:tcPr>
                <w:tcW w:w="737" w:type="dxa"/>
                <w:tcMar>
                  <w:top w:w="0" w:type="dxa"/>
                  <w:left w:w="108" w:type="dxa"/>
                  <w:bottom w:w="0" w:type="dxa"/>
                  <w:right w:w="108" w:type="dxa"/>
                </w:tcMar>
                <w:vAlign w:val="center"/>
                <w:hideMark/>
              </w:tcPr>
            </w:tcPrChange>
          </w:tcPr>
          <w:p w14:paraId="178570AE" w14:textId="77777777" w:rsidR="00F26D73" w:rsidRPr="002573E2" w:rsidRDefault="00F26D73" w:rsidP="0097021A">
            <w:pPr>
              <w:jc w:val="center"/>
              <w:rPr>
                <w:b/>
                <w:bCs w:val="0"/>
                <w:sz w:val="20"/>
                <w:szCs w:val="18"/>
                <w:lang w:val="en-US"/>
              </w:rPr>
            </w:pPr>
            <w:r w:rsidRPr="002573E2">
              <w:rPr>
                <w:b/>
                <w:bCs w:val="0"/>
                <w:sz w:val="20"/>
                <w:szCs w:val="18"/>
                <w:lang w:val="en-US"/>
              </w:rPr>
              <w:t>UK</w:t>
            </w:r>
          </w:p>
        </w:tc>
        <w:tc>
          <w:tcPr>
            <w:tcW w:w="737" w:type="dxa"/>
            <w:vAlign w:val="center"/>
            <w:tcPrChange w:id="1343" w:author="Author">
              <w:tcPr>
                <w:tcW w:w="737" w:type="dxa"/>
                <w:vAlign w:val="center"/>
              </w:tcPr>
            </w:tcPrChange>
          </w:tcPr>
          <w:p w14:paraId="7540825F" w14:textId="77777777" w:rsidR="00F26D73" w:rsidRPr="002573E2" w:rsidRDefault="00F26D73" w:rsidP="0097021A">
            <w:pPr>
              <w:jc w:val="center"/>
              <w:rPr>
                <w:b/>
                <w:bCs w:val="0"/>
                <w:sz w:val="20"/>
                <w:szCs w:val="18"/>
                <w:lang w:val="en-US"/>
              </w:rPr>
            </w:pPr>
            <w:r>
              <w:rPr>
                <w:b/>
                <w:bCs w:val="0"/>
                <w:sz w:val="20"/>
                <w:szCs w:val="18"/>
                <w:lang w:val="en-US"/>
              </w:rPr>
              <w:t>EU</w:t>
            </w:r>
            <w:r w:rsidRPr="00AF6969">
              <w:rPr>
                <w:b/>
                <w:bCs w:val="0"/>
                <w:sz w:val="20"/>
                <w:szCs w:val="18"/>
                <w:vertAlign w:val="superscript"/>
                <w:lang w:val="en-US"/>
              </w:rPr>
              <w:t>†</w:t>
            </w:r>
          </w:p>
        </w:tc>
        <w:tc>
          <w:tcPr>
            <w:tcW w:w="794" w:type="dxa"/>
            <w:tcMar>
              <w:top w:w="0" w:type="dxa"/>
              <w:left w:w="108" w:type="dxa"/>
              <w:bottom w:w="0" w:type="dxa"/>
              <w:right w:w="108" w:type="dxa"/>
            </w:tcMar>
            <w:vAlign w:val="center"/>
            <w:hideMark/>
            <w:tcPrChange w:id="1344" w:author="Author">
              <w:tcPr>
                <w:tcW w:w="794" w:type="dxa"/>
                <w:tcMar>
                  <w:top w:w="0" w:type="dxa"/>
                  <w:left w:w="108" w:type="dxa"/>
                  <w:bottom w:w="0" w:type="dxa"/>
                  <w:right w:w="108" w:type="dxa"/>
                </w:tcMar>
                <w:vAlign w:val="center"/>
                <w:hideMark/>
              </w:tcPr>
            </w:tcPrChange>
          </w:tcPr>
          <w:p w14:paraId="46D67B6F" w14:textId="77777777" w:rsidR="00F26D73" w:rsidRPr="002573E2" w:rsidRDefault="00F26D73" w:rsidP="0097021A">
            <w:pPr>
              <w:jc w:val="center"/>
              <w:rPr>
                <w:b/>
                <w:bCs w:val="0"/>
                <w:sz w:val="20"/>
                <w:szCs w:val="18"/>
                <w:lang w:val="en-US"/>
              </w:rPr>
            </w:pPr>
            <w:r w:rsidRPr="002573E2">
              <w:rPr>
                <w:b/>
                <w:bCs w:val="0"/>
                <w:sz w:val="20"/>
                <w:szCs w:val="18"/>
                <w:lang w:val="en-US"/>
              </w:rPr>
              <w:t>Nepal</w:t>
            </w:r>
          </w:p>
        </w:tc>
        <w:tc>
          <w:tcPr>
            <w:tcW w:w="1020" w:type="dxa"/>
            <w:tcMar>
              <w:top w:w="0" w:type="dxa"/>
              <w:left w:w="108" w:type="dxa"/>
              <w:bottom w:w="0" w:type="dxa"/>
              <w:right w:w="108" w:type="dxa"/>
            </w:tcMar>
            <w:vAlign w:val="center"/>
            <w:hideMark/>
            <w:tcPrChange w:id="1345" w:author="Author">
              <w:tcPr>
                <w:tcW w:w="1020" w:type="dxa"/>
                <w:tcMar>
                  <w:top w:w="0" w:type="dxa"/>
                  <w:left w:w="108" w:type="dxa"/>
                  <w:bottom w:w="0" w:type="dxa"/>
                  <w:right w:w="108" w:type="dxa"/>
                </w:tcMar>
                <w:vAlign w:val="center"/>
                <w:hideMark/>
              </w:tcPr>
            </w:tcPrChange>
          </w:tcPr>
          <w:p w14:paraId="12BFAC6A" w14:textId="77777777" w:rsidR="00F26D73" w:rsidRPr="002573E2" w:rsidRDefault="00F26D73" w:rsidP="0097021A">
            <w:pPr>
              <w:jc w:val="center"/>
              <w:rPr>
                <w:b/>
                <w:bCs w:val="0"/>
                <w:sz w:val="20"/>
                <w:szCs w:val="18"/>
                <w:lang w:val="en-US"/>
              </w:rPr>
            </w:pPr>
            <w:r w:rsidRPr="002573E2">
              <w:rPr>
                <w:b/>
                <w:bCs w:val="0"/>
                <w:sz w:val="20"/>
                <w:szCs w:val="18"/>
                <w:lang w:val="en-US"/>
              </w:rPr>
              <w:t>Vietnam</w:t>
            </w:r>
          </w:p>
        </w:tc>
        <w:tc>
          <w:tcPr>
            <w:tcW w:w="1191" w:type="dxa"/>
            <w:tcMar>
              <w:top w:w="0" w:type="dxa"/>
              <w:left w:w="108" w:type="dxa"/>
              <w:bottom w:w="0" w:type="dxa"/>
              <w:right w:w="108" w:type="dxa"/>
            </w:tcMar>
            <w:vAlign w:val="center"/>
            <w:hideMark/>
            <w:tcPrChange w:id="1346" w:author="Author">
              <w:tcPr>
                <w:tcW w:w="1191" w:type="dxa"/>
                <w:tcMar>
                  <w:top w:w="0" w:type="dxa"/>
                  <w:left w:w="108" w:type="dxa"/>
                  <w:bottom w:w="0" w:type="dxa"/>
                  <w:right w:w="108" w:type="dxa"/>
                </w:tcMar>
                <w:vAlign w:val="center"/>
                <w:hideMark/>
              </w:tcPr>
            </w:tcPrChange>
          </w:tcPr>
          <w:p w14:paraId="5E4615BA" w14:textId="77777777" w:rsidR="00F26D73" w:rsidRPr="002573E2" w:rsidRDefault="00F26D73" w:rsidP="0097021A">
            <w:pPr>
              <w:jc w:val="center"/>
              <w:rPr>
                <w:b/>
                <w:bCs w:val="0"/>
                <w:sz w:val="20"/>
                <w:szCs w:val="18"/>
                <w:lang w:val="en-US"/>
              </w:rPr>
            </w:pPr>
            <w:r w:rsidRPr="002573E2">
              <w:rPr>
                <w:b/>
                <w:bCs w:val="0"/>
                <w:sz w:val="20"/>
                <w:szCs w:val="18"/>
                <w:lang w:val="en-US"/>
              </w:rPr>
              <w:t>Indonesia</w:t>
            </w:r>
          </w:p>
        </w:tc>
        <w:tc>
          <w:tcPr>
            <w:tcW w:w="851" w:type="dxa"/>
            <w:tcMar>
              <w:top w:w="0" w:type="dxa"/>
              <w:left w:w="108" w:type="dxa"/>
              <w:bottom w:w="0" w:type="dxa"/>
              <w:right w:w="108" w:type="dxa"/>
            </w:tcMar>
            <w:vAlign w:val="center"/>
            <w:hideMark/>
            <w:tcPrChange w:id="1347" w:author="Author">
              <w:tcPr>
                <w:tcW w:w="851" w:type="dxa"/>
                <w:tcMar>
                  <w:top w:w="0" w:type="dxa"/>
                  <w:left w:w="108" w:type="dxa"/>
                  <w:bottom w:w="0" w:type="dxa"/>
                  <w:right w:w="108" w:type="dxa"/>
                </w:tcMar>
                <w:vAlign w:val="center"/>
                <w:hideMark/>
              </w:tcPr>
            </w:tcPrChange>
          </w:tcPr>
          <w:p w14:paraId="41BC7BC1" w14:textId="77777777" w:rsidR="00F26D73" w:rsidRPr="002573E2" w:rsidRDefault="00F26D73" w:rsidP="0097021A">
            <w:pPr>
              <w:jc w:val="center"/>
              <w:rPr>
                <w:b/>
                <w:bCs w:val="0"/>
                <w:sz w:val="20"/>
                <w:szCs w:val="18"/>
                <w:lang w:val="en-US"/>
              </w:rPr>
            </w:pPr>
            <w:r w:rsidRPr="002573E2">
              <w:rPr>
                <w:b/>
                <w:bCs w:val="0"/>
                <w:sz w:val="20"/>
                <w:szCs w:val="18"/>
                <w:lang w:val="en-US"/>
              </w:rPr>
              <w:t>South Africa</w:t>
            </w:r>
          </w:p>
        </w:tc>
        <w:tc>
          <w:tcPr>
            <w:tcW w:w="850" w:type="dxa"/>
            <w:tcMar>
              <w:top w:w="0" w:type="dxa"/>
              <w:left w:w="108" w:type="dxa"/>
              <w:bottom w:w="0" w:type="dxa"/>
              <w:right w:w="108" w:type="dxa"/>
            </w:tcMar>
            <w:vAlign w:val="center"/>
            <w:hideMark/>
            <w:tcPrChange w:id="1348" w:author="Author">
              <w:tcPr>
                <w:tcW w:w="850" w:type="dxa"/>
                <w:tcMar>
                  <w:top w:w="0" w:type="dxa"/>
                  <w:left w:w="108" w:type="dxa"/>
                  <w:bottom w:w="0" w:type="dxa"/>
                  <w:right w:w="108" w:type="dxa"/>
                </w:tcMar>
                <w:vAlign w:val="center"/>
                <w:hideMark/>
              </w:tcPr>
            </w:tcPrChange>
          </w:tcPr>
          <w:p w14:paraId="76E46643" w14:textId="77777777" w:rsidR="00F26D73" w:rsidRPr="002573E2" w:rsidRDefault="00F26D73" w:rsidP="0097021A">
            <w:pPr>
              <w:jc w:val="center"/>
              <w:rPr>
                <w:b/>
                <w:bCs w:val="0"/>
                <w:sz w:val="20"/>
                <w:szCs w:val="18"/>
                <w:lang w:val="en-US"/>
              </w:rPr>
            </w:pPr>
            <w:r w:rsidRPr="002573E2">
              <w:rPr>
                <w:b/>
                <w:bCs w:val="0"/>
                <w:sz w:val="20"/>
                <w:szCs w:val="18"/>
                <w:lang w:val="en-US"/>
              </w:rPr>
              <w:t>Ghana</w:t>
            </w:r>
            <w:commentRangeEnd w:id="1340"/>
            <w:r>
              <w:rPr>
                <w:rStyle w:val="CommentReference"/>
              </w:rPr>
              <w:commentReference w:id="1340"/>
            </w:r>
          </w:p>
        </w:tc>
      </w:tr>
      <w:tr w:rsidR="00F26D73" w14:paraId="7AF00666" w14:textId="77777777" w:rsidTr="007878A5">
        <w:trPr>
          <w:trHeight w:val="737"/>
          <w:trPrChange w:id="1349" w:author="Author">
            <w:trPr>
              <w:trHeight w:val="737"/>
            </w:trPr>
          </w:trPrChange>
        </w:trPr>
        <w:tc>
          <w:tcPr>
            <w:tcW w:w="1191" w:type="dxa"/>
            <w:vMerge w:val="restart"/>
            <w:tcMar>
              <w:top w:w="0" w:type="dxa"/>
              <w:left w:w="108" w:type="dxa"/>
              <w:bottom w:w="0" w:type="dxa"/>
              <w:right w:w="108" w:type="dxa"/>
            </w:tcMar>
            <w:vAlign w:val="center"/>
            <w:hideMark/>
            <w:tcPrChange w:id="1350" w:author="Author">
              <w:tcPr>
                <w:tcW w:w="1191" w:type="dxa"/>
                <w:vMerge w:val="restart"/>
                <w:tcMar>
                  <w:top w:w="0" w:type="dxa"/>
                  <w:left w:w="108" w:type="dxa"/>
                  <w:bottom w:w="0" w:type="dxa"/>
                  <w:right w:w="108" w:type="dxa"/>
                </w:tcMar>
                <w:vAlign w:val="center"/>
                <w:hideMark/>
              </w:tcPr>
            </w:tcPrChange>
          </w:tcPr>
          <w:p w14:paraId="71AF7207" w14:textId="77777777" w:rsidR="00F26D73" w:rsidRPr="00132E61" w:rsidRDefault="00F26D73" w:rsidP="0097021A">
            <w:pPr>
              <w:jc w:val="center"/>
              <w:rPr>
                <w:b/>
                <w:sz w:val="20"/>
                <w:szCs w:val="18"/>
                <w:lang w:val="en-US"/>
              </w:rPr>
            </w:pPr>
            <w:r w:rsidRPr="00132E61">
              <w:rPr>
                <w:b/>
                <w:bCs w:val="0"/>
                <w:sz w:val="20"/>
                <w:szCs w:val="18"/>
                <w:lang w:val="en-US"/>
              </w:rPr>
              <w:t>Influenza</w:t>
            </w:r>
          </w:p>
        </w:tc>
        <w:tc>
          <w:tcPr>
            <w:tcW w:w="1587" w:type="dxa"/>
            <w:tcMar>
              <w:top w:w="0" w:type="dxa"/>
              <w:left w:w="108" w:type="dxa"/>
              <w:bottom w:w="0" w:type="dxa"/>
              <w:right w:w="108" w:type="dxa"/>
            </w:tcMar>
            <w:vAlign w:val="center"/>
            <w:hideMark/>
            <w:tcPrChange w:id="1351" w:author="Author">
              <w:tcPr>
                <w:tcW w:w="1587" w:type="dxa"/>
                <w:tcMar>
                  <w:top w:w="0" w:type="dxa"/>
                  <w:left w:w="108" w:type="dxa"/>
                  <w:bottom w:w="0" w:type="dxa"/>
                  <w:right w:w="108" w:type="dxa"/>
                </w:tcMar>
                <w:vAlign w:val="center"/>
                <w:hideMark/>
              </w:tcPr>
            </w:tcPrChange>
          </w:tcPr>
          <w:p w14:paraId="72B67C5D" w14:textId="77777777" w:rsidR="00F26D73" w:rsidRDefault="00F26D73" w:rsidP="0097021A">
            <w:pPr>
              <w:jc w:val="center"/>
              <w:rPr>
                <w:b/>
                <w:bCs w:val="0"/>
                <w:sz w:val="18"/>
                <w:szCs w:val="18"/>
                <w:lang w:val="en-US"/>
              </w:rPr>
            </w:pPr>
            <w:r>
              <w:rPr>
                <w:b/>
                <w:bCs w:val="0"/>
                <w:sz w:val="18"/>
                <w:szCs w:val="18"/>
                <w:lang w:val="en-US"/>
              </w:rPr>
              <w:t>Oseltamivir</w:t>
            </w:r>
          </w:p>
        </w:tc>
        <w:tc>
          <w:tcPr>
            <w:tcW w:w="737" w:type="dxa"/>
            <w:shd w:val="clear" w:color="auto" w:fill="92D050"/>
            <w:tcMar>
              <w:top w:w="0" w:type="dxa"/>
              <w:left w:w="108" w:type="dxa"/>
              <w:bottom w:w="0" w:type="dxa"/>
              <w:right w:w="108" w:type="dxa"/>
            </w:tcMar>
            <w:vAlign w:val="center"/>
            <w:hideMark/>
            <w:tcPrChange w:id="1352" w:author="Author">
              <w:tcPr>
                <w:tcW w:w="737" w:type="dxa"/>
                <w:shd w:val="clear" w:color="auto" w:fill="92D050"/>
                <w:tcMar>
                  <w:top w:w="0" w:type="dxa"/>
                  <w:left w:w="108" w:type="dxa"/>
                  <w:bottom w:w="0" w:type="dxa"/>
                  <w:right w:w="108" w:type="dxa"/>
                </w:tcMar>
                <w:vAlign w:val="center"/>
                <w:hideMark/>
              </w:tcPr>
            </w:tcPrChange>
          </w:tcPr>
          <w:p w14:paraId="5DCDE582" w14:textId="77777777" w:rsidR="00F26D73" w:rsidRDefault="00F26D73" w:rsidP="0097021A">
            <w:pPr>
              <w:jc w:val="center"/>
              <w:rPr>
                <w:rFonts w:ascii="Segoe UI Symbol" w:hAnsi="Segoe UI Symbol"/>
                <w:bCs w:val="0"/>
                <w:sz w:val="18"/>
                <w:szCs w:val="18"/>
                <w:lang w:val="en-US"/>
              </w:rPr>
            </w:pPr>
            <w:r>
              <w:rPr>
                <w:rFonts w:ascii="Segoe UI Symbol" w:hAnsi="Segoe UI Symbol"/>
                <w:sz w:val="18"/>
                <w:szCs w:val="18"/>
                <w:lang w:val="en-US"/>
              </w:rPr>
              <w:t>✓</w:t>
            </w:r>
          </w:p>
          <w:p w14:paraId="3EEA9174" w14:textId="77777777" w:rsidR="00F26D73" w:rsidRDefault="00F26D73" w:rsidP="0097021A">
            <w:pPr>
              <w:jc w:val="center"/>
              <w:rPr>
                <w:sz w:val="18"/>
                <w:szCs w:val="18"/>
                <w:lang w:val="en-US"/>
              </w:rPr>
            </w:pPr>
            <w:r>
              <w:rPr>
                <w:sz w:val="18"/>
                <w:szCs w:val="18"/>
              </w:rPr>
              <w:t>any age</w:t>
            </w:r>
          </w:p>
        </w:tc>
        <w:tc>
          <w:tcPr>
            <w:tcW w:w="737" w:type="dxa"/>
            <w:shd w:val="clear" w:color="auto" w:fill="92D050"/>
            <w:vAlign w:val="center"/>
            <w:tcPrChange w:id="1353" w:author="Author">
              <w:tcPr>
                <w:tcW w:w="737" w:type="dxa"/>
                <w:shd w:val="clear" w:color="auto" w:fill="92D050"/>
                <w:vAlign w:val="center"/>
              </w:tcPr>
            </w:tcPrChange>
          </w:tcPr>
          <w:p w14:paraId="47DAF831"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36703C9A" w14:textId="77777777" w:rsidR="00F26D73" w:rsidRDefault="00F26D73" w:rsidP="0097021A">
            <w:pPr>
              <w:jc w:val="center"/>
              <w:rPr>
                <w:rFonts w:ascii="Segoe UI Symbol" w:hAnsi="Segoe UI Symbol"/>
                <w:sz w:val="18"/>
                <w:szCs w:val="18"/>
                <w:lang w:val="en-US"/>
              </w:rPr>
            </w:pPr>
            <w:r>
              <w:rPr>
                <w:sz w:val="18"/>
                <w:szCs w:val="18"/>
              </w:rPr>
              <w:t>≥18 years</w:t>
            </w:r>
          </w:p>
        </w:tc>
        <w:tc>
          <w:tcPr>
            <w:tcW w:w="794" w:type="dxa"/>
            <w:shd w:val="clear" w:color="auto" w:fill="92D050"/>
            <w:tcMar>
              <w:top w:w="0" w:type="dxa"/>
              <w:left w:w="108" w:type="dxa"/>
              <w:bottom w:w="0" w:type="dxa"/>
              <w:right w:w="108" w:type="dxa"/>
            </w:tcMar>
            <w:vAlign w:val="center"/>
            <w:hideMark/>
            <w:tcPrChange w:id="1354" w:author="Author">
              <w:tcPr>
                <w:tcW w:w="794" w:type="dxa"/>
                <w:shd w:val="clear" w:color="auto" w:fill="92D050"/>
                <w:tcMar>
                  <w:top w:w="0" w:type="dxa"/>
                  <w:left w:w="108" w:type="dxa"/>
                  <w:bottom w:w="0" w:type="dxa"/>
                  <w:right w:w="108" w:type="dxa"/>
                </w:tcMar>
                <w:vAlign w:val="center"/>
                <w:hideMark/>
              </w:tcPr>
            </w:tcPrChange>
          </w:tcPr>
          <w:p w14:paraId="0AD1C0C2"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2BDC79AA" w14:textId="77777777" w:rsidR="00F26D73" w:rsidRDefault="00F26D73" w:rsidP="0097021A">
            <w:pPr>
              <w:jc w:val="center"/>
              <w:rPr>
                <w:sz w:val="18"/>
                <w:szCs w:val="18"/>
                <w:lang w:val="en-US"/>
              </w:rPr>
            </w:pPr>
            <w:r>
              <w:rPr>
                <w:sz w:val="18"/>
                <w:szCs w:val="18"/>
              </w:rPr>
              <w:t>≥18 years</w:t>
            </w:r>
          </w:p>
        </w:tc>
        <w:tc>
          <w:tcPr>
            <w:tcW w:w="1020" w:type="dxa"/>
            <w:shd w:val="clear" w:color="auto" w:fill="92D050"/>
            <w:tcMar>
              <w:top w:w="0" w:type="dxa"/>
              <w:left w:w="108" w:type="dxa"/>
              <w:bottom w:w="0" w:type="dxa"/>
              <w:right w:w="108" w:type="dxa"/>
            </w:tcMar>
            <w:vAlign w:val="center"/>
            <w:hideMark/>
            <w:tcPrChange w:id="1355" w:author="Author">
              <w:tcPr>
                <w:tcW w:w="1020" w:type="dxa"/>
                <w:shd w:val="clear" w:color="auto" w:fill="92D050"/>
                <w:tcMar>
                  <w:top w:w="0" w:type="dxa"/>
                  <w:left w:w="108" w:type="dxa"/>
                  <w:bottom w:w="0" w:type="dxa"/>
                  <w:right w:w="108" w:type="dxa"/>
                </w:tcMar>
                <w:vAlign w:val="center"/>
                <w:hideMark/>
              </w:tcPr>
            </w:tcPrChange>
          </w:tcPr>
          <w:p w14:paraId="355B181D"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02B8DE64" w14:textId="77777777" w:rsidR="00F26D73" w:rsidRDefault="00F26D73" w:rsidP="0097021A">
            <w:pPr>
              <w:jc w:val="center"/>
              <w:rPr>
                <w:ins w:id="1356" w:author="Author"/>
                <w:sz w:val="18"/>
                <w:szCs w:val="18"/>
              </w:rPr>
            </w:pPr>
            <w:r>
              <w:rPr>
                <w:sz w:val="18"/>
                <w:szCs w:val="18"/>
              </w:rPr>
              <w:t xml:space="preserve">≥18 </w:t>
            </w:r>
          </w:p>
          <w:p w14:paraId="09384B3E" w14:textId="77777777" w:rsidR="00F26D73" w:rsidRDefault="00F26D73" w:rsidP="0097021A">
            <w:pPr>
              <w:jc w:val="center"/>
              <w:rPr>
                <w:sz w:val="18"/>
                <w:szCs w:val="18"/>
                <w:lang w:val="en-US"/>
              </w:rPr>
            </w:pPr>
            <w:r>
              <w:rPr>
                <w:sz w:val="18"/>
                <w:szCs w:val="18"/>
              </w:rPr>
              <w:t>years</w:t>
            </w:r>
          </w:p>
        </w:tc>
        <w:tc>
          <w:tcPr>
            <w:tcW w:w="1191" w:type="dxa"/>
            <w:shd w:val="clear" w:color="auto" w:fill="92D050"/>
            <w:tcMar>
              <w:top w:w="0" w:type="dxa"/>
              <w:left w:w="108" w:type="dxa"/>
              <w:bottom w:w="0" w:type="dxa"/>
              <w:right w:w="108" w:type="dxa"/>
            </w:tcMar>
            <w:vAlign w:val="center"/>
            <w:hideMark/>
            <w:tcPrChange w:id="1357" w:author="Author">
              <w:tcPr>
                <w:tcW w:w="1191" w:type="dxa"/>
                <w:shd w:val="clear" w:color="auto" w:fill="92D050"/>
                <w:tcMar>
                  <w:top w:w="0" w:type="dxa"/>
                  <w:left w:w="108" w:type="dxa"/>
                  <w:bottom w:w="0" w:type="dxa"/>
                  <w:right w:w="108" w:type="dxa"/>
                </w:tcMar>
                <w:vAlign w:val="center"/>
                <w:hideMark/>
              </w:tcPr>
            </w:tcPrChange>
          </w:tcPr>
          <w:p w14:paraId="4FAB43BF"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7852C606" w14:textId="77777777" w:rsidR="00F26D73" w:rsidRDefault="00F26D73" w:rsidP="0097021A">
            <w:pPr>
              <w:jc w:val="center"/>
              <w:rPr>
                <w:sz w:val="18"/>
                <w:szCs w:val="18"/>
              </w:rPr>
            </w:pPr>
            <w:r>
              <w:rPr>
                <w:sz w:val="18"/>
                <w:szCs w:val="18"/>
              </w:rPr>
              <w:t>≥18</w:t>
            </w:r>
          </w:p>
          <w:p w14:paraId="1A83C852" w14:textId="77777777" w:rsidR="00F26D73" w:rsidRDefault="00F26D73" w:rsidP="0097021A">
            <w:pPr>
              <w:jc w:val="center"/>
              <w:rPr>
                <w:rFonts w:ascii="Calibri" w:hAnsi="Calibri" w:cs="Calibri"/>
                <w:sz w:val="18"/>
                <w:szCs w:val="18"/>
                <w:lang w:val="en-US"/>
              </w:rPr>
            </w:pPr>
            <w:r>
              <w:rPr>
                <w:sz w:val="18"/>
                <w:szCs w:val="18"/>
              </w:rPr>
              <w:t>Years</w:t>
            </w:r>
            <w:ins w:id="1358" w:author="Author">
              <w:r>
                <w:rPr>
                  <w:sz w:val="18"/>
                  <w:szCs w:val="18"/>
                </w:rPr>
                <w:t>*</w:t>
              </w:r>
            </w:ins>
          </w:p>
        </w:tc>
        <w:tc>
          <w:tcPr>
            <w:tcW w:w="851" w:type="dxa"/>
            <w:shd w:val="clear" w:color="auto" w:fill="92D050"/>
            <w:tcMar>
              <w:top w:w="0" w:type="dxa"/>
              <w:left w:w="108" w:type="dxa"/>
              <w:bottom w:w="0" w:type="dxa"/>
              <w:right w:w="108" w:type="dxa"/>
            </w:tcMar>
            <w:vAlign w:val="center"/>
            <w:hideMark/>
            <w:tcPrChange w:id="1359" w:author="Author">
              <w:tcPr>
                <w:tcW w:w="851" w:type="dxa"/>
                <w:shd w:val="clear" w:color="auto" w:fill="92D050"/>
                <w:tcMar>
                  <w:top w:w="0" w:type="dxa"/>
                  <w:left w:w="108" w:type="dxa"/>
                  <w:bottom w:w="0" w:type="dxa"/>
                  <w:right w:w="108" w:type="dxa"/>
                </w:tcMar>
                <w:vAlign w:val="center"/>
                <w:hideMark/>
              </w:tcPr>
            </w:tcPrChange>
          </w:tcPr>
          <w:p w14:paraId="4CA8BA3F" w14:textId="77777777" w:rsidR="00F26D73" w:rsidRDefault="00F26D73" w:rsidP="0097021A">
            <w:pPr>
              <w:jc w:val="center"/>
              <w:rPr>
                <w:rFonts w:ascii="Segoe UI Symbol" w:hAnsi="Segoe UI Symbol"/>
                <w:sz w:val="18"/>
                <w:szCs w:val="18"/>
                <w:lang w:val="en-US"/>
              </w:rPr>
            </w:pPr>
            <w:r>
              <w:rPr>
                <w:rFonts w:ascii="Segoe UI Symbol" w:hAnsi="Segoe UI Symbol"/>
                <w:sz w:val="18"/>
                <w:szCs w:val="18"/>
                <w:lang w:val="en-US"/>
              </w:rPr>
              <w:t>✓</w:t>
            </w:r>
          </w:p>
          <w:p w14:paraId="7FFDCF29" w14:textId="77777777" w:rsidR="00F26D73" w:rsidRDefault="00F26D73" w:rsidP="0097021A">
            <w:pPr>
              <w:jc w:val="center"/>
              <w:rPr>
                <w:sz w:val="18"/>
                <w:szCs w:val="18"/>
                <w:lang w:val="en-US"/>
              </w:rPr>
            </w:pPr>
            <w:r>
              <w:rPr>
                <w:sz w:val="18"/>
                <w:szCs w:val="18"/>
              </w:rPr>
              <w:t>≥18 years</w:t>
            </w:r>
          </w:p>
        </w:tc>
        <w:tc>
          <w:tcPr>
            <w:tcW w:w="850" w:type="dxa"/>
            <w:shd w:val="clear" w:color="auto" w:fill="92D050"/>
            <w:tcMar>
              <w:top w:w="0" w:type="dxa"/>
              <w:left w:w="108" w:type="dxa"/>
              <w:bottom w:w="0" w:type="dxa"/>
              <w:right w:w="108" w:type="dxa"/>
            </w:tcMar>
            <w:vAlign w:val="center"/>
            <w:hideMark/>
            <w:tcPrChange w:id="1360" w:author="Author">
              <w:tcPr>
                <w:tcW w:w="850" w:type="dxa"/>
                <w:shd w:val="clear" w:color="auto" w:fill="92D050"/>
                <w:tcMar>
                  <w:top w:w="0" w:type="dxa"/>
                  <w:left w:w="108" w:type="dxa"/>
                  <w:bottom w:w="0" w:type="dxa"/>
                  <w:right w:w="108" w:type="dxa"/>
                </w:tcMar>
                <w:vAlign w:val="center"/>
                <w:hideMark/>
              </w:tcPr>
            </w:tcPrChange>
          </w:tcPr>
          <w:p w14:paraId="470154A6"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19194EC8" w14:textId="77777777" w:rsidR="00F26D73" w:rsidRDefault="00F26D73" w:rsidP="0097021A">
            <w:pPr>
              <w:jc w:val="center"/>
              <w:rPr>
                <w:sz w:val="18"/>
                <w:szCs w:val="18"/>
                <w:lang w:val="en-US"/>
              </w:rPr>
            </w:pPr>
            <w:r>
              <w:rPr>
                <w:sz w:val="18"/>
                <w:szCs w:val="18"/>
              </w:rPr>
              <w:t>≥18 years</w:t>
            </w:r>
          </w:p>
        </w:tc>
      </w:tr>
      <w:tr w:rsidR="00F26D73" w14:paraId="6C8F79A7" w14:textId="77777777" w:rsidTr="007878A5">
        <w:trPr>
          <w:trHeight w:val="737"/>
          <w:trPrChange w:id="1361" w:author="Author">
            <w:trPr>
              <w:trHeight w:val="737"/>
            </w:trPr>
          </w:trPrChange>
        </w:trPr>
        <w:tc>
          <w:tcPr>
            <w:tcW w:w="1191" w:type="dxa"/>
            <w:vMerge/>
            <w:vAlign w:val="center"/>
            <w:hideMark/>
            <w:tcPrChange w:id="1362" w:author="Author">
              <w:tcPr>
                <w:tcW w:w="1191" w:type="dxa"/>
                <w:vMerge/>
                <w:vAlign w:val="center"/>
                <w:hideMark/>
              </w:tcPr>
            </w:tcPrChange>
          </w:tcPr>
          <w:p w14:paraId="65327CA6" w14:textId="77777777" w:rsidR="00F26D73" w:rsidRDefault="00F26D73" w:rsidP="0097021A">
            <w:pPr>
              <w:jc w:val="center"/>
              <w:rPr>
                <w:rFonts w:ascii="Calibri" w:eastAsiaTheme="minorHAnsi" w:hAnsi="Calibri" w:cs="Calibri"/>
                <w:b/>
                <w:sz w:val="18"/>
                <w:szCs w:val="18"/>
                <w:lang w:val="en-US"/>
              </w:rPr>
            </w:pPr>
          </w:p>
        </w:tc>
        <w:tc>
          <w:tcPr>
            <w:tcW w:w="1587" w:type="dxa"/>
            <w:tcMar>
              <w:top w:w="0" w:type="dxa"/>
              <w:left w:w="108" w:type="dxa"/>
              <w:bottom w:w="0" w:type="dxa"/>
              <w:right w:w="108" w:type="dxa"/>
            </w:tcMar>
            <w:vAlign w:val="center"/>
            <w:hideMark/>
            <w:tcPrChange w:id="1363" w:author="Author">
              <w:tcPr>
                <w:tcW w:w="1587" w:type="dxa"/>
                <w:tcMar>
                  <w:top w:w="0" w:type="dxa"/>
                  <w:left w:w="108" w:type="dxa"/>
                  <w:bottom w:w="0" w:type="dxa"/>
                  <w:right w:w="108" w:type="dxa"/>
                </w:tcMar>
                <w:vAlign w:val="center"/>
                <w:hideMark/>
              </w:tcPr>
            </w:tcPrChange>
          </w:tcPr>
          <w:p w14:paraId="5CE4E769" w14:textId="77777777" w:rsidR="00F26D73" w:rsidRPr="00CB5EB1" w:rsidRDefault="00F26D73" w:rsidP="0097021A">
            <w:pPr>
              <w:jc w:val="center"/>
              <w:rPr>
                <w:rFonts w:ascii="Calibri" w:hAnsi="Calibri" w:cs="Calibri"/>
                <w:b/>
                <w:sz w:val="18"/>
                <w:szCs w:val="18"/>
                <w:lang w:val="en-US"/>
              </w:rPr>
            </w:pPr>
            <w:r>
              <w:rPr>
                <w:b/>
                <w:bCs w:val="0"/>
                <w:sz w:val="18"/>
                <w:szCs w:val="18"/>
                <w:lang w:val="en-US"/>
              </w:rPr>
              <w:t>Baloxavir</w:t>
            </w:r>
          </w:p>
        </w:tc>
        <w:tc>
          <w:tcPr>
            <w:tcW w:w="737" w:type="dxa"/>
            <w:shd w:val="clear" w:color="auto" w:fill="92D050"/>
            <w:tcMar>
              <w:top w:w="0" w:type="dxa"/>
              <w:left w:w="108" w:type="dxa"/>
              <w:bottom w:w="0" w:type="dxa"/>
              <w:right w:w="108" w:type="dxa"/>
            </w:tcMar>
            <w:vAlign w:val="center"/>
            <w:hideMark/>
            <w:tcPrChange w:id="1364" w:author="Author">
              <w:tcPr>
                <w:tcW w:w="737" w:type="dxa"/>
                <w:shd w:val="clear" w:color="auto" w:fill="92D050"/>
                <w:tcMar>
                  <w:top w:w="0" w:type="dxa"/>
                  <w:left w:w="108" w:type="dxa"/>
                  <w:bottom w:w="0" w:type="dxa"/>
                  <w:right w:w="108" w:type="dxa"/>
                </w:tcMar>
                <w:vAlign w:val="center"/>
                <w:hideMark/>
              </w:tcPr>
            </w:tcPrChange>
          </w:tcPr>
          <w:p w14:paraId="548E91B1" w14:textId="77777777" w:rsidR="00F26D73" w:rsidRDefault="00F26D73" w:rsidP="0097021A">
            <w:pPr>
              <w:jc w:val="center"/>
              <w:rPr>
                <w:rFonts w:ascii="Segoe UI Symbol" w:hAnsi="Segoe UI Symbol"/>
                <w:bCs w:val="0"/>
                <w:sz w:val="18"/>
                <w:szCs w:val="18"/>
                <w:lang w:val="en-US"/>
              </w:rPr>
            </w:pPr>
            <w:r>
              <w:rPr>
                <w:rFonts w:ascii="Segoe UI Symbol" w:hAnsi="Segoe UI Symbol"/>
                <w:sz w:val="18"/>
                <w:szCs w:val="18"/>
                <w:lang w:val="en-US"/>
              </w:rPr>
              <w:t>✓</w:t>
            </w:r>
          </w:p>
          <w:p w14:paraId="7C781860" w14:textId="77777777" w:rsidR="00F26D73" w:rsidRDefault="00F26D73" w:rsidP="0097021A">
            <w:pPr>
              <w:jc w:val="center"/>
              <w:rPr>
                <w:sz w:val="18"/>
                <w:szCs w:val="18"/>
                <w:lang w:val="en-US"/>
              </w:rPr>
            </w:pPr>
            <w:r>
              <w:rPr>
                <w:sz w:val="18"/>
                <w:szCs w:val="18"/>
              </w:rPr>
              <w:t>≥12 years</w:t>
            </w:r>
          </w:p>
        </w:tc>
        <w:tc>
          <w:tcPr>
            <w:tcW w:w="737" w:type="dxa"/>
            <w:shd w:val="clear" w:color="auto" w:fill="92D050"/>
            <w:vAlign w:val="center"/>
            <w:tcPrChange w:id="1365" w:author="Author">
              <w:tcPr>
                <w:tcW w:w="737" w:type="dxa"/>
                <w:shd w:val="clear" w:color="auto" w:fill="92D050"/>
                <w:vAlign w:val="center"/>
              </w:tcPr>
            </w:tcPrChange>
          </w:tcPr>
          <w:p w14:paraId="264C1C5A" w14:textId="77777777" w:rsidR="00F26D73" w:rsidRDefault="00F26D73" w:rsidP="0097021A">
            <w:pPr>
              <w:jc w:val="center"/>
              <w:rPr>
                <w:ins w:id="1366" w:author="Author"/>
                <w:rFonts w:ascii="Segoe UI Symbol" w:hAnsi="Segoe UI Symbol" w:cs="Calibri"/>
                <w:sz w:val="18"/>
                <w:szCs w:val="18"/>
                <w:lang w:val="en-US"/>
              </w:rPr>
            </w:pPr>
            <w:ins w:id="1367" w:author="Author">
              <w:r>
                <w:rPr>
                  <w:rFonts w:ascii="Segoe UI Symbol" w:hAnsi="Segoe UI Symbol"/>
                  <w:sz w:val="18"/>
                  <w:szCs w:val="18"/>
                  <w:lang w:val="en-US"/>
                </w:rPr>
                <w:t>✓</w:t>
              </w:r>
            </w:ins>
          </w:p>
          <w:p w14:paraId="50E87DBD" w14:textId="77777777" w:rsidR="00F26D73" w:rsidRPr="00710402" w:rsidRDefault="00F26D73" w:rsidP="0097021A">
            <w:pPr>
              <w:jc w:val="center"/>
              <w:rPr>
                <w:sz w:val="18"/>
                <w:szCs w:val="18"/>
                <w:lang w:val="en-US"/>
              </w:rPr>
            </w:pPr>
            <w:ins w:id="1368" w:author="Author">
              <w:r>
                <w:rPr>
                  <w:sz w:val="18"/>
                  <w:szCs w:val="18"/>
                </w:rPr>
                <w:t>≥18 years*</w:t>
              </w:r>
            </w:ins>
            <w:del w:id="1369" w:author="Author">
              <w:r w:rsidRPr="00710402" w:rsidDel="00AF6F9D">
                <w:rPr>
                  <w:sz w:val="18"/>
                  <w:szCs w:val="18"/>
                  <w:lang w:val="en-US"/>
                </w:rPr>
                <w:delText>X</w:delText>
              </w:r>
            </w:del>
          </w:p>
        </w:tc>
        <w:tc>
          <w:tcPr>
            <w:tcW w:w="794" w:type="dxa"/>
            <w:shd w:val="clear" w:color="auto" w:fill="92D050"/>
            <w:tcMar>
              <w:top w:w="0" w:type="dxa"/>
              <w:left w:w="108" w:type="dxa"/>
              <w:bottom w:w="0" w:type="dxa"/>
              <w:right w:w="108" w:type="dxa"/>
            </w:tcMar>
            <w:vAlign w:val="center"/>
            <w:hideMark/>
            <w:tcPrChange w:id="1370" w:author="Author">
              <w:tcPr>
                <w:tcW w:w="794" w:type="dxa"/>
                <w:shd w:val="clear" w:color="auto" w:fill="92D050"/>
                <w:tcMar>
                  <w:top w:w="0" w:type="dxa"/>
                  <w:left w:w="108" w:type="dxa"/>
                  <w:bottom w:w="0" w:type="dxa"/>
                  <w:right w:w="108" w:type="dxa"/>
                </w:tcMar>
                <w:vAlign w:val="center"/>
                <w:hideMark/>
              </w:tcPr>
            </w:tcPrChange>
          </w:tcPr>
          <w:p w14:paraId="022C9BB9"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045EB671" w14:textId="77777777" w:rsidR="00F26D73" w:rsidRDefault="00F26D73" w:rsidP="0097021A">
            <w:pPr>
              <w:jc w:val="center"/>
              <w:rPr>
                <w:sz w:val="18"/>
                <w:szCs w:val="18"/>
                <w:lang w:val="en-US"/>
              </w:rPr>
            </w:pPr>
            <w:r>
              <w:rPr>
                <w:sz w:val="18"/>
                <w:szCs w:val="18"/>
              </w:rPr>
              <w:t>≥18 years*</w:t>
            </w:r>
          </w:p>
        </w:tc>
        <w:tc>
          <w:tcPr>
            <w:tcW w:w="1020" w:type="dxa"/>
            <w:shd w:val="clear" w:color="auto" w:fill="92D050"/>
            <w:tcMar>
              <w:top w:w="0" w:type="dxa"/>
              <w:left w:w="108" w:type="dxa"/>
              <w:bottom w:w="0" w:type="dxa"/>
              <w:right w:w="108" w:type="dxa"/>
            </w:tcMar>
            <w:vAlign w:val="center"/>
            <w:hideMark/>
            <w:tcPrChange w:id="1371" w:author="Author">
              <w:tcPr>
                <w:tcW w:w="1020" w:type="dxa"/>
                <w:shd w:val="clear" w:color="auto" w:fill="92D050"/>
                <w:tcMar>
                  <w:top w:w="0" w:type="dxa"/>
                  <w:left w:w="108" w:type="dxa"/>
                  <w:bottom w:w="0" w:type="dxa"/>
                  <w:right w:w="108" w:type="dxa"/>
                </w:tcMar>
                <w:vAlign w:val="center"/>
                <w:hideMark/>
              </w:tcPr>
            </w:tcPrChange>
          </w:tcPr>
          <w:p w14:paraId="00163EED"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7078CC1B" w14:textId="77777777" w:rsidR="00F26D73" w:rsidRDefault="00F26D73" w:rsidP="0097021A">
            <w:pPr>
              <w:jc w:val="center"/>
              <w:rPr>
                <w:ins w:id="1372" w:author="Author"/>
                <w:sz w:val="18"/>
                <w:szCs w:val="18"/>
              </w:rPr>
            </w:pPr>
            <w:r>
              <w:rPr>
                <w:sz w:val="18"/>
                <w:szCs w:val="18"/>
              </w:rPr>
              <w:t xml:space="preserve">≥18 </w:t>
            </w:r>
          </w:p>
          <w:p w14:paraId="653B28FC" w14:textId="77777777" w:rsidR="00F26D73" w:rsidRDefault="00F26D73" w:rsidP="0097021A">
            <w:pPr>
              <w:jc w:val="center"/>
              <w:rPr>
                <w:sz w:val="18"/>
                <w:szCs w:val="18"/>
                <w:lang w:val="en-US"/>
              </w:rPr>
            </w:pPr>
            <w:r>
              <w:rPr>
                <w:sz w:val="18"/>
                <w:szCs w:val="18"/>
              </w:rPr>
              <w:t>years*</w:t>
            </w:r>
          </w:p>
        </w:tc>
        <w:tc>
          <w:tcPr>
            <w:tcW w:w="1191" w:type="dxa"/>
            <w:shd w:val="clear" w:color="auto" w:fill="92D050"/>
            <w:tcMar>
              <w:top w:w="0" w:type="dxa"/>
              <w:left w:w="108" w:type="dxa"/>
              <w:bottom w:w="0" w:type="dxa"/>
              <w:right w:w="108" w:type="dxa"/>
            </w:tcMar>
            <w:vAlign w:val="center"/>
            <w:hideMark/>
            <w:tcPrChange w:id="1373" w:author="Author">
              <w:tcPr>
                <w:tcW w:w="1191" w:type="dxa"/>
                <w:shd w:val="clear" w:color="auto" w:fill="92D050"/>
                <w:tcMar>
                  <w:top w:w="0" w:type="dxa"/>
                  <w:left w:w="108" w:type="dxa"/>
                  <w:bottom w:w="0" w:type="dxa"/>
                  <w:right w:w="108" w:type="dxa"/>
                </w:tcMar>
                <w:vAlign w:val="center"/>
                <w:hideMark/>
              </w:tcPr>
            </w:tcPrChange>
          </w:tcPr>
          <w:p w14:paraId="29A038DE"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02B27704" w14:textId="77777777" w:rsidR="00F26D73" w:rsidRDefault="00F26D73" w:rsidP="0097021A">
            <w:pPr>
              <w:jc w:val="center"/>
              <w:rPr>
                <w:sz w:val="18"/>
                <w:szCs w:val="18"/>
              </w:rPr>
            </w:pPr>
            <w:r>
              <w:rPr>
                <w:sz w:val="18"/>
                <w:szCs w:val="18"/>
              </w:rPr>
              <w:t>≥18</w:t>
            </w:r>
          </w:p>
          <w:p w14:paraId="138C8A2E" w14:textId="77777777" w:rsidR="00F26D73" w:rsidRDefault="00F26D73" w:rsidP="0097021A">
            <w:pPr>
              <w:jc w:val="center"/>
              <w:rPr>
                <w:rFonts w:ascii="Calibri" w:hAnsi="Calibri" w:cs="Calibri"/>
                <w:sz w:val="18"/>
                <w:szCs w:val="18"/>
                <w:lang w:val="en-US"/>
              </w:rPr>
            </w:pPr>
            <w:r>
              <w:rPr>
                <w:sz w:val="18"/>
                <w:szCs w:val="18"/>
              </w:rPr>
              <w:t>years*</w:t>
            </w:r>
          </w:p>
        </w:tc>
        <w:tc>
          <w:tcPr>
            <w:tcW w:w="851" w:type="dxa"/>
            <w:shd w:val="clear" w:color="auto" w:fill="92D050"/>
            <w:tcMar>
              <w:top w:w="0" w:type="dxa"/>
              <w:left w:w="108" w:type="dxa"/>
              <w:bottom w:w="0" w:type="dxa"/>
              <w:right w:w="108" w:type="dxa"/>
            </w:tcMar>
            <w:vAlign w:val="center"/>
            <w:hideMark/>
            <w:tcPrChange w:id="1374" w:author="Author">
              <w:tcPr>
                <w:tcW w:w="851" w:type="dxa"/>
                <w:shd w:val="clear" w:color="auto" w:fill="92D050"/>
                <w:tcMar>
                  <w:top w:w="0" w:type="dxa"/>
                  <w:left w:w="108" w:type="dxa"/>
                  <w:bottom w:w="0" w:type="dxa"/>
                  <w:right w:w="108" w:type="dxa"/>
                </w:tcMar>
                <w:vAlign w:val="center"/>
                <w:hideMark/>
              </w:tcPr>
            </w:tcPrChange>
          </w:tcPr>
          <w:p w14:paraId="119DC342" w14:textId="77777777" w:rsidR="00F26D73" w:rsidRDefault="00F26D73" w:rsidP="0097021A">
            <w:pPr>
              <w:jc w:val="center"/>
              <w:rPr>
                <w:rFonts w:ascii="Segoe UI Symbol" w:hAnsi="Segoe UI Symbol"/>
                <w:sz w:val="18"/>
                <w:szCs w:val="18"/>
                <w:lang w:val="en-US"/>
              </w:rPr>
            </w:pPr>
            <w:r>
              <w:rPr>
                <w:rFonts w:ascii="Segoe UI Symbol" w:hAnsi="Segoe UI Symbol"/>
                <w:sz w:val="18"/>
                <w:szCs w:val="18"/>
                <w:lang w:val="en-US"/>
              </w:rPr>
              <w:t>✓</w:t>
            </w:r>
          </w:p>
          <w:p w14:paraId="6C587C76" w14:textId="77777777" w:rsidR="00F26D73" w:rsidRDefault="00F26D73" w:rsidP="0097021A">
            <w:pPr>
              <w:jc w:val="center"/>
              <w:rPr>
                <w:sz w:val="18"/>
                <w:szCs w:val="18"/>
                <w:lang w:val="en-US"/>
              </w:rPr>
            </w:pPr>
            <w:r>
              <w:rPr>
                <w:sz w:val="18"/>
                <w:szCs w:val="18"/>
              </w:rPr>
              <w:t>≥18 years*</w:t>
            </w:r>
          </w:p>
        </w:tc>
        <w:tc>
          <w:tcPr>
            <w:tcW w:w="850" w:type="dxa"/>
            <w:shd w:val="clear" w:color="auto" w:fill="92D050"/>
            <w:tcMar>
              <w:top w:w="0" w:type="dxa"/>
              <w:left w:w="108" w:type="dxa"/>
              <w:bottom w:w="0" w:type="dxa"/>
              <w:right w:w="108" w:type="dxa"/>
            </w:tcMar>
            <w:vAlign w:val="center"/>
            <w:hideMark/>
            <w:tcPrChange w:id="1375" w:author="Author">
              <w:tcPr>
                <w:tcW w:w="850" w:type="dxa"/>
                <w:shd w:val="clear" w:color="auto" w:fill="92D050"/>
                <w:tcMar>
                  <w:top w:w="0" w:type="dxa"/>
                  <w:left w:w="108" w:type="dxa"/>
                  <w:bottom w:w="0" w:type="dxa"/>
                  <w:right w:w="108" w:type="dxa"/>
                </w:tcMar>
                <w:vAlign w:val="center"/>
                <w:hideMark/>
              </w:tcPr>
            </w:tcPrChange>
          </w:tcPr>
          <w:p w14:paraId="19ABB1A2"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6ACA4394" w14:textId="77777777" w:rsidR="00F26D73" w:rsidRDefault="00F26D73" w:rsidP="0097021A">
            <w:pPr>
              <w:jc w:val="center"/>
              <w:rPr>
                <w:sz w:val="18"/>
                <w:szCs w:val="18"/>
                <w:lang w:val="en-US"/>
              </w:rPr>
            </w:pPr>
            <w:r>
              <w:rPr>
                <w:sz w:val="18"/>
                <w:szCs w:val="18"/>
              </w:rPr>
              <w:t>≥18 years*</w:t>
            </w:r>
          </w:p>
        </w:tc>
      </w:tr>
      <w:tr w:rsidR="00F26D73" w14:paraId="420277DA" w14:textId="77777777" w:rsidTr="007878A5">
        <w:trPr>
          <w:trHeight w:val="737"/>
          <w:trPrChange w:id="1376" w:author="Author">
            <w:trPr>
              <w:trHeight w:val="737"/>
            </w:trPr>
          </w:trPrChange>
        </w:trPr>
        <w:tc>
          <w:tcPr>
            <w:tcW w:w="1191" w:type="dxa"/>
            <w:vMerge/>
            <w:vAlign w:val="center"/>
            <w:hideMark/>
            <w:tcPrChange w:id="1377" w:author="Author">
              <w:tcPr>
                <w:tcW w:w="1191" w:type="dxa"/>
                <w:vMerge/>
                <w:vAlign w:val="center"/>
                <w:hideMark/>
              </w:tcPr>
            </w:tcPrChange>
          </w:tcPr>
          <w:p w14:paraId="573AE34B" w14:textId="77777777" w:rsidR="00F26D73" w:rsidRDefault="00F26D73" w:rsidP="0097021A">
            <w:pPr>
              <w:jc w:val="center"/>
              <w:rPr>
                <w:rFonts w:ascii="Calibri" w:eastAsiaTheme="minorHAnsi" w:hAnsi="Calibri" w:cs="Calibri"/>
                <w:b/>
                <w:sz w:val="18"/>
                <w:szCs w:val="18"/>
                <w:lang w:val="en-US"/>
              </w:rPr>
            </w:pPr>
          </w:p>
        </w:tc>
        <w:tc>
          <w:tcPr>
            <w:tcW w:w="1587" w:type="dxa"/>
            <w:tcMar>
              <w:top w:w="0" w:type="dxa"/>
              <w:left w:w="108" w:type="dxa"/>
              <w:bottom w:w="0" w:type="dxa"/>
              <w:right w:w="108" w:type="dxa"/>
            </w:tcMar>
            <w:vAlign w:val="center"/>
            <w:hideMark/>
            <w:tcPrChange w:id="1378" w:author="Author">
              <w:tcPr>
                <w:tcW w:w="1587" w:type="dxa"/>
                <w:tcMar>
                  <w:top w:w="0" w:type="dxa"/>
                  <w:left w:w="108" w:type="dxa"/>
                  <w:bottom w:w="0" w:type="dxa"/>
                  <w:right w:w="108" w:type="dxa"/>
                </w:tcMar>
                <w:vAlign w:val="center"/>
                <w:hideMark/>
              </w:tcPr>
            </w:tcPrChange>
          </w:tcPr>
          <w:p w14:paraId="092E962E" w14:textId="77777777" w:rsidR="00F26D73" w:rsidRDefault="00F26D73" w:rsidP="0097021A">
            <w:pPr>
              <w:jc w:val="center"/>
              <w:rPr>
                <w:rFonts w:ascii="Calibri" w:hAnsi="Calibri" w:cs="Calibri"/>
                <w:b/>
                <w:sz w:val="18"/>
                <w:szCs w:val="18"/>
                <w:lang w:val="en-US"/>
              </w:rPr>
            </w:pPr>
            <w:del w:id="1379" w:author="Author">
              <w:r w:rsidDel="00BD4C4D">
                <w:rPr>
                  <w:b/>
                  <w:bCs w:val="0"/>
                  <w:sz w:val="18"/>
                  <w:szCs w:val="18"/>
                  <w:lang w:val="en-US"/>
                </w:rPr>
                <w:delText>Low-dose c</w:delText>
              </w:r>
            </w:del>
            <w:ins w:id="1380" w:author="Author">
              <w:r>
                <w:rPr>
                  <w:b/>
                  <w:bCs w:val="0"/>
                  <w:sz w:val="18"/>
                  <w:szCs w:val="18"/>
                  <w:lang w:val="en-US"/>
                </w:rPr>
                <w:t>C</w:t>
              </w:r>
            </w:ins>
            <w:r>
              <w:rPr>
                <w:b/>
                <w:bCs w:val="0"/>
                <w:sz w:val="18"/>
                <w:szCs w:val="18"/>
                <w:lang w:val="en-US"/>
              </w:rPr>
              <w:t>orticosteroids</w:t>
            </w:r>
          </w:p>
        </w:tc>
        <w:tc>
          <w:tcPr>
            <w:tcW w:w="737" w:type="dxa"/>
            <w:shd w:val="clear" w:color="auto" w:fill="92D050"/>
            <w:tcMar>
              <w:top w:w="0" w:type="dxa"/>
              <w:left w:w="108" w:type="dxa"/>
              <w:bottom w:w="0" w:type="dxa"/>
              <w:right w:w="108" w:type="dxa"/>
            </w:tcMar>
            <w:vAlign w:val="center"/>
            <w:hideMark/>
            <w:tcPrChange w:id="1381" w:author="Author">
              <w:tcPr>
                <w:tcW w:w="737" w:type="dxa"/>
                <w:shd w:val="clear" w:color="auto" w:fill="92D050"/>
                <w:tcMar>
                  <w:top w:w="0" w:type="dxa"/>
                  <w:left w:w="108" w:type="dxa"/>
                  <w:bottom w:w="0" w:type="dxa"/>
                  <w:right w:w="108" w:type="dxa"/>
                </w:tcMar>
                <w:vAlign w:val="center"/>
                <w:hideMark/>
              </w:tcPr>
            </w:tcPrChange>
          </w:tcPr>
          <w:p w14:paraId="5B4425B2" w14:textId="77777777" w:rsidR="00F26D73" w:rsidRDefault="00F26D73" w:rsidP="0097021A">
            <w:pPr>
              <w:jc w:val="center"/>
              <w:rPr>
                <w:rFonts w:ascii="Segoe UI Symbol" w:hAnsi="Segoe UI Symbol"/>
                <w:bCs w:val="0"/>
                <w:sz w:val="18"/>
                <w:szCs w:val="18"/>
                <w:lang w:val="en-US"/>
              </w:rPr>
            </w:pPr>
            <w:r>
              <w:rPr>
                <w:rFonts w:ascii="Segoe UI Symbol" w:hAnsi="Segoe UI Symbol"/>
                <w:sz w:val="18"/>
                <w:szCs w:val="18"/>
                <w:lang w:val="en-US"/>
              </w:rPr>
              <w:t>✓</w:t>
            </w:r>
          </w:p>
          <w:p w14:paraId="60670656" w14:textId="77777777" w:rsidR="00F26D73" w:rsidRDefault="00F26D73" w:rsidP="0097021A">
            <w:pPr>
              <w:jc w:val="center"/>
              <w:rPr>
                <w:sz w:val="18"/>
                <w:szCs w:val="18"/>
                <w:lang w:val="en-US"/>
              </w:rPr>
            </w:pPr>
            <w:r>
              <w:rPr>
                <w:sz w:val="18"/>
                <w:szCs w:val="18"/>
              </w:rPr>
              <w:t>any age</w:t>
            </w:r>
          </w:p>
        </w:tc>
        <w:tc>
          <w:tcPr>
            <w:tcW w:w="737" w:type="dxa"/>
            <w:shd w:val="clear" w:color="auto" w:fill="92D050"/>
            <w:vAlign w:val="center"/>
            <w:tcPrChange w:id="1382" w:author="Author">
              <w:tcPr>
                <w:tcW w:w="737" w:type="dxa"/>
                <w:shd w:val="clear" w:color="auto" w:fill="92D050"/>
                <w:vAlign w:val="center"/>
              </w:tcPr>
            </w:tcPrChange>
          </w:tcPr>
          <w:p w14:paraId="6B6B07ED"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041C0484" w14:textId="77777777" w:rsidR="00F26D73" w:rsidRDefault="00F26D73" w:rsidP="0097021A">
            <w:pPr>
              <w:jc w:val="center"/>
              <w:rPr>
                <w:rFonts w:ascii="Segoe UI Symbol" w:hAnsi="Segoe UI Symbol"/>
                <w:sz w:val="18"/>
                <w:szCs w:val="18"/>
                <w:lang w:val="en-US"/>
              </w:rPr>
            </w:pPr>
            <w:r>
              <w:rPr>
                <w:sz w:val="18"/>
                <w:szCs w:val="18"/>
              </w:rPr>
              <w:t>≥18 years</w:t>
            </w:r>
          </w:p>
        </w:tc>
        <w:tc>
          <w:tcPr>
            <w:tcW w:w="794" w:type="dxa"/>
            <w:shd w:val="clear" w:color="auto" w:fill="92D050"/>
            <w:tcMar>
              <w:top w:w="0" w:type="dxa"/>
              <w:left w:w="108" w:type="dxa"/>
              <w:bottom w:w="0" w:type="dxa"/>
              <w:right w:w="108" w:type="dxa"/>
            </w:tcMar>
            <w:vAlign w:val="center"/>
            <w:hideMark/>
            <w:tcPrChange w:id="1383" w:author="Author">
              <w:tcPr>
                <w:tcW w:w="794" w:type="dxa"/>
                <w:shd w:val="clear" w:color="auto" w:fill="92D050"/>
                <w:tcMar>
                  <w:top w:w="0" w:type="dxa"/>
                  <w:left w:w="108" w:type="dxa"/>
                  <w:bottom w:w="0" w:type="dxa"/>
                  <w:right w:w="108" w:type="dxa"/>
                </w:tcMar>
                <w:vAlign w:val="center"/>
                <w:hideMark/>
              </w:tcPr>
            </w:tcPrChange>
          </w:tcPr>
          <w:p w14:paraId="41E5E158"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2B02B8F3" w14:textId="77777777" w:rsidR="00F26D73" w:rsidRDefault="00F26D73" w:rsidP="0097021A">
            <w:pPr>
              <w:jc w:val="center"/>
              <w:rPr>
                <w:sz w:val="18"/>
                <w:szCs w:val="18"/>
                <w:lang w:val="en-US"/>
              </w:rPr>
            </w:pPr>
            <w:r>
              <w:rPr>
                <w:sz w:val="18"/>
                <w:szCs w:val="18"/>
              </w:rPr>
              <w:t>≥18 years</w:t>
            </w:r>
          </w:p>
        </w:tc>
        <w:tc>
          <w:tcPr>
            <w:tcW w:w="1020" w:type="dxa"/>
            <w:shd w:val="clear" w:color="auto" w:fill="92D050"/>
            <w:tcMar>
              <w:top w:w="0" w:type="dxa"/>
              <w:left w:w="108" w:type="dxa"/>
              <w:bottom w:w="0" w:type="dxa"/>
              <w:right w:w="108" w:type="dxa"/>
            </w:tcMar>
            <w:vAlign w:val="center"/>
            <w:hideMark/>
            <w:tcPrChange w:id="1384" w:author="Author">
              <w:tcPr>
                <w:tcW w:w="1020" w:type="dxa"/>
                <w:shd w:val="clear" w:color="auto" w:fill="92D050"/>
                <w:tcMar>
                  <w:top w:w="0" w:type="dxa"/>
                  <w:left w:w="108" w:type="dxa"/>
                  <w:bottom w:w="0" w:type="dxa"/>
                  <w:right w:w="108" w:type="dxa"/>
                </w:tcMar>
                <w:vAlign w:val="center"/>
                <w:hideMark/>
              </w:tcPr>
            </w:tcPrChange>
          </w:tcPr>
          <w:p w14:paraId="0703E023"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3ABA436E" w14:textId="77777777" w:rsidR="00F26D73" w:rsidRDefault="00F26D73" w:rsidP="0097021A">
            <w:pPr>
              <w:jc w:val="center"/>
              <w:rPr>
                <w:ins w:id="1385" w:author="Author"/>
                <w:sz w:val="18"/>
                <w:szCs w:val="18"/>
              </w:rPr>
            </w:pPr>
            <w:r>
              <w:rPr>
                <w:sz w:val="18"/>
                <w:szCs w:val="18"/>
              </w:rPr>
              <w:t xml:space="preserve">≥18 </w:t>
            </w:r>
          </w:p>
          <w:p w14:paraId="16B9ACF4" w14:textId="77777777" w:rsidR="00F26D73" w:rsidRDefault="00F26D73" w:rsidP="0097021A">
            <w:pPr>
              <w:jc w:val="center"/>
              <w:rPr>
                <w:sz w:val="18"/>
                <w:szCs w:val="18"/>
                <w:lang w:val="en-US"/>
              </w:rPr>
            </w:pPr>
            <w:r>
              <w:rPr>
                <w:sz w:val="18"/>
                <w:szCs w:val="18"/>
              </w:rPr>
              <w:t>years</w:t>
            </w:r>
          </w:p>
        </w:tc>
        <w:tc>
          <w:tcPr>
            <w:tcW w:w="1191" w:type="dxa"/>
            <w:shd w:val="clear" w:color="auto" w:fill="92D050"/>
            <w:tcMar>
              <w:top w:w="0" w:type="dxa"/>
              <w:left w:w="108" w:type="dxa"/>
              <w:bottom w:w="0" w:type="dxa"/>
              <w:right w:w="108" w:type="dxa"/>
            </w:tcMar>
            <w:vAlign w:val="center"/>
            <w:hideMark/>
            <w:tcPrChange w:id="1386" w:author="Author">
              <w:tcPr>
                <w:tcW w:w="1191" w:type="dxa"/>
                <w:shd w:val="clear" w:color="auto" w:fill="92D050"/>
                <w:tcMar>
                  <w:top w:w="0" w:type="dxa"/>
                  <w:left w:w="108" w:type="dxa"/>
                  <w:bottom w:w="0" w:type="dxa"/>
                  <w:right w:w="108" w:type="dxa"/>
                </w:tcMar>
                <w:vAlign w:val="center"/>
                <w:hideMark/>
              </w:tcPr>
            </w:tcPrChange>
          </w:tcPr>
          <w:p w14:paraId="6C2CC5E2"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0CB0669E" w14:textId="77777777" w:rsidR="00F26D73" w:rsidRDefault="00F26D73" w:rsidP="0097021A">
            <w:pPr>
              <w:jc w:val="center"/>
              <w:rPr>
                <w:sz w:val="18"/>
                <w:szCs w:val="18"/>
              </w:rPr>
            </w:pPr>
            <w:r>
              <w:rPr>
                <w:sz w:val="18"/>
                <w:szCs w:val="18"/>
              </w:rPr>
              <w:t>≥18</w:t>
            </w:r>
          </w:p>
          <w:p w14:paraId="665D6415" w14:textId="77777777" w:rsidR="00F26D73" w:rsidRDefault="00F26D73" w:rsidP="0097021A">
            <w:pPr>
              <w:jc w:val="center"/>
              <w:rPr>
                <w:rFonts w:ascii="Calibri" w:hAnsi="Calibri" w:cs="Calibri"/>
                <w:sz w:val="18"/>
                <w:szCs w:val="18"/>
                <w:lang w:val="en-US"/>
              </w:rPr>
            </w:pPr>
            <w:r>
              <w:rPr>
                <w:sz w:val="18"/>
                <w:szCs w:val="18"/>
              </w:rPr>
              <w:t>years</w:t>
            </w:r>
            <w:ins w:id="1387" w:author="Author">
              <w:r>
                <w:rPr>
                  <w:sz w:val="18"/>
                  <w:szCs w:val="18"/>
                </w:rPr>
                <w:t>*</w:t>
              </w:r>
            </w:ins>
          </w:p>
        </w:tc>
        <w:tc>
          <w:tcPr>
            <w:tcW w:w="851" w:type="dxa"/>
            <w:shd w:val="clear" w:color="auto" w:fill="92D050"/>
            <w:tcMar>
              <w:top w:w="0" w:type="dxa"/>
              <w:left w:w="108" w:type="dxa"/>
              <w:bottom w:w="0" w:type="dxa"/>
              <w:right w:w="108" w:type="dxa"/>
            </w:tcMar>
            <w:vAlign w:val="center"/>
            <w:hideMark/>
            <w:tcPrChange w:id="1388" w:author="Author">
              <w:tcPr>
                <w:tcW w:w="851" w:type="dxa"/>
                <w:shd w:val="clear" w:color="auto" w:fill="92D050"/>
                <w:tcMar>
                  <w:top w:w="0" w:type="dxa"/>
                  <w:left w:w="108" w:type="dxa"/>
                  <w:bottom w:w="0" w:type="dxa"/>
                  <w:right w:w="108" w:type="dxa"/>
                </w:tcMar>
                <w:vAlign w:val="center"/>
                <w:hideMark/>
              </w:tcPr>
            </w:tcPrChange>
          </w:tcPr>
          <w:p w14:paraId="27D56BAC" w14:textId="77777777" w:rsidR="00F26D73" w:rsidRDefault="00F26D73" w:rsidP="0097021A">
            <w:pPr>
              <w:jc w:val="center"/>
              <w:rPr>
                <w:rFonts w:ascii="Segoe UI Symbol" w:hAnsi="Segoe UI Symbol"/>
                <w:sz w:val="18"/>
                <w:szCs w:val="18"/>
                <w:lang w:val="en-US"/>
              </w:rPr>
            </w:pPr>
            <w:r>
              <w:rPr>
                <w:rFonts w:ascii="Segoe UI Symbol" w:hAnsi="Segoe UI Symbol"/>
                <w:sz w:val="18"/>
                <w:szCs w:val="18"/>
                <w:lang w:val="en-US"/>
              </w:rPr>
              <w:t>✓</w:t>
            </w:r>
          </w:p>
          <w:p w14:paraId="41906A7E" w14:textId="77777777" w:rsidR="00F26D73" w:rsidRDefault="00F26D73" w:rsidP="0097021A">
            <w:pPr>
              <w:jc w:val="center"/>
              <w:rPr>
                <w:sz w:val="18"/>
                <w:szCs w:val="18"/>
                <w:lang w:val="en-US"/>
              </w:rPr>
            </w:pPr>
            <w:r>
              <w:rPr>
                <w:sz w:val="18"/>
                <w:szCs w:val="18"/>
              </w:rPr>
              <w:t>≥18 years</w:t>
            </w:r>
          </w:p>
        </w:tc>
        <w:tc>
          <w:tcPr>
            <w:tcW w:w="850" w:type="dxa"/>
            <w:shd w:val="clear" w:color="auto" w:fill="92D050"/>
            <w:tcMar>
              <w:top w:w="0" w:type="dxa"/>
              <w:left w:w="108" w:type="dxa"/>
              <w:bottom w:w="0" w:type="dxa"/>
              <w:right w:w="108" w:type="dxa"/>
            </w:tcMar>
            <w:vAlign w:val="center"/>
            <w:hideMark/>
            <w:tcPrChange w:id="1389" w:author="Author">
              <w:tcPr>
                <w:tcW w:w="850" w:type="dxa"/>
                <w:shd w:val="clear" w:color="auto" w:fill="92D050"/>
                <w:tcMar>
                  <w:top w:w="0" w:type="dxa"/>
                  <w:left w:w="108" w:type="dxa"/>
                  <w:bottom w:w="0" w:type="dxa"/>
                  <w:right w:w="108" w:type="dxa"/>
                </w:tcMar>
                <w:vAlign w:val="center"/>
                <w:hideMark/>
              </w:tcPr>
            </w:tcPrChange>
          </w:tcPr>
          <w:p w14:paraId="5C5248C6"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5BBECE70" w14:textId="77777777" w:rsidR="00F26D73" w:rsidRDefault="00F26D73" w:rsidP="0097021A">
            <w:pPr>
              <w:jc w:val="center"/>
              <w:rPr>
                <w:sz w:val="18"/>
                <w:szCs w:val="18"/>
                <w:lang w:val="en-US"/>
              </w:rPr>
            </w:pPr>
            <w:r>
              <w:rPr>
                <w:sz w:val="18"/>
                <w:szCs w:val="18"/>
              </w:rPr>
              <w:t>≥18 years</w:t>
            </w:r>
          </w:p>
        </w:tc>
      </w:tr>
      <w:tr w:rsidR="00F26D73" w14:paraId="37CC4A36" w14:textId="77777777" w:rsidTr="007878A5">
        <w:trPr>
          <w:trHeight w:val="737"/>
          <w:trPrChange w:id="1390" w:author="Author">
            <w:trPr>
              <w:trHeight w:val="737"/>
            </w:trPr>
          </w:trPrChange>
        </w:trPr>
        <w:tc>
          <w:tcPr>
            <w:tcW w:w="1191" w:type="dxa"/>
            <w:vAlign w:val="center"/>
            <w:tcPrChange w:id="1391" w:author="Author">
              <w:tcPr>
                <w:tcW w:w="1191" w:type="dxa"/>
                <w:vAlign w:val="center"/>
              </w:tcPr>
            </w:tcPrChange>
          </w:tcPr>
          <w:p w14:paraId="73BCC5E0" w14:textId="77777777" w:rsidR="00F26D73" w:rsidRDefault="00F26D73" w:rsidP="0097021A">
            <w:pPr>
              <w:jc w:val="center"/>
              <w:rPr>
                <w:rFonts w:ascii="Calibri" w:eastAsiaTheme="minorHAnsi" w:hAnsi="Calibri" w:cs="Calibri"/>
                <w:b/>
                <w:sz w:val="18"/>
                <w:szCs w:val="18"/>
                <w:lang w:val="en-US"/>
              </w:rPr>
            </w:pPr>
            <w:r w:rsidRPr="00346399">
              <w:rPr>
                <w:rFonts w:ascii="Calibri" w:eastAsiaTheme="minorHAnsi" w:hAnsi="Calibri" w:cs="Calibri"/>
                <w:b/>
                <w:sz w:val="20"/>
                <w:szCs w:val="18"/>
                <w:lang w:val="en-US"/>
              </w:rPr>
              <w:t>Community-acquired pneumonia</w:t>
            </w:r>
          </w:p>
        </w:tc>
        <w:tc>
          <w:tcPr>
            <w:tcW w:w="1587" w:type="dxa"/>
            <w:tcMar>
              <w:top w:w="0" w:type="dxa"/>
              <w:left w:w="108" w:type="dxa"/>
              <w:bottom w:w="0" w:type="dxa"/>
              <w:right w:w="108" w:type="dxa"/>
            </w:tcMar>
            <w:vAlign w:val="center"/>
            <w:tcPrChange w:id="1392" w:author="Author">
              <w:tcPr>
                <w:tcW w:w="1587" w:type="dxa"/>
                <w:tcMar>
                  <w:top w:w="0" w:type="dxa"/>
                  <w:left w:w="108" w:type="dxa"/>
                  <w:bottom w:w="0" w:type="dxa"/>
                  <w:right w:w="108" w:type="dxa"/>
                </w:tcMar>
                <w:vAlign w:val="center"/>
              </w:tcPr>
            </w:tcPrChange>
          </w:tcPr>
          <w:p w14:paraId="2C0020DB" w14:textId="77777777" w:rsidR="00F26D73" w:rsidRDefault="00F26D73" w:rsidP="0097021A">
            <w:pPr>
              <w:jc w:val="center"/>
              <w:rPr>
                <w:b/>
                <w:bCs w:val="0"/>
                <w:sz w:val="18"/>
                <w:szCs w:val="18"/>
                <w:lang w:val="en-US"/>
              </w:rPr>
            </w:pPr>
            <w:del w:id="1393" w:author="Author">
              <w:r w:rsidDel="00BD4C4D">
                <w:rPr>
                  <w:b/>
                  <w:bCs w:val="0"/>
                  <w:sz w:val="18"/>
                  <w:szCs w:val="18"/>
                  <w:lang w:val="en-US"/>
                </w:rPr>
                <w:delText>Low-dose c</w:delText>
              </w:r>
            </w:del>
            <w:ins w:id="1394" w:author="Author">
              <w:r>
                <w:rPr>
                  <w:b/>
                  <w:bCs w:val="0"/>
                  <w:sz w:val="18"/>
                  <w:szCs w:val="18"/>
                  <w:lang w:val="en-US"/>
                </w:rPr>
                <w:t>C</w:t>
              </w:r>
            </w:ins>
            <w:r>
              <w:rPr>
                <w:b/>
                <w:bCs w:val="0"/>
                <w:sz w:val="18"/>
                <w:szCs w:val="18"/>
                <w:lang w:val="en-US"/>
              </w:rPr>
              <w:t>orticosteroids</w:t>
            </w:r>
          </w:p>
        </w:tc>
        <w:tc>
          <w:tcPr>
            <w:tcW w:w="737" w:type="dxa"/>
            <w:shd w:val="clear" w:color="auto" w:fill="92D050"/>
            <w:tcMar>
              <w:top w:w="0" w:type="dxa"/>
              <w:left w:w="108" w:type="dxa"/>
              <w:bottom w:w="0" w:type="dxa"/>
              <w:right w:w="108" w:type="dxa"/>
            </w:tcMar>
            <w:vAlign w:val="center"/>
            <w:tcPrChange w:id="1395" w:author="Author">
              <w:tcPr>
                <w:tcW w:w="737" w:type="dxa"/>
                <w:shd w:val="clear" w:color="auto" w:fill="92D050"/>
                <w:tcMar>
                  <w:top w:w="0" w:type="dxa"/>
                  <w:left w:w="108" w:type="dxa"/>
                  <w:bottom w:w="0" w:type="dxa"/>
                  <w:right w:w="108" w:type="dxa"/>
                </w:tcMar>
                <w:vAlign w:val="center"/>
              </w:tcPr>
            </w:tcPrChange>
          </w:tcPr>
          <w:p w14:paraId="1BF93C6A"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438F7398" w14:textId="77777777" w:rsidR="00F26D73" w:rsidRDefault="00F26D73" w:rsidP="0097021A">
            <w:pPr>
              <w:jc w:val="center"/>
              <w:rPr>
                <w:rFonts w:ascii="Segoe UI Symbol" w:hAnsi="Segoe UI Symbol"/>
                <w:sz w:val="18"/>
                <w:szCs w:val="18"/>
                <w:lang w:val="en-US"/>
              </w:rPr>
            </w:pPr>
            <w:r>
              <w:rPr>
                <w:sz w:val="18"/>
                <w:szCs w:val="18"/>
              </w:rPr>
              <w:t>≥18 years</w:t>
            </w:r>
          </w:p>
        </w:tc>
        <w:tc>
          <w:tcPr>
            <w:tcW w:w="737" w:type="dxa"/>
            <w:shd w:val="clear" w:color="auto" w:fill="92D050"/>
            <w:vAlign w:val="center"/>
            <w:tcPrChange w:id="1396" w:author="Author">
              <w:tcPr>
                <w:tcW w:w="737" w:type="dxa"/>
                <w:shd w:val="clear" w:color="auto" w:fill="92D050"/>
                <w:vAlign w:val="center"/>
              </w:tcPr>
            </w:tcPrChange>
          </w:tcPr>
          <w:p w14:paraId="715253D3"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7E66BC09" w14:textId="77777777" w:rsidR="00F26D73" w:rsidRDefault="00F26D73" w:rsidP="0097021A">
            <w:pPr>
              <w:jc w:val="center"/>
              <w:rPr>
                <w:rFonts w:ascii="Segoe UI Symbol" w:hAnsi="Segoe UI Symbol"/>
                <w:sz w:val="18"/>
                <w:szCs w:val="18"/>
                <w:lang w:val="en-US"/>
              </w:rPr>
            </w:pPr>
            <w:r>
              <w:rPr>
                <w:sz w:val="18"/>
                <w:szCs w:val="18"/>
              </w:rPr>
              <w:t>≥18 years</w:t>
            </w:r>
          </w:p>
        </w:tc>
        <w:tc>
          <w:tcPr>
            <w:tcW w:w="794" w:type="dxa"/>
            <w:shd w:val="clear" w:color="auto" w:fill="92D050"/>
            <w:tcMar>
              <w:top w:w="0" w:type="dxa"/>
              <w:left w:w="108" w:type="dxa"/>
              <w:bottom w:w="0" w:type="dxa"/>
              <w:right w:w="108" w:type="dxa"/>
            </w:tcMar>
            <w:vAlign w:val="center"/>
            <w:tcPrChange w:id="1397" w:author="Author">
              <w:tcPr>
                <w:tcW w:w="794" w:type="dxa"/>
                <w:shd w:val="clear" w:color="auto" w:fill="92D050"/>
                <w:tcMar>
                  <w:top w:w="0" w:type="dxa"/>
                  <w:left w:w="108" w:type="dxa"/>
                  <w:bottom w:w="0" w:type="dxa"/>
                  <w:right w:w="108" w:type="dxa"/>
                </w:tcMar>
                <w:vAlign w:val="center"/>
              </w:tcPr>
            </w:tcPrChange>
          </w:tcPr>
          <w:p w14:paraId="4648A52C"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6BF56538" w14:textId="77777777" w:rsidR="00F26D73" w:rsidRDefault="00F26D73" w:rsidP="0097021A">
            <w:pPr>
              <w:jc w:val="center"/>
              <w:rPr>
                <w:rFonts w:ascii="Segoe UI Symbol" w:hAnsi="Segoe UI Symbol"/>
                <w:sz w:val="18"/>
                <w:szCs w:val="18"/>
                <w:lang w:val="en-US"/>
              </w:rPr>
            </w:pPr>
            <w:r>
              <w:rPr>
                <w:sz w:val="18"/>
                <w:szCs w:val="18"/>
              </w:rPr>
              <w:t>≥18 years</w:t>
            </w:r>
          </w:p>
        </w:tc>
        <w:tc>
          <w:tcPr>
            <w:tcW w:w="1020" w:type="dxa"/>
            <w:shd w:val="clear" w:color="auto" w:fill="92D050"/>
            <w:tcMar>
              <w:top w:w="0" w:type="dxa"/>
              <w:left w:w="108" w:type="dxa"/>
              <w:bottom w:w="0" w:type="dxa"/>
              <w:right w:w="108" w:type="dxa"/>
            </w:tcMar>
            <w:vAlign w:val="center"/>
            <w:tcPrChange w:id="1398" w:author="Author">
              <w:tcPr>
                <w:tcW w:w="1020" w:type="dxa"/>
                <w:shd w:val="clear" w:color="auto" w:fill="92D050"/>
                <w:tcMar>
                  <w:top w:w="0" w:type="dxa"/>
                  <w:left w:w="108" w:type="dxa"/>
                  <w:bottom w:w="0" w:type="dxa"/>
                  <w:right w:w="108" w:type="dxa"/>
                </w:tcMar>
                <w:vAlign w:val="center"/>
              </w:tcPr>
            </w:tcPrChange>
          </w:tcPr>
          <w:p w14:paraId="3AF4A18D" w14:textId="77777777" w:rsidR="00F26D73" w:rsidRDefault="00F26D73" w:rsidP="0097021A">
            <w:pPr>
              <w:jc w:val="center"/>
              <w:rPr>
                <w:rFonts w:ascii="Segoe UI Symbol" w:hAnsi="Segoe UI Symbol"/>
                <w:sz w:val="18"/>
                <w:szCs w:val="18"/>
                <w:lang w:val="en-US"/>
              </w:rPr>
            </w:pPr>
            <w:r>
              <w:rPr>
                <w:rFonts w:ascii="Segoe UI Symbol" w:hAnsi="Segoe UI Symbol"/>
                <w:sz w:val="18"/>
                <w:szCs w:val="18"/>
                <w:lang w:val="en-US"/>
              </w:rPr>
              <w:t>✓</w:t>
            </w:r>
          </w:p>
          <w:p w14:paraId="55E663C1" w14:textId="77777777" w:rsidR="00F26D73" w:rsidRDefault="00F26D73" w:rsidP="0097021A">
            <w:pPr>
              <w:jc w:val="center"/>
              <w:rPr>
                <w:ins w:id="1399" w:author="Author"/>
                <w:sz w:val="18"/>
                <w:szCs w:val="18"/>
              </w:rPr>
            </w:pPr>
            <w:r>
              <w:rPr>
                <w:sz w:val="18"/>
                <w:szCs w:val="18"/>
              </w:rPr>
              <w:t xml:space="preserve">≥18 </w:t>
            </w:r>
          </w:p>
          <w:p w14:paraId="028DD289" w14:textId="77777777" w:rsidR="00F26D73" w:rsidRDefault="00F26D73" w:rsidP="0097021A">
            <w:pPr>
              <w:jc w:val="center"/>
              <w:rPr>
                <w:rFonts w:ascii="Segoe UI Symbol" w:hAnsi="Segoe UI Symbol"/>
                <w:sz w:val="18"/>
                <w:szCs w:val="18"/>
                <w:lang w:val="en-US"/>
              </w:rPr>
            </w:pPr>
            <w:r>
              <w:rPr>
                <w:sz w:val="18"/>
                <w:szCs w:val="18"/>
              </w:rPr>
              <w:t>years</w:t>
            </w:r>
          </w:p>
        </w:tc>
        <w:tc>
          <w:tcPr>
            <w:tcW w:w="1191" w:type="dxa"/>
            <w:shd w:val="clear" w:color="auto" w:fill="92D050"/>
            <w:tcMar>
              <w:top w:w="0" w:type="dxa"/>
              <w:left w:w="108" w:type="dxa"/>
              <w:bottom w:w="0" w:type="dxa"/>
              <w:right w:w="108" w:type="dxa"/>
            </w:tcMar>
            <w:vAlign w:val="center"/>
            <w:tcPrChange w:id="1400" w:author="Author">
              <w:tcPr>
                <w:tcW w:w="1191" w:type="dxa"/>
                <w:shd w:val="clear" w:color="auto" w:fill="92D050"/>
                <w:tcMar>
                  <w:top w:w="0" w:type="dxa"/>
                  <w:left w:w="108" w:type="dxa"/>
                  <w:bottom w:w="0" w:type="dxa"/>
                  <w:right w:w="108" w:type="dxa"/>
                </w:tcMar>
                <w:vAlign w:val="center"/>
              </w:tcPr>
            </w:tcPrChange>
          </w:tcPr>
          <w:p w14:paraId="15D28912"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48E12CF7" w14:textId="77777777" w:rsidR="00F26D73" w:rsidRDefault="00F26D73" w:rsidP="0097021A">
            <w:pPr>
              <w:jc w:val="center"/>
              <w:rPr>
                <w:sz w:val="18"/>
                <w:szCs w:val="18"/>
              </w:rPr>
            </w:pPr>
            <w:r>
              <w:rPr>
                <w:sz w:val="18"/>
                <w:szCs w:val="18"/>
              </w:rPr>
              <w:t>≥18</w:t>
            </w:r>
          </w:p>
          <w:p w14:paraId="0186DDC5" w14:textId="77777777" w:rsidR="00F26D73" w:rsidRDefault="00F26D73" w:rsidP="0097021A">
            <w:pPr>
              <w:jc w:val="center"/>
              <w:rPr>
                <w:rFonts w:ascii="Segoe UI Symbol" w:hAnsi="Segoe UI Symbol"/>
                <w:sz w:val="18"/>
                <w:szCs w:val="18"/>
                <w:lang w:val="en-US"/>
              </w:rPr>
            </w:pPr>
            <w:r>
              <w:rPr>
                <w:sz w:val="18"/>
                <w:szCs w:val="18"/>
              </w:rPr>
              <w:t>Years</w:t>
            </w:r>
            <w:ins w:id="1401" w:author="Author">
              <w:r>
                <w:rPr>
                  <w:sz w:val="18"/>
                  <w:szCs w:val="18"/>
                </w:rPr>
                <w:t>*</w:t>
              </w:r>
            </w:ins>
          </w:p>
        </w:tc>
        <w:tc>
          <w:tcPr>
            <w:tcW w:w="851" w:type="dxa"/>
            <w:shd w:val="clear" w:color="auto" w:fill="92D050"/>
            <w:tcMar>
              <w:top w:w="0" w:type="dxa"/>
              <w:left w:w="108" w:type="dxa"/>
              <w:bottom w:w="0" w:type="dxa"/>
              <w:right w:w="108" w:type="dxa"/>
            </w:tcMar>
            <w:vAlign w:val="center"/>
            <w:tcPrChange w:id="1402" w:author="Author">
              <w:tcPr>
                <w:tcW w:w="851" w:type="dxa"/>
                <w:shd w:val="clear" w:color="auto" w:fill="92D050"/>
                <w:tcMar>
                  <w:top w:w="0" w:type="dxa"/>
                  <w:left w:w="108" w:type="dxa"/>
                  <w:bottom w:w="0" w:type="dxa"/>
                  <w:right w:w="108" w:type="dxa"/>
                </w:tcMar>
                <w:vAlign w:val="center"/>
              </w:tcPr>
            </w:tcPrChange>
          </w:tcPr>
          <w:p w14:paraId="2DF68078"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64AB5462" w14:textId="77777777" w:rsidR="00F26D73" w:rsidRDefault="00F26D73" w:rsidP="0097021A">
            <w:pPr>
              <w:jc w:val="center"/>
              <w:rPr>
                <w:rFonts w:ascii="Segoe UI Symbol" w:hAnsi="Segoe UI Symbol"/>
                <w:sz w:val="18"/>
                <w:szCs w:val="18"/>
                <w:lang w:val="en-US"/>
              </w:rPr>
            </w:pPr>
            <w:r>
              <w:rPr>
                <w:sz w:val="18"/>
                <w:szCs w:val="18"/>
              </w:rPr>
              <w:t>≥18 years</w:t>
            </w:r>
          </w:p>
        </w:tc>
        <w:tc>
          <w:tcPr>
            <w:tcW w:w="850" w:type="dxa"/>
            <w:shd w:val="clear" w:color="auto" w:fill="92D050"/>
            <w:tcMar>
              <w:top w:w="0" w:type="dxa"/>
              <w:left w:w="108" w:type="dxa"/>
              <w:bottom w:w="0" w:type="dxa"/>
              <w:right w:w="108" w:type="dxa"/>
            </w:tcMar>
            <w:vAlign w:val="center"/>
            <w:tcPrChange w:id="1403" w:author="Author">
              <w:tcPr>
                <w:tcW w:w="850" w:type="dxa"/>
                <w:shd w:val="clear" w:color="auto" w:fill="92D050"/>
                <w:tcMar>
                  <w:top w:w="0" w:type="dxa"/>
                  <w:left w:w="108" w:type="dxa"/>
                  <w:bottom w:w="0" w:type="dxa"/>
                  <w:right w:w="108" w:type="dxa"/>
                </w:tcMar>
                <w:vAlign w:val="center"/>
              </w:tcPr>
            </w:tcPrChange>
          </w:tcPr>
          <w:p w14:paraId="1BD12250" w14:textId="77777777" w:rsidR="00F26D73" w:rsidRDefault="00F26D73" w:rsidP="0097021A">
            <w:pPr>
              <w:jc w:val="center"/>
              <w:rPr>
                <w:rFonts w:ascii="Segoe UI Symbol" w:hAnsi="Segoe UI Symbol" w:cs="Calibri"/>
                <w:sz w:val="18"/>
                <w:szCs w:val="18"/>
                <w:lang w:val="en-US"/>
              </w:rPr>
            </w:pPr>
            <w:r>
              <w:rPr>
                <w:rFonts w:ascii="Segoe UI Symbol" w:hAnsi="Segoe UI Symbol"/>
                <w:sz w:val="18"/>
                <w:szCs w:val="18"/>
                <w:lang w:val="en-US"/>
              </w:rPr>
              <w:t>✓</w:t>
            </w:r>
          </w:p>
          <w:p w14:paraId="411E05AB" w14:textId="77777777" w:rsidR="00F26D73" w:rsidRDefault="00F26D73" w:rsidP="0097021A">
            <w:pPr>
              <w:jc w:val="center"/>
              <w:rPr>
                <w:rFonts w:ascii="Segoe UI Symbol" w:hAnsi="Segoe UI Symbol"/>
                <w:sz w:val="18"/>
                <w:szCs w:val="18"/>
                <w:lang w:val="en-US"/>
              </w:rPr>
            </w:pPr>
            <w:r>
              <w:rPr>
                <w:sz w:val="18"/>
                <w:szCs w:val="18"/>
              </w:rPr>
              <w:t>≥18 years</w:t>
            </w:r>
          </w:p>
        </w:tc>
      </w:tr>
    </w:tbl>
    <w:p w14:paraId="3347D255" w14:textId="77777777" w:rsidR="005376DA" w:rsidRDefault="005376DA" w:rsidP="0097021A">
      <w:pPr>
        <w:rPr>
          <w:sz w:val="22"/>
          <w:szCs w:val="18"/>
        </w:rPr>
      </w:pPr>
      <w:r w:rsidRPr="00CB5EB1">
        <w:rPr>
          <w:sz w:val="22"/>
          <w:szCs w:val="18"/>
        </w:rPr>
        <w:t>‡ Each comparison is versus usual care alone without the relevant treatment</w:t>
      </w:r>
    </w:p>
    <w:p w14:paraId="655CE31D" w14:textId="3C0DD232" w:rsidR="005376DA" w:rsidRPr="00CB5EB1" w:rsidRDefault="005376DA" w:rsidP="0097021A">
      <w:pPr>
        <w:rPr>
          <w:sz w:val="22"/>
          <w:szCs w:val="18"/>
        </w:rPr>
      </w:pPr>
      <w:r w:rsidRPr="00CB5EB1">
        <w:rPr>
          <w:bCs w:val="0"/>
          <w:sz w:val="20"/>
          <w:szCs w:val="18"/>
          <w:lang w:val="en-US"/>
        </w:rPr>
        <w:t>†</w:t>
      </w:r>
      <w:r w:rsidRPr="00CB5EB1">
        <w:rPr>
          <w:sz w:val="22"/>
        </w:rPr>
        <w:t xml:space="preserve"> France, Italy</w:t>
      </w:r>
      <w:ins w:id="1404" w:author="Author">
        <w:r>
          <w:rPr>
            <w:sz w:val="22"/>
          </w:rPr>
          <w:t xml:space="preserve">, </w:t>
        </w:r>
      </w:ins>
      <w:del w:id="1405" w:author="Author">
        <w:r w:rsidRPr="00CB5EB1" w:rsidDel="00FC1D9E">
          <w:rPr>
            <w:sz w:val="22"/>
          </w:rPr>
          <w:delText xml:space="preserve"> and </w:delText>
        </w:r>
      </w:del>
      <w:r w:rsidRPr="00CB5EB1">
        <w:rPr>
          <w:sz w:val="22"/>
        </w:rPr>
        <w:t>the Netherlands</w:t>
      </w:r>
      <w:ins w:id="1406" w:author="Author">
        <w:r>
          <w:rPr>
            <w:sz w:val="22"/>
          </w:rPr>
          <w:t>, Belgium, Spain, Portugal, Sweden, Estonia, and Romania</w:t>
        </w:r>
      </w:ins>
      <w:r>
        <w:rPr>
          <w:sz w:val="22"/>
        </w:rPr>
        <w:t xml:space="preserve">. See the EU region-specific appendix for further details of trial procedures in the EU (the EU appendix may be appended to the end of this protocol, or can be downloaded as a separate document at </w:t>
      </w:r>
      <w:r>
        <w:fldChar w:fldCharType="begin"/>
      </w:r>
      <w:r>
        <w:instrText>HYPERLINK "http://www.recoverytrial.net/eu"</w:instrText>
      </w:r>
      <w:r>
        <w:fldChar w:fldCharType="separate"/>
      </w:r>
      <w:del w:id="1407" w:author="Author">
        <w:r w:rsidRPr="001F27BC" w:rsidDel="00AF6F9D">
          <w:rPr>
            <w:rStyle w:val="Hyperlink"/>
            <w:rFonts w:cs="Arial"/>
            <w:sz w:val="22"/>
          </w:rPr>
          <w:delText>www.recoverytrial.net</w:delText>
        </w:r>
      </w:del>
      <w:ins w:id="1408" w:author="Author">
        <w:r>
          <w:rPr>
            <w:rStyle w:val="Hyperlink"/>
            <w:rFonts w:cs="Arial"/>
            <w:sz w:val="22"/>
          </w:rPr>
          <w:t>www.recoverytrial.net/eu</w:t>
        </w:r>
      </w:ins>
      <w:r>
        <w:rPr>
          <w:rStyle w:val="Hyperlink"/>
          <w:rFonts w:cs="Arial"/>
          <w:sz w:val="22"/>
        </w:rPr>
        <w:fldChar w:fldCharType="end"/>
      </w:r>
      <w:r>
        <w:rPr>
          <w:sz w:val="22"/>
        </w:rPr>
        <w:t>)</w:t>
      </w:r>
    </w:p>
    <w:p w14:paraId="3781C061" w14:textId="77777777" w:rsidR="005376DA" w:rsidRPr="00AF6969" w:rsidRDefault="005376DA" w:rsidP="0097021A">
      <w:pPr>
        <w:rPr>
          <w:sz w:val="22"/>
        </w:rPr>
      </w:pPr>
      <w:r>
        <w:rPr>
          <w:sz w:val="18"/>
          <w:szCs w:val="18"/>
        </w:rPr>
        <w:t>*</w:t>
      </w:r>
      <w:r>
        <w:rPr>
          <w:sz w:val="22"/>
        </w:rPr>
        <w:t xml:space="preserve"> Pregnant and breastfeeding women are </w:t>
      </w:r>
      <w:r w:rsidRPr="00C90F5D">
        <w:rPr>
          <w:sz w:val="22"/>
        </w:rPr>
        <w:t>excluded</w:t>
      </w:r>
    </w:p>
    <w:p w14:paraId="21BF65AF" w14:textId="422427D6" w:rsidR="005376DA" w:rsidRDefault="005376DA" w:rsidP="000C78CD">
      <w:pPr>
        <w:pStyle w:val="EndNoteBibliography"/>
        <w:rPr>
          <w:ins w:id="1409" w:author="Author"/>
        </w:rPr>
      </w:pPr>
    </w:p>
    <w:p w14:paraId="46ACB8B9" w14:textId="77777777" w:rsidR="005376DA" w:rsidRDefault="005376DA" w:rsidP="0097021A">
      <w:pPr>
        <w:pStyle w:val="Heading2"/>
        <w:rPr>
          <w:ins w:id="1410" w:author="Author"/>
          <w:noProof/>
        </w:rPr>
      </w:pPr>
      <w:bookmarkStart w:id="1411" w:name="_Ref175559577"/>
      <w:bookmarkStart w:id="1412" w:name="_Toc203991620"/>
      <w:commentRangeStart w:id="1413"/>
      <w:ins w:id="1414" w:author="Author">
        <w:r>
          <w:t>Appendix 7</w:t>
        </w:r>
        <w:r w:rsidRPr="002573E2">
          <w:t xml:space="preserve">: </w:t>
        </w:r>
        <w:r>
          <w:t>Schedule of assessments</w:t>
        </w:r>
        <w:bookmarkEnd w:id="1411"/>
        <w:bookmarkEnd w:id="1412"/>
        <w:commentRangeEnd w:id="1413"/>
        <w:r w:rsidR="002377F6">
          <w:rPr>
            <w:rStyle w:val="CommentReference"/>
            <w:b w:val="0"/>
            <w:bCs/>
            <w:lang w:val="en-GB"/>
          </w:rPr>
          <w:commentReference w:id="1413"/>
        </w:r>
      </w:ins>
    </w:p>
    <w:tbl>
      <w:tblPr>
        <w:tblW w:w="10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52"/>
        <w:gridCol w:w="652"/>
        <w:gridCol w:w="652"/>
        <w:gridCol w:w="652"/>
        <w:gridCol w:w="652"/>
        <w:gridCol w:w="652"/>
        <w:gridCol w:w="652"/>
        <w:gridCol w:w="652"/>
        <w:gridCol w:w="652"/>
        <w:gridCol w:w="652"/>
        <w:gridCol w:w="652"/>
        <w:gridCol w:w="652"/>
      </w:tblGrid>
      <w:tr w:rsidR="005376DA" w:rsidRPr="008C7F3C" w14:paraId="223D04A7" w14:textId="77777777" w:rsidTr="0097021A">
        <w:trPr>
          <w:tblHeader/>
          <w:jc w:val="center"/>
          <w:ins w:id="1415" w:author="Author"/>
        </w:trPr>
        <w:tc>
          <w:tcPr>
            <w:tcW w:w="2268" w:type="dxa"/>
            <w:shd w:val="clear" w:color="auto" w:fill="auto"/>
            <w:vAlign w:val="center"/>
          </w:tcPr>
          <w:p w14:paraId="6B377C5A" w14:textId="77777777" w:rsidR="005376DA" w:rsidRPr="008C7F3C" w:rsidRDefault="005376DA" w:rsidP="0097021A">
            <w:pPr>
              <w:jc w:val="center"/>
              <w:rPr>
                <w:ins w:id="1416" w:author="Author"/>
                <w:b/>
                <w:bCs w:val="0"/>
                <w:sz w:val="18"/>
                <w:szCs w:val="18"/>
              </w:rPr>
            </w:pPr>
            <w:ins w:id="1417" w:author="Author">
              <w:r>
                <w:rPr>
                  <w:b/>
                  <w:bCs w:val="0"/>
                  <w:sz w:val="18"/>
                  <w:szCs w:val="18"/>
                </w:rPr>
                <w:t>Procedure</w:t>
              </w:r>
            </w:ins>
          </w:p>
        </w:tc>
        <w:tc>
          <w:tcPr>
            <w:tcW w:w="652" w:type="dxa"/>
            <w:vAlign w:val="center"/>
          </w:tcPr>
          <w:p w14:paraId="4AAA7F28" w14:textId="77777777" w:rsidR="005376DA" w:rsidRPr="00A43420" w:rsidRDefault="005376DA" w:rsidP="0097021A">
            <w:pPr>
              <w:jc w:val="center"/>
              <w:rPr>
                <w:ins w:id="1418" w:author="Author"/>
                <w:b/>
                <w:sz w:val="18"/>
                <w:szCs w:val="18"/>
              </w:rPr>
            </w:pPr>
            <w:ins w:id="1419" w:author="Author">
              <w:r>
                <w:rPr>
                  <w:b/>
                  <w:sz w:val="18"/>
                  <w:szCs w:val="18"/>
                </w:rPr>
                <w:t>D1</w:t>
              </w:r>
            </w:ins>
          </w:p>
        </w:tc>
        <w:tc>
          <w:tcPr>
            <w:tcW w:w="652" w:type="dxa"/>
            <w:vAlign w:val="center"/>
          </w:tcPr>
          <w:p w14:paraId="09DD021E" w14:textId="77777777" w:rsidR="005376DA" w:rsidRDefault="005376DA" w:rsidP="0097021A">
            <w:pPr>
              <w:jc w:val="center"/>
              <w:rPr>
                <w:ins w:id="1420" w:author="Author"/>
                <w:b/>
                <w:color w:val="000000" w:themeColor="text1"/>
                <w:sz w:val="18"/>
                <w:szCs w:val="18"/>
              </w:rPr>
            </w:pPr>
            <w:ins w:id="1421" w:author="Author">
              <w:r>
                <w:rPr>
                  <w:b/>
                  <w:color w:val="000000" w:themeColor="text1"/>
                  <w:sz w:val="18"/>
                  <w:szCs w:val="18"/>
                </w:rPr>
                <w:t>D2</w:t>
              </w:r>
            </w:ins>
          </w:p>
        </w:tc>
        <w:tc>
          <w:tcPr>
            <w:tcW w:w="652" w:type="dxa"/>
            <w:vAlign w:val="center"/>
          </w:tcPr>
          <w:p w14:paraId="7EA6F18A" w14:textId="77777777" w:rsidR="005376DA" w:rsidRDefault="005376DA" w:rsidP="0097021A">
            <w:pPr>
              <w:jc w:val="center"/>
              <w:rPr>
                <w:ins w:id="1422" w:author="Author"/>
                <w:b/>
                <w:color w:val="000000" w:themeColor="text1"/>
                <w:sz w:val="18"/>
                <w:szCs w:val="18"/>
              </w:rPr>
            </w:pPr>
            <w:ins w:id="1423" w:author="Author">
              <w:r>
                <w:rPr>
                  <w:b/>
                  <w:color w:val="000000" w:themeColor="text1"/>
                  <w:sz w:val="18"/>
                  <w:szCs w:val="18"/>
                </w:rPr>
                <w:t>D3</w:t>
              </w:r>
            </w:ins>
          </w:p>
        </w:tc>
        <w:tc>
          <w:tcPr>
            <w:tcW w:w="652" w:type="dxa"/>
            <w:vAlign w:val="center"/>
          </w:tcPr>
          <w:p w14:paraId="658D479F" w14:textId="77777777" w:rsidR="005376DA" w:rsidRDefault="005376DA" w:rsidP="0097021A">
            <w:pPr>
              <w:jc w:val="center"/>
              <w:rPr>
                <w:ins w:id="1424" w:author="Author"/>
                <w:b/>
                <w:color w:val="000000" w:themeColor="text1"/>
                <w:sz w:val="18"/>
                <w:szCs w:val="18"/>
              </w:rPr>
            </w:pPr>
            <w:ins w:id="1425" w:author="Author">
              <w:r>
                <w:rPr>
                  <w:b/>
                  <w:color w:val="000000" w:themeColor="text1"/>
                  <w:sz w:val="18"/>
                  <w:szCs w:val="18"/>
                </w:rPr>
                <w:t>D4</w:t>
              </w:r>
            </w:ins>
          </w:p>
        </w:tc>
        <w:tc>
          <w:tcPr>
            <w:tcW w:w="652" w:type="dxa"/>
            <w:vAlign w:val="center"/>
          </w:tcPr>
          <w:p w14:paraId="78018EC7" w14:textId="77777777" w:rsidR="005376DA" w:rsidRDefault="005376DA" w:rsidP="0097021A">
            <w:pPr>
              <w:jc w:val="center"/>
              <w:rPr>
                <w:ins w:id="1426" w:author="Author"/>
                <w:b/>
                <w:color w:val="000000" w:themeColor="text1"/>
                <w:sz w:val="18"/>
                <w:szCs w:val="18"/>
              </w:rPr>
            </w:pPr>
            <w:ins w:id="1427" w:author="Author">
              <w:r>
                <w:rPr>
                  <w:b/>
                  <w:color w:val="000000" w:themeColor="text1"/>
                  <w:sz w:val="18"/>
                  <w:szCs w:val="18"/>
                </w:rPr>
                <w:t>D5</w:t>
              </w:r>
            </w:ins>
          </w:p>
        </w:tc>
        <w:tc>
          <w:tcPr>
            <w:tcW w:w="652" w:type="dxa"/>
            <w:vAlign w:val="center"/>
          </w:tcPr>
          <w:p w14:paraId="6ECF5756" w14:textId="77777777" w:rsidR="005376DA" w:rsidRDefault="005376DA" w:rsidP="0097021A">
            <w:pPr>
              <w:jc w:val="center"/>
              <w:rPr>
                <w:ins w:id="1428" w:author="Author"/>
                <w:b/>
                <w:color w:val="000000" w:themeColor="text1"/>
                <w:sz w:val="18"/>
                <w:szCs w:val="18"/>
              </w:rPr>
            </w:pPr>
            <w:ins w:id="1429" w:author="Author">
              <w:r>
                <w:rPr>
                  <w:b/>
                  <w:color w:val="000000" w:themeColor="text1"/>
                  <w:sz w:val="18"/>
                  <w:szCs w:val="18"/>
                </w:rPr>
                <w:t>D6</w:t>
              </w:r>
            </w:ins>
          </w:p>
        </w:tc>
        <w:tc>
          <w:tcPr>
            <w:tcW w:w="652" w:type="dxa"/>
            <w:vAlign w:val="center"/>
          </w:tcPr>
          <w:p w14:paraId="23565F93" w14:textId="77777777" w:rsidR="005376DA" w:rsidRDefault="005376DA" w:rsidP="0097021A">
            <w:pPr>
              <w:jc w:val="center"/>
              <w:rPr>
                <w:ins w:id="1430" w:author="Author"/>
                <w:b/>
                <w:color w:val="000000" w:themeColor="text1"/>
                <w:sz w:val="18"/>
                <w:szCs w:val="18"/>
              </w:rPr>
            </w:pPr>
            <w:ins w:id="1431" w:author="Author">
              <w:r>
                <w:rPr>
                  <w:b/>
                  <w:color w:val="000000" w:themeColor="text1"/>
                  <w:sz w:val="18"/>
                  <w:szCs w:val="18"/>
                </w:rPr>
                <w:t>D7</w:t>
              </w:r>
            </w:ins>
          </w:p>
        </w:tc>
        <w:tc>
          <w:tcPr>
            <w:tcW w:w="652" w:type="dxa"/>
            <w:vAlign w:val="center"/>
          </w:tcPr>
          <w:p w14:paraId="439D6271" w14:textId="77777777" w:rsidR="005376DA" w:rsidRDefault="005376DA" w:rsidP="0097021A">
            <w:pPr>
              <w:jc w:val="center"/>
              <w:rPr>
                <w:ins w:id="1432" w:author="Author"/>
                <w:b/>
                <w:color w:val="000000" w:themeColor="text1"/>
                <w:sz w:val="18"/>
                <w:szCs w:val="18"/>
              </w:rPr>
            </w:pPr>
            <w:ins w:id="1433" w:author="Author">
              <w:r>
                <w:rPr>
                  <w:b/>
                  <w:color w:val="000000" w:themeColor="text1"/>
                  <w:sz w:val="18"/>
                  <w:szCs w:val="18"/>
                </w:rPr>
                <w:t>D8</w:t>
              </w:r>
            </w:ins>
          </w:p>
        </w:tc>
        <w:tc>
          <w:tcPr>
            <w:tcW w:w="652" w:type="dxa"/>
            <w:vAlign w:val="center"/>
          </w:tcPr>
          <w:p w14:paraId="07D6734E" w14:textId="77777777" w:rsidR="005376DA" w:rsidRDefault="005376DA" w:rsidP="0097021A">
            <w:pPr>
              <w:jc w:val="center"/>
              <w:rPr>
                <w:ins w:id="1434" w:author="Author"/>
                <w:b/>
                <w:color w:val="000000" w:themeColor="text1"/>
                <w:sz w:val="18"/>
                <w:szCs w:val="18"/>
              </w:rPr>
            </w:pPr>
            <w:ins w:id="1435" w:author="Author">
              <w:r>
                <w:rPr>
                  <w:b/>
                  <w:color w:val="000000" w:themeColor="text1"/>
                  <w:sz w:val="18"/>
                  <w:szCs w:val="18"/>
                </w:rPr>
                <w:t>D9</w:t>
              </w:r>
            </w:ins>
          </w:p>
        </w:tc>
        <w:tc>
          <w:tcPr>
            <w:tcW w:w="652" w:type="dxa"/>
            <w:vAlign w:val="center"/>
          </w:tcPr>
          <w:p w14:paraId="49121A2D" w14:textId="77777777" w:rsidR="005376DA" w:rsidRDefault="005376DA" w:rsidP="0097021A">
            <w:pPr>
              <w:jc w:val="center"/>
              <w:rPr>
                <w:ins w:id="1436" w:author="Author"/>
                <w:b/>
                <w:color w:val="000000" w:themeColor="text1"/>
                <w:sz w:val="18"/>
                <w:szCs w:val="18"/>
              </w:rPr>
            </w:pPr>
            <w:ins w:id="1437" w:author="Author">
              <w:r>
                <w:rPr>
                  <w:b/>
                  <w:color w:val="000000" w:themeColor="text1"/>
                  <w:sz w:val="18"/>
                  <w:szCs w:val="18"/>
                </w:rPr>
                <w:t>D10</w:t>
              </w:r>
            </w:ins>
          </w:p>
        </w:tc>
        <w:tc>
          <w:tcPr>
            <w:tcW w:w="652" w:type="dxa"/>
            <w:vAlign w:val="center"/>
          </w:tcPr>
          <w:p w14:paraId="56831BF2" w14:textId="3703536A" w:rsidR="005376DA" w:rsidRDefault="005376DA" w:rsidP="0097021A">
            <w:pPr>
              <w:jc w:val="center"/>
              <w:rPr>
                <w:ins w:id="1438" w:author="Author"/>
                <w:b/>
                <w:color w:val="000000" w:themeColor="text1"/>
                <w:sz w:val="18"/>
                <w:szCs w:val="18"/>
              </w:rPr>
            </w:pPr>
            <w:ins w:id="1439" w:author="Author">
              <w:r>
                <w:rPr>
                  <w:b/>
                  <w:color w:val="000000" w:themeColor="text1"/>
                  <w:sz w:val="18"/>
                  <w:szCs w:val="18"/>
                </w:rPr>
                <w:t>D28</w:t>
              </w:r>
              <w:r w:rsidR="002377F6" w:rsidRPr="003459B6">
                <w:rPr>
                  <w:b/>
                  <w:sz w:val="18"/>
                  <w:szCs w:val="18"/>
                  <w:vertAlign w:val="superscript"/>
                </w:rPr>
                <w:t>†</w:t>
              </w:r>
            </w:ins>
          </w:p>
        </w:tc>
        <w:tc>
          <w:tcPr>
            <w:tcW w:w="652" w:type="dxa"/>
            <w:vAlign w:val="center"/>
          </w:tcPr>
          <w:p w14:paraId="7ED3E675" w14:textId="77777777" w:rsidR="005376DA" w:rsidRPr="008C7F3C" w:rsidRDefault="005376DA" w:rsidP="0097021A">
            <w:pPr>
              <w:jc w:val="center"/>
              <w:rPr>
                <w:ins w:id="1440" w:author="Author"/>
                <w:b/>
                <w:color w:val="000000" w:themeColor="text1"/>
                <w:sz w:val="18"/>
                <w:szCs w:val="18"/>
              </w:rPr>
            </w:pPr>
            <w:ins w:id="1441" w:author="Author">
              <w:r>
                <w:rPr>
                  <w:b/>
                  <w:color w:val="000000" w:themeColor="text1"/>
                  <w:sz w:val="18"/>
                  <w:szCs w:val="18"/>
                </w:rPr>
                <w:t>D180</w:t>
              </w:r>
            </w:ins>
          </w:p>
        </w:tc>
      </w:tr>
      <w:tr w:rsidR="005376DA" w:rsidRPr="008C7F3C" w14:paraId="33CB4733" w14:textId="77777777" w:rsidTr="0097021A">
        <w:trPr>
          <w:trHeight w:val="454"/>
          <w:jc w:val="center"/>
          <w:ins w:id="1442" w:author="Author"/>
        </w:trPr>
        <w:tc>
          <w:tcPr>
            <w:tcW w:w="2268" w:type="dxa"/>
            <w:shd w:val="clear" w:color="auto" w:fill="auto"/>
            <w:vAlign w:val="center"/>
          </w:tcPr>
          <w:p w14:paraId="19E82EBF" w14:textId="77777777" w:rsidR="005376DA" w:rsidRPr="008C7F3C" w:rsidRDefault="005376DA" w:rsidP="0097021A">
            <w:pPr>
              <w:jc w:val="center"/>
              <w:rPr>
                <w:ins w:id="1443" w:author="Author"/>
                <w:b/>
                <w:bCs w:val="0"/>
                <w:sz w:val="18"/>
                <w:szCs w:val="18"/>
              </w:rPr>
            </w:pPr>
            <w:ins w:id="1444" w:author="Author">
              <w:r>
                <w:rPr>
                  <w:b/>
                  <w:sz w:val="18"/>
                  <w:szCs w:val="18"/>
                </w:rPr>
                <w:t>Eligibility assessment</w:t>
              </w:r>
            </w:ins>
          </w:p>
        </w:tc>
        <w:tc>
          <w:tcPr>
            <w:tcW w:w="652" w:type="dxa"/>
            <w:vAlign w:val="center"/>
          </w:tcPr>
          <w:p w14:paraId="7B561213" w14:textId="77777777" w:rsidR="005376DA" w:rsidRPr="008C7F3C" w:rsidRDefault="005376DA" w:rsidP="0097021A">
            <w:pPr>
              <w:jc w:val="center"/>
              <w:rPr>
                <w:ins w:id="1445" w:author="Author"/>
                <w:b/>
                <w:bCs w:val="0"/>
                <w:sz w:val="18"/>
                <w:szCs w:val="18"/>
              </w:rPr>
            </w:pPr>
            <w:ins w:id="1446" w:author="Author">
              <w:r w:rsidRPr="008C7F3C">
                <w:rPr>
                  <w:b/>
                  <w:sz w:val="18"/>
                  <w:szCs w:val="18"/>
                </w:rPr>
                <w:t>X</w:t>
              </w:r>
            </w:ins>
          </w:p>
        </w:tc>
        <w:tc>
          <w:tcPr>
            <w:tcW w:w="652" w:type="dxa"/>
            <w:vAlign w:val="center"/>
          </w:tcPr>
          <w:p w14:paraId="3000680D" w14:textId="77777777" w:rsidR="005376DA" w:rsidRPr="008C7F3C" w:rsidRDefault="005376DA" w:rsidP="0097021A">
            <w:pPr>
              <w:jc w:val="center"/>
              <w:rPr>
                <w:ins w:id="1447" w:author="Author"/>
                <w:b/>
                <w:bCs w:val="0"/>
                <w:sz w:val="18"/>
                <w:szCs w:val="18"/>
              </w:rPr>
            </w:pPr>
          </w:p>
        </w:tc>
        <w:tc>
          <w:tcPr>
            <w:tcW w:w="652" w:type="dxa"/>
            <w:vAlign w:val="center"/>
          </w:tcPr>
          <w:p w14:paraId="1AA48C06" w14:textId="77777777" w:rsidR="005376DA" w:rsidRPr="008C7F3C" w:rsidRDefault="005376DA" w:rsidP="0097021A">
            <w:pPr>
              <w:jc w:val="center"/>
              <w:rPr>
                <w:ins w:id="1448" w:author="Author"/>
                <w:b/>
                <w:bCs w:val="0"/>
                <w:sz w:val="18"/>
                <w:szCs w:val="18"/>
              </w:rPr>
            </w:pPr>
          </w:p>
        </w:tc>
        <w:tc>
          <w:tcPr>
            <w:tcW w:w="652" w:type="dxa"/>
            <w:vAlign w:val="center"/>
          </w:tcPr>
          <w:p w14:paraId="359C78BA" w14:textId="77777777" w:rsidR="005376DA" w:rsidRPr="008C7F3C" w:rsidRDefault="005376DA" w:rsidP="0097021A">
            <w:pPr>
              <w:jc w:val="center"/>
              <w:rPr>
                <w:ins w:id="1449" w:author="Author"/>
                <w:b/>
                <w:bCs w:val="0"/>
                <w:sz w:val="18"/>
                <w:szCs w:val="18"/>
              </w:rPr>
            </w:pPr>
          </w:p>
        </w:tc>
        <w:tc>
          <w:tcPr>
            <w:tcW w:w="652" w:type="dxa"/>
            <w:vAlign w:val="center"/>
          </w:tcPr>
          <w:p w14:paraId="4ED05A66" w14:textId="77777777" w:rsidR="005376DA" w:rsidRPr="008C7F3C" w:rsidRDefault="005376DA" w:rsidP="0097021A">
            <w:pPr>
              <w:jc w:val="center"/>
              <w:rPr>
                <w:ins w:id="1450" w:author="Author"/>
                <w:b/>
                <w:bCs w:val="0"/>
                <w:sz w:val="18"/>
                <w:szCs w:val="18"/>
              </w:rPr>
            </w:pPr>
          </w:p>
        </w:tc>
        <w:tc>
          <w:tcPr>
            <w:tcW w:w="652" w:type="dxa"/>
            <w:vAlign w:val="center"/>
          </w:tcPr>
          <w:p w14:paraId="2A28EB4D" w14:textId="77777777" w:rsidR="005376DA" w:rsidRPr="008C7F3C" w:rsidRDefault="005376DA" w:rsidP="0097021A">
            <w:pPr>
              <w:jc w:val="center"/>
              <w:rPr>
                <w:ins w:id="1451" w:author="Author"/>
                <w:b/>
                <w:bCs w:val="0"/>
                <w:sz w:val="18"/>
                <w:szCs w:val="18"/>
              </w:rPr>
            </w:pPr>
          </w:p>
        </w:tc>
        <w:tc>
          <w:tcPr>
            <w:tcW w:w="652" w:type="dxa"/>
            <w:vAlign w:val="center"/>
          </w:tcPr>
          <w:p w14:paraId="7ED7A031" w14:textId="77777777" w:rsidR="005376DA" w:rsidRPr="008C7F3C" w:rsidRDefault="005376DA" w:rsidP="0097021A">
            <w:pPr>
              <w:jc w:val="center"/>
              <w:rPr>
                <w:ins w:id="1452" w:author="Author"/>
                <w:b/>
                <w:bCs w:val="0"/>
                <w:sz w:val="18"/>
                <w:szCs w:val="18"/>
              </w:rPr>
            </w:pPr>
          </w:p>
        </w:tc>
        <w:tc>
          <w:tcPr>
            <w:tcW w:w="652" w:type="dxa"/>
            <w:vAlign w:val="center"/>
          </w:tcPr>
          <w:p w14:paraId="312972FC" w14:textId="77777777" w:rsidR="005376DA" w:rsidRPr="008C7F3C" w:rsidRDefault="005376DA" w:rsidP="0097021A">
            <w:pPr>
              <w:jc w:val="center"/>
              <w:rPr>
                <w:ins w:id="1453" w:author="Author"/>
                <w:b/>
                <w:bCs w:val="0"/>
                <w:sz w:val="18"/>
                <w:szCs w:val="18"/>
              </w:rPr>
            </w:pPr>
          </w:p>
        </w:tc>
        <w:tc>
          <w:tcPr>
            <w:tcW w:w="652" w:type="dxa"/>
            <w:vAlign w:val="center"/>
          </w:tcPr>
          <w:p w14:paraId="1E2CF8B4" w14:textId="77777777" w:rsidR="005376DA" w:rsidRPr="008C7F3C" w:rsidRDefault="005376DA" w:rsidP="0097021A">
            <w:pPr>
              <w:jc w:val="center"/>
              <w:rPr>
                <w:ins w:id="1454" w:author="Author"/>
                <w:b/>
                <w:bCs w:val="0"/>
                <w:sz w:val="18"/>
                <w:szCs w:val="18"/>
              </w:rPr>
            </w:pPr>
          </w:p>
        </w:tc>
        <w:tc>
          <w:tcPr>
            <w:tcW w:w="652" w:type="dxa"/>
            <w:vAlign w:val="center"/>
          </w:tcPr>
          <w:p w14:paraId="3E4DCBFC" w14:textId="77777777" w:rsidR="005376DA" w:rsidRPr="008C7F3C" w:rsidRDefault="005376DA" w:rsidP="0097021A">
            <w:pPr>
              <w:jc w:val="center"/>
              <w:rPr>
                <w:ins w:id="1455" w:author="Author"/>
                <w:b/>
                <w:bCs w:val="0"/>
                <w:sz w:val="18"/>
                <w:szCs w:val="18"/>
              </w:rPr>
            </w:pPr>
          </w:p>
        </w:tc>
        <w:tc>
          <w:tcPr>
            <w:tcW w:w="652" w:type="dxa"/>
            <w:vAlign w:val="center"/>
          </w:tcPr>
          <w:p w14:paraId="49975E09" w14:textId="77777777" w:rsidR="005376DA" w:rsidRPr="008C7F3C" w:rsidRDefault="005376DA" w:rsidP="0097021A">
            <w:pPr>
              <w:jc w:val="center"/>
              <w:rPr>
                <w:ins w:id="1456" w:author="Author"/>
                <w:b/>
                <w:sz w:val="18"/>
                <w:szCs w:val="18"/>
              </w:rPr>
            </w:pPr>
          </w:p>
        </w:tc>
        <w:tc>
          <w:tcPr>
            <w:tcW w:w="652" w:type="dxa"/>
            <w:vAlign w:val="center"/>
          </w:tcPr>
          <w:p w14:paraId="4EFF50CA" w14:textId="77777777" w:rsidR="005376DA" w:rsidRPr="008C7F3C" w:rsidRDefault="005376DA" w:rsidP="0097021A">
            <w:pPr>
              <w:jc w:val="center"/>
              <w:rPr>
                <w:ins w:id="1457" w:author="Author"/>
                <w:b/>
                <w:sz w:val="18"/>
                <w:szCs w:val="18"/>
              </w:rPr>
            </w:pPr>
          </w:p>
        </w:tc>
      </w:tr>
      <w:tr w:rsidR="005376DA" w:rsidRPr="008C7F3C" w14:paraId="12330ED1" w14:textId="77777777" w:rsidTr="0097021A">
        <w:trPr>
          <w:trHeight w:val="454"/>
          <w:jc w:val="center"/>
          <w:ins w:id="1458" w:author="Author"/>
        </w:trPr>
        <w:tc>
          <w:tcPr>
            <w:tcW w:w="2268" w:type="dxa"/>
            <w:shd w:val="clear" w:color="auto" w:fill="auto"/>
            <w:vAlign w:val="center"/>
          </w:tcPr>
          <w:p w14:paraId="187745FF" w14:textId="77777777" w:rsidR="005376DA" w:rsidRPr="008C7F3C" w:rsidRDefault="005376DA" w:rsidP="0097021A">
            <w:pPr>
              <w:jc w:val="center"/>
              <w:rPr>
                <w:ins w:id="1459" w:author="Author"/>
                <w:b/>
                <w:bCs w:val="0"/>
                <w:sz w:val="18"/>
                <w:szCs w:val="18"/>
              </w:rPr>
            </w:pPr>
            <w:ins w:id="1460" w:author="Author">
              <w:r>
                <w:rPr>
                  <w:b/>
                  <w:sz w:val="18"/>
                  <w:szCs w:val="18"/>
                </w:rPr>
                <w:t>Consent</w:t>
              </w:r>
            </w:ins>
          </w:p>
        </w:tc>
        <w:tc>
          <w:tcPr>
            <w:tcW w:w="652" w:type="dxa"/>
            <w:vAlign w:val="center"/>
          </w:tcPr>
          <w:p w14:paraId="32C512A4" w14:textId="77777777" w:rsidR="005376DA" w:rsidRPr="008C7F3C" w:rsidRDefault="005376DA" w:rsidP="0097021A">
            <w:pPr>
              <w:jc w:val="center"/>
              <w:rPr>
                <w:ins w:id="1461" w:author="Author"/>
                <w:b/>
                <w:bCs w:val="0"/>
                <w:sz w:val="18"/>
                <w:szCs w:val="18"/>
              </w:rPr>
            </w:pPr>
            <w:ins w:id="1462" w:author="Author">
              <w:r>
                <w:rPr>
                  <w:b/>
                  <w:bCs w:val="0"/>
                  <w:sz w:val="18"/>
                  <w:szCs w:val="18"/>
                </w:rPr>
                <w:t>X</w:t>
              </w:r>
            </w:ins>
          </w:p>
        </w:tc>
        <w:tc>
          <w:tcPr>
            <w:tcW w:w="652" w:type="dxa"/>
            <w:vAlign w:val="center"/>
          </w:tcPr>
          <w:p w14:paraId="4D68F099" w14:textId="77777777" w:rsidR="005376DA" w:rsidRPr="008C7F3C" w:rsidRDefault="005376DA" w:rsidP="0097021A">
            <w:pPr>
              <w:jc w:val="center"/>
              <w:rPr>
                <w:ins w:id="1463" w:author="Author"/>
                <w:b/>
                <w:sz w:val="18"/>
                <w:szCs w:val="18"/>
              </w:rPr>
            </w:pPr>
          </w:p>
        </w:tc>
        <w:tc>
          <w:tcPr>
            <w:tcW w:w="652" w:type="dxa"/>
            <w:vAlign w:val="center"/>
          </w:tcPr>
          <w:p w14:paraId="4DE30150" w14:textId="77777777" w:rsidR="005376DA" w:rsidRPr="008C7F3C" w:rsidRDefault="005376DA" w:rsidP="0097021A">
            <w:pPr>
              <w:jc w:val="center"/>
              <w:rPr>
                <w:ins w:id="1464" w:author="Author"/>
                <w:b/>
                <w:sz w:val="18"/>
                <w:szCs w:val="18"/>
              </w:rPr>
            </w:pPr>
          </w:p>
        </w:tc>
        <w:tc>
          <w:tcPr>
            <w:tcW w:w="652" w:type="dxa"/>
            <w:vAlign w:val="center"/>
          </w:tcPr>
          <w:p w14:paraId="18B62AD7" w14:textId="77777777" w:rsidR="005376DA" w:rsidRPr="008C7F3C" w:rsidRDefault="005376DA" w:rsidP="0097021A">
            <w:pPr>
              <w:jc w:val="center"/>
              <w:rPr>
                <w:ins w:id="1465" w:author="Author"/>
                <w:b/>
                <w:sz w:val="18"/>
                <w:szCs w:val="18"/>
              </w:rPr>
            </w:pPr>
          </w:p>
        </w:tc>
        <w:tc>
          <w:tcPr>
            <w:tcW w:w="652" w:type="dxa"/>
            <w:vAlign w:val="center"/>
          </w:tcPr>
          <w:p w14:paraId="1F96263E" w14:textId="77777777" w:rsidR="005376DA" w:rsidRPr="008C7F3C" w:rsidRDefault="005376DA" w:rsidP="0097021A">
            <w:pPr>
              <w:jc w:val="center"/>
              <w:rPr>
                <w:ins w:id="1466" w:author="Author"/>
                <w:b/>
                <w:sz w:val="18"/>
                <w:szCs w:val="18"/>
              </w:rPr>
            </w:pPr>
          </w:p>
        </w:tc>
        <w:tc>
          <w:tcPr>
            <w:tcW w:w="652" w:type="dxa"/>
            <w:vAlign w:val="center"/>
          </w:tcPr>
          <w:p w14:paraId="5E45CB79" w14:textId="77777777" w:rsidR="005376DA" w:rsidRPr="008C7F3C" w:rsidRDefault="005376DA" w:rsidP="0097021A">
            <w:pPr>
              <w:jc w:val="center"/>
              <w:rPr>
                <w:ins w:id="1467" w:author="Author"/>
                <w:b/>
                <w:sz w:val="18"/>
                <w:szCs w:val="18"/>
              </w:rPr>
            </w:pPr>
          </w:p>
        </w:tc>
        <w:tc>
          <w:tcPr>
            <w:tcW w:w="652" w:type="dxa"/>
            <w:vAlign w:val="center"/>
          </w:tcPr>
          <w:p w14:paraId="369BCE94" w14:textId="77777777" w:rsidR="005376DA" w:rsidRPr="008C7F3C" w:rsidRDefault="005376DA" w:rsidP="0097021A">
            <w:pPr>
              <w:jc w:val="center"/>
              <w:rPr>
                <w:ins w:id="1468" w:author="Author"/>
                <w:b/>
                <w:sz w:val="18"/>
                <w:szCs w:val="18"/>
              </w:rPr>
            </w:pPr>
          </w:p>
        </w:tc>
        <w:tc>
          <w:tcPr>
            <w:tcW w:w="652" w:type="dxa"/>
            <w:vAlign w:val="center"/>
          </w:tcPr>
          <w:p w14:paraId="1250D3A4" w14:textId="77777777" w:rsidR="005376DA" w:rsidRPr="008C7F3C" w:rsidRDefault="005376DA" w:rsidP="0097021A">
            <w:pPr>
              <w:jc w:val="center"/>
              <w:rPr>
                <w:ins w:id="1469" w:author="Author"/>
                <w:b/>
                <w:sz w:val="18"/>
                <w:szCs w:val="18"/>
              </w:rPr>
            </w:pPr>
          </w:p>
        </w:tc>
        <w:tc>
          <w:tcPr>
            <w:tcW w:w="652" w:type="dxa"/>
            <w:vAlign w:val="center"/>
          </w:tcPr>
          <w:p w14:paraId="41D4062E" w14:textId="77777777" w:rsidR="005376DA" w:rsidRPr="008C7F3C" w:rsidRDefault="005376DA" w:rsidP="0097021A">
            <w:pPr>
              <w:jc w:val="center"/>
              <w:rPr>
                <w:ins w:id="1470" w:author="Author"/>
                <w:b/>
                <w:sz w:val="18"/>
                <w:szCs w:val="18"/>
              </w:rPr>
            </w:pPr>
          </w:p>
        </w:tc>
        <w:tc>
          <w:tcPr>
            <w:tcW w:w="652" w:type="dxa"/>
            <w:vAlign w:val="center"/>
          </w:tcPr>
          <w:p w14:paraId="7DFDF71D" w14:textId="77777777" w:rsidR="005376DA" w:rsidRPr="008C7F3C" w:rsidRDefault="005376DA" w:rsidP="0097021A">
            <w:pPr>
              <w:jc w:val="center"/>
              <w:rPr>
                <w:ins w:id="1471" w:author="Author"/>
                <w:b/>
                <w:sz w:val="18"/>
                <w:szCs w:val="18"/>
              </w:rPr>
            </w:pPr>
          </w:p>
        </w:tc>
        <w:tc>
          <w:tcPr>
            <w:tcW w:w="652" w:type="dxa"/>
            <w:vAlign w:val="center"/>
          </w:tcPr>
          <w:p w14:paraId="12FDFCAA" w14:textId="77777777" w:rsidR="005376DA" w:rsidRPr="008C7F3C" w:rsidRDefault="005376DA" w:rsidP="0097021A">
            <w:pPr>
              <w:jc w:val="center"/>
              <w:rPr>
                <w:ins w:id="1472" w:author="Author"/>
                <w:b/>
                <w:sz w:val="18"/>
                <w:szCs w:val="18"/>
              </w:rPr>
            </w:pPr>
          </w:p>
        </w:tc>
        <w:tc>
          <w:tcPr>
            <w:tcW w:w="652" w:type="dxa"/>
            <w:vAlign w:val="center"/>
          </w:tcPr>
          <w:p w14:paraId="34D2B33E" w14:textId="77777777" w:rsidR="005376DA" w:rsidRPr="008C7F3C" w:rsidRDefault="005376DA" w:rsidP="0097021A">
            <w:pPr>
              <w:jc w:val="center"/>
              <w:rPr>
                <w:ins w:id="1473" w:author="Author"/>
                <w:b/>
                <w:sz w:val="18"/>
                <w:szCs w:val="18"/>
              </w:rPr>
            </w:pPr>
          </w:p>
        </w:tc>
      </w:tr>
      <w:tr w:rsidR="005376DA" w:rsidRPr="008C7F3C" w14:paraId="1F40B525" w14:textId="77777777" w:rsidTr="0097021A">
        <w:trPr>
          <w:trHeight w:val="454"/>
          <w:jc w:val="center"/>
          <w:ins w:id="1474" w:author="Author"/>
        </w:trPr>
        <w:tc>
          <w:tcPr>
            <w:tcW w:w="2268" w:type="dxa"/>
            <w:shd w:val="clear" w:color="auto" w:fill="auto"/>
            <w:vAlign w:val="center"/>
          </w:tcPr>
          <w:p w14:paraId="4BCC31BB" w14:textId="77777777" w:rsidR="005376DA" w:rsidRDefault="005376DA" w:rsidP="0097021A">
            <w:pPr>
              <w:jc w:val="center"/>
              <w:rPr>
                <w:ins w:id="1475" w:author="Author"/>
                <w:b/>
                <w:sz w:val="18"/>
                <w:szCs w:val="18"/>
              </w:rPr>
            </w:pPr>
            <w:ins w:id="1476" w:author="Author">
              <w:r>
                <w:rPr>
                  <w:b/>
                  <w:sz w:val="18"/>
                  <w:szCs w:val="18"/>
                </w:rPr>
                <w:t>Baseline data collection &amp; randomisation</w:t>
              </w:r>
            </w:ins>
          </w:p>
        </w:tc>
        <w:tc>
          <w:tcPr>
            <w:tcW w:w="652" w:type="dxa"/>
            <w:vAlign w:val="center"/>
          </w:tcPr>
          <w:p w14:paraId="739CA98C" w14:textId="77777777" w:rsidR="005376DA" w:rsidRPr="008C7F3C" w:rsidRDefault="005376DA" w:rsidP="0097021A">
            <w:pPr>
              <w:jc w:val="center"/>
              <w:rPr>
                <w:ins w:id="1477" w:author="Author"/>
                <w:b/>
                <w:bCs w:val="0"/>
                <w:sz w:val="18"/>
                <w:szCs w:val="18"/>
              </w:rPr>
            </w:pPr>
            <w:ins w:id="1478" w:author="Author">
              <w:r>
                <w:rPr>
                  <w:b/>
                  <w:bCs w:val="0"/>
                  <w:sz w:val="18"/>
                  <w:szCs w:val="18"/>
                </w:rPr>
                <w:t>X</w:t>
              </w:r>
            </w:ins>
          </w:p>
        </w:tc>
        <w:tc>
          <w:tcPr>
            <w:tcW w:w="652" w:type="dxa"/>
            <w:vAlign w:val="center"/>
          </w:tcPr>
          <w:p w14:paraId="5C215F29" w14:textId="77777777" w:rsidR="005376DA" w:rsidRPr="008C7F3C" w:rsidRDefault="005376DA" w:rsidP="0097021A">
            <w:pPr>
              <w:jc w:val="center"/>
              <w:rPr>
                <w:ins w:id="1479" w:author="Author"/>
                <w:b/>
                <w:sz w:val="18"/>
                <w:szCs w:val="18"/>
              </w:rPr>
            </w:pPr>
          </w:p>
        </w:tc>
        <w:tc>
          <w:tcPr>
            <w:tcW w:w="652" w:type="dxa"/>
            <w:vAlign w:val="center"/>
          </w:tcPr>
          <w:p w14:paraId="074C991D" w14:textId="77777777" w:rsidR="005376DA" w:rsidRPr="008C7F3C" w:rsidRDefault="005376DA" w:rsidP="0097021A">
            <w:pPr>
              <w:jc w:val="center"/>
              <w:rPr>
                <w:ins w:id="1480" w:author="Author"/>
                <w:b/>
                <w:sz w:val="18"/>
                <w:szCs w:val="18"/>
              </w:rPr>
            </w:pPr>
          </w:p>
        </w:tc>
        <w:tc>
          <w:tcPr>
            <w:tcW w:w="652" w:type="dxa"/>
            <w:vAlign w:val="center"/>
          </w:tcPr>
          <w:p w14:paraId="209AB29F" w14:textId="77777777" w:rsidR="005376DA" w:rsidRPr="008C7F3C" w:rsidRDefault="005376DA" w:rsidP="0097021A">
            <w:pPr>
              <w:jc w:val="center"/>
              <w:rPr>
                <w:ins w:id="1481" w:author="Author"/>
                <w:b/>
                <w:sz w:val="18"/>
                <w:szCs w:val="18"/>
              </w:rPr>
            </w:pPr>
          </w:p>
        </w:tc>
        <w:tc>
          <w:tcPr>
            <w:tcW w:w="652" w:type="dxa"/>
            <w:vAlign w:val="center"/>
          </w:tcPr>
          <w:p w14:paraId="69C3435E" w14:textId="77777777" w:rsidR="005376DA" w:rsidRPr="008C7F3C" w:rsidRDefault="005376DA" w:rsidP="0097021A">
            <w:pPr>
              <w:jc w:val="center"/>
              <w:rPr>
                <w:ins w:id="1482" w:author="Author"/>
                <w:b/>
                <w:sz w:val="18"/>
                <w:szCs w:val="18"/>
              </w:rPr>
            </w:pPr>
          </w:p>
        </w:tc>
        <w:tc>
          <w:tcPr>
            <w:tcW w:w="652" w:type="dxa"/>
            <w:vAlign w:val="center"/>
          </w:tcPr>
          <w:p w14:paraId="02FC638A" w14:textId="77777777" w:rsidR="005376DA" w:rsidRPr="008C7F3C" w:rsidRDefault="005376DA" w:rsidP="0097021A">
            <w:pPr>
              <w:jc w:val="center"/>
              <w:rPr>
                <w:ins w:id="1483" w:author="Author"/>
                <w:b/>
                <w:sz w:val="18"/>
                <w:szCs w:val="18"/>
              </w:rPr>
            </w:pPr>
          </w:p>
        </w:tc>
        <w:tc>
          <w:tcPr>
            <w:tcW w:w="652" w:type="dxa"/>
            <w:vAlign w:val="center"/>
          </w:tcPr>
          <w:p w14:paraId="27835850" w14:textId="77777777" w:rsidR="005376DA" w:rsidRPr="008C7F3C" w:rsidRDefault="005376DA" w:rsidP="0097021A">
            <w:pPr>
              <w:jc w:val="center"/>
              <w:rPr>
                <w:ins w:id="1484" w:author="Author"/>
                <w:b/>
                <w:sz w:val="18"/>
                <w:szCs w:val="18"/>
              </w:rPr>
            </w:pPr>
          </w:p>
        </w:tc>
        <w:tc>
          <w:tcPr>
            <w:tcW w:w="652" w:type="dxa"/>
            <w:vAlign w:val="center"/>
          </w:tcPr>
          <w:p w14:paraId="74DFAADC" w14:textId="77777777" w:rsidR="005376DA" w:rsidRPr="008C7F3C" w:rsidRDefault="005376DA" w:rsidP="0097021A">
            <w:pPr>
              <w:jc w:val="center"/>
              <w:rPr>
                <w:ins w:id="1485" w:author="Author"/>
                <w:b/>
                <w:sz w:val="18"/>
                <w:szCs w:val="18"/>
              </w:rPr>
            </w:pPr>
          </w:p>
        </w:tc>
        <w:tc>
          <w:tcPr>
            <w:tcW w:w="652" w:type="dxa"/>
            <w:vAlign w:val="center"/>
          </w:tcPr>
          <w:p w14:paraId="43AABACC" w14:textId="77777777" w:rsidR="005376DA" w:rsidRPr="008C7F3C" w:rsidRDefault="005376DA" w:rsidP="0097021A">
            <w:pPr>
              <w:jc w:val="center"/>
              <w:rPr>
                <w:ins w:id="1486" w:author="Author"/>
                <w:b/>
                <w:sz w:val="18"/>
                <w:szCs w:val="18"/>
              </w:rPr>
            </w:pPr>
          </w:p>
        </w:tc>
        <w:tc>
          <w:tcPr>
            <w:tcW w:w="652" w:type="dxa"/>
            <w:vAlign w:val="center"/>
          </w:tcPr>
          <w:p w14:paraId="07CD0E23" w14:textId="77777777" w:rsidR="005376DA" w:rsidRPr="008C7F3C" w:rsidRDefault="005376DA" w:rsidP="0097021A">
            <w:pPr>
              <w:jc w:val="center"/>
              <w:rPr>
                <w:ins w:id="1487" w:author="Author"/>
                <w:b/>
                <w:sz w:val="18"/>
                <w:szCs w:val="18"/>
              </w:rPr>
            </w:pPr>
          </w:p>
        </w:tc>
        <w:tc>
          <w:tcPr>
            <w:tcW w:w="652" w:type="dxa"/>
            <w:vAlign w:val="center"/>
          </w:tcPr>
          <w:p w14:paraId="60A40903" w14:textId="77777777" w:rsidR="005376DA" w:rsidRPr="008C7F3C" w:rsidRDefault="005376DA" w:rsidP="0097021A">
            <w:pPr>
              <w:jc w:val="center"/>
              <w:rPr>
                <w:ins w:id="1488" w:author="Author"/>
                <w:b/>
                <w:sz w:val="18"/>
                <w:szCs w:val="18"/>
              </w:rPr>
            </w:pPr>
          </w:p>
        </w:tc>
        <w:tc>
          <w:tcPr>
            <w:tcW w:w="652" w:type="dxa"/>
            <w:vAlign w:val="center"/>
          </w:tcPr>
          <w:p w14:paraId="0FFAB00E" w14:textId="77777777" w:rsidR="005376DA" w:rsidRPr="008C7F3C" w:rsidRDefault="005376DA" w:rsidP="0097021A">
            <w:pPr>
              <w:jc w:val="center"/>
              <w:rPr>
                <w:ins w:id="1489" w:author="Author"/>
                <w:b/>
                <w:sz w:val="18"/>
                <w:szCs w:val="18"/>
              </w:rPr>
            </w:pPr>
          </w:p>
        </w:tc>
      </w:tr>
      <w:tr w:rsidR="005376DA" w:rsidRPr="008C7F3C" w14:paraId="465536D3" w14:textId="77777777" w:rsidTr="0097021A">
        <w:trPr>
          <w:trHeight w:val="454"/>
          <w:jc w:val="center"/>
          <w:ins w:id="1490" w:author="Author"/>
        </w:trPr>
        <w:tc>
          <w:tcPr>
            <w:tcW w:w="2268" w:type="dxa"/>
            <w:shd w:val="clear" w:color="auto" w:fill="auto"/>
            <w:vAlign w:val="center"/>
          </w:tcPr>
          <w:p w14:paraId="10721ECA" w14:textId="77777777" w:rsidR="005376DA" w:rsidRDefault="005376DA" w:rsidP="0097021A">
            <w:pPr>
              <w:jc w:val="center"/>
              <w:rPr>
                <w:ins w:id="1491" w:author="Author"/>
                <w:b/>
                <w:sz w:val="18"/>
                <w:szCs w:val="18"/>
              </w:rPr>
            </w:pPr>
            <w:ins w:id="1492" w:author="Author">
              <w:r>
                <w:rPr>
                  <w:b/>
                  <w:sz w:val="18"/>
                  <w:szCs w:val="18"/>
                </w:rPr>
                <w:t>Concomitant medication assessment</w:t>
              </w:r>
            </w:ins>
          </w:p>
        </w:tc>
        <w:tc>
          <w:tcPr>
            <w:tcW w:w="652" w:type="dxa"/>
            <w:vAlign w:val="center"/>
          </w:tcPr>
          <w:p w14:paraId="0513F6C4" w14:textId="77777777" w:rsidR="005376DA" w:rsidRDefault="005376DA" w:rsidP="0097021A">
            <w:pPr>
              <w:jc w:val="center"/>
              <w:rPr>
                <w:ins w:id="1493" w:author="Author"/>
                <w:b/>
                <w:bCs w:val="0"/>
                <w:sz w:val="18"/>
                <w:szCs w:val="18"/>
              </w:rPr>
            </w:pPr>
            <w:ins w:id="1494" w:author="Author">
              <w:r>
                <w:rPr>
                  <w:b/>
                  <w:bCs w:val="0"/>
                  <w:sz w:val="18"/>
                  <w:szCs w:val="18"/>
                </w:rPr>
                <w:t>X</w:t>
              </w:r>
            </w:ins>
          </w:p>
        </w:tc>
        <w:tc>
          <w:tcPr>
            <w:tcW w:w="652" w:type="dxa"/>
            <w:vAlign w:val="center"/>
          </w:tcPr>
          <w:p w14:paraId="69EE6656" w14:textId="77777777" w:rsidR="005376DA" w:rsidRPr="008C7F3C" w:rsidRDefault="005376DA" w:rsidP="0097021A">
            <w:pPr>
              <w:jc w:val="center"/>
              <w:rPr>
                <w:ins w:id="1495" w:author="Author"/>
                <w:b/>
                <w:sz w:val="18"/>
                <w:szCs w:val="18"/>
              </w:rPr>
            </w:pPr>
          </w:p>
        </w:tc>
        <w:tc>
          <w:tcPr>
            <w:tcW w:w="652" w:type="dxa"/>
            <w:vAlign w:val="center"/>
          </w:tcPr>
          <w:p w14:paraId="79D8E6BA" w14:textId="77777777" w:rsidR="005376DA" w:rsidRPr="008C7F3C" w:rsidRDefault="005376DA" w:rsidP="0097021A">
            <w:pPr>
              <w:jc w:val="center"/>
              <w:rPr>
                <w:ins w:id="1496" w:author="Author"/>
                <w:b/>
                <w:sz w:val="18"/>
                <w:szCs w:val="18"/>
              </w:rPr>
            </w:pPr>
          </w:p>
        </w:tc>
        <w:tc>
          <w:tcPr>
            <w:tcW w:w="652" w:type="dxa"/>
            <w:vAlign w:val="center"/>
          </w:tcPr>
          <w:p w14:paraId="11186695" w14:textId="77777777" w:rsidR="005376DA" w:rsidRPr="008C7F3C" w:rsidRDefault="005376DA" w:rsidP="0097021A">
            <w:pPr>
              <w:jc w:val="center"/>
              <w:rPr>
                <w:ins w:id="1497" w:author="Author"/>
                <w:b/>
                <w:sz w:val="18"/>
                <w:szCs w:val="18"/>
              </w:rPr>
            </w:pPr>
          </w:p>
        </w:tc>
        <w:tc>
          <w:tcPr>
            <w:tcW w:w="652" w:type="dxa"/>
            <w:vAlign w:val="center"/>
          </w:tcPr>
          <w:p w14:paraId="70242317" w14:textId="77777777" w:rsidR="005376DA" w:rsidRPr="008C7F3C" w:rsidRDefault="005376DA" w:rsidP="0097021A">
            <w:pPr>
              <w:jc w:val="center"/>
              <w:rPr>
                <w:ins w:id="1498" w:author="Author"/>
                <w:b/>
                <w:sz w:val="18"/>
                <w:szCs w:val="18"/>
              </w:rPr>
            </w:pPr>
          </w:p>
        </w:tc>
        <w:tc>
          <w:tcPr>
            <w:tcW w:w="652" w:type="dxa"/>
            <w:vAlign w:val="center"/>
          </w:tcPr>
          <w:p w14:paraId="356315B4" w14:textId="77777777" w:rsidR="005376DA" w:rsidRPr="008C7F3C" w:rsidRDefault="005376DA" w:rsidP="0097021A">
            <w:pPr>
              <w:jc w:val="center"/>
              <w:rPr>
                <w:ins w:id="1499" w:author="Author"/>
                <w:b/>
                <w:sz w:val="18"/>
                <w:szCs w:val="18"/>
              </w:rPr>
            </w:pPr>
          </w:p>
        </w:tc>
        <w:tc>
          <w:tcPr>
            <w:tcW w:w="652" w:type="dxa"/>
            <w:vAlign w:val="center"/>
          </w:tcPr>
          <w:p w14:paraId="3544670B" w14:textId="77777777" w:rsidR="005376DA" w:rsidRPr="008C7F3C" w:rsidRDefault="005376DA" w:rsidP="0097021A">
            <w:pPr>
              <w:jc w:val="center"/>
              <w:rPr>
                <w:ins w:id="1500" w:author="Author"/>
                <w:b/>
                <w:sz w:val="18"/>
                <w:szCs w:val="18"/>
              </w:rPr>
            </w:pPr>
          </w:p>
        </w:tc>
        <w:tc>
          <w:tcPr>
            <w:tcW w:w="652" w:type="dxa"/>
            <w:vAlign w:val="center"/>
          </w:tcPr>
          <w:p w14:paraId="1C31E3DF" w14:textId="77777777" w:rsidR="005376DA" w:rsidRPr="008C7F3C" w:rsidRDefault="005376DA" w:rsidP="0097021A">
            <w:pPr>
              <w:jc w:val="center"/>
              <w:rPr>
                <w:ins w:id="1501" w:author="Author"/>
                <w:b/>
                <w:sz w:val="18"/>
                <w:szCs w:val="18"/>
              </w:rPr>
            </w:pPr>
          </w:p>
        </w:tc>
        <w:tc>
          <w:tcPr>
            <w:tcW w:w="652" w:type="dxa"/>
            <w:vAlign w:val="center"/>
          </w:tcPr>
          <w:p w14:paraId="40FF9171" w14:textId="77777777" w:rsidR="005376DA" w:rsidRPr="008C7F3C" w:rsidRDefault="005376DA" w:rsidP="0097021A">
            <w:pPr>
              <w:jc w:val="center"/>
              <w:rPr>
                <w:ins w:id="1502" w:author="Author"/>
                <w:b/>
                <w:sz w:val="18"/>
                <w:szCs w:val="18"/>
              </w:rPr>
            </w:pPr>
          </w:p>
        </w:tc>
        <w:tc>
          <w:tcPr>
            <w:tcW w:w="652" w:type="dxa"/>
            <w:vAlign w:val="center"/>
          </w:tcPr>
          <w:p w14:paraId="277B7511" w14:textId="77777777" w:rsidR="005376DA" w:rsidRPr="008C7F3C" w:rsidRDefault="005376DA" w:rsidP="0097021A">
            <w:pPr>
              <w:jc w:val="center"/>
              <w:rPr>
                <w:ins w:id="1503" w:author="Author"/>
                <w:b/>
                <w:sz w:val="18"/>
                <w:szCs w:val="18"/>
              </w:rPr>
            </w:pPr>
          </w:p>
        </w:tc>
        <w:tc>
          <w:tcPr>
            <w:tcW w:w="652" w:type="dxa"/>
            <w:vAlign w:val="center"/>
          </w:tcPr>
          <w:p w14:paraId="4646DEEC" w14:textId="77777777" w:rsidR="005376DA" w:rsidRPr="008C7F3C" w:rsidRDefault="005376DA" w:rsidP="0097021A">
            <w:pPr>
              <w:jc w:val="center"/>
              <w:rPr>
                <w:ins w:id="1504" w:author="Author"/>
                <w:b/>
                <w:sz w:val="18"/>
                <w:szCs w:val="18"/>
              </w:rPr>
            </w:pPr>
            <w:ins w:id="1505" w:author="Author">
              <w:r>
                <w:rPr>
                  <w:b/>
                  <w:sz w:val="18"/>
                  <w:szCs w:val="18"/>
                </w:rPr>
                <w:t>X</w:t>
              </w:r>
            </w:ins>
          </w:p>
        </w:tc>
        <w:tc>
          <w:tcPr>
            <w:tcW w:w="652" w:type="dxa"/>
            <w:vAlign w:val="center"/>
          </w:tcPr>
          <w:p w14:paraId="27E2E418" w14:textId="77777777" w:rsidR="005376DA" w:rsidRDefault="005376DA" w:rsidP="0097021A">
            <w:pPr>
              <w:jc w:val="center"/>
              <w:rPr>
                <w:ins w:id="1506" w:author="Author"/>
                <w:b/>
                <w:sz w:val="18"/>
                <w:szCs w:val="18"/>
              </w:rPr>
            </w:pPr>
          </w:p>
        </w:tc>
      </w:tr>
      <w:tr w:rsidR="0039431F" w:rsidRPr="008C7F3C" w14:paraId="6D2D45CD" w14:textId="77777777" w:rsidTr="00575BA0">
        <w:trPr>
          <w:trHeight w:val="454"/>
          <w:jc w:val="center"/>
          <w:ins w:id="1507" w:author="Author"/>
        </w:trPr>
        <w:tc>
          <w:tcPr>
            <w:tcW w:w="2268" w:type="dxa"/>
            <w:shd w:val="clear" w:color="auto" w:fill="auto"/>
            <w:vAlign w:val="center"/>
          </w:tcPr>
          <w:p w14:paraId="0ECCFA9F" w14:textId="77777777" w:rsidR="0039431F" w:rsidRDefault="0039431F" w:rsidP="00575BA0">
            <w:pPr>
              <w:jc w:val="center"/>
              <w:rPr>
                <w:ins w:id="1508" w:author="Author"/>
                <w:b/>
                <w:sz w:val="18"/>
                <w:szCs w:val="18"/>
              </w:rPr>
            </w:pPr>
            <w:ins w:id="1509" w:author="Author">
              <w:r>
                <w:rPr>
                  <w:b/>
                  <w:sz w:val="18"/>
                  <w:szCs w:val="18"/>
                </w:rPr>
                <w:t>Study</w:t>
              </w:r>
              <w:r w:rsidRPr="008C7F3C">
                <w:rPr>
                  <w:b/>
                  <w:sz w:val="18"/>
                  <w:szCs w:val="18"/>
                </w:rPr>
                <w:t xml:space="preserve"> </w:t>
              </w:r>
              <w:r>
                <w:rPr>
                  <w:b/>
                  <w:sz w:val="18"/>
                  <w:szCs w:val="18"/>
                </w:rPr>
                <w:t xml:space="preserve">treatment* </w:t>
              </w:r>
            </w:ins>
          </w:p>
          <w:p w14:paraId="68B7594F" w14:textId="77777777" w:rsidR="0039431F" w:rsidRDefault="0039431F" w:rsidP="00575BA0">
            <w:pPr>
              <w:jc w:val="center"/>
              <w:rPr>
                <w:ins w:id="1510" w:author="Author"/>
                <w:b/>
                <w:sz w:val="18"/>
                <w:szCs w:val="18"/>
              </w:rPr>
            </w:pPr>
            <w:ins w:id="1511" w:author="Author">
              <w:r>
                <w:rPr>
                  <w:sz w:val="18"/>
                  <w:szCs w:val="18"/>
                </w:rPr>
                <w:t>(baloxavir marboxil</w:t>
              </w:r>
              <w:r w:rsidRPr="00A43420">
                <w:rPr>
                  <w:sz w:val="18"/>
                  <w:szCs w:val="18"/>
                </w:rPr>
                <w:t>)</w:t>
              </w:r>
            </w:ins>
          </w:p>
        </w:tc>
        <w:tc>
          <w:tcPr>
            <w:tcW w:w="652" w:type="dxa"/>
            <w:vAlign w:val="center"/>
          </w:tcPr>
          <w:p w14:paraId="5CEA2AB4" w14:textId="77777777" w:rsidR="0039431F" w:rsidRDefault="0039431F" w:rsidP="00575BA0">
            <w:pPr>
              <w:jc w:val="center"/>
              <w:rPr>
                <w:ins w:id="1512" w:author="Author"/>
                <w:b/>
                <w:bCs w:val="0"/>
                <w:sz w:val="18"/>
                <w:szCs w:val="18"/>
              </w:rPr>
            </w:pPr>
            <w:ins w:id="1513" w:author="Author">
              <w:r>
                <w:rPr>
                  <w:b/>
                  <w:bCs w:val="0"/>
                  <w:sz w:val="18"/>
                  <w:szCs w:val="18"/>
                </w:rPr>
                <w:t>X</w:t>
              </w:r>
            </w:ins>
          </w:p>
        </w:tc>
        <w:tc>
          <w:tcPr>
            <w:tcW w:w="652" w:type="dxa"/>
            <w:vAlign w:val="center"/>
          </w:tcPr>
          <w:p w14:paraId="1E7510A9" w14:textId="77777777" w:rsidR="0039431F" w:rsidRPr="008C7F3C" w:rsidRDefault="0039431F" w:rsidP="00575BA0">
            <w:pPr>
              <w:jc w:val="center"/>
              <w:rPr>
                <w:ins w:id="1514" w:author="Author"/>
                <w:b/>
                <w:sz w:val="18"/>
                <w:szCs w:val="18"/>
              </w:rPr>
            </w:pPr>
          </w:p>
        </w:tc>
        <w:tc>
          <w:tcPr>
            <w:tcW w:w="652" w:type="dxa"/>
            <w:vAlign w:val="center"/>
          </w:tcPr>
          <w:p w14:paraId="0C0CF1FF" w14:textId="77777777" w:rsidR="0039431F" w:rsidRPr="008C7F3C" w:rsidRDefault="0039431F" w:rsidP="00575BA0">
            <w:pPr>
              <w:jc w:val="center"/>
              <w:rPr>
                <w:ins w:id="1515" w:author="Author"/>
                <w:b/>
                <w:sz w:val="18"/>
                <w:szCs w:val="18"/>
              </w:rPr>
            </w:pPr>
          </w:p>
        </w:tc>
        <w:tc>
          <w:tcPr>
            <w:tcW w:w="652" w:type="dxa"/>
            <w:vAlign w:val="center"/>
          </w:tcPr>
          <w:p w14:paraId="67AC8BDE" w14:textId="77777777" w:rsidR="0039431F" w:rsidRPr="008C7F3C" w:rsidRDefault="0039431F" w:rsidP="00575BA0">
            <w:pPr>
              <w:jc w:val="center"/>
              <w:rPr>
                <w:ins w:id="1516" w:author="Author"/>
                <w:b/>
                <w:sz w:val="18"/>
                <w:szCs w:val="18"/>
              </w:rPr>
            </w:pPr>
            <w:ins w:id="1517" w:author="Author">
              <w:r>
                <w:rPr>
                  <w:b/>
                  <w:sz w:val="18"/>
                  <w:szCs w:val="18"/>
                </w:rPr>
                <w:t>X</w:t>
              </w:r>
            </w:ins>
          </w:p>
        </w:tc>
        <w:tc>
          <w:tcPr>
            <w:tcW w:w="652" w:type="dxa"/>
            <w:vAlign w:val="center"/>
          </w:tcPr>
          <w:p w14:paraId="617EA162" w14:textId="77777777" w:rsidR="0039431F" w:rsidRPr="008C7F3C" w:rsidRDefault="0039431F" w:rsidP="00575BA0">
            <w:pPr>
              <w:jc w:val="center"/>
              <w:rPr>
                <w:ins w:id="1518" w:author="Author"/>
                <w:b/>
                <w:sz w:val="18"/>
                <w:szCs w:val="18"/>
              </w:rPr>
            </w:pPr>
          </w:p>
        </w:tc>
        <w:tc>
          <w:tcPr>
            <w:tcW w:w="652" w:type="dxa"/>
            <w:vAlign w:val="center"/>
          </w:tcPr>
          <w:p w14:paraId="52020F5B" w14:textId="77777777" w:rsidR="0039431F" w:rsidRPr="008C7F3C" w:rsidRDefault="0039431F" w:rsidP="00575BA0">
            <w:pPr>
              <w:jc w:val="center"/>
              <w:rPr>
                <w:ins w:id="1519" w:author="Author"/>
                <w:b/>
                <w:sz w:val="18"/>
                <w:szCs w:val="18"/>
              </w:rPr>
            </w:pPr>
          </w:p>
        </w:tc>
        <w:tc>
          <w:tcPr>
            <w:tcW w:w="652" w:type="dxa"/>
            <w:vAlign w:val="center"/>
          </w:tcPr>
          <w:p w14:paraId="3413FF55" w14:textId="77777777" w:rsidR="0039431F" w:rsidRPr="008C7F3C" w:rsidRDefault="0039431F" w:rsidP="00575BA0">
            <w:pPr>
              <w:jc w:val="center"/>
              <w:rPr>
                <w:ins w:id="1520" w:author="Author"/>
                <w:b/>
                <w:sz w:val="18"/>
                <w:szCs w:val="18"/>
              </w:rPr>
            </w:pPr>
          </w:p>
        </w:tc>
        <w:tc>
          <w:tcPr>
            <w:tcW w:w="652" w:type="dxa"/>
            <w:vAlign w:val="center"/>
          </w:tcPr>
          <w:p w14:paraId="7E374195" w14:textId="77777777" w:rsidR="0039431F" w:rsidRPr="008C7F3C" w:rsidRDefault="0039431F" w:rsidP="00575BA0">
            <w:pPr>
              <w:jc w:val="center"/>
              <w:rPr>
                <w:ins w:id="1521" w:author="Author"/>
                <w:b/>
                <w:sz w:val="18"/>
                <w:szCs w:val="18"/>
              </w:rPr>
            </w:pPr>
          </w:p>
        </w:tc>
        <w:tc>
          <w:tcPr>
            <w:tcW w:w="652" w:type="dxa"/>
            <w:vAlign w:val="center"/>
          </w:tcPr>
          <w:p w14:paraId="28DBEBF0" w14:textId="77777777" w:rsidR="0039431F" w:rsidRPr="008C7F3C" w:rsidRDefault="0039431F" w:rsidP="00575BA0">
            <w:pPr>
              <w:jc w:val="center"/>
              <w:rPr>
                <w:ins w:id="1522" w:author="Author"/>
                <w:b/>
                <w:sz w:val="18"/>
                <w:szCs w:val="18"/>
              </w:rPr>
            </w:pPr>
          </w:p>
        </w:tc>
        <w:tc>
          <w:tcPr>
            <w:tcW w:w="652" w:type="dxa"/>
            <w:vAlign w:val="center"/>
          </w:tcPr>
          <w:p w14:paraId="17F724F1" w14:textId="77777777" w:rsidR="0039431F" w:rsidRPr="008C7F3C" w:rsidRDefault="0039431F" w:rsidP="00575BA0">
            <w:pPr>
              <w:jc w:val="center"/>
              <w:rPr>
                <w:ins w:id="1523" w:author="Author"/>
                <w:b/>
                <w:sz w:val="18"/>
                <w:szCs w:val="18"/>
              </w:rPr>
            </w:pPr>
          </w:p>
        </w:tc>
        <w:tc>
          <w:tcPr>
            <w:tcW w:w="652" w:type="dxa"/>
            <w:vAlign w:val="center"/>
          </w:tcPr>
          <w:p w14:paraId="7F50E15A" w14:textId="77777777" w:rsidR="0039431F" w:rsidRPr="008C7F3C" w:rsidRDefault="0039431F" w:rsidP="00575BA0">
            <w:pPr>
              <w:jc w:val="center"/>
              <w:rPr>
                <w:ins w:id="1524" w:author="Author"/>
                <w:b/>
                <w:sz w:val="18"/>
                <w:szCs w:val="18"/>
              </w:rPr>
            </w:pPr>
          </w:p>
        </w:tc>
        <w:tc>
          <w:tcPr>
            <w:tcW w:w="652" w:type="dxa"/>
            <w:vAlign w:val="center"/>
          </w:tcPr>
          <w:p w14:paraId="5CE2358D" w14:textId="77777777" w:rsidR="0039431F" w:rsidRPr="008C7F3C" w:rsidRDefault="0039431F" w:rsidP="00575BA0">
            <w:pPr>
              <w:jc w:val="center"/>
              <w:rPr>
                <w:ins w:id="1525" w:author="Author"/>
                <w:b/>
                <w:bCs w:val="0"/>
                <w:sz w:val="18"/>
                <w:szCs w:val="18"/>
              </w:rPr>
            </w:pPr>
          </w:p>
        </w:tc>
      </w:tr>
      <w:tr w:rsidR="005376DA" w:rsidRPr="008C7F3C" w14:paraId="517DCB80" w14:textId="77777777" w:rsidTr="0097021A">
        <w:trPr>
          <w:trHeight w:val="454"/>
          <w:jc w:val="center"/>
          <w:ins w:id="1526" w:author="Author"/>
        </w:trPr>
        <w:tc>
          <w:tcPr>
            <w:tcW w:w="2268" w:type="dxa"/>
            <w:shd w:val="clear" w:color="auto" w:fill="auto"/>
            <w:vAlign w:val="center"/>
          </w:tcPr>
          <w:p w14:paraId="4E2508C7" w14:textId="77777777" w:rsidR="005376DA" w:rsidRDefault="005376DA" w:rsidP="0097021A">
            <w:pPr>
              <w:jc w:val="center"/>
              <w:rPr>
                <w:ins w:id="1527" w:author="Author"/>
                <w:b/>
                <w:sz w:val="18"/>
                <w:szCs w:val="18"/>
              </w:rPr>
            </w:pPr>
            <w:ins w:id="1528" w:author="Author">
              <w:r>
                <w:rPr>
                  <w:b/>
                  <w:sz w:val="18"/>
                  <w:szCs w:val="18"/>
                </w:rPr>
                <w:t>Study</w:t>
              </w:r>
              <w:r w:rsidRPr="008C7F3C">
                <w:rPr>
                  <w:b/>
                  <w:sz w:val="18"/>
                  <w:szCs w:val="18"/>
                </w:rPr>
                <w:t xml:space="preserve"> </w:t>
              </w:r>
              <w:r>
                <w:rPr>
                  <w:b/>
                  <w:sz w:val="18"/>
                  <w:szCs w:val="18"/>
                </w:rPr>
                <w:t xml:space="preserve">treatment* </w:t>
              </w:r>
            </w:ins>
          </w:p>
          <w:p w14:paraId="7DCEA91C" w14:textId="77777777" w:rsidR="005376DA" w:rsidRPr="00A43420" w:rsidRDefault="005376DA" w:rsidP="0097021A">
            <w:pPr>
              <w:jc w:val="center"/>
              <w:rPr>
                <w:ins w:id="1529" w:author="Author"/>
                <w:bCs w:val="0"/>
                <w:sz w:val="18"/>
                <w:szCs w:val="18"/>
              </w:rPr>
            </w:pPr>
            <w:ins w:id="1530" w:author="Author">
              <w:r w:rsidRPr="00A43420">
                <w:rPr>
                  <w:sz w:val="18"/>
                  <w:szCs w:val="18"/>
                </w:rPr>
                <w:t>(oseltamivir)</w:t>
              </w:r>
            </w:ins>
          </w:p>
        </w:tc>
        <w:tc>
          <w:tcPr>
            <w:tcW w:w="652" w:type="dxa"/>
            <w:vAlign w:val="center"/>
          </w:tcPr>
          <w:p w14:paraId="7C3A89CF" w14:textId="77777777" w:rsidR="005376DA" w:rsidRPr="008C7F3C" w:rsidRDefault="005376DA" w:rsidP="0097021A">
            <w:pPr>
              <w:jc w:val="center"/>
              <w:rPr>
                <w:ins w:id="1531" w:author="Author"/>
                <w:b/>
                <w:bCs w:val="0"/>
                <w:sz w:val="18"/>
                <w:szCs w:val="18"/>
              </w:rPr>
            </w:pPr>
            <w:ins w:id="1532" w:author="Author">
              <w:r>
                <w:rPr>
                  <w:b/>
                  <w:bCs w:val="0"/>
                  <w:sz w:val="18"/>
                  <w:szCs w:val="18"/>
                </w:rPr>
                <w:t>X</w:t>
              </w:r>
            </w:ins>
          </w:p>
        </w:tc>
        <w:tc>
          <w:tcPr>
            <w:tcW w:w="652" w:type="dxa"/>
            <w:vAlign w:val="center"/>
          </w:tcPr>
          <w:p w14:paraId="6CC5C71A" w14:textId="77777777" w:rsidR="005376DA" w:rsidRPr="008C7F3C" w:rsidRDefault="005376DA" w:rsidP="0097021A">
            <w:pPr>
              <w:jc w:val="center"/>
              <w:rPr>
                <w:ins w:id="1533" w:author="Author"/>
                <w:b/>
                <w:sz w:val="18"/>
                <w:szCs w:val="18"/>
              </w:rPr>
            </w:pPr>
            <w:ins w:id="1534" w:author="Author">
              <w:r w:rsidRPr="008C7F3C">
                <w:rPr>
                  <w:b/>
                  <w:sz w:val="18"/>
                  <w:szCs w:val="18"/>
                </w:rPr>
                <w:t>X</w:t>
              </w:r>
            </w:ins>
          </w:p>
        </w:tc>
        <w:tc>
          <w:tcPr>
            <w:tcW w:w="652" w:type="dxa"/>
            <w:vAlign w:val="center"/>
          </w:tcPr>
          <w:p w14:paraId="7A7428DA" w14:textId="77777777" w:rsidR="005376DA" w:rsidRPr="008C7F3C" w:rsidRDefault="005376DA" w:rsidP="0097021A">
            <w:pPr>
              <w:jc w:val="center"/>
              <w:rPr>
                <w:ins w:id="1535" w:author="Author"/>
                <w:b/>
                <w:sz w:val="18"/>
                <w:szCs w:val="18"/>
              </w:rPr>
            </w:pPr>
            <w:ins w:id="1536" w:author="Author">
              <w:r w:rsidRPr="008C7F3C">
                <w:rPr>
                  <w:b/>
                  <w:sz w:val="18"/>
                  <w:szCs w:val="18"/>
                </w:rPr>
                <w:t>X</w:t>
              </w:r>
            </w:ins>
          </w:p>
        </w:tc>
        <w:tc>
          <w:tcPr>
            <w:tcW w:w="652" w:type="dxa"/>
            <w:vAlign w:val="center"/>
          </w:tcPr>
          <w:p w14:paraId="55502F80" w14:textId="77777777" w:rsidR="005376DA" w:rsidRPr="008C7F3C" w:rsidRDefault="005376DA" w:rsidP="0097021A">
            <w:pPr>
              <w:jc w:val="center"/>
              <w:rPr>
                <w:ins w:id="1537" w:author="Author"/>
                <w:b/>
                <w:sz w:val="18"/>
                <w:szCs w:val="18"/>
              </w:rPr>
            </w:pPr>
            <w:ins w:id="1538" w:author="Author">
              <w:r w:rsidRPr="008C7F3C">
                <w:rPr>
                  <w:b/>
                  <w:sz w:val="18"/>
                  <w:szCs w:val="18"/>
                </w:rPr>
                <w:t>X</w:t>
              </w:r>
            </w:ins>
          </w:p>
        </w:tc>
        <w:tc>
          <w:tcPr>
            <w:tcW w:w="652" w:type="dxa"/>
            <w:vAlign w:val="center"/>
          </w:tcPr>
          <w:p w14:paraId="003B2888" w14:textId="77777777" w:rsidR="005376DA" w:rsidRPr="008C7F3C" w:rsidRDefault="005376DA" w:rsidP="0097021A">
            <w:pPr>
              <w:jc w:val="center"/>
              <w:rPr>
                <w:ins w:id="1539" w:author="Author"/>
                <w:b/>
                <w:sz w:val="18"/>
                <w:szCs w:val="18"/>
              </w:rPr>
            </w:pPr>
            <w:ins w:id="1540" w:author="Author">
              <w:r w:rsidRPr="008C7F3C">
                <w:rPr>
                  <w:b/>
                  <w:sz w:val="18"/>
                  <w:szCs w:val="18"/>
                </w:rPr>
                <w:t>X</w:t>
              </w:r>
            </w:ins>
          </w:p>
        </w:tc>
        <w:tc>
          <w:tcPr>
            <w:tcW w:w="652" w:type="dxa"/>
            <w:vAlign w:val="center"/>
          </w:tcPr>
          <w:p w14:paraId="788E9383" w14:textId="77777777" w:rsidR="005376DA" w:rsidRPr="008C7F3C" w:rsidRDefault="005376DA" w:rsidP="0097021A">
            <w:pPr>
              <w:jc w:val="center"/>
              <w:rPr>
                <w:ins w:id="1541" w:author="Author"/>
                <w:b/>
                <w:sz w:val="18"/>
                <w:szCs w:val="18"/>
              </w:rPr>
            </w:pPr>
          </w:p>
        </w:tc>
        <w:tc>
          <w:tcPr>
            <w:tcW w:w="652" w:type="dxa"/>
            <w:vAlign w:val="center"/>
          </w:tcPr>
          <w:p w14:paraId="10BE0BF2" w14:textId="77777777" w:rsidR="005376DA" w:rsidRPr="008C7F3C" w:rsidRDefault="005376DA" w:rsidP="0097021A">
            <w:pPr>
              <w:jc w:val="center"/>
              <w:rPr>
                <w:ins w:id="1542" w:author="Author"/>
                <w:b/>
                <w:sz w:val="18"/>
                <w:szCs w:val="18"/>
              </w:rPr>
            </w:pPr>
          </w:p>
        </w:tc>
        <w:tc>
          <w:tcPr>
            <w:tcW w:w="652" w:type="dxa"/>
            <w:vAlign w:val="center"/>
          </w:tcPr>
          <w:p w14:paraId="65DCEE72" w14:textId="77777777" w:rsidR="005376DA" w:rsidRPr="008C7F3C" w:rsidRDefault="005376DA" w:rsidP="0097021A">
            <w:pPr>
              <w:jc w:val="center"/>
              <w:rPr>
                <w:ins w:id="1543" w:author="Author"/>
                <w:b/>
                <w:sz w:val="18"/>
                <w:szCs w:val="18"/>
              </w:rPr>
            </w:pPr>
          </w:p>
        </w:tc>
        <w:tc>
          <w:tcPr>
            <w:tcW w:w="652" w:type="dxa"/>
            <w:vAlign w:val="center"/>
          </w:tcPr>
          <w:p w14:paraId="67B479B5" w14:textId="77777777" w:rsidR="005376DA" w:rsidRPr="008C7F3C" w:rsidRDefault="005376DA" w:rsidP="0097021A">
            <w:pPr>
              <w:jc w:val="center"/>
              <w:rPr>
                <w:ins w:id="1544" w:author="Author"/>
                <w:b/>
                <w:sz w:val="18"/>
                <w:szCs w:val="18"/>
              </w:rPr>
            </w:pPr>
          </w:p>
        </w:tc>
        <w:tc>
          <w:tcPr>
            <w:tcW w:w="652" w:type="dxa"/>
            <w:vAlign w:val="center"/>
          </w:tcPr>
          <w:p w14:paraId="11ADFCFB" w14:textId="77777777" w:rsidR="005376DA" w:rsidRPr="008C7F3C" w:rsidRDefault="005376DA" w:rsidP="0097021A">
            <w:pPr>
              <w:jc w:val="center"/>
              <w:rPr>
                <w:ins w:id="1545" w:author="Author"/>
                <w:b/>
                <w:sz w:val="18"/>
                <w:szCs w:val="18"/>
              </w:rPr>
            </w:pPr>
          </w:p>
        </w:tc>
        <w:tc>
          <w:tcPr>
            <w:tcW w:w="652" w:type="dxa"/>
            <w:vAlign w:val="center"/>
          </w:tcPr>
          <w:p w14:paraId="5ACEF60F" w14:textId="77777777" w:rsidR="005376DA" w:rsidRPr="008C7F3C" w:rsidRDefault="005376DA" w:rsidP="0097021A">
            <w:pPr>
              <w:jc w:val="center"/>
              <w:rPr>
                <w:ins w:id="1546" w:author="Author"/>
                <w:b/>
                <w:sz w:val="18"/>
                <w:szCs w:val="18"/>
              </w:rPr>
            </w:pPr>
          </w:p>
        </w:tc>
        <w:tc>
          <w:tcPr>
            <w:tcW w:w="652" w:type="dxa"/>
            <w:vAlign w:val="center"/>
          </w:tcPr>
          <w:p w14:paraId="50C28539" w14:textId="77777777" w:rsidR="005376DA" w:rsidRPr="008C7F3C" w:rsidRDefault="005376DA" w:rsidP="0097021A">
            <w:pPr>
              <w:jc w:val="center"/>
              <w:rPr>
                <w:ins w:id="1547" w:author="Author"/>
                <w:b/>
                <w:bCs w:val="0"/>
                <w:sz w:val="18"/>
                <w:szCs w:val="18"/>
              </w:rPr>
            </w:pPr>
          </w:p>
        </w:tc>
      </w:tr>
      <w:tr w:rsidR="005376DA" w:rsidRPr="008C7F3C" w14:paraId="52DDEF8E" w14:textId="77777777" w:rsidTr="0097021A">
        <w:trPr>
          <w:trHeight w:val="454"/>
          <w:jc w:val="center"/>
          <w:ins w:id="1548" w:author="Author"/>
        </w:trPr>
        <w:tc>
          <w:tcPr>
            <w:tcW w:w="2268" w:type="dxa"/>
            <w:shd w:val="clear" w:color="auto" w:fill="auto"/>
            <w:vAlign w:val="center"/>
          </w:tcPr>
          <w:p w14:paraId="0FD807BC" w14:textId="77777777" w:rsidR="005376DA" w:rsidRDefault="005376DA" w:rsidP="0097021A">
            <w:pPr>
              <w:jc w:val="center"/>
              <w:rPr>
                <w:ins w:id="1549" w:author="Author"/>
                <w:b/>
                <w:sz w:val="18"/>
                <w:szCs w:val="18"/>
              </w:rPr>
            </w:pPr>
            <w:ins w:id="1550" w:author="Author">
              <w:r>
                <w:rPr>
                  <w:b/>
                  <w:sz w:val="18"/>
                  <w:szCs w:val="18"/>
                </w:rPr>
                <w:t>Study</w:t>
              </w:r>
              <w:r w:rsidRPr="008C7F3C">
                <w:rPr>
                  <w:b/>
                  <w:sz w:val="18"/>
                  <w:szCs w:val="18"/>
                </w:rPr>
                <w:t xml:space="preserve"> </w:t>
              </w:r>
              <w:r>
                <w:rPr>
                  <w:b/>
                  <w:sz w:val="18"/>
                  <w:szCs w:val="18"/>
                </w:rPr>
                <w:t xml:space="preserve">treatment* </w:t>
              </w:r>
            </w:ins>
          </w:p>
          <w:p w14:paraId="6DAD642D" w14:textId="77777777" w:rsidR="005376DA" w:rsidRPr="00A43420" w:rsidRDefault="005376DA" w:rsidP="0097021A">
            <w:pPr>
              <w:jc w:val="center"/>
              <w:rPr>
                <w:ins w:id="1551" w:author="Author"/>
                <w:bCs w:val="0"/>
                <w:sz w:val="18"/>
                <w:szCs w:val="18"/>
              </w:rPr>
            </w:pPr>
            <w:ins w:id="1552" w:author="Author">
              <w:r w:rsidRPr="00A43420">
                <w:rPr>
                  <w:sz w:val="18"/>
                  <w:szCs w:val="18"/>
                </w:rPr>
                <w:t>(corticosteroids)</w:t>
              </w:r>
            </w:ins>
          </w:p>
        </w:tc>
        <w:tc>
          <w:tcPr>
            <w:tcW w:w="652" w:type="dxa"/>
            <w:vAlign w:val="center"/>
          </w:tcPr>
          <w:p w14:paraId="2FE90AFC" w14:textId="77777777" w:rsidR="005376DA" w:rsidRPr="008C7F3C" w:rsidRDefault="005376DA" w:rsidP="0097021A">
            <w:pPr>
              <w:jc w:val="center"/>
              <w:rPr>
                <w:ins w:id="1553" w:author="Author"/>
                <w:b/>
                <w:bCs w:val="0"/>
                <w:sz w:val="18"/>
                <w:szCs w:val="18"/>
                <w:vertAlign w:val="superscript"/>
              </w:rPr>
            </w:pPr>
            <w:ins w:id="1554" w:author="Author">
              <w:r>
                <w:rPr>
                  <w:b/>
                  <w:bCs w:val="0"/>
                  <w:sz w:val="18"/>
                  <w:szCs w:val="18"/>
                </w:rPr>
                <w:t>X</w:t>
              </w:r>
            </w:ins>
          </w:p>
        </w:tc>
        <w:tc>
          <w:tcPr>
            <w:tcW w:w="652" w:type="dxa"/>
            <w:vAlign w:val="center"/>
          </w:tcPr>
          <w:p w14:paraId="1A572A1C" w14:textId="77777777" w:rsidR="005376DA" w:rsidRPr="008C7F3C" w:rsidRDefault="005376DA" w:rsidP="0097021A">
            <w:pPr>
              <w:jc w:val="center"/>
              <w:rPr>
                <w:ins w:id="1555" w:author="Author"/>
                <w:b/>
                <w:bCs w:val="0"/>
                <w:sz w:val="18"/>
                <w:szCs w:val="18"/>
              </w:rPr>
            </w:pPr>
            <w:ins w:id="1556" w:author="Author">
              <w:r w:rsidRPr="008C7F3C">
                <w:rPr>
                  <w:b/>
                  <w:sz w:val="18"/>
                  <w:szCs w:val="18"/>
                </w:rPr>
                <w:t>X</w:t>
              </w:r>
            </w:ins>
          </w:p>
        </w:tc>
        <w:tc>
          <w:tcPr>
            <w:tcW w:w="652" w:type="dxa"/>
            <w:vAlign w:val="center"/>
          </w:tcPr>
          <w:p w14:paraId="1CF72F5E" w14:textId="77777777" w:rsidR="005376DA" w:rsidRPr="008C7F3C" w:rsidRDefault="005376DA" w:rsidP="0097021A">
            <w:pPr>
              <w:jc w:val="center"/>
              <w:rPr>
                <w:ins w:id="1557" w:author="Author"/>
                <w:b/>
                <w:bCs w:val="0"/>
                <w:sz w:val="18"/>
                <w:szCs w:val="18"/>
              </w:rPr>
            </w:pPr>
            <w:ins w:id="1558" w:author="Author">
              <w:r w:rsidRPr="008C7F3C">
                <w:rPr>
                  <w:b/>
                  <w:sz w:val="18"/>
                  <w:szCs w:val="18"/>
                </w:rPr>
                <w:t>X</w:t>
              </w:r>
            </w:ins>
          </w:p>
        </w:tc>
        <w:tc>
          <w:tcPr>
            <w:tcW w:w="652" w:type="dxa"/>
            <w:vAlign w:val="center"/>
          </w:tcPr>
          <w:p w14:paraId="51E0EFA8" w14:textId="77777777" w:rsidR="005376DA" w:rsidRPr="008C7F3C" w:rsidRDefault="005376DA" w:rsidP="0097021A">
            <w:pPr>
              <w:jc w:val="center"/>
              <w:rPr>
                <w:ins w:id="1559" w:author="Author"/>
                <w:b/>
                <w:bCs w:val="0"/>
                <w:sz w:val="18"/>
                <w:szCs w:val="18"/>
              </w:rPr>
            </w:pPr>
            <w:ins w:id="1560" w:author="Author">
              <w:r w:rsidRPr="008C7F3C">
                <w:rPr>
                  <w:b/>
                  <w:sz w:val="18"/>
                  <w:szCs w:val="18"/>
                </w:rPr>
                <w:t>X</w:t>
              </w:r>
            </w:ins>
          </w:p>
        </w:tc>
        <w:tc>
          <w:tcPr>
            <w:tcW w:w="652" w:type="dxa"/>
            <w:vAlign w:val="center"/>
          </w:tcPr>
          <w:p w14:paraId="3D56D6F3" w14:textId="77777777" w:rsidR="005376DA" w:rsidRPr="008C7F3C" w:rsidRDefault="005376DA" w:rsidP="0097021A">
            <w:pPr>
              <w:jc w:val="center"/>
              <w:rPr>
                <w:ins w:id="1561" w:author="Author"/>
                <w:b/>
                <w:bCs w:val="0"/>
                <w:sz w:val="18"/>
                <w:szCs w:val="18"/>
              </w:rPr>
            </w:pPr>
            <w:ins w:id="1562" w:author="Author">
              <w:r w:rsidRPr="008C7F3C">
                <w:rPr>
                  <w:b/>
                  <w:sz w:val="18"/>
                  <w:szCs w:val="18"/>
                </w:rPr>
                <w:t>X</w:t>
              </w:r>
            </w:ins>
          </w:p>
        </w:tc>
        <w:tc>
          <w:tcPr>
            <w:tcW w:w="652" w:type="dxa"/>
            <w:vAlign w:val="center"/>
          </w:tcPr>
          <w:p w14:paraId="4780F6BA" w14:textId="77777777" w:rsidR="005376DA" w:rsidRPr="008C7F3C" w:rsidRDefault="005376DA" w:rsidP="0097021A">
            <w:pPr>
              <w:jc w:val="center"/>
              <w:rPr>
                <w:ins w:id="1563" w:author="Author"/>
                <w:b/>
                <w:bCs w:val="0"/>
                <w:sz w:val="18"/>
                <w:szCs w:val="18"/>
              </w:rPr>
            </w:pPr>
            <w:ins w:id="1564" w:author="Author">
              <w:r w:rsidRPr="008C7F3C">
                <w:rPr>
                  <w:b/>
                  <w:sz w:val="18"/>
                  <w:szCs w:val="18"/>
                </w:rPr>
                <w:t>X</w:t>
              </w:r>
            </w:ins>
          </w:p>
        </w:tc>
        <w:tc>
          <w:tcPr>
            <w:tcW w:w="652" w:type="dxa"/>
            <w:vAlign w:val="center"/>
          </w:tcPr>
          <w:p w14:paraId="39861E3B" w14:textId="77777777" w:rsidR="005376DA" w:rsidRPr="008C7F3C" w:rsidRDefault="005376DA" w:rsidP="0097021A">
            <w:pPr>
              <w:jc w:val="center"/>
              <w:rPr>
                <w:ins w:id="1565" w:author="Author"/>
                <w:b/>
                <w:sz w:val="18"/>
                <w:szCs w:val="18"/>
              </w:rPr>
            </w:pPr>
            <w:ins w:id="1566" w:author="Author">
              <w:r w:rsidRPr="008C7F3C">
                <w:rPr>
                  <w:b/>
                  <w:sz w:val="18"/>
                  <w:szCs w:val="18"/>
                </w:rPr>
                <w:t>X</w:t>
              </w:r>
            </w:ins>
          </w:p>
        </w:tc>
        <w:tc>
          <w:tcPr>
            <w:tcW w:w="652" w:type="dxa"/>
            <w:vAlign w:val="center"/>
          </w:tcPr>
          <w:p w14:paraId="69427D0C" w14:textId="77777777" w:rsidR="005376DA" w:rsidRPr="008C7F3C" w:rsidRDefault="005376DA" w:rsidP="0097021A">
            <w:pPr>
              <w:jc w:val="center"/>
              <w:rPr>
                <w:ins w:id="1567" w:author="Author"/>
                <w:b/>
                <w:sz w:val="18"/>
                <w:szCs w:val="18"/>
              </w:rPr>
            </w:pPr>
            <w:ins w:id="1568" w:author="Author">
              <w:r w:rsidRPr="008C7F3C">
                <w:rPr>
                  <w:b/>
                  <w:sz w:val="18"/>
                  <w:szCs w:val="18"/>
                </w:rPr>
                <w:t>X</w:t>
              </w:r>
            </w:ins>
          </w:p>
        </w:tc>
        <w:tc>
          <w:tcPr>
            <w:tcW w:w="652" w:type="dxa"/>
            <w:vAlign w:val="center"/>
          </w:tcPr>
          <w:p w14:paraId="36C4175E" w14:textId="77777777" w:rsidR="005376DA" w:rsidRPr="008C7F3C" w:rsidRDefault="005376DA" w:rsidP="0097021A">
            <w:pPr>
              <w:jc w:val="center"/>
              <w:rPr>
                <w:ins w:id="1569" w:author="Author"/>
                <w:b/>
                <w:sz w:val="18"/>
                <w:szCs w:val="18"/>
              </w:rPr>
            </w:pPr>
            <w:ins w:id="1570" w:author="Author">
              <w:r w:rsidRPr="008C7F3C">
                <w:rPr>
                  <w:b/>
                  <w:sz w:val="18"/>
                  <w:szCs w:val="18"/>
                </w:rPr>
                <w:t>X</w:t>
              </w:r>
            </w:ins>
          </w:p>
        </w:tc>
        <w:tc>
          <w:tcPr>
            <w:tcW w:w="652" w:type="dxa"/>
            <w:vAlign w:val="center"/>
          </w:tcPr>
          <w:p w14:paraId="1BC13B1B" w14:textId="77777777" w:rsidR="005376DA" w:rsidRPr="008C7F3C" w:rsidRDefault="005376DA" w:rsidP="0097021A">
            <w:pPr>
              <w:jc w:val="center"/>
              <w:rPr>
                <w:ins w:id="1571" w:author="Author"/>
                <w:b/>
                <w:sz w:val="18"/>
                <w:szCs w:val="18"/>
              </w:rPr>
            </w:pPr>
            <w:ins w:id="1572" w:author="Author">
              <w:r w:rsidRPr="008C7F3C">
                <w:rPr>
                  <w:b/>
                  <w:sz w:val="18"/>
                  <w:szCs w:val="18"/>
                </w:rPr>
                <w:t>X</w:t>
              </w:r>
            </w:ins>
          </w:p>
        </w:tc>
        <w:tc>
          <w:tcPr>
            <w:tcW w:w="652" w:type="dxa"/>
            <w:vAlign w:val="center"/>
          </w:tcPr>
          <w:p w14:paraId="5F0538FF" w14:textId="77777777" w:rsidR="005376DA" w:rsidRPr="008C7F3C" w:rsidRDefault="005376DA" w:rsidP="0097021A">
            <w:pPr>
              <w:jc w:val="center"/>
              <w:rPr>
                <w:ins w:id="1573" w:author="Author"/>
                <w:b/>
                <w:sz w:val="18"/>
                <w:szCs w:val="18"/>
              </w:rPr>
            </w:pPr>
          </w:p>
        </w:tc>
        <w:tc>
          <w:tcPr>
            <w:tcW w:w="652" w:type="dxa"/>
            <w:vAlign w:val="center"/>
          </w:tcPr>
          <w:p w14:paraId="666885B2" w14:textId="77777777" w:rsidR="005376DA" w:rsidRPr="008C7F3C" w:rsidRDefault="005376DA" w:rsidP="0097021A">
            <w:pPr>
              <w:jc w:val="center"/>
              <w:rPr>
                <w:ins w:id="1574" w:author="Author"/>
                <w:b/>
                <w:sz w:val="18"/>
                <w:szCs w:val="18"/>
              </w:rPr>
            </w:pPr>
          </w:p>
        </w:tc>
      </w:tr>
      <w:tr w:rsidR="005376DA" w:rsidRPr="008C7F3C" w14:paraId="7FC766C0" w14:textId="77777777" w:rsidTr="0097021A">
        <w:trPr>
          <w:trHeight w:val="454"/>
          <w:jc w:val="center"/>
          <w:ins w:id="1575" w:author="Author"/>
        </w:trPr>
        <w:tc>
          <w:tcPr>
            <w:tcW w:w="2268" w:type="dxa"/>
            <w:shd w:val="clear" w:color="auto" w:fill="auto"/>
            <w:vAlign w:val="center"/>
          </w:tcPr>
          <w:p w14:paraId="273BF806" w14:textId="4EF1FAF1" w:rsidR="005376DA" w:rsidRDefault="00554E37" w:rsidP="0097021A">
            <w:pPr>
              <w:jc w:val="center"/>
              <w:rPr>
                <w:ins w:id="1576" w:author="Author"/>
                <w:b/>
                <w:sz w:val="18"/>
                <w:szCs w:val="18"/>
              </w:rPr>
            </w:pPr>
            <w:ins w:id="1577" w:author="Author">
              <w:r>
                <w:rPr>
                  <w:b/>
                  <w:sz w:val="18"/>
                  <w:szCs w:val="18"/>
                </w:rPr>
                <w:t>Initial</w:t>
              </w:r>
              <w:r w:rsidR="005376DA">
                <w:rPr>
                  <w:b/>
                  <w:sz w:val="18"/>
                  <w:szCs w:val="18"/>
                </w:rPr>
                <w:t xml:space="preserve"> follow-up</w:t>
              </w:r>
              <w:r w:rsidRPr="003459B6">
                <w:rPr>
                  <w:b/>
                  <w:sz w:val="18"/>
                  <w:szCs w:val="18"/>
                  <w:vertAlign w:val="superscript"/>
                </w:rPr>
                <w:t>†</w:t>
              </w:r>
            </w:ins>
          </w:p>
          <w:p w14:paraId="42A6C510" w14:textId="6DE8E782" w:rsidR="005376DA" w:rsidRPr="00A43420" w:rsidRDefault="005376DA" w:rsidP="00554E37">
            <w:pPr>
              <w:jc w:val="center"/>
              <w:rPr>
                <w:ins w:id="1578" w:author="Author"/>
                <w:sz w:val="18"/>
                <w:szCs w:val="18"/>
              </w:rPr>
            </w:pPr>
            <w:ins w:id="1579" w:author="Author">
              <w:r w:rsidRPr="00A43420">
                <w:rPr>
                  <w:sz w:val="18"/>
                  <w:szCs w:val="18"/>
                </w:rPr>
                <w:t>(medical records</w:t>
              </w:r>
              <w:r w:rsidR="002377F6">
                <w:rPr>
                  <w:sz w:val="18"/>
                  <w:szCs w:val="18"/>
                </w:rPr>
                <w:t xml:space="preserve"> +/- call to participant</w:t>
              </w:r>
              <w:r w:rsidRPr="00A43420">
                <w:rPr>
                  <w:sz w:val="18"/>
                  <w:szCs w:val="18"/>
                </w:rPr>
                <w:t>)</w:t>
              </w:r>
            </w:ins>
          </w:p>
        </w:tc>
        <w:tc>
          <w:tcPr>
            <w:tcW w:w="652" w:type="dxa"/>
            <w:vAlign w:val="center"/>
          </w:tcPr>
          <w:p w14:paraId="12E2CA36" w14:textId="77777777" w:rsidR="005376DA" w:rsidRDefault="005376DA" w:rsidP="0097021A">
            <w:pPr>
              <w:jc w:val="center"/>
              <w:rPr>
                <w:ins w:id="1580" w:author="Author"/>
                <w:b/>
                <w:bCs w:val="0"/>
                <w:sz w:val="18"/>
                <w:szCs w:val="18"/>
              </w:rPr>
            </w:pPr>
          </w:p>
        </w:tc>
        <w:tc>
          <w:tcPr>
            <w:tcW w:w="652" w:type="dxa"/>
            <w:vAlign w:val="center"/>
          </w:tcPr>
          <w:p w14:paraId="21743377" w14:textId="77777777" w:rsidR="005376DA" w:rsidRPr="008C7F3C" w:rsidRDefault="005376DA" w:rsidP="0097021A">
            <w:pPr>
              <w:jc w:val="center"/>
              <w:rPr>
                <w:ins w:id="1581" w:author="Author"/>
                <w:b/>
                <w:sz w:val="18"/>
                <w:szCs w:val="18"/>
              </w:rPr>
            </w:pPr>
          </w:p>
        </w:tc>
        <w:tc>
          <w:tcPr>
            <w:tcW w:w="652" w:type="dxa"/>
            <w:vAlign w:val="center"/>
          </w:tcPr>
          <w:p w14:paraId="01E71867" w14:textId="77777777" w:rsidR="005376DA" w:rsidRPr="008C7F3C" w:rsidRDefault="005376DA" w:rsidP="0097021A">
            <w:pPr>
              <w:jc w:val="center"/>
              <w:rPr>
                <w:ins w:id="1582" w:author="Author"/>
                <w:b/>
                <w:sz w:val="18"/>
                <w:szCs w:val="18"/>
              </w:rPr>
            </w:pPr>
          </w:p>
        </w:tc>
        <w:tc>
          <w:tcPr>
            <w:tcW w:w="652" w:type="dxa"/>
            <w:vAlign w:val="center"/>
          </w:tcPr>
          <w:p w14:paraId="199FD56D" w14:textId="77777777" w:rsidR="005376DA" w:rsidRPr="008C7F3C" w:rsidRDefault="005376DA" w:rsidP="0097021A">
            <w:pPr>
              <w:jc w:val="center"/>
              <w:rPr>
                <w:ins w:id="1583" w:author="Author"/>
                <w:b/>
                <w:sz w:val="18"/>
                <w:szCs w:val="18"/>
              </w:rPr>
            </w:pPr>
          </w:p>
        </w:tc>
        <w:tc>
          <w:tcPr>
            <w:tcW w:w="652" w:type="dxa"/>
            <w:vAlign w:val="center"/>
          </w:tcPr>
          <w:p w14:paraId="23CB7E4F" w14:textId="77777777" w:rsidR="005376DA" w:rsidRPr="008C7F3C" w:rsidRDefault="005376DA" w:rsidP="0097021A">
            <w:pPr>
              <w:jc w:val="center"/>
              <w:rPr>
                <w:ins w:id="1584" w:author="Author"/>
                <w:b/>
                <w:sz w:val="18"/>
                <w:szCs w:val="18"/>
              </w:rPr>
            </w:pPr>
          </w:p>
        </w:tc>
        <w:tc>
          <w:tcPr>
            <w:tcW w:w="652" w:type="dxa"/>
            <w:vAlign w:val="center"/>
          </w:tcPr>
          <w:p w14:paraId="50B960A9" w14:textId="77777777" w:rsidR="005376DA" w:rsidRPr="008C7F3C" w:rsidRDefault="005376DA" w:rsidP="0097021A">
            <w:pPr>
              <w:jc w:val="center"/>
              <w:rPr>
                <w:ins w:id="1585" w:author="Author"/>
                <w:b/>
                <w:sz w:val="18"/>
                <w:szCs w:val="18"/>
              </w:rPr>
            </w:pPr>
          </w:p>
        </w:tc>
        <w:tc>
          <w:tcPr>
            <w:tcW w:w="652" w:type="dxa"/>
            <w:vAlign w:val="center"/>
          </w:tcPr>
          <w:p w14:paraId="72BE0391" w14:textId="77777777" w:rsidR="005376DA" w:rsidRPr="008C7F3C" w:rsidRDefault="005376DA" w:rsidP="0097021A">
            <w:pPr>
              <w:jc w:val="center"/>
              <w:rPr>
                <w:ins w:id="1586" w:author="Author"/>
                <w:b/>
                <w:sz w:val="18"/>
                <w:szCs w:val="18"/>
              </w:rPr>
            </w:pPr>
          </w:p>
        </w:tc>
        <w:tc>
          <w:tcPr>
            <w:tcW w:w="652" w:type="dxa"/>
            <w:vAlign w:val="center"/>
          </w:tcPr>
          <w:p w14:paraId="7E9BB926" w14:textId="77777777" w:rsidR="005376DA" w:rsidRPr="008C7F3C" w:rsidRDefault="005376DA" w:rsidP="0097021A">
            <w:pPr>
              <w:jc w:val="center"/>
              <w:rPr>
                <w:ins w:id="1587" w:author="Author"/>
                <w:b/>
                <w:sz w:val="18"/>
                <w:szCs w:val="18"/>
              </w:rPr>
            </w:pPr>
          </w:p>
        </w:tc>
        <w:tc>
          <w:tcPr>
            <w:tcW w:w="652" w:type="dxa"/>
            <w:vAlign w:val="center"/>
          </w:tcPr>
          <w:p w14:paraId="371AE12A" w14:textId="77777777" w:rsidR="005376DA" w:rsidRPr="008C7F3C" w:rsidRDefault="005376DA" w:rsidP="0097021A">
            <w:pPr>
              <w:jc w:val="center"/>
              <w:rPr>
                <w:ins w:id="1588" w:author="Author"/>
                <w:b/>
                <w:sz w:val="18"/>
                <w:szCs w:val="18"/>
              </w:rPr>
            </w:pPr>
          </w:p>
        </w:tc>
        <w:tc>
          <w:tcPr>
            <w:tcW w:w="652" w:type="dxa"/>
            <w:vAlign w:val="center"/>
          </w:tcPr>
          <w:p w14:paraId="1D3CD390" w14:textId="77777777" w:rsidR="005376DA" w:rsidRPr="008C7F3C" w:rsidRDefault="005376DA" w:rsidP="0097021A">
            <w:pPr>
              <w:jc w:val="center"/>
              <w:rPr>
                <w:ins w:id="1589" w:author="Author"/>
                <w:b/>
                <w:sz w:val="18"/>
                <w:szCs w:val="18"/>
              </w:rPr>
            </w:pPr>
          </w:p>
        </w:tc>
        <w:tc>
          <w:tcPr>
            <w:tcW w:w="652" w:type="dxa"/>
            <w:vAlign w:val="center"/>
          </w:tcPr>
          <w:p w14:paraId="418D03D8" w14:textId="77777777" w:rsidR="005376DA" w:rsidRPr="008C7F3C" w:rsidRDefault="005376DA" w:rsidP="0097021A">
            <w:pPr>
              <w:jc w:val="center"/>
              <w:rPr>
                <w:ins w:id="1590" w:author="Author"/>
                <w:b/>
                <w:sz w:val="18"/>
                <w:szCs w:val="18"/>
              </w:rPr>
            </w:pPr>
            <w:ins w:id="1591" w:author="Author">
              <w:r>
                <w:rPr>
                  <w:b/>
                  <w:sz w:val="18"/>
                  <w:szCs w:val="18"/>
                </w:rPr>
                <w:t>X</w:t>
              </w:r>
            </w:ins>
          </w:p>
        </w:tc>
        <w:tc>
          <w:tcPr>
            <w:tcW w:w="652" w:type="dxa"/>
            <w:vAlign w:val="center"/>
          </w:tcPr>
          <w:p w14:paraId="59D948B6" w14:textId="77777777" w:rsidR="005376DA" w:rsidRPr="008C7F3C" w:rsidRDefault="005376DA" w:rsidP="0097021A">
            <w:pPr>
              <w:jc w:val="center"/>
              <w:rPr>
                <w:ins w:id="1592" w:author="Author"/>
                <w:b/>
                <w:sz w:val="18"/>
                <w:szCs w:val="18"/>
              </w:rPr>
            </w:pPr>
          </w:p>
        </w:tc>
      </w:tr>
      <w:tr w:rsidR="005376DA" w:rsidRPr="008C7F3C" w14:paraId="3AA70C86" w14:textId="77777777" w:rsidTr="0097021A">
        <w:trPr>
          <w:trHeight w:val="454"/>
          <w:jc w:val="center"/>
          <w:ins w:id="1593" w:author="Author"/>
        </w:trPr>
        <w:tc>
          <w:tcPr>
            <w:tcW w:w="2268" w:type="dxa"/>
            <w:shd w:val="clear" w:color="auto" w:fill="auto"/>
            <w:vAlign w:val="center"/>
          </w:tcPr>
          <w:p w14:paraId="1FBDBE86" w14:textId="15B0F7FA" w:rsidR="005376DA" w:rsidRDefault="005376DA" w:rsidP="0097021A">
            <w:pPr>
              <w:jc w:val="center"/>
              <w:rPr>
                <w:ins w:id="1594" w:author="Author"/>
                <w:b/>
                <w:sz w:val="18"/>
                <w:szCs w:val="18"/>
              </w:rPr>
            </w:pPr>
            <w:ins w:id="1595" w:author="Author">
              <w:r>
                <w:rPr>
                  <w:b/>
                  <w:sz w:val="18"/>
                  <w:szCs w:val="18"/>
                </w:rPr>
                <w:t>6-month follow-up</w:t>
              </w:r>
              <w:r w:rsidR="00554E37" w:rsidRPr="004261C7">
                <w:rPr>
                  <w:b/>
                  <w:sz w:val="18"/>
                  <w:szCs w:val="18"/>
                  <w:vertAlign w:val="superscript"/>
                </w:rPr>
                <w:t>‡</w:t>
              </w:r>
              <w:r w:rsidR="00554E37">
                <w:rPr>
                  <w:b/>
                  <w:sz w:val="18"/>
                  <w:szCs w:val="18"/>
                </w:rPr>
                <w:t xml:space="preserve"> </w:t>
              </w:r>
            </w:ins>
          </w:p>
          <w:p w14:paraId="4D42EE60" w14:textId="639BF036" w:rsidR="005376DA" w:rsidRPr="00A43420" w:rsidRDefault="00554E37" w:rsidP="002377F6">
            <w:pPr>
              <w:jc w:val="center"/>
              <w:rPr>
                <w:ins w:id="1596" w:author="Author"/>
                <w:sz w:val="18"/>
                <w:szCs w:val="18"/>
              </w:rPr>
            </w:pPr>
            <w:ins w:id="1597" w:author="Author">
              <w:r>
                <w:rPr>
                  <w:sz w:val="18"/>
                  <w:szCs w:val="18"/>
                </w:rPr>
                <w:t xml:space="preserve">(medical records </w:t>
              </w:r>
              <w:r w:rsidR="002377F6">
                <w:rPr>
                  <w:sz w:val="18"/>
                  <w:szCs w:val="18"/>
                </w:rPr>
                <w:t>+/-</w:t>
              </w:r>
              <w:r w:rsidR="005376DA" w:rsidRPr="00A43420">
                <w:rPr>
                  <w:sz w:val="18"/>
                  <w:szCs w:val="18"/>
                </w:rPr>
                <w:t xml:space="preserve"> call to participant)</w:t>
              </w:r>
            </w:ins>
          </w:p>
        </w:tc>
        <w:tc>
          <w:tcPr>
            <w:tcW w:w="652" w:type="dxa"/>
            <w:vAlign w:val="center"/>
          </w:tcPr>
          <w:p w14:paraId="1BBFAE98" w14:textId="77777777" w:rsidR="005376DA" w:rsidRDefault="005376DA" w:rsidP="0097021A">
            <w:pPr>
              <w:jc w:val="center"/>
              <w:rPr>
                <w:ins w:id="1598" w:author="Author"/>
                <w:b/>
                <w:bCs w:val="0"/>
                <w:sz w:val="18"/>
                <w:szCs w:val="18"/>
              </w:rPr>
            </w:pPr>
          </w:p>
        </w:tc>
        <w:tc>
          <w:tcPr>
            <w:tcW w:w="652" w:type="dxa"/>
            <w:vAlign w:val="center"/>
          </w:tcPr>
          <w:p w14:paraId="2399CF44" w14:textId="77777777" w:rsidR="005376DA" w:rsidRPr="008C7F3C" w:rsidRDefault="005376DA" w:rsidP="0097021A">
            <w:pPr>
              <w:jc w:val="center"/>
              <w:rPr>
                <w:ins w:id="1599" w:author="Author"/>
                <w:b/>
                <w:sz w:val="18"/>
                <w:szCs w:val="18"/>
              </w:rPr>
            </w:pPr>
          </w:p>
        </w:tc>
        <w:tc>
          <w:tcPr>
            <w:tcW w:w="652" w:type="dxa"/>
            <w:vAlign w:val="center"/>
          </w:tcPr>
          <w:p w14:paraId="5EB13992" w14:textId="77777777" w:rsidR="005376DA" w:rsidRPr="008C7F3C" w:rsidRDefault="005376DA" w:rsidP="0097021A">
            <w:pPr>
              <w:jc w:val="center"/>
              <w:rPr>
                <w:ins w:id="1600" w:author="Author"/>
                <w:b/>
                <w:sz w:val="18"/>
                <w:szCs w:val="18"/>
              </w:rPr>
            </w:pPr>
          </w:p>
        </w:tc>
        <w:tc>
          <w:tcPr>
            <w:tcW w:w="652" w:type="dxa"/>
            <w:vAlign w:val="center"/>
          </w:tcPr>
          <w:p w14:paraId="4FFA7606" w14:textId="77777777" w:rsidR="005376DA" w:rsidRPr="008C7F3C" w:rsidRDefault="005376DA" w:rsidP="0097021A">
            <w:pPr>
              <w:jc w:val="center"/>
              <w:rPr>
                <w:ins w:id="1601" w:author="Author"/>
                <w:b/>
                <w:sz w:val="18"/>
                <w:szCs w:val="18"/>
              </w:rPr>
            </w:pPr>
          </w:p>
        </w:tc>
        <w:tc>
          <w:tcPr>
            <w:tcW w:w="652" w:type="dxa"/>
            <w:vAlign w:val="center"/>
          </w:tcPr>
          <w:p w14:paraId="568E91CE" w14:textId="77777777" w:rsidR="005376DA" w:rsidRPr="008C7F3C" w:rsidRDefault="005376DA" w:rsidP="0097021A">
            <w:pPr>
              <w:jc w:val="center"/>
              <w:rPr>
                <w:ins w:id="1602" w:author="Author"/>
                <w:b/>
                <w:sz w:val="18"/>
                <w:szCs w:val="18"/>
              </w:rPr>
            </w:pPr>
          </w:p>
        </w:tc>
        <w:tc>
          <w:tcPr>
            <w:tcW w:w="652" w:type="dxa"/>
            <w:vAlign w:val="center"/>
          </w:tcPr>
          <w:p w14:paraId="367C6C92" w14:textId="77777777" w:rsidR="005376DA" w:rsidRPr="008C7F3C" w:rsidRDefault="005376DA" w:rsidP="0097021A">
            <w:pPr>
              <w:jc w:val="center"/>
              <w:rPr>
                <w:ins w:id="1603" w:author="Author"/>
                <w:b/>
                <w:sz w:val="18"/>
                <w:szCs w:val="18"/>
              </w:rPr>
            </w:pPr>
          </w:p>
        </w:tc>
        <w:tc>
          <w:tcPr>
            <w:tcW w:w="652" w:type="dxa"/>
            <w:vAlign w:val="center"/>
          </w:tcPr>
          <w:p w14:paraId="5E5DE39F" w14:textId="77777777" w:rsidR="005376DA" w:rsidRPr="008C7F3C" w:rsidRDefault="005376DA" w:rsidP="0097021A">
            <w:pPr>
              <w:jc w:val="center"/>
              <w:rPr>
                <w:ins w:id="1604" w:author="Author"/>
                <w:b/>
                <w:sz w:val="18"/>
                <w:szCs w:val="18"/>
              </w:rPr>
            </w:pPr>
          </w:p>
        </w:tc>
        <w:tc>
          <w:tcPr>
            <w:tcW w:w="652" w:type="dxa"/>
            <w:vAlign w:val="center"/>
          </w:tcPr>
          <w:p w14:paraId="52F228A5" w14:textId="77777777" w:rsidR="005376DA" w:rsidRPr="008C7F3C" w:rsidRDefault="005376DA" w:rsidP="0097021A">
            <w:pPr>
              <w:jc w:val="center"/>
              <w:rPr>
                <w:ins w:id="1605" w:author="Author"/>
                <w:b/>
                <w:sz w:val="18"/>
                <w:szCs w:val="18"/>
              </w:rPr>
            </w:pPr>
          </w:p>
        </w:tc>
        <w:tc>
          <w:tcPr>
            <w:tcW w:w="652" w:type="dxa"/>
            <w:vAlign w:val="center"/>
          </w:tcPr>
          <w:p w14:paraId="2F0E32A3" w14:textId="77777777" w:rsidR="005376DA" w:rsidRPr="008C7F3C" w:rsidRDefault="005376DA" w:rsidP="0097021A">
            <w:pPr>
              <w:jc w:val="center"/>
              <w:rPr>
                <w:ins w:id="1606" w:author="Author"/>
                <w:b/>
                <w:sz w:val="18"/>
                <w:szCs w:val="18"/>
              </w:rPr>
            </w:pPr>
          </w:p>
        </w:tc>
        <w:tc>
          <w:tcPr>
            <w:tcW w:w="652" w:type="dxa"/>
            <w:vAlign w:val="center"/>
          </w:tcPr>
          <w:p w14:paraId="4EB951E2" w14:textId="77777777" w:rsidR="005376DA" w:rsidRPr="008C7F3C" w:rsidRDefault="005376DA" w:rsidP="0097021A">
            <w:pPr>
              <w:jc w:val="center"/>
              <w:rPr>
                <w:ins w:id="1607" w:author="Author"/>
                <w:b/>
                <w:sz w:val="18"/>
                <w:szCs w:val="18"/>
              </w:rPr>
            </w:pPr>
          </w:p>
        </w:tc>
        <w:tc>
          <w:tcPr>
            <w:tcW w:w="652" w:type="dxa"/>
            <w:vAlign w:val="center"/>
          </w:tcPr>
          <w:p w14:paraId="36872D8F" w14:textId="77777777" w:rsidR="005376DA" w:rsidRPr="008C7F3C" w:rsidRDefault="005376DA" w:rsidP="0097021A">
            <w:pPr>
              <w:jc w:val="center"/>
              <w:rPr>
                <w:ins w:id="1608" w:author="Author"/>
                <w:b/>
                <w:sz w:val="18"/>
                <w:szCs w:val="18"/>
              </w:rPr>
            </w:pPr>
          </w:p>
        </w:tc>
        <w:tc>
          <w:tcPr>
            <w:tcW w:w="652" w:type="dxa"/>
            <w:vAlign w:val="center"/>
          </w:tcPr>
          <w:p w14:paraId="7AEB9459" w14:textId="77777777" w:rsidR="005376DA" w:rsidRPr="008C7F3C" w:rsidRDefault="005376DA" w:rsidP="0097021A">
            <w:pPr>
              <w:jc w:val="center"/>
              <w:rPr>
                <w:ins w:id="1609" w:author="Author"/>
                <w:b/>
                <w:sz w:val="18"/>
                <w:szCs w:val="18"/>
              </w:rPr>
            </w:pPr>
            <w:ins w:id="1610" w:author="Author">
              <w:r>
                <w:rPr>
                  <w:b/>
                  <w:sz w:val="18"/>
                  <w:szCs w:val="18"/>
                </w:rPr>
                <w:t>X</w:t>
              </w:r>
            </w:ins>
          </w:p>
        </w:tc>
      </w:tr>
      <w:tr w:rsidR="005376DA" w:rsidRPr="008C7F3C" w14:paraId="7DFD44C2" w14:textId="77777777" w:rsidTr="0097021A">
        <w:trPr>
          <w:trHeight w:val="454"/>
          <w:jc w:val="center"/>
          <w:ins w:id="1611" w:author="Author"/>
        </w:trPr>
        <w:tc>
          <w:tcPr>
            <w:tcW w:w="2268" w:type="dxa"/>
            <w:shd w:val="clear" w:color="auto" w:fill="auto"/>
            <w:vAlign w:val="center"/>
          </w:tcPr>
          <w:p w14:paraId="359843A0" w14:textId="6E9485AD" w:rsidR="005376DA" w:rsidRDefault="005376DA" w:rsidP="0097021A">
            <w:pPr>
              <w:jc w:val="center"/>
              <w:rPr>
                <w:ins w:id="1612" w:author="Author"/>
                <w:b/>
                <w:sz w:val="18"/>
                <w:szCs w:val="18"/>
              </w:rPr>
            </w:pPr>
            <w:ins w:id="1613" w:author="Author">
              <w:r>
                <w:rPr>
                  <w:b/>
                  <w:sz w:val="18"/>
                  <w:szCs w:val="18"/>
                </w:rPr>
                <w:t>Adverse event monitoring</w:t>
              </w:r>
              <w:r w:rsidR="00554E37" w:rsidRPr="004261C7">
                <w:rPr>
                  <w:b/>
                  <w:sz w:val="18"/>
                  <w:szCs w:val="18"/>
                  <w:vertAlign w:val="superscript"/>
                </w:rPr>
                <w:t>§</w:t>
              </w:r>
            </w:ins>
          </w:p>
        </w:tc>
        <w:tc>
          <w:tcPr>
            <w:tcW w:w="652" w:type="dxa"/>
            <w:vAlign w:val="center"/>
          </w:tcPr>
          <w:p w14:paraId="2D672DE3" w14:textId="77777777" w:rsidR="005376DA" w:rsidRDefault="005376DA" w:rsidP="0097021A">
            <w:pPr>
              <w:jc w:val="center"/>
              <w:rPr>
                <w:ins w:id="1614" w:author="Author"/>
                <w:b/>
                <w:bCs w:val="0"/>
                <w:sz w:val="18"/>
                <w:szCs w:val="18"/>
              </w:rPr>
            </w:pPr>
            <w:ins w:id="1615" w:author="Author">
              <w:r>
                <w:rPr>
                  <w:b/>
                  <w:bCs w:val="0"/>
                  <w:sz w:val="18"/>
                  <w:szCs w:val="18"/>
                </w:rPr>
                <w:t>X</w:t>
              </w:r>
            </w:ins>
          </w:p>
        </w:tc>
        <w:tc>
          <w:tcPr>
            <w:tcW w:w="652" w:type="dxa"/>
            <w:vAlign w:val="center"/>
          </w:tcPr>
          <w:p w14:paraId="6A58325B" w14:textId="77777777" w:rsidR="005376DA" w:rsidRPr="008C7F3C" w:rsidRDefault="005376DA" w:rsidP="0097021A">
            <w:pPr>
              <w:jc w:val="center"/>
              <w:rPr>
                <w:ins w:id="1616" w:author="Author"/>
                <w:b/>
                <w:sz w:val="18"/>
                <w:szCs w:val="18"/>
              </w:rPr>
            </w:pPr>
            <w:ins w:id="1617" w:author="Author">
              <w:r>
                <w:rPr>
                  <w:b/>
                  <w:sz w:val="18"/>
                  <w:szCs w:val="18"/>
                </w:rPr>
                <w:t>X</w:t>
              </w:r>
            </w:ins>
          </w:p>
        </w:tc>
        <w:tc>
          <w:tcPr>
            <w:tcW w:w="652" w:type="dxa"/>
            <w:vAlign w:val="center"/>
          </w:tcPr>
          <w:p w14:paraId="5490C58B" w14:textId="77777777" w:rsidR="005376DA" w:rsidRPr="008C7F3C" w:rsidRDefault="005376DA" w:rsidP="0097021A">
            <w:pPr>
              <w:jc w:val="center"/>
              <w:rPr>
                <w:ins w:id="1618" w:author="Author"/>
                <w:b/>
                <w:sz w:val="18"/>
                <w:szCs w:val="18"/>
              </w:rPr>
            </w:pPr>
            <w:ins w:id="1619" w:author="Author">
              <w:r>
                <w:rPr>
                  <w:b/>
                  <w:sz w:val="18"/>
                  <w:szCs w:val="18"/>
                </w:rPr>
                <w:t>X</w:t>
              </w:r>
            </w:ins>
          </w:p>
        </w:tc>
        <w:tc>
          <w:tcPr>
            <w:tcW w:w="652" w:type="dxa"/>
            <w:vAlign w:val="center"/>
          </w:tcPr>
          <w:p w14:paraId="50F74255" w14:textId="77777777" w:rsidR="005376DA" w:rsidRPr="008C7F3C" w:rsidRDefault="005376DA" w:rsidP="0097021A">
            <w:pPr>
              <w:jc w:val="center"/>
              <w:rPr>
                <w:ins w:id="1620" w:author="Author"/>
                <w:b/>
                <w:sz w:val="18"/>
                <w:szCs w:val="18"/>
              </w:rPr>
            </w:pPr>
            <w:ins w:id="1621" w:author="Author">
              <w:r>
                <w:rPr>
                  <w:b/>
                  <w:sz w:val="18"/>
                  <w:szCs w:val="18"/>
                </w:rPr>
                <w:t>X</w:t>
              </w:r>
            </w:ins>
          </w:p>
        </w:tc>
        <w:tc>
          <w:tcPr>
            <w:tcW w:w="652" w:type="dxa"/>
            <w:vAlign w:val="center"/>
          </w:tcPr>
          <w:p w14:paraId="38B892BE" w14:textId="77777777" w:rsidR="005376DA" w:rsidRPr="008C7F3C" w:rsidRDefault="005376DA" w:rsidP="0097021A">
            <w:pPr>
              <w:jc w:val="center"/>
              <w:rPr>
                <w:ins w:id="1622" w:author="Author"/>
                <w:b/>
                <w:sz w:val="18"/>
                <w:szCs w:val="18"/>
              </w:rPr>
            </w:pPr>
            <w:ins w:id="1623" w:author="Author">
              <w:r>
                <w:rPr>
                  <w:b/>
                  <w:sz w:val="18"/>
                  <w:szCs w:val="18"/>
                </w:rPr>
                <w:t>X</w:t>
              </w:r>
            </w:ins>
          </w:p>
        </w:tc>
        <w:tc>
          <w:tcPr>
            <w:tcW w:w="652" w:type="dxa"/>
            <w:vAlign w:val="center"/>
          </w:tcPr>
          <w:p w14:paraId="1BE25107" w14:textId="77777777" w:rsidR="005376DA" w:rsidRPr="008C7F3C" w:rsidRDefault="005376DA" w:rsidP="0097021A">
            <w:pPr>
              <w:jc w:val="center"/>
              <w:rPr>
                <w:ins w:id="1624" w:author="Author"/>
                <w:b/>
                <w:sz w:val="18"/>
                <w:szCs w:val="18"/>
              </w:rPr>
            </w:pPr>
            <w:ins w:id="1625" w:author="Author">
              <w:r>
                <w:rPr>
                  <w:b/>
                  <w:sz w:val="18"/>
                  <w:szCs w:val="18"/>
                </w:rPr>
                <w:t>X</w:t>
              </w:r>
            </w:ins>
          </w:p>
        </w:tc>
        <w:tc>
          <w:tcPr>
            <w:tcW w:w="652" w:type="dxa"/>
            <w:vAlign w:val="center"/>
          </w:tcPr>
          <w:p w14:paraId="544B3064" w14:textId="77777777" w:rsidR="005376DA" w:rsidRPr="008C7F3C" w:rsidRDefault="005376DA" w:rsidP="0097021A">
            <w:pPr>
              <w:jc w:val="center"/>
              <w:rPr>
                <w:ins w:id="1626" w:author="Author"/>
                <w:b/>
                <w:sz w:val="18"/>
                <w:szCs w:val="18"/>
              </w:rPr>
            </w:pPr>
            <w:ins w:id="1627" w:author="Author">
              <w:r>
                <w:rPr>
                  <w:b/>
                  <w:sz w:val="18"/>
                  <w:szCs w:val="18"/>
                </w:rPr>
                <w:t>X</w:t>
              </w:r>
            </w:ins>
          </w:p>
        </w:tc>
        <w:tc>
          <w:tcPr>
            <w:tcW w:w="652" w:type="dxa"/>
            <w:vAlign w:val="center"/>
          </w:tcPr>
          <w:p w14:paraId="638C44AB" w14:textId="77777777" w:rsidR="005376DA" w:rsidRPr="008C7F3C" w:rsidRDefault="005376DA" w:rsidP="0097021A">
            <w:pPr>
              <w:jc w:val="center"/>
              <w:rPr>
                <w:ins w:id="1628" w:author="Author"/>
                <w:b/>
                <w:sz w:val="18"/>
                <w:szCs w:val="18"/>
              </w:rPr>
            </w:pPr>
            <w:ins w:id="1629" w:author="Author">
              <w:r>
                <w:rPr>
                  <w:b/>
                  <w:sz w:val="18"/>
                  <w:szCs w:val="18"/>
                </w:rPr>
                <w:t>X</w:t>
              </w:r>
            </w:ins>
          </w:p>
        </w:tc>
        <w:tc>
          <w:tcPr>
            <w:tcW w:w="652" w:type="dxa"/>
            <w:vAlign w:val="center"/>
          </w:tcPr>
          <w:p w14:paraId="173333E2" w14:textId="77777777" w:rsidR="005376DA" w:rsidRPr="008C7F3C" w:rsidRDefault="005376DA" w:rsidP="0097021A">
            <w:pPr>
              <w:jc w:val="center"/>
              <w:rPr>
                <w:ins w:id="1630" w:author="Author"/>
                <w:b/>
                <w:sz w:val="18"/>
                <w:szCs w:val="18"/>
              </w:rPr>
            </w:pPr>
            <w:ins w:id="1631" w:author="Author">
              <w:r>
                <w:rPr>
                  <w:b/>
                  <w:sz w:val="18"/>
                  <w:szCs w:val="18"/>
                </w:rPr>
                <w:t>X</w:t>
              </w:r>
            </w:ins>
          </w:p>
        </w:tc>
        <w:tc>
          <w:tcPr>
            <w:tcW w:w="652" w:type="dxa"/>
            <w:vAlign w:val="center"/>
          </w:tcPr>
          <w:p w14:paraId="225A1DD3" w14:textId="77777777" w:rsidR="005376DA" w:rsidRPr="008C7F3C" w:rsidRDefault="005376DA" w:rsidP="0097021A">
            <w:pPr>
              <w:jc w:val="center"/>
              <w:rPr>
                <w:ins w:id="1632" w:author="Author"/>
                <w:b/>
                <w:sz w:val="18"/>
                <w:szCs w:val="18"/>
              </w:rPr>
            </w:pPr>
            <w:ins w:id="1633" w:author="Author">
              <w:r>
                <w:rPr>
                  <w:b/>
                  <w:sz w:val="18"/>
                  <w:szCs w:val="18"/>
                </w:rPr>
                <w:t>X</w:t>
              </w:r>
            </w:ins>
          </w:p>
        </w:tc>
        <w:tc>
          <w:tcPr>
            <w:tcW w:w="652" w:type="dxa"/>
            <w:vAlign w:val="center"/>
          </w:tcPr>
          <w:p w14:paraId="7636EE62" w14:textId="77777777" w:rsidR="005376DA" w:rsidRPr="008C7F3C" w:rsidRDefault="005376DA" w:rsidP="0097021A">
            <w:pPr>
              <w:jc w:val="center"/>
              <w:rPr>
                <w:ins w:id="1634" w:author="Author"/>
                <w:b/>
                <w:sz w:val="18"/>
                <w:szCs w:val="18"/>
              </w:rPr>
            </w:pPr>
          </w:p>
        </w:tc>
        <w:tc>
          <w:tcPr>
            <w:tcW w:w="652" w:type="dxa"/>
            <w:vAlign w:val="center"/>
          </w:tcPr>
          <w:p w14:paraId="3464116D" w14:textId="77777777" w:rsidR="005376DA" w:rsidRDefault="005376DA" w:rsidP="0097021A">
            <w:pPr>
              <w:jc w:val="center"/>
              <w:rPr>
                <w:ins w:id="1635" w:author="Author"/>
                <w:b/>
                <w:sz w:val="18"/>
                <w:szCs w:val="18"/>
              </w:rPr>
            </w:pPr>
          </w:p>
        </w:tc>
      </w:tr>
    </w:tbl>
    <w:p w14:paraId="5A1CE19B" w14:textId="418D060A" w:rsidR="006A6905" w:rsidRDefault="005376DA" w:rsidP="000C78CD">
      <w:pPr>
        <w:spacing w:after="60"/>
        <w:contextualSpacing w:val="0"/>
        <w:rPr>
          <w:ins w:id="1636" w:author="Author"/>
          <w:sz w:val="20"/>
        </w:rPr>
      </w:pPr>
      <w:ins w:id="1637" w:author="Author">
        <w:r w:rsidRPr="00F164E3">
          <w:rPr>
            <w:sz w:val="20"/>
          </w:rPr>
          <w:t>*</w:t>
        </w:r>
        <w:r w:rsidR="00554E37">
          <w:rPr>
            <w:sz w:val="20"/>
          </w:rPr>
          <w:t xml:space="preserve"> </w:t>
        </w:r>
        <w:r w:rsidR="002377F6">
          <w:rPr>
            <w:sz w:val="20"/>
          </w:rPr>
          <w:t>O</w:t>
        </w:r>
        <w:r w:rsidRPr="003459B6">
          <w:rPr>
            <w:sz w:val="20"/>
          </w:rPr>
          <w:t xml:space="preserve">nly administered to </w:t>
        </w:r>
        <w:r w:rsidR="002377F6">
          <w:rPr>
            <w:sz w:val="20"/>
          </w:rPr>
          <w:t>patients</w:t>
        </w:r>
        <w:r w:rsidRPr="003459B6">
          <w:rPr>
            <w:sz w:val="20"/>
          </w:rPr>
          <w:t xml:space="preserve"> allocated treatment in the relevant comparison.</w:t>
        </w:r>
        <w:r w:rsidR="004261C7">
          <w:rPr>
            <w:sz w:val="20"/>
          </w:rPr>
          <w:t xml:space="preserve"> Bal</w:t>
        </w:r>
        <w:r w:rsidR="002408F2">
          <w:rPr>
            <w:sz w:val="20"/>
          </w:rPr>
          <w:t xml:space="preserve">oxavir marboxil and oseltamivir </w:t>
        </w:r>
        <w:r w:rsidR="002377F6">
          <w:rPr>
            <w:sz w:val="20"/>
          </w:rPr>
          <w:t>continue</w:t>
        </w:r>
        <w:r w:rsidR="004261C7">
          <w:rPr>
            <w:sz w:val="20"/>
          </w:rPr>
          <w:t xml:space="preserve"> after discharge if needed to complete the course. Corticosteroids </w:t>
        </w:r>
        <w:r w:rsidR="002377F6">
          <w:rPr>
            <w:sz w:val="20"/>
          </w:rPr>
          <w:t>stop</w:t>
        </w:r>
        <w:r w:rsidR="004261C7">
          <w:rPr>
            <w:sz w:val="20"/>
          </w:rPr>
          <w:t xml:space="preserve"> on discharge.</w:t>
        </w:r>
      </w:ins>
    </w:p>
    <w:p w14:paraId="57A61B83" w14:textId="27445846" w:rsidR="005376DA" w:rsidRDefault="005376DA" w:rsidP="000C78CD">
      <w:pPr>
        <w:spacing w:after="60"/>
        <w:contextualSpacing w:val="0"/>
        <w:rPr>
          <w:ins w:id="1638" w:author="Author"/>
          <w:sz w:val="20"/>
        </w:rPr>
      </w:pPr>
      <w:ins w:id="1639" w:author="Author">
        <w:r w:rsidRPr="000C78CD">
          <w:rPr>
            <w:sz w:val="20"/>
            <w:szCs w:val="20"/>
            <w:vertAlign w:val="superscript"/>
          </w:rPr>
          <w:t xml:space="preserve">† </w:t>
        </w:r>
        <w:r w:rsidR="00554E37">
          <w:rPr>
            <w:sz w:val="20"/>
            <w:szCs w:val="20"/>
            <w:lang w:val="en-US"/>
          </w:rPr>
          <w:t>Initial f</w:t>
        </w:r>
        <w:r w:rsidR="002408F2">
          <w:rPr>
            <w:sz w:val="20"/>
            <w:szCs w:val="20"/>
            <w:lang w:val="en-US"/>
          </w:rPr>
          <w:t xml:space="preserve">ollow-up to be completed </w:t>
        </w:r>
        <w:r w:rsidR="00554E37">
          <w:rPr>
            <w:sz w:val="20"/>
            <w:szCs w:val="20"/>
            <w:lang w:val="en-US"/>
          </w:rPr>
          <w:t>a</w:t>
        </w:r>
        <w:r w:rsidR="002377F6">
          <w:rPr>
            <w:sz w:val="20"/>
            <w:szCs w:val="20"/>
            <w:lang w:val="en-US"/>
          </w:rPr>
          <w:t xml:space="preserve">t discharge, death or on day </w:t>
        </w:r>
        <w:r w:rsidR="00554E37">
          <w:rPr>
            <w:sz w:val="20"/>
            <w:szCs w:val="20"/>
            <w:lang w:val="en-US"/>
          </w:rPr>
          <w:t>28, whichever is earliest</w:t>
        </w:r>
        <w:r w:rsidR="004261C7">
          <w:rPr>
            <w:sz w:val="20"/>
            <w:szCs w:val="20"/>
            <w:lang w:val="en-US"/>
          </w:rPr>
          <w:t>.</w:t>
        </w:r>
        <w:r w:rsidR="006A6905">
          <w:rPr>
            <w:sz w:val="20"/>
            <w:szCs w:val="20"/>
            <w:lang w:val="en-US"/>
          </w:rPr>
          <w:t xml:space="preserve"> At non-UK/non-</w:t>
        </w:r>
        <w:r w:rsidR="0089698D">
          <w:rPr>
            <w:sz w:val="20"/>
            <w:szCs w:val="20"/>
            <w:lang w:val="en-US"/>
          </w:rPr>
          <w:t>EU sites</w:t>
        </w:r>
        <w:r w:rsidR="0096299B">
          <w:rPr>
            <w:sz w:val="20"/>
            <w:szCs w:val="20"/>
            <w:lang w:val="en-US"/>
          </w:rPr>
          <w:t>, discharged patients or their relative</w:t>
        </w:r>
        <w:r w:rsidR="0039431F">
          <w:rPr>
            <w:sz w:val="20"/>
            <w:szCs w:val="20"/>
            <w:lang w:val="en-US"/>
          </w:rPr>
          <w:t>s</w:t>
        </w:r>
        <w:r w:rsidR="0096299B">
          <w:rPr>
            <w:sz w:val="20"/>
            <w:szCs w:val="20"/>
            <w:lang w:val="en-US"/>
          </w:rPr>
          <w:t xml:space="preserve"> are</w:t>
        </w:r>
        <w:r w:rsidR="0039431F">
          <w:rPr>
            <w:sz w:val="20"/>
            <w:szCs w:val="20"/>
            <w:lang w:val="en-US"/>
          </w:rPr>
          <w:t xml:space="preserve"> also</w:t>
        </w:r>
        <w:r w:rsidR="0096299B">
          <w:rPr>
            <w:sz w:val="20"/>
            <w:szCs w:val="20"/>
            <w:lang w:val="en-US"/>
          </w:rPr>
          <w:t xml:space="preserve"> contacted on day 28 </w:t>
        </w:r>
        <w:r w:rsidR="006A6905">
          <w:rPr>
            <w:sz w:val="20"/>
            <w:szCs w:val="20"/>
            <w:lang w:val="en-US"/>
          </w:rPr>
          <w:t>to confirm vital status.</w:t>
        </w:r>
      </w:ins>
    </w:p>
    <w:p w14:paraId="462D59F7" w14:textId="6C0B5EA6" w:rsidR="00554E37" w:rsidRDefault="00554E37" w:rsidP="000C78CD">
      <w:pPr>
        <w:spacing w:after="60"/>
        <w:contextualSpacing w:val="0"/>
        <w:rPr>
          <w:ins w:id="1640" w:author="Author"/>
          <w:sz w:val="20"/>
          <w:szCs w:val="20"/>
          <w:lang w:val="en-US"/>
        </w:rPr>
      </w:pPr>
      <w:ins w:id="1641" w:author="Author">
        <w:r w:rsidRPr="004261C7">
          <w:rPr>
            <w:sz w:val="20"/>
            <w:szCs w:val="20"/>
            <w:vertAlign w:val="superscript"/>
            <w:lang w:val="en-US"/>
          </w:rPr>
          <w:lastRenderedPageBreak/>
          <w:t>‡</w:t>
        </w:r>
        <w:r>
          <w:rPr>
            <w:sz w:val="20"/>
            <w:szCs w:val="20"/>
            <w:lang w:val="en-US"/>
          </w:rPr>
          <w:t xml:space="preserve"> 6-month follow-up </w:t>
        </w:r>
        <w:r w:rsidR="00806232">
          <w:rPr>
            <w:sz w:val="20"/>
            <w:szCs w:val="20"/>
            <w:lang w:val="en-US"/>
          </w:rPr>
          <w:t xml:space="preserve">form is not </w:t>
        </w:r>
        <w:r w:rsidR="002377F6">
          <w:rPr>
            <w:sz w:val="20"/>
            <w:szCs w:val="20"/>
            <w:lang w:val="en-US"/>
          </w:rPr>
          <w:t>completed in the UK</w:t>
        </w:r>
        <w:r w:rsidR="00806232">
          <w:rPr>
            <w:sz w:val="20"/>
            <w:szCs w:val="20"/>
            <w:lang w:val="en-US"/>
          </w:rPr>
          <w:t>,</w:t>
        </w:r>
        <w:r w:rsidR="004261C7">
          <w:rPr>
            <w:sz w:val="20"/>
            <w:szCs w:val="20"/>
            <w:lang w:val="en-US"/>
          </w:rPr>
          <w:t xml:space="preserve"> as </w:t>
        </w:r>
        <w:r w:rsidR="00806232">
          <w:rPr>
            <w:sz w:val="20"/>
            <w:szCs w:val="20"/>
            <w:lang w:val="en-US"/>
          </w:rPr>
          <w:t>this</w:t>
        </w:r>
        <w:r w:rsidR="004261C7">
          <w:rPr>
            <w:sz w:val="20"/>
            <w:szCs w:val="20"/>
            <w:lang w:val="en-US"/>
          </w:rPr>
          <w:t xml:space="preserve"> information is obtained</w:t>
        </w:r>
        <w:r>
          <w:rPr>
            <w:sz w:val="20"/>
            <w:szCs w:val="20"/>
            <w:lang w:val="en-US"/>
          </w:rPr>
          <w:t xml:space="preserve"> via </w:t>
        </w:r>
        <w:r w:rsidR="004261C7">
          <w:rPr>
            <w:sz w:val="20"/>
            <w:szCs w:val="20"/>
            <w:lang w:val="en-US"/>
          </w:rPr>
          <w:t xml:space="preserve">linkage to national </w:t>
        </w:r>
        <w:r>
          <w:rPr>
            <w:sz w:val="20"/>
            <w:szCs w:val="20"/>
            <w:lang w:val="en-US"/>
          </w:rPr>
          <w:t xml:space="preserve">healthcare </w:t>
        </w:r>
        <w:r w:rsidR="004261C7">
          <w:rPr>
            <w:sz w:val="20"/>
            <w:szCs w:val="20"/>
            <w:lang w:val="en-US"/>
          </w:rPr>
          <w:t>records</w:t>
        </w:r>
        <w:r>
          <w:rPr>
            <w:sz w:val="20"/>
            <w:szCs w:val="20"/>
            <w:lang w:val="en-US"/>
          </w:rPr>
          <w:t xml:space="preserve">. </w:t>
        </w:r>
        <w:r w:rsidR="004261C7">
          <w:rPr>
            <w:sz w:val="20"/>
            <w:szCs w:val="20"/>
            <w:lang w:val="en-US"/>
          </w:rPr>
          <w:t>At non-UK sites, 6-month follow-up should be completed from local</w:t>
        </w:r>
        <w:r>
          <w:rPr>
            <w:sz w:val="20"/>
            <w:szCs w:val="20"/>
            <w:lang w:val="en-US"/>
          </w:rPr>
          <w:t xml:space="preserve"> medical records </w:t>
        </w:r>
        <w:r w:rsidR="004261C7">
          <w:rPr>
            <w:sz w:val="20"/>
            <w:szCs w:val="20"/>
            <w:lang w:val="en-US"/>
          </w:rPr>
          <w:t>plus</w:t>
        </w:r>
        <w:r>
          <w:rPr>
            <w:sz w:val="20"/>
            <w:szCs w:val="20"/>
            <w:lang w:val="en-US"/>
          </w:rPr>
          <w:t xml:space="preserve"> contac</w:t>
        </w:r>
        <w:r w:rsidR="002408F2">
          <w:rPr>
            <w:sz w:val="20"/>
            <w:szCs w:val="20"/>
            <w:lang w:val="en-US"/>
          </w:rPr>
          <w:t>t with the patient/</w:t>
        </w:r>
        <w:r w:rsidR="004261C7">
          <w:rPr>
            <w:sz w:val="20"/>
            <w:szCs w:val="20"/>
            <w:lang w:val="en-US"/>
          </w:rPr>
          <w:t xml:space="preserve">relative (unless </w:t>
        </w:r>
        <w:r w:rsidR="002377F6">
          <w:rPr>
            <w:sz w:val="20"/>
            <w:szCs w:val="20"/>
            <w:lang w:val="en-US"/>
          </w:rPr>
          <w:t xml:space="preserve">all </w:t>
        </w:r>
        <w:r w:rsidR="0089698D">
          <w:rPr>
            <w:sz w:val="20"/>
            <w:szCs w:val="20"/>
            <w:lang w:val="en-US"/>
          </w:rPr>
          <w:t xml:space="preserve">necessary </w:t>
        </w:r>
        <w:r w:rsidR="004261C7">
          <w:rPr>
            <w:sz w:val="20"/>
            <w:szCs w:val="20"/>
            <w:lang w:val="en-US"/>
          </w:rPr>
          <w:t xml:space="preserve">information </w:t>
        </w:r>
        <w:r w:rsidR="0089698D">
          <w:rPr>
            <w:sz w:val="20"/>
            <w:szCs w:val="20"/>
            <w:lang w:val="en-US"/>
          </w:rPr>
          <w:t>can be obtained</w:t>
        </w:r>
        <w:r w:rsidR="004261C7">
          <w:rPr>
            <w:sz w:val="20"/>
            <w:szCs w:val="20"/>
            <w:lang w:val="en-US"/>
          </w:rPr>
          <w:t xml:space="preserve"> from local</w:t>
        </w:r>
        <w:r w:rsidR="0089698D">
          <w:rPr>
            <w:sz w:val="20"/>
            <w:szCs w:val="20"/>
            <w:lang w:val="en-US"/>
          </w:rPr>
          <w:t xml:space="preserve"> medical</w:t>
        </w:r>
        <w:r w:rsidR="004261C7">
          <w:rPr>
            <w:sz w:val="20"/>
            <w:szCs w:val="20"/>
            <w:lang w:val="en-US"/>
          </w:rPr>
          <w:t xml:space="preserve"> records).</w:t>
        </w:r>
      </w:ins>
    </w:p>
    <w:p w14:paraId="44A14BDB" w14:textId="64EBA328" w:rsidR="00805060" w:rsidRDefault="00554E37" w:rsidP="000C78CD">
      <w:pPr>
        <w:spacing w:after="60"/>
        <w:contextualSpacing w:val="0"/>
        <w:rPr>
          <w:ins w:id="1642" w:author="Author"/>
          <w:noProof/>
          <w:sz w:val="20"/>
        </w:rPr>
      </w:pPr>
      <w:ins w:id="1643" w:author="Author">
        <w:r w:rsidRPr="004261C7">
          <w:rPr>
            <w:sz w:val="20"/>
            <w:szCs w:val="20"/>
            <w:vertAlign w:val="superscript"/>
            <w:lang w:val="en-US"/>
          </w:rPr>
          <w:t>§</w:t>
        </w:r>
        <w:r w:rsidRPr="00554E37">
          <w:rPr>
            <w:sz w:val="20"/>
            <w:szCs w:val="20"/>
          </w:rPr>
          <w:t xml:space="preserve"> P</w:t>
        </w:r>
        <w:r w:rsidRPr="00F164E3">
          <w:rPr>
            <w:sz w:val="20"/>
          </w:rPr>
          <w:t xml:space="preserve">articipants are monitored </w:t>
        </w:r>
        <w:r>
          <w:rPr>
            <w:sz w:val="20"/>
          </w:rPr>
          <w:t>for serious adverse reactions to study treatment by their clinical team</w:t>
        </w:r>
        <w:r w:rsidR="004261C7">
          <w:rPr>
            <w:sz w:val="20"/>
          </w:rPr>
          <w:t>.</w:t>
        </w:r>
        <w:r w:rsidR="00805060">
          <w:br w:type="page"/>
        </w:r>
      </w:ins>
    </w:p>
    <w:p w14:paraId="7B3FAF17" w14:textId="71793DF1" w:rsidR="00805060" w:rsidRPr="00805060" w:rsidRDefault="00805060" w:rsidP="00805060">
      <w:pPr>
        <w:pStyle w:val="Heading2"/>
        <w:rPr>
          <w:ins w:id="1644" w:author="Author"/>
          <w:noProof/>
        </w:rPr>
      </w:pPr>
      <w:bookmarkStart w:id="1645" w:name="_Toc155641145"/>
      <w:bookmarkStart w:id="1646" w:name="_Toc156975160"/>
      <w:bookmarkStart w:id="1647" w:name="_Toc203991621"/>
      <w:ins w:id="1648" w:author="Author">
        <w:r>
          <w:lastRenderedPageBreak/>
          <w:t>Appendix 8</w:t>
        </w:r>
        <w:r w:rsidRPr="002573E2">
          <w:t xml:space="preserve">: </w:t>
        </w:r>
        <w:bookmarkEnd w:id="1645"/>
        <w:bookmarkEnd w:id="1646"/>
        <w:r>
          <w:t>Abbreviations</w:t>
        </w:r>
        <w:bookmarkEnd w:id="1647"/>
        <w:r w:rsidRPr="00805060">
          <w:rPr>
            <w:sz w:val="28"/>
          </w:rPr>
          <w:t xml:space="preserve"> </w:t>
        </w:r>
      </w:ins>
    </w:p>
    <w:p w14:paraId="552D10DF" w14:textId="77777777" w:rsidR="00805060" w:rsidRPr="0023421A" w:rsidRDefault="00805060" w:rsidP="00805060">
      <w:pPr>
        <w:spacing w:line="360" w:lineRule="auto"/>
        <w:rPr>
          <w:ins w:id="1649" w:author="Autho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271"/>
        <w:gridCol w:w="5954"/>
      </w:tblGrid>
      <w:tr w:rsidR="00805060" w:rsidRPr="006B4F9B" w14:paraId="33257EE8" w14:textId="77777777" w:rsidTr="004C31A9">
        <w:trPr>
          <w:trHeight w:val="3460"/>
          <w:ins w:id="1650" w:author="Author"/>
        </w:trPr>
        <w:tc>
          <w:tcPr>
            <w:tcW w:w="1271" w:type="dxa"/>
          </w:tcPr>
          <w:p w14:paraId="3CED1D3E" w14:textId="77777777" w:rsidR="00805060" w:rsidRDefault="00805060" w:rsidP="004C31A9">
            <w:pPr>
              <w:spacing w:line="480" w:lineRule="auto"/>
              <w:outlineLvl w:val="3"/>
              <w:rPr>
                <w:ins w:id="1651" w:author="Author"/>
                <w:b/>
                <w:bCs w:val="0"/>
                <w:sz w:val="22"/>
                <w:szCs w:val="22"/>
              </w:rPr>
            </w:pPr>
            <w:ins w:id="1652" w:author="Author">
              <w:r>
                <w:rPr>
                  <w:b/>
                  <w:bCs w:val="0"/>
                  <w:sz w:val="22"/>
                  <w:szCs w:val="22"/>
                </w:rPr>
                <w:t>CAP</w:t>
              </w:r>
            </w:ins>
          </w:p>
          <w:p w14:paraId="6F87B261" w14:textId="77777777" w:rsidR="00805060" w:rsidRPr="001D4DF7" w:rsidRDefault="00805060" w:rsidP="004C31A9">
            <w:pPr>
              <w:spacing w:line="480" w:lineRule="auto"/>
              <w:outlineLvl w:val="3"/>
              <w:rPr>
                <w:ins w:id="1653" w:author="Author"/>
                <w:b/>
                <w:bCs w:val="0"/>
                <w:sz w:val="22"/>
                <w:szCs w:val="22"/>
              </w:rPr>
            </w:pPr>
            <w:ins w:id="1654" w:author="Author">
              <w:r>
                <w:rPr>
                  <w:b/>
                  <w:bCs w:val="0"/>
                  <w:sz w:val="22"/>
                  <w:szCs w:val="22"/>
                </w:rPr>
                <w:t>CCO</w:t>
              </w:r>
            </w:ins>
          </w:p>
          <w:p w14:paraId="43D331CB" w14:textId="77777777" w:rsidR="00805060" w:rsidRPr="00362E7C" w:rsidRDefault="00805060" w:rsidP="004C31A9">
            <w:pPr>
              <w:spacing w:line="480" w:lineRule="auto"/>
              <w:outlineLvl w:val="3"/>
              <w:rPr>
                <w:ins w:id="1655" w:author="Author"/>
                <w:b/>
                <w:kern w:val="28"/>
                <w:sz w:val="22"/>
                <w:szCs w:val="22"/>
              </w:rPr>
            </w:pPr>
            <w:ins w:id="1656" w:author="Author">
              <w:r w:rsidRPr="00362E7C">
                <w:rPr>
                  <w:b/>
                  <w:kern w:val="28"/>
                  <w:sz w:val="22"/>
                  <w:szCs w:val="22"/>
                </w:rPr>
                <w:t>DMC</w:t>
              </w:r>
            </w:ins>
          </w:p>
          <w:p w14:paraId="182A0AA5" w14:textId="77777777" w:rsidR="00805060" w:rsidRDefault="00805060" w:rsidP="004C31A9">
            <w:pPr>
              <w:spacing w:line="480" w:lineRule="auto"/>
              <w:outlineLvl w:val="3"/>
              <w:rPr>
                <w:ins w:id="1657" w:author="Author"/>
                <w:b/>
                <w:kern w:val="28"/>
                <w:sz w:val="22"/>
                <w:szCs w:val="22"/>
                <w:lang w:val="fr-FR"/>
              </w:rPr>
            </w:pPr>
            <w:ins w:id="1658" w:author="Author">
              <w:r>
                <w:rPr>
                  <w:b/>
                  <w:kern w:val="28"/>
                  <w:sz w:val="22"/>
                  <w:szCs w:val="22"/>
                  <w:lang w:val="fr-FR"/>
                </w:rPr>
                <w:t>ECMO</w:t>
              </w:r>
            </w:ins>
          </w:p>
          <w:p w14:paraId="1FE723E0" w14:textId="77777777" w:rsidR="00805060" w:rsidRPr="00A43420" w:rsidRDefault="00805060" w:rsidP="004C31A9">
            <w:pPr>
              <w:spacing w:line="480" w:lineRule="auto"/>
              <w:outlineLvl w:val="3"/>
              <w:rPr>
                <w:ins w:id="1659" w:author="Author"/>
                <w:b/>
                <w:kern w:val="28"/>
                <w:sz w:val="22"/>
                <w:szCs w:val="22"/>
                <w:lang w:val="fr-FR"/>
              </w:rPr>
            </w:pPr>
            <w:ins w:id="1660" w:author="Author">
              <w:r w:rsidRPr="00A43420">
                <w:rPr>
                  <w:b/>
                  <w:kern w:val="28"/>
                  <w:sz w:val="22"/>
                  <w:szCs w:val="22"/>
                  <w:lang w:val="fr-FR"/>
                </w:rPr>
                <w:t>GCP</w:t>
              </w:r>
            </w:ins>
          </w:p>
          <w:p w14:paraId="01580A3E" w14:textId="77777777" w:rsidR="00805060" w:rsidRPr="00362E7C" w:rsidRDefault="00805060" w:rsidP="004C31A9">
            <w:pPr>
              <w:spacing w:line="480" w:lineRule="auto"/>
              <w:outlineLvl w:val="3"/>
              <w:rPr>
                <w:ins w:id="1661" w:author="Author"/>
                <w:b/>
                <w:kern w:val="28"/>
                <w:sz w:val="22"/>
                <w:szCs w:val="22"/>
              </w:rPr>
            </w:pPr>
            <w:ins w:id="1662" w:author="Author">
              <w:r>
                <w:rPr>
                  <w:b/>
                  <w:kern w:val="28"/>
                  <w:sz w:val="22"/>
                  <w:szCs w:val="22"/>
                </w:rPr>
                <w:t>LCC</w:t>
              </w:r>
            </w:ins>
          </w:p>
          <w:p w14:paraId="298D930A" w14:textId="77777777" w:rsidR="00805060" w:rsidRPr="00362E7C" w:rsidRDefault="00805060" w:rsidP="004C31A9">
            <w:pPr>
              <w:spacing w:line="480" w:lineRule="auto"/>
              <w:outlineLvl w:val="3"/>
              <w:rPr>
                <w:ins w:id="1663" w:author="Author"/>
                <w:b/>
                <w:kern w:val="28"/>
                <w:sz w:val="22"/>
                <w:szCs w:val="22"/>
              </w:rPr>
            </w:pPr>
            <w:ins w:id="1664" w:author="Author">
              <w:r>
                <w:rPr>
                  <w:b/>
                  <w:kern w:val="28"/>
                  <w:sz w:val="22"/>
                  <w:szCs w:val="22"/>
                </w:rPr>
                <w:t>RCC</w:t>
              </w:r>
            </w:ins>
          </w:p>
          <w:p w14:paraId="374EA80C" w14:textId="77777777" w:rsidR="00805060" w:rsidRDefault="00805060" w:rsidP="004C31A9">
            <w:pPr>
              <w:spacing w:line="480" w:lineRule="auto"/>
              <w:outlineLvl w:val="3"/>
              <w:rPr>
                <w:ins w:id="1665" w:author="Author"/>
                <w:b/>
                <w:bCs w:val="0"/>
                <w:kern w:val="28"/>
                <w:sz w:val="22"/>
                <w:szCs w:val="22"/>
              </w:rPr>
            </w:pPr>
            <w:ins w:id="1666" w:author="Author">
              <w:r>
                <w:rPr>
                  <w:b/>
                  <w:bCs w:val="0"/>
                  <w:kern w:val="28"/>
                  <w:sz w:val="22"/>
                  <w:szCs w:val="22"/>
                </w:rPr>
                <w:t>SSAR</w:t>
              </w:r>
            </w:ins>
          </w:p>
          <w:p w14:paraId="5F91A94A" w14:textId="77777777" w:rsidR="00805060" w:rsidRPr="001D4DF7" w:rsidRDefault="00805060" w:rsidP="004C31A9">
            <w:pPr>
              <w:spacing w:line="480" w:lineRule="auto"/>
              <w:outlineLvl w:val="3"/>
              <w:rPr>
                <w:ins w:id="1667" w:author="Author"/>
                <w:b/>
                <w:bCs w:val="0"/>
                <w:kern w:val="28"/>
                <w:sz w:val="22"/>
                <w:szCs w:val="22"/>
              </w:rPr>
            </w:pPr>
            <w:ins w:id="1668" w:author="Author">
              <w:r>
                <w:rPr>
                  <w:b/>
                  <w:bCs w:val="0"/>
                  <w:kern w:val="28"/>
                  <w:sz w:val="22"/>
                  <w:szCs w:val="22"/>
                </w:rPr>
                <w:t>SUSAR</w:t>
              </w:r>
            </w:ins>
          </w:p>
        </w:tc>
        <w:tc>
          <w:tcPr>
            <w:tcW w:w="5954" w:type="dxa"/>
          </w:tcPr>
          <w:p w14:paraId="721864A1" w14:textId="77777777" w:rsidR="00805060" w:rsidRDefault="00805060" w:rsidP="004C31A9">
            <w:pPr>
              <w:spacing w:line="480" w:lineRule="auto"/>
              <w:outlineLvl w:val="3"/>
              <w:rPr>
                <w:ins w:id="1669" w:author="Author"/>
                <w:kern w:val="28"/>
                <w:sz w:val="22"/>
                <w:szCs w:val="22"/>
              </w:rPr>
            </w:pPr>
            <w:ins w:id="1670" w:author="Author">
              <w:r>
                <w:rPr>
                  <w:kern w:val="28"/>
                  <w:sz w:val="22"/>
                  <w:szCs w:val="22"/>
                </w:rPr>
                <w:t>Community-acquired pneumonia</w:t>
              </w:r>
            </w:ins>
          </w:p>
          <w:p w14:paraId="2CD97225" w14:textId="77777777" w:rsidR="00805060" w:rsidRPr="00362E7C" w:rsidRDefault="00805060" w:rsidP="004C31A9">
            <w:pPr>
              <w:spacing w:line="480" w:lineRule="auto"/>
              <w:outlineLvl w:val="3"/>
              <w:rPr>
                <w:ins w:id="1671" w:author="Author"/>
                <w:sz w:val="22"/>
                <w:szCs w:val="22"/>
              </w:rPr>
            </w:pPr>
            <w:ins w:id="1672" w:author="Author">
              <w:r>
                <w:rPr>
                  <w:kern w:val="28"/>
                  <w:sz w:val="22"/>
                  <w:szCs w:val="22"/>
                </w:rPr>
                <w:t>Central Coordinating Office</w:t>
              </w:r>
            </w:ins>
          </w:p>
          <w:p w14:paraId="2CFCC072" w14:textId="77777777" w:rsidR="00805060" w:rsidRPr="00362E7C" w:rsidRDefault="00805060" w:rsidP="004C31A9">
            <w:pPr>
              <w:spacing w:line="480" w:lineRule="auto"/>
              <w:outlineLvl w:val="3"/>
              <w:rPr>
                <w:ins w:id="1673" w:author="Author"/>
                <w:sz w:val="22"/>
                <w:szCs w:val="22"/>
              </w:rPr>
            </w:pPr>
            <w:ins w:id="1674" w:author="Author">
              <w:r w:rsidRPr="00362E7C">
                <w:rPr>
                  <w:sz w:val="22"/>
                  <w:szCs w:val="22"/>
                </w:rPr>
                <w:t>Data Monitoring Committee</w:t>
              </w:r>
            </w:ins>
          </w:p>
          <w:p w14:paraId="776FA86E" w14:textId="77777777" w:rsidR="00805060" w:rsidRDefault="00805060" w:rsidP="004C31A9">
            <w:pPr>
              <w:spacing w:line="480" w:lineRule="auto"/>
              <w:outlineLvl w:val="3"/>
              <w:rPr>
                <w:ins w:id="1675" w:author="Author"/>
                <w:kern w:val="28"/>
                <w:sz w:val="22"/>
                <w:szCs w:val="22"/>
              </w:rPr>
            </w:pPr>
            <w:ins w:id="1676" w:author="Author">
              <w:r>
                <w:rPr>
                  <w:kern w:val="28"/>
                  <w:sz w:val="22"/>
                  <w:szCs w:val="22"/>
                </w:rPr>
                <w:t>E</w:t>
              </w:r>
              <w:r w:rsidRPr="000C1882">
                <w:rPr>
                  <w:kern w:val="28"/>
                  <w:sz w:val="22"/>
                  <w:szCs w:val="22"/>
                </w:rPr>
                <w:t xml:space="preserve">xtracorporeal membrane oxygenation </w:t>
              </w:r>
            </w:ins>
          </w:p>
          <w:p w14:paraId="119D8E0F" w14:textId="77777777" w:rsidR="00805060" w:rsidRPr="00362E7C" w:rsidRDefault="00805060" w:rsidP="004C31A9">
            <w:pPr>
              <w:spacing w:line="480" w:lineRule="auto"/>
              <w:outlineLvl w:val="3"/>
              <w:rPr>
                <w:ins w:id="1677" w:author="Author"/>
                <w:kern w:val="28"/>
                <w:sz w:val="22"/>
                <w:szCs w:val="22"/>
              </w:rPr>
            </w:pPr>
            <w:ins w:id="1678" w:author="Author">
              <w:r w:rsidRPr="00362E7C">
                <w:rPr>
                  <w:kern w:val="28"/>
                  <w:sz w:val="22"/>
                  <w:szCs w:val="22"/>
                </w:rPr>
                <w:t>Good Clinical Practice</w:t>
              </w:r>
            </w:ins>
          </w:p>
          <w:p w14:paraId="645F7FEF" w14:textId="77777777" w:rsidR="00805060" w:rsidRPr="00362E7C" w:rsidRDefault="00805060" w:rsidP="004C31A9">
            <w:pPr>
              <w:spacing w:line="480" w:lineRule="auto"/>
              <w:outlineLvl w:val="3"/>
              <w:rPr>
                <w:ins w:id="1679" w:author="Author"/>
                <w:kern w:val="28"/>
                <w:sz w:val="22"/>
                <w:szCs w:val="22"/>
              </w:rPr>
            </w:pPr>
            <w:ins w:id="1680" w:author="Author">
              <w:r>
                <w:rPr>
                  <w:kern w:val="28"/>
                  <w:sz w:val="22"/>
                  <w:szCs w:val="22"/>
                </w:rPr>
                <w:t>Local Clinical Centre (i.e. a trial site)</w:t>
              </w:r>
            </w:ins>
          </w:p>
          <w:p w14:paraId="3EBBCD4A" w14:textId="77777777" w:rsidR="00805060" w:rsidRPr="00362E7C" w:rsidRDefault="00805060" w:rsidP="004C31A9">
            <w:pPr>
              <w:spacing w:line="480" w:lineRule="auto"/>
              <w:outlineLvl w:val="3"/>
              <w:rPr>
                <w:ins w:id="1681" w:author="Author"/>
                <w:rFonts w:eastAsiaTheme="minorHAnsi"/>
                <w:bCs w:val="0"/>
                <w:color w:val="auto"/>
                <w:sz w:val="22"/>
                <w:szCs w:val="22"/>
                <w:lang w:val="en-US" w:eastAsia="en-US"/>
              </w:rPr>
            </w:pPr>
            <w:ins w:id="1682" w:author="Author">
              <w:r w:rsidRPr="00362E7C">
                <w:rPr>
                  <w:rFonts w:eastAsiaTheme="minorHAnsi"/>
                  <w:bCs w:val="0"/>
                  <w:color w:val="auto"/>
                  <w:sz w:val="22"/>
                  <w:szCs w:val="22"/>
                  <w:lang w:val="en-US" w:eastAsia="en-US"/>
                </w:rPr>
                <w:t>Region</w:t>
              </w:r>
              <w:r>
                <w:rPr>
                  <w:rFonts w:eastAsiaTheme="minorHAnsi"/>
                  <w:bCs w:val="0"/>
                  <w:color w:val="auto"/>
                  <w:sz w:val="22"/>
                  <w:szCs w:val="22"/>
                  <w:lang w:val="en-US" w:eastAsia="en-US"/>
                </w:rPr>
                <w:t>al Coordinating Centre</w:t>
              </w:r>
            </w:ins>
          </w:p>
          <w:p w14:paraId="45BF6514" w14:textId="77777777" w:rsidR="00805060" w:rsidRDefault="00805060" w:rsidP="004C31A9">
            <w:pPr>
              <w:spacing w:line="480" w:lineRule="auto"/>
              <w:outlineLvl w:val="3"/>
              <w:rPr>
                <w:ins w:id="1683" w:author="Author"/>
                <w:sz w:val="22"/>
                <w:szCs w:val="22"/>
              </w:rPr>
            </w:pPr>
            <w:ins w:id="1684" w:author="Author">
              <w:r w:rsidRPr="000C1882">
                <w:rPr>
                  <w:sz w:val="22"/>
                  <w:szCs w:val="22"/>
                </w:rPr>
                <w:t>Suspected Serious Adverse Reaction</w:t>
              </w:r>
            </w:ins>
          </w:p>
          <w:p w14:paraId="5A9577E5" w14:textId="77777777" w:rsidR="00805060" w:rsidRPr="001D4DF7" w:rsidRDefault="00805060" w:rsidP="004C31A9">
            <w:pPr>
              <w:spacing w:line="480" w:lineRule="auto"/>
              <w:outlineLvl w:val="3"/>
              <w:rPr>
                <w:ins w:id="1685" w:author="Author"/>
                <w:sz w:val="22"/>
                <w:szCs w:val="22"/>
              </w:rPr>
            </w:pPr>
            <w:ins w:id="1686" w:author="Author">
              <w:r w:rsidRPr="000C1882">
                <w:rPr>
                  <w:sz w:val="22"/>
                  <w:szCs w:val="22"/>
                </w:rPr>
                <w:t>Suspected Unexpected Serious Adverse Reaction</w:t>
              </w:r>
            </w:ins>
          </w:p>
        </w:tc>
      </w:tr>
    </w:tbl>
    <w:p w14:paraId="408267A4" w14:textId="77777777" w:rsidR="00805060" w:rsidRDefault="00805060" w:rsidP="00805060">
      <w:pPr>
        <w:autoSpaceDE/>
        <w:autoSpaceDN/>
        <w:adjustRightInd/>
        <w:contextualSpacing w:val="0"/>
        <w:jc w:val="left"/>
        <w:rPr>
          <w:ins w:id="1687" w:author="Author"/>
          <w:b/>
          <w:bCs w:val="0"/>
          <w:caps/>
          <w:kern w:val="32"/>
          <w:sz w:val="28"/>
          <w:szCs w:val="28"/>
          <w:lang w:eastAsia="en-US"/>
        </w:rPr>
      </w:pPr>
      <w:ins w:id="1688" w:author="Author">
        <w:r>
          <w:br w:type="page"/>
        </w:r>
      </w:ins>
    </w:p>
    <w:p w14:paraId="1FBB4969" w14:textId="1C116E3D" w:rsidR="00805060" w:rsidRPr="00633320" w:rsidDel="00805060" w:rsidRDefault="00805060" w:rsidP="0097021A">
      <w:pPr>
        <w:pStyle w:val="EndNoteBibliography"/>
        <w:spacing w:after="240"/>
        <w:rPr>
          <w:del w:id="1689" w:author="Author"/>
        </w:rPr>
      </w:pPr>
      <w:bookmarkStart w:id="1690" w:name="_Toc202872352"/>
      <w:bookmarkStart w:id="1691" w:name="_Toc202872756"/>
      <w:bookmarkStart w:id="1692" w:name="_Toc203991454"/>
      <w:bookmarkStart w:id="1693" w:name="_Toc203991622"/>
      <w:bookmarkEnd w:id="1690"/>
      <w:bookmarkEnd w:id="1691"/>
      <w:bookmarkEnd w:id="1692"/>
      <w:bookmarkEnd w:id="1693"/>
    </w:p>
    <w:p w14:paraId="6063B12F" w14:textId="1DCC991A" w:rsidR="005376DA" w:rsidRPr="00633320" w:rsidRDefault="005376DA" w:rsidP="0097021A">
      <w:pPr>
        <w:pStyle w:val="StyleHeading1Linespacingsingle"/>
        <w:numPr>
          <w:ilvl w:val="0"/>
          <w:numId w:val="2"/>
        </w:numPr>
      </w:pPr>
      <w:del w:id="1694" w:author="Author">
        <w:r w:rsidRPr="00633320" w:rsidDel="00805060">
          <w:br w:type="page"/>
        </w:r>
      </w:del>
      <w:bookmarkStart w:id="1695" w:name="_Toc44674880"/>
      <w:bookmarkStart w:id="1696" w:name="_Toc137835541"/>
      <w:bookmarkStart w:id="1697" w:name="_Toc203991623"/>
      <w:commentRangeStart w:id="1698"/>
      <w:r w:rsidRPr="00633320">
        <w:lastRenderedPageBreak/>
        <w:t>R</w:t>
      </w:r>
      <w:bookmarkEnd w:id="1695"/>
      <w:bookmarkEnd w:id="1696"/>
      <w:r>
        <w:t>eferences</w:t>
      </w:r>
      <w:commentRangeEnd w:id="1698"/>
      <w:r>
        <w:rPr>
          <w:rStyle w:val="CommentReference"/>
          <w:b w:val="0"/>
          <w:bCs/>
          <w:caps w:val="0"/>
          <w:kern w:val="0"/>
          <w:lang w:eastAsia="en-GB"/>
        </w:rPr>
        <w:commentReference w:id="1698"/>
      </w:r>
      <w:bookmarkEnd w:id="1697"/>
    </w:p>
    <w:p w14:paraId="34525923" w14:textId="77777777" w:rsidR="00241740" w:rsidRPr="00241740" w:rsidRDefault="005376DA" w:rsidP="00241740">
      <w:pPr>
        <w:pStyle w:val="Bibliography"/>
        <w:rPr>
          <w:sz w:val="20"/>
        </w:rPr>
      </w:pPr>
      <w:r w:rsidRPr="00BE5DC0">
        <w:rPr>
          <w:sz w:val="20"/>
        </w:rPr>
        <w:fldChar w:fldCharType="begin"/>
      </w:r>
      <w:r w:rsidRPr="00BE5DC0">
        <w:rPr>
          <w:sz w:val="20"/>
        </w:rPr>
        <w:instrText xml:space="preserve"> ADDIN ZOTERO_BIBL {"uncited":[],"omitted":[],"custom":[]} CSL_BIBLIOGRAPHY </w:instrText>
      </w:r>
      <w:r w:rsidRPr="00BE5DC0">
        <w:rPr>
          <w:sz w:val="20"/>
        </w:rPr>
        <w:fldChar w:fldCharType="separate"/>
      </w:r>
      <w:r w:rsidR="00241740" w:rsidRPr="00241740">
        <w:rPr>
          <w:sz w:val="20"/>
        </w:rPr>
        <w:t xml:space="preserve">1. </w:t>
      </w:r>
      <w:r w:rsidR="00241740" w:rsidRPr="00241740">
        <w:rPr>
          <w:sz w:val="20"/>
        </w:rPr>
        <w:tab/>
        <w:t xml:space="preserve">Zhu N, Zhang D, Wang W, et al. A Novel Coronavirus from Patients with Pneumonia in China, 2019. N Engl J Med 2020;382(8):727–33. </w:t>
      </w:r>
    </w:p>
    <w:p w14:paraId="56325101" w14:textId="77777777" w:rsidR="00241740" w:rsidRPr="00241740" w:rsidRDefault="00241740" w:rsidP="00241740">
      <w:pPr>
        <w:pStyle w:val="Bibliography"/>
        <w:rPr>
          <w:sz w:val="20"/>
        </w:rPr>
      </w:pPr>
      <w:r w:rsidRPr="00241740">
        <w:rPr>
          <w:sz w:val="20"/>
        </w:rPr>
        <w:t xml:space="preserve">2. </w:t>
      </w:r>
      <w:r w:rsidRPr="00241740">
        <w:rPr>
          <w:sz w:val="20"/>
        </w:rPr>
        <w:tab/>
        <w:t xml:space="preserve">Huang C, Wang Y, Li X, et al. Clinical features of patients infected with 2019 novel coronavirus in Wuhan, China. Lancet 2020;395(10223):497–506. </w:t>
      </w:r>
    </w:p>
    <w:p w14:paraId="635A8387" w14:textId="77777777" w:rsidR="00241740" w:rsidRPr="00241740" w:rsidRDefault="00241740" w:rsidP="00241740">
      <w:pPr>
        <w:pStyle w:val="Bibliography"/>
        <w:rPr>
          <w:sz w:val="20"/>
        </w:rPr>
      </w:pPr>
      <w:r w:rsidRPr="00241740">
        <w:rPr>
          <w:sz w:val="20"/>
        </w:rPr>
        <w:t xml:space="preserve">3. </w:t>
      </w:r>
      <w:r w:rsidRPr="00241740">
        <w:rPr>
          <w:sz w:val="20"/>
        </w:rPr>
        <w:tab/>
        <w:t xml:space="preserve">Wang D, Hu B, Hu C, et al. Clinical Characteristics of 138 Hospitalized Patients With 2019 Novel Coronavirus-Infected Pneumonia in Wuhan, China. JAMA 2020;323(11):1061–9. </w:t>
      </w:r>
    </w:p>
    <w:p w14:paraId="2274CF07" w14:textId="77777777" w:rsidR="00241740" w:rsidRPr="00241740" w:rsidRDefault="00241740" w:rsidP="00241740">
      <w:pPr>
        <w:pStyle w:val="Bibliography"/>
        <w:rPr>
          <w:sz w:val="20"/>
        </w:rPr>
      </w:pPr>
      <w:r w:rsidRPr="00241740">
        <w:rPr>
          <w:sz w:val="20"/>
        </w:rPr>
        <w:t xml:space="preserve">4. </w:t>
      </w:r>
      <w:r w:rsidRPr="00241740">
        <w:rPr>
          <w:sz w:val="20"/>
        </w:rPr>
        <w:tab/>
        <w:t xml:space="preserve">Pessoa-Amorim G, Goldacre R, Crichton C, et al. Clinical trial results in context: comparison of baseline characteristics and outcomes of 38,510 RECOVERY trial participants versus a reference population of 346,271 people hospitalised with COVID-19 in England. Trials 2024;25(1):429. </w:t>
      </w:r>
    </w:p>
    <w:p w14:paraId="7636F21E" w14:textId="77777777" w:rsidR="00241740" w:rsidRPr="00241740" w:rsidRDefault="00241740" w:rsidP="00241740">
      <w:pPr>
        <w:pStyle w:val="Bibliography"/>
        <w:rPr>
          <w:sz w:val="20"/>
        </w:rPr>
      </w:pPr>
      <w:r w:rsidRPr="00241740">
        <w:rPr>
          <w:sz w:val="20"/>
        </w:rPr>
        <w:t xml:space="preserve">5. </w:t>
      </w:r>
      <w:r w:rsidRPr="00241740">
        <w:rPr>
          <w:sz w:val="20"/>
        </w:rPr>
        <w:tab/>
        <w:t xml:space="preserve">RECOVERY Collaborative Group, Horby P, Mafham M, et al. Effect of Hydroxychloroquine in Hospitalized Patients with Covid-19. N Engl J Med 2020;383(21):2030–40. </w:t>
      </w:r>
    </w:p>
    <w:p w14:paraId="34F35A0B" w14:textId="77777777" w:rsidR="00241740" w:rsidRPr="00241740" w:rsidRDefault="00241740" w:rsidP="00241740">
      <w:pPr>
        <w:pStyle w:val="Bibliography"/>
        <w:rPr>
          <w:sz w:val="20"/>
        </w:rPr>
      </w:pPr>
      <w:r w:rsidRPr="00241740">
        <w:rPr>
          <w:sz w:val="20"/>
        </w:rPr>
        <w:t xml:space="preserve">6. </w:t>
      </w:r>
      <w:r w:rsidRPr="00241740">
        <w:rPr>
          <w:sz w:val="20"/>
        </w:rPr>
        <w:tab/>
        <w:t xml:space="preserve">RECOVERY Collaborative Group, Horby P, Lim WS, et al. Dexamethasone in Hospitalized Patients with Covid-19. N Engl J Med 2021;384(8):693–704. </w:t>
      </w:r>
    </w:p>
    <w:p w14:paraId="76D21642" w14:textId="77777777" w:rsidR="00241740" w:rsidRPr="00241740" w:rsidRDefault="00241740" w:rsidP="00241740">
      <w:pPr>
        <w:pStyle w:val="Bibliography"/>
        <w:rPr>
          <w:sz w:val="20"/>
        </w:rPr>
      </w:pPr>
      <w:r w:rsidRPr="00241740">
        <w:rPr>
          <w:sz w:val="20"/>
        </w:rPr>
        <w:t xml:space="preserve">7. </w:t>
      </w:r>
      <w:r w:rsidRPr="00241740">
        <w:rPr>
          <w:sz w:val="20"/>
        </w:rPr>
        <w:tab/>
        <w:t xml:space="preserve">RECOVERY Collaborative Group. Lopinavir-ritonavir in patients admitted to hospital with COVID-19 (RECOVERY): a randomised, controlled, open-label, platform trial. Lancet 2020;396(10259):1345–52. </w:t>
      </w:r>
    </w:p>
    <w:p w14:paraId="74ACE001" w14:textId="77777777" w:rsidR="00241740" w:rsidRPr="00241740" w:rsidRDefault="00241740" w:rsidP="00241740">
      <w:pPr>
        <w:pStyle w:val="Bibliography"/>
        <w:rPr>
          <w:sz w:val="20"/>
        </w:rPr>
      </w:pPr>
      <w:r w:rsidRPr="00241740">
        <w:rPr>
          <w:sz w:val="20"/>
        </w:rPr>
        <w:t xml:space="preserve">8. </w:t>
      </w:r>
      <w:r w:rsidRPr="00241740">
        <w:rPr>
          <w:sz w:val="20"/>
        </w:rPr>
        <w:tab/>
        <w:t xml:space="preserve">RECOVERY Collaborative Group. Azithromycin in patients admitted to hospital with COVID-19 (RECOVERY): a randomised, controlled, open-label, platform trial. Lancet 2021;397(10274):605–12. </w:t>
      </w:r>
    </w:p>
    <w:p w14:paraId="271A7449" w14:textId="77777777" w:rsidR="00241740" w:rsidRPr="00241740" w:rsidRDefault="00241740" w:rsidP="00241740">
      <w:pPr>
        <w:pStyle w:val="Bibliography"/>
        <w:rPr>
          <w:sz w:val="20"/>
        </w:rPr>
      </w:pPr>
      <w:r w:rsidRPr="00241740">
        <w:rPr>
          <w:sz w:val="20"/>
        </w:rPr>
        <w:t xml:space="preserve">9. </w:t>
      </w:r>
      <w:r w:rsidRPr="00241740">
        <w:rPr>
          <w:sz w:val="20"/>
        </w:rPr>
        <w:tab/>
        <w:t xml:space="preserve">RECOVERY Collaborative Group. Convalescent plasma in patients admitted to hospital with COVID-19 (RECOVERY): a randomised controlled, open-label, platform trial. Lancet 2021;397(10289):2049–59. </w:t>
      </w:r>
    </w:p>
    <w:p w14:paraId="3CEBD9FB" w14:textId="77777777" w:rsidR="00241740" w:rsidRPr="00241740" w:rsidRDefault="00241740" w:rsidP="00241740">
      <w:pPr>
        <w:pStyle w:val="Bibliography"/>
        <w:rPr>
          <w:sz w:val="20"/>
        </w:rPr>
      </w:pPr>
      <w:r w:rsidRPr="00241740">
        <w:rPr>
          <w:sz w:val="20"/>
        </w:rPr>
        <w:t xml:space="preserve">10. </w:t>
      </w:r>
      <w:r w:rsidRPr="00241740">
        <w:rPr>
          <w:sz w:val="20"/>
        </w:rPr>
        <w:tab/>
        <w:t xml:space="preserve">RECOVERY Collaborative Group. Casirivimab and imdevimab in patients admitted to hospital with COVID-19 (RECOVERY): a randomised, controlled, open-label, platform trial. Lancet 2022;399(10325):665–76. </w:t>
      </w:r>
    </w:p>
    <w:p w14:paraId="3F163445" w14:textId="77777777" w:rsidR="00241740" w:rsidRPr="00241740" w:rsidRDefault="00241740" w:rsidP="00241740">
      <w:pPr>
        <w:pStyle w:val="Bibliography"/>
        <w:rPr>
          <w:sz w:val="20"/>
        </w:rPr>
      </w:pPr>
      <w:r w:rsidRPr="00241740">
        <w:rPr>
          <w:sz w:val="20"/>
        </w:rPr>
        <w:t xml:space="preserve">11. </w:t>
      </w:r>
      <w:r w:rsidRPr="00241740">
        <w:rPr>
          <w:sz w:val="20"/>
        </w:rPr>
        <w:tab/>
        <w:t xml:space="preserve">RECOVERY Collaborative Group. Aspirin in patients admitted to hospital with COVID-19 (RECOVERY): a randomised, controlled, open-label, platform trial. Lancet 2021;S0140-6736(21)01825-0. </w:t>
      </w:r>
    </w:p>
    <w:p w14:paraId="51E01CD9" w14:textId="77777777" w:rsidR="00241740" w:rsidRPr="00241740" w:rsidRDefault="00241740" w:rsidP="00241740">
      <w:pPr>
        <w:pStyle w:val="Bibliography"/>
        <w:rPr>
          <w:sz w:val="20"/>
        </w:rPr>
      </w:pPr>
      <w:r w:rsidRPr="00241740">
        <w:rPr>
          <w:sz w:val="20"/>
        </w:rPr>
        <w:t xml:space="preserve">12. </w:t>
      </w:r>
      <w:r w:rsidRPr="00241740">
        <w:rPr>
          <w:sz w:val="20"/>
        </w:rPr>
        <w:tab/>
        <w:t xml:space="preserve">RECOVERY Collaborative Group. Colchicine in patients admitted to hospital with COVID-19 (RECOVERY): a randomised, controlled, open-label, platform trial. Lancet Respir Med 2021;9(12):1419–26. </w:t>
      </w:r>
    </w:p>
    <w:p w14:paraId="1DBF8C3F" w14:textId="77777777" w:rsidR="00241740" w:rsidRPr="00241740" w:rsidRDefault="00241740" w:rsidP="00241740">
      <w:pPr>
        <w:pStyle w:val="Bibliography"/>
        <w:rPr>
          <w:sz w:val="20"/>
        </w:rPr>
      </w:pPr>
      <w:r w:rsidRPr="00241740">
        <w:rPr>
          <w:sz w:val="20"/>
        </w:rPr>
        <w:t xml:space="preserve">13. </w:t>
      </w:r>
      <w:r w:rsidRPr="00241740">
        <w:rPr>
          <w:sz w:val="20"/>
        </w:rPr>
        <w:tab/>
        <w:t xml:space="preserve">RECOVERY Collaborative Group. Tocilizumab in patients admitted to hospital with COVID-19 (RECOVERY): a randomised, controlled, open-label, platform trial. Lancet 2021;397(10285):1637–45. </w:t>
      </w:r>
    </w:p>
    <w:p w14:paraId="58741770" w14:textId="77777777" w:rsidR="00241740" w:rsidRPr="00241740" w:rsidRDefault="00241740" w:rsidP="00241740">
      <w:pPr>
        <w:pStyle w:val="Bibliography"/>
        <w:rPr>
          <w:sz w:val="20"/>
        </w:rPr>
      </w:pPr>
      <w:r w:rsidRPr="00241740">
        <w:rPr>
          <w:sz w:val="20"/>
        </w:rPr>
        <w:t xml:space="preserve">14. </w:t>
      </w:r>
      <w:r w:rsidRPr="00241740">
        <w:rPr>
          <w:sz w:val="20"/>
        </w:rPr>
        <w:tab/>
        <w:t xml:space="preserve">RECOVERY Collaborative Group. Baricitinib in patients admitted to hospital with COVID-19 (RECOVERY): a randomised, controlled, open-label, platform trial and updated meta-analysis. Lancet 2022;400(10349):359–68. </w:t>
      </w:r>
    </w:p>
    <w:p w14:paraId="78B4199F" w14:textId="77777777" w:rsidR="00241740" w:rsidRPr="00241740" w:rsidRDefault="00241740" w:rsidP="00241740">
      <w:pPr>
        <w:pStyle w:val="Bibliography"/>
        <w:rPr>
          <w:sz w:val="20"/>
        </w:rPr>
      </w:pPr>
      <w:r w:rsidRPr="00241740">
        <w:rPr>
          <w:sz w:val="20"/>
        </w:rPr>
        <w:t xml:space="preserve">15. </w:t>
      </w:r>
      <w:r w:rsidRPr="00241740">
        <w:rPr>
          <w:sz w:val="20"/>
        </w:rPr>
        <w:tab/>
        <w:t xml:space="preserve">Hui DS, Lee N, Chan PK, Beigel JH. The role of adjuvant immunomodulatory agents for treatment of severe influenza. Antiviral Res 2018;150:202–16. </w:t>
      </w:r>
    </w:p>
    <w:p w14:paraId="3047E538" w14:textId="77777777" w:rsidR="00241740" w:rsidRPr="00241740" w:rsidRDefault="00241740" w:rsidP="00241740">
      <w:pPr>
        <w:pStyle w:val="Bibliography"/>
        <w:rPr>
          <w:sz w:val="20"/>
        </w:rPr>
      </w:pPr>
      <w:r w:rsidRPr="00241740">
        <w:rPr>
          <w:sz w:val="20"/>
        </w:rPr>
        <w:t xml:space="preserve">16. </w:t>
      </w:r>
      <w:r w:rsidRPr="00241740">
        <w:rPr>
          <w:sz w:val="20"/>
        </w:rPr>
        <w:tab/>
        <w:t xml:space="preserve">Saleem N, Kulkarni A, Snow TAC, Ambler G, Singer M, Arulkumaran N. Effect of Corticosteroids on Mortality and Clinical Cure in Community-Acquired Pneumonia: A Systematic Review, Meta-analysis, and Meta-regression of Randomized Control Trials. Chest 2023;163(3):484–97. </w:t>
      </w:r>
    </w:p>
    <w:p w14:paraId="513163F1" w14:textId="77777777" w:rsidR="00241740" w:rsidRPr="00241740" w:rsidRDefault="00241740" w:rsidP="00241740">
      <w:pPr>
        <w:pStyle w:val="Bibliography"/>
        <w:rPr>
          <w:sz w:val="20"/>
        </w:rPr>
      </w:pPr>
      <w:r w:rsidRPr="00241740">
        <w:rPr>
          <w:sz w:val="20"/>
        </w:rPr>
        <w:t xml:space="preserve">17. </w:t>
      </w:r>
      <w:r w:rsidRPr="00241740">
        <w:rPr>
          <w:sz w:val="20"/>
        </w:rPr>
        <w:tab/>
        <w:t>The Academy of Medical Science. Use of Neuraminidase Inhibitors in Influenza [Internet]. 2015 [cited 2022 Oct 14]. Available from: https://acmedsci.ac.uk/policy/policy-projects/treating-influenza</w:t>
      </w:r>
    </w:p>
    <w:p w14:paraId="6ED40324" w14:textId="77777777" w:rsidR="00241740" w:rsidRPr="00241740" w:rsidRDefault="00241740" w:rsidP="00241740">
      <w:pPr>
        <w:pStyle w:val="Bibliography"/>
        <w:rPr>
          <w:sz w:val="20"/>
        </w:rPr>
      </w:pPr>
      <w:r w:rsidRPr="00241740">
        <w:rPr>
          <w:sz w:val="20"/>
        </w:rPr>
        <w:t xml:space="preserve">18. </w:t>
      </w:r>
      <w:r w:rsidRPr="00241740">
        <w:rPr>
          <w:sz w:val="20"/>
        </w:rPr>
        <w:tab/>
        <w:t xml:space="preserve">Gao Y, Guyatt G, Uyeki TM, et al. Antivirals for treatment of severe influenza: a systematic review and network meta-analysis of randomised controlled trials. Lancet 2024;404(10454):753–63. </w:t>
      </w:r>
    </w:p>
    <w:p w14:paraId="5689802D" w14:textId="77777777" w:rsidR="00241740" w:rsidRPr="00241740" w:rsidRDefault="00241740" w:rsidP="00241740">
      <w:pPr>
        <w:pStyle w:val="Bibliography"/>
        <w:rPr>
          <w:sz w:val="20"/>
        </w:rPr>
      </w:pPr>
      <w:r w:rsidRPr="00241740">
        <w:rPr>
          <w:sz w:val="20"/>
        </w:rPr>
        <w:t xml:space="preserve">19. </w:t>
      </w:r>
      <w:r w:rsidRPr="00241740">
        <w:rPr>
          <w:sz w:val="20"/>
        </w:rPr>
        <w:tab/>
        <w:t xml:space="preserve">Moss JWE, Davidson C, Mattock R, Gibbons I, Mealing S, Carroll S. Quantifying the direct secondary health care cost of seasonal influenza in England. BMC Public Health 2020;20(1):1464. </w:t>
      </w:r>
    </w:p>
    <w:p w14:paraId="7407212D" w14:textId="77777777" w:rsidR="00241740" w:rsidRPr="00241740" w:rsidRDefault="00241740" w:rsidP="00241740">
      <w:pPr>
        <w:pStyle w:val="Bibliography"/>
        <w:rPr>
          <w:sz w:val="20"/>
        </w:rPr>
      </w:pPr>
      <w:r w:rsidRPr="00241740">
        <w:rPr>
          <w:sz w:val="20"/>
        </w:rPr>
        <w:t xml:space="preserve">20. </w:t>
      </w:r>
      <w:r w:rsidRPr="00241740">
        <w:rPr>
          <w:sz w:val="20"/>
        </w:rPr>
        <w:tab/>
        <w:t xml:space="preserve">Blum CA, Nigro N, Briel M, et al. Adjunct prednisone therapy for patients with community-acquired pneumonia: a multicentre, double-blind, randomised, placebo-controlled trial. Lancet 2015;385(9977):1511–8. </w:t>
      </w:r>
    </w:p>
    <w:p w14:paraId="5090AB97" w14:textId="77777777" w:rsidR="00241740" w:rsidRPr="00241740" w:rsidRDefault="00241740" w:rsidP="00241740">
      <w:pPr>
        <w:pStyle w:val="Bibliography"/>
        <w:rPr>
          <w:sz w:val="20"/>
        </w:rPr>
      </w:pPr>
      <w:r w:rsidRPr="00241740">
        <w:rPr>
          <w:sz w:val="20"/>
        </w:rPr>
        <w:t xml:space="preserve">21. </w:t>
      </w:r>
      <w:r w:rsidRPr="00241740">
        <w:rPr>
          <w:sz w:val="20"/>
        </w:rPr>
        <w:tab/>
        <w:t xml:space="preserve">Tokgoz Akyil F, Yalcinsoy M, Hazar A, et al. Prognosis of hospitalized patients with community-acquired pneumonia. Pulmonology 2018;S2173-5115(17)30156-2. </w:t>
      </w:r>
    </w:p>
    <w:p w14:paraId="59139D97" w14:textId="77777777" w:rsidR="00241740" w:rsidRPr="00241740" w:rsidRDefault="00241740" w:rsidP="00241740">
      <w:pPr>
        <w:pStyle w:val="Bibliography"/>
        <w:rPr>
          <w:sz w:val="20"/>
        </w:rPr>
      </w:pPr>
      <w:r w:rsidRPr="00241740">
        <w:rPr>
          <w:sz w:val="20"/>
        </w:rPr>
        <w:t xml:space="preserve">22. </w:t>
      </w:r>
      <w:r w:rsidRPr="00241740">
        <w:rPr>
          <w:sz w:val="20"/>
        </w:rPr>
        <w:tab/>
        <w:t xml:space="preserve">Mortensen EM, Coley CM, Singer DE, et al. Causes of death for patients with community-acquired pneumonia: results from the Pneumonia Patient Outcomes Research Team cohort study. Arch Intern Med 2002;162(9):1059–64. </w:t>
      </w:r>
    </w:p>
    <w:p w14:paraId="60918C9C" w14:textId="77777777" w:rsidR="00241740" w:rsidRPr="00241740" w:rsidRDefault="00241740" w:rsidP="00241740">
      <w:pPr>
        <w:pStyle w:val="Bibliography"/>
        <w:rPr>
          <w:sz w:val="20"/>
        </w:rPr>
      </w:pPr>
      <w:r w:rsidRPr="00241740">
        <w:rPr>
          <w:sz w:val="20"/>
        </w:rPr>
        <w:t xml:space="preserve">23. </w:t>
      </w:r>
      <w:r w:rsidRPr="00241740">
        <w:rPr>
          <w:sz w:val="20"/>
        </w:rPr>
        <w:tab/>
        <w:t xml:space="preserve">Holm S. A Simple Sequentially Rejective Multiple Test Procedure. Scandinavian Journal of Statistics 1979;6(2):65–70. </w:t>
      </w:r>
    </w:p>
    <w:p w14:paraId="4ACC25F2" w14:textId="77777777" w:rsidR="00241740" w:rsidRPr="00241740" w:rsidRDefault="00241740" w:rsidP="00241740">
      <w:pPr>
        <w:pStyle w:val="Bibliography"/>
        <w:rPr>
          <w:sz w:val="20"/>
        </w:rPr>
      </w:pPr>
      <w:r w:rsidRPr="00241740">
        <w:rPr>
          <w:sz w:val="20"/>
        </w:rPr>
        <w:t xml:space="preserve">24. </w:t>
      </w:r>
      <w:r w:rsidRPr="00241740">
        <w:rPr>
          <w:sz w:val="20"/>
        </w:rPr>
        <w:tab/>
        <w:t>Guidance | The Good Clinical Trials Collaborative [Internet]. The Good Clinical Tr. [cited 2022 Jun 1];Available from: https://www.goodtrials.org/guidance</w:t>
      </w:r>
    </w:p>
    <w:p w14:paraId="14D896A0" w14:textId="77777777" w:rsidR="00241740" w:rsidRPr="00241740" w:rsidRDefault="00241740" w:rsidP="00241740">
      <w:pPr>
        <w:pStyle w:val="Bibliography"/>
        <w:rPr>
          <w:sz w:val="20"/>
        </w:rPr>
      </w:pPr>
      <w:r w:rsidRPr="00241740">
        <w:rPr>
          <w:sz w:val="20"/>
        </w:rPr>
        <w:t xml:space="preserve">25. </w:t>
      </w:r>
      <w:r w:rsidRPr="00241740">
        <w:rPr>
          <w:sz w:val="20"/>
        </w:rPr>
        <w:tab/>
        <w:t xml:space="preserve">Venet D, Doffagne E, Burzykowski T, et al. A statistical approach to central monitoring of data quality in clinical trials. Clin Trials 2012;9(6):705–13. </w:t>
      </w:r>
    </w:p>
    <w:p w14:paraId="54172634" w14:textId="77777777" w:rsidR="00241740" w:rsidRPr="00241740" w:rsidRDefault="00241740" w:rsidP="00241740">
      <w:pPr>
        <w:pStyle w:val="Bibliography"/>
        <w:rPr>
          <w:sz w:val="20"/>
        </w:rPr>
      </w:pPr>
      <w:r w:rsidRPr="00241740">
        <w:rPr>
          <w:sz w:val="20"/>
        </w:rPr>
        <w:lastRenderedPageBreak/>
        <w:t xml:space="preserve">26. </w:t>
      </w:r>
      <w:r w:rsidRPr="00241740">
        <w:rPr>
          <w:sz w:val="20"/>
        </w:rPr>
        <w:tab/>
        <w:t>Research C for DE and. Oversight of Clinical Investigations — A Risk-Based Approach to Monitoring [Internet]. 2022 [cited 2024 Aug 26];Available from: https://www.fda.gov/regulatory-information/search-fda-guidance-documents/oversight-clinical-investigations-risk-based-approach-monitoring</w:t>
      </w:r>
    </w:p>
    <w:p w14:paraId="17218DEE" w14:textId="77777777" w:rsidR="00241740" w:rsidRPr="00241740" w:rsidRDefault="00241740" w:rsidP="00241740">
      <w:pPr>
        <w:pStyle w:val="Bibliography"/>
        <w:rPr>
          <w:sz w:val="20"/>
        </w:rPr>
      </w:pPr>
      <w:r w:rsidRPr="00241740">
        <w:rPr>
          <w:sz w:val="20"/>
        </w:rPr>
        <w:t xml:space="preserve">27. </w:t>
      </w:r>
      <w:r w:rsidRPr="00241740">
        <w:rPr>
          <w:sz w:val="20"/>
        </w:rPr>
        <w:tab/>
        <w:t xml:space="preserve">Lau SKP, Lau CCY, Chan K-H, et al. Delayed induction of proinflammatory cytokines and suppression of innate antiviral response by the novel Middle East respiratory syndrome coronavirus: implications for pathogenesis and treatment. J Gen Virol 2013;94(Pt 12):2679–90. </w:t>
      </w:r>
    </w:p>
    <w:p w14:paraId="7D4EB2A8" w14:textId="77777777" w:rsidR="00241740" w:rsidRPr="00241740" w:rsidRDefault="00241740" w:rsidP="00241740">
      <w:pPr>
        <w:pStyle w:val="Bibliography"/>
        <w:rPr>
          <w:sz w:val="20"/>
        </w:rPr>
      </w:pPr>
      <w:r w:rsidRPr="00241740">
        <w:rPr>
          <w:sz w:val="20"/>
        </w:rPr>
        <w:t xml:space="preserve">28. </w:t>
      </w:r>
      <w:r w:rsidRPr="00241740">
        <w:rPr>
          <w:sz w:val="20"/>
        </w:rPr>
        <w:tab/>
        <w:t xml:space="preserve">de Jong MD, Simmons CP, Thanh TT, et al. Fatal outcome of human influenza A (H5N1) is associated with high viral load and hypercytokinemia. Nat Med 2006;12(10):1203–7. </w:t>
      </w:r>
    </w:p>
    <w:p w14:paraId="4F28D702" w14:textId="77777777" w:rsidR="00241740" w:rsidRPr="00241740" w:rsidRDefault="00241740" w:rsidP="00241740">
      <w:pPr>
        <w:pStyle w:val="Bibliography"/>
        <w:rPr>
          <w:sz w:val="20"/>
        </w:rPr>
      </w:pPr>
      <w:r w:rsidRPr="00241740">
        <w:rPr>
          <w:sz w:val="20"/>
        </w:rPr>
        <w:t xml:space="preserve">29. </w:t>
      </w:r>
      <w:r w:rsidRPr="00241740">
        <w:rPr>
          <w:sz w:val="20"/>
        </w:rPr>
        <w:tab/>
        <w:t xml:space="preserve">Liu Q, Zhou Y, Yang Z. The cytokine storm of severe influenza and development of immunomodulatory therapy. Cell Mol Immunol 2016;13(1):3–10. </w:t>
      </w:r>
    </w:p>
    <w:p w14:paraId="6CCD4ADB" w14:textId="77777777" w:rsidR="00241740" w:rsidRPr="00241740" w:rsidRDefault="00241740" w:rsidP="00241740">
      <w:pPr>
        <w:pStyle w:val="Bibliography"/>
        <w:rPr>
          <w:sz w:val="20"/>
        </w:rPr>
      </w:pPr>
      <w:r w:rsidRPr="00241740">
        <w:rPr>
          <w:sz w:val="20"/>
        </w:rPr>
        <w:t xml:space="preserve">30. </w:t>
      </w:r>
      <w:r w:rsidRPr="00241740">
        <w:rPr>
          <w:sz w:val="20"/>
        </w:rPr>
        <w:tab/>
        <w:t xml:space="preserve">Short KR, Veeris R, Leijten LM, et al. Proinflammatory Cytokine Responses in Extra-Respiratory Tissues During Severe Influenza. J Infect Dis 2017;216(7):829–33. </w:t>
      </w:r>
    </w:p>
    <w:p w14:paraId="1ABD9950" w14:textId="77777777" w:rsidR="00241740" w:rsidRPr="00241740" w:rsidRDefault="00241740" w:rsidP="00241740">
      <w:pPr>
        <w:pStyle w:val="Bibliography"/>
        <w:rPr>
          <w:sz w:val="20"/>
        </w:rPr>
      </w:pPr>
      <w:r w:rsidRPr="00241740">
        <w:rPr>
          <w:sz w:val="20"/>
        </w:rPr>
        <w:t xml:space="preserve">31. </w:t>
      </w:r>
      <w:r w:rsidRPr="00241740">
        <w:rPr>
          <w:sz w:val="20"/>
        </w:rPr>
        <w:tab/>
        <w:t xml:space="preserve">McMullen P, Pytel P, Snyder A, et al. A series of COVID-19 autopsies with clinical and pathologic comparisons to both seasonal and pandemic influenza. J Pathol Clin Res 2021;7(5):459–70. </w:t>
      </w:r>
    </w:p>
    <w:p w14:paraId="76AF5F50" w14:textId="77777777" w:rsidR="00241740" w:rsidRPr="00241740" w:rsidRDefault="00241740" w:rsidP="00241740">
      <w:pPr>
        <w:pStyle w:val="Bibliography"/>
        <w:rPr>
          <w:sz w:val="20"/>
        </w:rPr>
      </w:pPr>
      <w:r w:rsidRPr="00241740">
        <w:rPr>
          <w:sz w:val="20"/>
        </w:rPr>
        <w:t xml:space="preserve">32. </w:t>
      </w:r>
      <w:r w:rsidRPr="00241740">
        <w:rPr>
          <w:sz w:val="20"/>
        </w:rPr>
        <w:tab/>
        <w:t xml:space="preserve">WHO Rapid Evidence Appraisal for COVID-19 Therapies (REACT) Working Group, Sterne JAC, Murthy S, et al. Association Between Administration of Systemic Corticosteroids and Mortality Among Critically Ill Patients With COVID-19: A Meta-analysis. JAMA 2020;324(13):1330–41. </w:t>
      </w:r>
    </w:p>
    <w:p w14:paraId="40E86451" w14:textId="77777777" w:rsidR="00241740" w:rsidRPr="00241740" w:rsidRDefault="00241740" w:rsidP="00241740">
      <w:pPr>
        <w:pStyle w:val="Bibliography"/>
        <w:rPr>
          <w:sz w:val="20"/>
        </w:rPr>
      </w:pPr>
      <w:r w:rsidRPr="00241740">
        <w:rPr>
          <w:sz w:val="20"/>
        </w:rPr>
        <w:t xml:space="preserve">33. </w:t>
      </w:r>
      <w:r w:rsidRPr="00241740">
        <w:rPr>
          <w:sz w:val="20"/>
        </w:rPr>
        <w:tab/>
        <w:t xml:space="preserve">Meijvis SCA, Hardeman H, Remmelts HHF, et al. Dexamethasone and length of hospital stay in patients with community-acquired pneumonia: a randomised, double-blind, placebo-controlled trial. Lancet 2011;377(9782):2023–30. </w:t>
      </w:r>
    </w:p>
    <w:p w14:paraId="2E5D52C4" w14:textId="77777777" w:rsidR="00241740" w:rsidRPr="00241740" w:rsidRDefault="00241740" w:rsidP="00241740">
      <w:pPr>
        <w:pStyle w:val="Bibliography"/>
        <w:rPr>
          <w:sz w:val="20"/>
        </w:rPr>
      </w:pPr>
      <w:r w:rsidRPr="00241740">
        <w:rPr>
          <w:sz w:val="20"/>
        </w:rPr>
        <w:t xml:space="preserve">34. </w:t>
      </w:r>
      <w:r w:rsidRPr="00241740">
        <w:rPr>
          <w:sz w:val="20"/>
        </w:rPr>
        <w:tab/>
        <w:t xml:space="preserve">Joseph L, Goldberg S, Picard E. Dexamethasone in community-acquired pneumonia. Lancet 2011;378(9795):980; author reply 981. </w:t>
      </w:r>
    </w:p>
    <w:p w14:paraId="4D3CECCA" w14:textId="77777777" w:rsidR="00241740" w:rsidRPr="00241740" w:rsidRDefault="00241740" w:rsidP="00241740">
      <w:pPr>
        <w:pStyle w:val="Bibliography"/>
        <w:rPr>
          <w:sz w:val="20"/>
        </w:rPr>
      </w:pPr>
      <w:r w:rsidRPr="00241740">
        <w:rPr>
          <w:sz w:val="20"/>
        </w:rPr>
        <w:t xml:space="preserve">35. </w:t>
      </w:r>
      <w:r w:rsidRPr="00241740">
        <w:rPr>
          <w:sz w:val="20"/>
        </w:rPr>
        <w:tab/>
        <w:t>Dequin P-F, Meziani F, Quenot J-P, et al. Hydrocortisone in Severe Community-Acquired Pneumonia. N Engl J Med 2023;</w:t>
      </w:r>
    </w:p>
    <w:p w14:paraId="3554D514" w14:textId="77777777" w:rsidR="00241740" w:rsidRPr="00241740" w:rsidRDefault="00241740" w:rsidP="00241740">
      <w:pPr>
        <w:pStyle w:val="Bibliography"/>
        <w:rPr>
          <w:sz w:val="20"/>
        </w:rPr>
      </w:pPr>
      <w:r w:rsidRPr="00241740">
        <w:rPr>
          <w:sz w:val="20"/>
        </w:rPr>
        <w:t xml:space="preserve">36. </w:t>
      </w:r>
      <w:r w:rsidRPr="00241740">
        <w:rPr>
          <w:sz w:val="20"/>
        </w:rPr>
        <w:tab/>
        <w:t xml:space="preserve">Meduri GU, Shih M-C, Bridges L, et al. Low-dose methylprednisolone treatment in critically ill patients with severe community-acquired pneumonia. Intensive Care Med 2022;48(8):1009–23. </w:t>
      </w:r>
    </w:p>
    <w:p w14:paraId="127F35FD" w14:textId="77777777" w:rsidR="00241740" w:rsidRPr="00241740" w:rsidRDefault="00241740" w:rsidP="00241740">
      <w:pPr>
        <w:pStyle w:val="Bibliography"/>
        <w:rPr>
          <w:sz w:val="20"/>
        </w:rPr>
      </w:pPr>
      <w:r w:rsidRPr="00241740">
        <w:rPr>
          <w:sz w:val="20"/>
        </w:rPr>
        <w:t xml:space="preserve">37. </w:t>
      </w:r>
      <w:r w:rsidRPr="00241740">
        <w:rPr>
          <w:sz w:val="20"/>
        </w:rPr>
        <w:tab/>
        <w:t xml:space="preserve">REMAP-CAP Investigators, Angus DC. Effect of hydrocortisone on mortality in patients with severe community-acquired pneumonia : The REMAP-CAP Corticosteroid Domain Randomized Clinical Trial. Intensive Care Med 2025;51(4):665–80. </w:t>
      </w:r>
    </w:p>
    <w:p w14:paraId="3546D698" w14:textId="77777777" w:rsidR="00241740" w:rsidRPr="00241740" w:rsidRDefault="00241740" w:rsidP="00241740">
      <w:pPr>
        <w:pStyle w:val="Bibliography"/>
        <w:rPr>
          <w:sz w:val="20"/>
        </w:rPr>
      </w:pPr>
      <w:r w:rsidRPr="00241740">
        <w:rPr>
          <w:sz w:val="20"/>
        </w:rPr>
        <w:t xml:space="preserve">38. </w:t>
      </w:r>
      <w:r w:rsidRPr="00241740">
        <w:rPr>
          <w:sz w:val="20"/>
        </w:rPr>
        <w:tab/>
        <w:t xml:space="preserve">Metlay JP, Waterer GW, Long AC, et al. Diagnosis and Treatment of Adults with Community-acquired Pneumonia. An Official Clinical Practice Guideline of the American Thoracic Society and Infectious Diseases Society of America. Am J Respir Crit Care Med 2019;200(7):e45–67. </w:t>
      </w:r>
    </w:p>
    <w:p w14:paraId="79A35B15" w14:textId="77777777" w:rsidR="00241740" w:rsidRPr="00241740" w:rsidRDefault="00241740" w:rsidP="00241740">
      <w:pPr>
        <w:pStyle w:val="Bibliography"/>
        <w:rPr>
          <w:sz w:val="20"/>
        </w:rPr>
      </w:pPr>
      <w:r w:rsidRPr="00241740">
        <w:rPr>
          <w:sz w:val="20"/>
        </w:rPr>
        <w:t xml:space="preserve">39. </w:t>
      </w:r>
      <w:r w:rsidRPr="00241740">
        <w:rPr>
          <w:sz w:val="20"/>
        </w:rPr>
        <w:tab/>
        <w:t>Overview | Pneumonia in adults: diagnosis and management | Guidance | NICE [Internet]. 2022 [cited 2023 May 3];Available from: https://www.nice.org.uk/guidance/cg191</w:t>
      </w:r>
    </w:p>
    <w:p w14:paraId="0AEA3AFB" w14:textId="77777777" w:rsidR="00241740" w:rsidRPr="00241740" w:rsidRDefault="00241740" w:rsidP="00241740">
      <w:pPr>
        <w:pStyle w:val="Bibliography"/>
        <w:rPr>
          <w:sz w:val="20"/>
        </w:rPr>
      </w:pPr>
      <w:r w:rsidRPr="00241740">
        <w:rPr>
          <w:sz w:val="20"/>
        </w:rPr>
        <w:t xml:space="preserve">40. </w:t>
      </w:r>
      <w:r w:rsidRPr="00241740">
        <w:rPr>
          <w:sz w:val="20"/>
        </w:rPr>
        <w:tab/>
        <w:t xml:space="preserve">Lansbury L, Rodrigo C, Leonardi-Bee J, Nguyen-Van-Tam J, Lim WS. Corticosteroids as adjunctive therapy in the treatment of influenza. Cochrane Database Syst Rev 2019;2(2):CD010406. </w:t>
      </w:r>
    </w:p>
    <w:p w14:paraId="56E55685" w14:textId="77777777" w:rsidR="00241740" w:rsidRPr="00241740" w:rsidRDefault="00241740" w:rsidP="00241740">
      <w:pPr>
        <w:pStyle w:val="Bibliography"/>
        <w:rPr>
          <w:sz w:val="20"/>
        </w:rPr>
      </w:pPr>
      <w:r w:rsidRPr="00241740">
        <w:rPr>
          <w:sz w:val="20"/>
        </w:rPr>
        <w:t xml:space="preserve">41. </w:t>
      </w:r>
      <w:r w:rsidRPr="00241740">
        <w:rPr>
          <w:sz w:val="20"/>
        </w:rPr>
        <w:tab/>
        <w:t xml:space="preserve">Shah S, McManus D, Bejou N, et al. Clinical outcomes of baloxavir versus oseltamivir in patients hospitalized with influenza A. J Antimicrob Chemother 2020;75(10):3015–22. </w:t>
      </w:r>
    </w:p>
    <w:p w14:paraId="37351405" w14:textId="77777777" w:rsidR="00241740" w:rsidRPr="00241740" w:rsidRDefault="00241740" w:rsidP="00241740">
      <w:pPr>
        <w:pStyle w:val="Bibliography"/>
        <w:rPr>
          <w:sz w:val="20"/>
        </w:rPr>
      </w:pPr>
      <w:r w:rsidRPr="00241740">
        <w:rPr>
          <w:sz w:val="20"/>
        </w:rPr>
        <w:t xml:space="preserve">42. </w:t>
      </w:r>
      <w:r w:rsidRPr="00241740">
        <w:rPr>
          <w:sz w:val="20"/>
        </w:rPr>
        <w:tab/>
        <w:t xml:space="preserve">Kumar D, Ison MG, Mira J-P, et al. Combining baloxavir marboxil with standard-of-care neuraminidase inhibitor in patients hospitalised with severe influenza (FLAGSTONE): a randomised, parallel-group, double-blind, placebo-controlled, superiority trial. Lancet Infect Dis 2022;22(5):718–30. </w:t>
      </w:r>
    </w:p>
    <w:p w14:paraId="0A4DC648" w14:textId="77777777" w:rsidR="00241740" w:rsidRPr="00241740" w:rsidRDefault="00241740" w:rsidP="00241740">
      <w:pPr>
        <w:pStyle w:val="Bibliography"/>
        <w:rPr>
          <w:sz w:val="20"/>
        </w:rPr>
      </w:pPr>
      <w:r w:rsidRPr="00241740">
        <w:rPr>
          <w:sz w:val="20"/>
        </w:rPr>
        <w:t xml:space="preserve">43. </w:t>
      </w:r>
      <w:r w:rsidRPr="00241740">
        <w:rPr>
          <w:sz w:val="20"/>
        </w:rPr>
        <w:tab/>
        <w:t xml:space="preserve">Bradbury N, Nguyen-Van-Tam J, Lim WS. Clinicians’ attitude towards a placebo-controlled randomised clinical trial investigating the effect of neuraminidase inhibitors in adults hospitalised with influenza. BMC Health Serv Res 2018;18(1):311. </w:t>
      </w:r>
    </w:p>
    <w:p w14:paraId="64BC700D" w14:textId="77777777" w:rsidR="00241740" w:rsidRPr="00241740" w:rsidRDefault="00241740" w:rsidP="00241740">
      <w:pPr>
        <w:pStyle w:val="Bibliography"/>
        <w:rPr>
          <w:sz w:val="20"/>
        </w:rPr>
      </w:pPr>
      <w:r w:rsidRPr="00241740">
        <w:rPr>
          <w:sz w:val="20"/>
        </w:rPr>
        <w:t xml:space="preserve">44. </w:t>
      </w:r>
      <w:r w:rsidRPr="00241740">
        <w:rPr>
          <w:sz w:val="20"/>
        </w:rPr>
        <w:tab/>
        <w:t xml:space="preserve">Tam EWY, Chau V, Ferriero DM, et al. Preterm cerebellar growth impairment after postnatal exposure to glucocorticoids. Sci Transl Med 2011;3(105):105ra105. </w:t>
      </w:r>
    </w:p>
    <w:p w14:paraId="2C238FE5" w14:textId="77777777" w:rsidR="00241740" w:rsidRPr="00241740" w:rsidRDefault="00241740" w:rsidP="00241740">
      <w:pPr>
        <w:pStyle w:val="Bibliography"/>
        <w:rPr>
          <w:sz w:val="20"/>
        </w:rPr>
      </w:pPr>
      <w:r w:rsidRPr="00241740">
        <w:rPr>
          <w:sz w:val="20"/>
        </w:rPr>
        <w:t xml:space="preserve">45. </w:t>
      </w:r>
      <w:r w:rsidRPr="00241740">
        <w:rPr>
          <w:sz w:val="20"/>
        </w:rPr>
        <w:tab/>
        <w:t xml:space="preserve">Newnham JP, Jobe AH. Should we be prescribing repeated courses of antenatal corticosteroids? Semin Fetal Neonatal Med 2009;14(3):157–63. </w:t>
      </w:r>
    </w:p>
    <w:p w14:paraId="6B54109E" w14:textId="77777777" w:rsidR="00241740" w:rsidRPr="00241740" w:rsidRDefault="00241740" w:rsidP="00241740">
      <w:pPr>
        <w:pStyle w:val="Bibliography"/>
        <w:rPr>
          <w:sz w:val="20"/>
        </w:rPr>
      </w:pPr>
      <w:r w:rsidRPr="00241740">
        <w:rPr>
          <w:sz w:val="20"/>
        </w:rPr>
        <w:t xml:space="preserve">46. </w:t>
      </w:r>
      <w:r w:rsidRPr="00241740">
        <w:rPr>
          <w:sz w:val="20"/>
        </w:rPr>
        <w:tab/>
        <w:t xml:space="preserve">Chang YP. Evidence for adverse effect of perinatal glucocorticoid use on the developing brain. Korean J Pediatr 2014;57(3):101–9. </w:t>
      </w:r>
    </w:p>
    <w:p w14:paraId="130E61BB" w14:textId="77777777" w:rsidR="00241740" w:rsidRPr="00241740" w:rsidRDefault="00241740" w:rsidP="00241740">
      <w:pPr>
        <w:pStyle w:val="Bibliography"/>
        <w:rPr>
          <w:sz w:val="20"/>
        </w:rPr>
      </w:pPr>
      <w:r w:rsidRPr="00241740">
        <w:rPr>
          <w:sz w:val="20"/>
        </w:rPr>
        <w:t xml:space="preserve">47. </w:t>
      </w:r>
      <w:r w:rsidRPr="00241740">
        <w:rPr>
          <w:sz w:val="20"/>
        </w:rPr>
        <w:tab/>
        <w:t xml:space="preserve">Flint J, Panchal S, Hurrell A, et al. BSR and BHPR guideline on prescribing drugs in pregnancy and breastfeeding-Part II: analgesics and other drugs used in rheumatology practice. Rheumatology (Oxford) 2016;55(9):1698–702. </w:t>
      </w:r>
    </w:p>
    <w:p w14:paraId="5AFC934A" w14:textId="29C7FECE" w:rsidR="005376DA" w:rsidRPr="00633320" w:rsidRDefault="005376DA" w:rsidP="0097021A">
      <w:r w:rsidRPr="00BE5DC0">
        <w:rPr>
          <w:sz w:val="20"/>
        </w:rPr>
        <w:fldChar w:fldCharType="end"/>
      </w:r>
      <w:r w:rsidRPr="00633320">
        <w:br w:type="page"/>
      </w:r>
    </w:p>
    <w:p w14:paraId="26AB758C" w14:textId="77777777" w:rsidR="005376DA" w:rsidRPr="00633320" w:rsidRDefault="005376DA" w:rsidP="0097021A">
      <w:pPr>
        <w:pStyle w:val="StyleHeading1Linespacingsingle"/>
        <w:numPr>
          <w:ilvl w:val="0"/>
          <w:numId w:val="2"/>
        </w:numPr>
      </w:pPr>
      <w:bookmarkStart w:id="1699" w:name="_Toc137835542"/>
      <w:bookmarkStart w:id="1700" w:name="_Toc203991624"/>
      <w:r w:rsidRPr="00633320">
        <w:lastRenderedPageBreak/>
        <w:t>Contact details</w:t>
      </w:r>
      <w:bookmarkEnd w:id="1699"/>
      <w:bookmarkEnd w:id="1700"/>
    </w:p>
    <w:p w14:paraId="1AC93269" w14:textId="77777777" w:rsidR="005376DA" w:rsidRPr="00633320" w:rsidRDefault="005376DA" w:rsidP="0097021A">
      <w:pPr>
        <w:jc w:val="center"/>
      </w:pPr>
    </w:p>
    <w:p w14:paraId="339FA29D" w14:textId="77777777" w:rsidR="005376DA" w:rsidRPr="00633320" w:rsidRDefault="005376DA" w:rsidP="0097021A">
      <w:pPr>
        <w:jc w:val="center"/>
      </w:pPr>
      <w:r w:rsidRPr="00633320">
        <w:t xml:space="preserve">Website: </w:t>
      </w:r>
      <w:hyperlink r:id="rId18" w:history="1">
        <w:r w:rsidRPr="00633320">
          <w:rPr>
            <w:rStyle w:val="Hyperlink"/>
            <w:rFonts w:cs="Arial"/>
          </w:rPr>
          <w:t>www.recoverytrial.net</w:t>
        </w:r>
      </w:hyperlink>
    </w:p>
    <w:p w14:paraId="0E2E2AEB" w14:textId="77777777" w:rsidR="005376DA" w:rsidRPr="00633320" w:rsidRDefault="005376DA" w:rsidP="0097021A">
      <w:pPr>
        <w:jc w:val="center"/>
      </w:pPr>
      <w:r w:rsidRPr="00633320">
        <w:t>(copies of this protocol and related forms and information can be downloaded)</w:t>
      </w:r>
    </w:p>
    <w:p w14:paraId="1C313099" w14:textId="77777777" w:rsidR="005376DA" w:rsidRPr="00633320" w:rsidRDefault="005376DA" w:rsidP="0097021A">
      <w:pPr>
        <w:jc w:val="center"/>
        <w:rPr>
          <w:b/>
        </w:rPr>
      </w:pPr>
    </w:p>
    <w:p w14:paraId="26220C0A" w14:textId="77777777" w:rsidR="005376DA" w:rsidRPr="006C71E9" w:rsidRDefault="005376DA" w:rsidP="0097021A">
      <w:pPr>
        <w:jc w:val="left"/>
        <w:rPr>
          <w:b/>
          <w:sz w:val="20"/>
        </w:rPr>
      </w:pPr>
      <w:r w:rsidRPr="006C71E9">
        <w:rPr>
          <w:b/>
          <w:sz w:val="20"/>
        </w:rPr>
        <w:t>RECOVERY Central Coordinating Office:</w:t>
      </w:r>
    </w:p>
    <w:p w14:paraId="0334A6CA" w14:textId="77777777" w:rsidR="005376DA" w:rsidRPr="006C71E9" w:rsidRDefault="005376DA" w:rsidP="0097021A">
      <w:pPr>
        <w:jc w:val="left"/>
        <w:rPr>
          <w:sz w:val="20"/>
        </w:rPr>
      </w:pPr>
      <w:r w:rsidRPr="006C71E9">
        <w:rPr>
          <w:sz w:val="20"/>
        </w:rPr>
        <w:t>Richard Doll Building, Old Road Campus, Roosevelt Drive, Oxford OX3 7LF</w:t>
      </w:r>
    </w:p>
    <w:p w14:paraId="15EF4DFB" w14:textId="77777777" w:rsidR="005376DA" w:rsidRPr="006C71E9" w:rsidDel="00143B72" w:rsidRDefault="005376DA" w:rsidP="0097021A">
      <w:pPr>
        <w:jc w:val="left"/>
        <w:rPr>
          <w:del w:id="1701" w:author="Author"/>
          <w:sz w:val="20"/>
        </w:rPr>
      </w:pPr>
      <w:r w:rsidRPr="006C71E9">
        <w:rPr>
          <w:sz w:val="20"/>
        </w:rPr>
        <w:t>United Kingdom</w:t>
      </w:r>
    </w:p>
    <w:p w14:paraId="188F4B50" w14:textId="77777777" w:rsidR="005376DA" w:rsidRPr="006C71E9" w:rsidRDefault="005376DA" w:rsidP="0097021A">
      <w:pPr>
        <w:jc w:val="left"/>
        <w:rPr>
          <w:sz w:val="14"/>
        </w:rPr>
      </w:pPr>
    </w:p>
    <w:p w14:paraId="4C48FE39" w14:textId="77777777" w:rsidR="005376DA" w:rsidRPr="006C71E9" w:rsidRDefault="005376DA" w:rsidP="0097021A">
      <w:pPr>
        <w:jc w:val="left"/>
        <w:rPr>
          <w:sz w:val="20"/>
        </w:rPr>
      </w:pPr>
      <w:r w:rsidRPr="006C71E9">
        <w:rPr>
          <w:sz w:val="20"/>
        </w:rPr>
        <w:t>Tel: +44 (0)800 1385451</w:t>
      </w:r>
    </w:p>
    <w:p w14:paraId="274DB975" w14:textId="77777777" w:rsidR="005376DA" w:rsidRPr="006C71E9" w:rsidRDefault="005376DA" w:rsidP="0097021A">
      <w:pPr>
        <w:jc w:val="left"/>
        <w:rPr>
          <w:sz w:val="20"/>
        </w:rPr>
      </w:pPr>
      <w:r w:rsidRPr="006C71E9">
        <w:rPr>
          <w:sz w:val="20"/>
        </w:rPr>
        <w:t>E-mail: recoverytrial@ndph.ox.ac.uk</w:t>
      </w:r>
    </w:p>
    <w:p w14:paraId="6BD094CB" w14:textId="77777777" w:rsidR="005376DA" w:rsidRPr="006C71E9" w:rsidRDefault="005376DA" w:rsidP="0097021A">
      <w:pPr>
        <w:jc w:val="left"/>
        <w:rPr>
          <w:b/>
          <w:sz w:val="20"/>
        </w:rPr>
      </w:pPr>
    </w:p>
    <w:p w14:paraId="3BE9210A" w14:textId="77777777" w:rsidR="005376DA" w:rsidRPr="006C71E9" w:rsidRDefault="005376DA" w:rsidP="0097021A">
      <w:pPr>
        <w:jc w:val="left"/>
        <w:rPr>
          <w:b/>
          <w:sz w:val="20"/>
        </w:rPr>
      </w:pPr>
      <w:r w:rsidRPr="006C71E9">
        <w:rPr>
          <w:b/>
          <w:sz w:val="20"/>
        </w:rPr>
        <w:t>RECOVERY Vietnam:</w:t>
      </w:r>
    </w:p>
    <w:p w14:paraId="79A548AF" w14:textId="77777777" w:rsidR="005376DA" w:rsidRPr="006C71E9" w:rsidRDefault="005376DA" w:rsidP="0097021A">
      <w:pPr>
        <w:jc w:val="left"/>
        <w:rPr>
          <w:sz w:val="20"/>
        </w:rPr>
      </w:pPr>
      <w:r w:rsidRPr="006C71E9">
        <w:rPr>
          <w:sz w:val="20"/>
        </w:rPr>
        <w:t>Oxford University Clinical Research Unit, Centre for Tropical Medicine, 764 Vo Van Kiet, District 5, Ho Chi Minh City, Vietnam</w:t>
      </w:r>
    </w:p>
    <w:p w14:paraId="54E2496D" w14:textId="77777777" w:rsidR="005376DA" w:rsidRPr="006C71E9" w:rsidRDefault="005376DA" w:rsidP="0097021A">
      <w:pPr>
        <w:rPr>
          <w:rFonts w:eastAsia="Arial"/>
          <w:sz w:val="20"/>
        </w:rPr>
      </w:pPr>
      <w:r w:rsidRPr="006C71E9">
        <w:rPr>
          <w:rFonts w:eastAsia="Arial"/>
          <w:spacing w:val="2"/>
          <w:sz w:val="20"/>
        </w:rPr>
        <w:t>T</w:t>
      </w:r>
      <w:r w:rsidRPr="006C71E9">
        <w:rPr>
          <w:rFonts w:eastAsia="Arial"/>
          <w:spacing w:val="1"/>
          <w:sz w:val="20"/>
        </w:rPr>
        <w:t>e</w:t>
      </w:r>
      <w:r w:rsidRPr="006C71E9">
        <w:rPr>
          <w:rFonts w:eastAsia="Arial"/>
          <w:sz w:val="20"/>
        </w:rPr>
        <w:t>l:</w:t>
      </w:r>
      <w:r w:rsidRPr="006C71E9">
        <w:rPr>
          <w:rFonts w:eastAsia="Arial"/>
          <w:spacing w:val="-1"/>
          <w:sz w:val="20"/>
        </w:rPr>
        <w:t xml:space="preserve"> </w:t>
      </w:r>
      <w:r w:rsidRPr="006C71E9">
        <w:rPr>
          <w:rFonts w:eastAsia="Arial"/>
          <w:spacing w:val="1"/>
          <w:sz w:val="20"/>
        </w:rPr>
        <w:t>+84 8 39241983</w:t>
      </w:r>
    </w:p>
    <w:p w14:paraId="0827AB26" w14:textId="77777777" w:rsidR="005376DA" w:rsidRPr="006C71E9" w:rsidRDefault="005376DA" w:rsidP="0097021A">
      <w:pPr>
        <w:ind w:right="2987"/>
        <w:rPr>
          <w:rFonts w:eastAsia="Arial"/>
          <w:sz w:val="20"/>
        </w:rPr>
      </w:pPr>
      <w:r w:rsidRPr="006C71E9">
        <w:rPr>
          <w:rFonts w:eastAsia="Arial"/>
          <w:sz w:val="20"/>
        </w:rPr>
        <w:t>E-</w:t>
      </w:r>
      <w:r w:rsidRPr="006C71E9">
        <w:rPr>
          <w:rFonts w:eastAsia="Arial"/>
          <w:spacing w:val="1"/>
          <w:sz w:val="20"/>
        </w:rPr>
        <w:t>ma</w:t>
      </w:r>
      <w:r w:rsidRPr="006C71E9">
        <w:rPr>
          <w:rFonts w:eastAsia="Arial"/>
          <w:sz w:val="20"/>
        </w:rPr>
        <w:t>i</w:t>
      </w:r>
      <w:r w:rsidRPr="006C71E9">
        <w:rPr>
          <w:rFonts w:eastAsia="Arial"/>
          <w:spacing w:val="-1"/>
          <w:sz w:val="20"/>
        </w:rPr>
        <w:t>l</w:t>
      </w:r>
      <w:r w:rsidRPr="006C71E9">
        <w:rPr>
          <w:rFonts w:eastAsia="Arial"/>
          <w:sz w:val="20"/>
        </w:rPr>
        <w:t>:</w:t>
      </w:r>
      <w:r w:rsidRPr="006C71E9">
        <w:rPr>
          <w:rFonts w:eastAsia="Arial"/>
          <w:spacing w:val="2"/>
          <w:sz w:val="20"/>
        </w:rPr>
        <w:t xml:space="preserve"> </w:t>
      </w:r>
      <w:hyperlink r:id="rId19">
        <w:r w:rsidRPr="006C71E9">
          <w:rPr>
            <w:rFonts w:eastAsia="Arial"/>
            <w:sz w:val="20"/>
          </w:rPr>
          <w:t>re</w:t>
        </w:r>
        <w:r w:rsidRPr="006C71E9">
          <w:rPr>
            <w:rFonts w:eastAsia="Arial"/>
            <w:spacing w:val="-2"/>
            <w:sz w:val="20"/>
          </w:rPr>
          <w:t>c</w:t>
        </w:r>
        <w:r w:rsidRPr="006C71E9">
          <w:rPr>
            <w:rFonts w:eastAsia="Arial"/>
            <w:spacing w:val="1"/>
            <w:sz w:val="20"/>
          </w:rPr>
          <w:t>o</w:t>
        </w:r>
        <w:r w:rsidRPr="006C71E9">
          <w:rPr>
            <w:rFonts w:eastAsia="Arial"/>
            <w:spacing w:val="-2"/>
            <w:sz w:val="20"/>
          </w:rPr>
          <w:t>v</w:t>
        </w:r>
        <w:r w:rsidRPr="006C71E9">
          <w:rPr>
            <w:rFonts w:eastAsia="Arial"/>
            <w:spacing w:val="1"/>
            <w:sz w:val="20"/>
          </w:rPr>
          <w:t>e</w:t>
        </w:r>
        <w:r w:rsidRPr="006C71E9">
          <w:rPr>
            <w:rFonts w:eastAsia="Arial"/>
            <w:sz w:val="20"/>
          </w:rPr>
          <w:t>r</w:t>
        </w:r>
        <w:r w:rsidRPr="006C71E9">
          <w:rPr>
            <w:rFonts w:eastAsia="Arial"/>
            <w:spacing w:val="-3"/>
            <w:sz w:val="20"/>
          </w:rPr>
          <w:t>y</w:t>
        </w:r>
        <w:r w:rsidRPr="006C71E9">
          <w:rPr>
            <w:rFonts w:eastAsia="Arial"/>
            <w:sz w:val="20"/>
          </w:rPr>
          <w:t>tr</w:t>
        </w:r>
        <w:r w:rsidRPr="006C71E9">
          <w:rPr>
            <w:rFonts w:eastAsia="Arial"/>
            <w:spacing w:val="-1"/>
            <w:sz w:val="20"/>
          </w:rPr>
          <w:t>i</w:t>
        </w:r>
        <w:r w:rsidRPr="006C71E9">
          <w:rPr>
            <w:rFonts w:eastAsia="Arial"/>
            <w:spacing w:val="1"/>
            <w:sz w:val="20"/>
          </w:rPr>
          <w:t>a</w:t>
        </w:r>
        <w:r w:rsidRPr="006C71E9">
          <w:rPr>
            <w:rFonts w:eastAsia="Arial"/>
            <w:sz w:val="20"/>
          </w:rPr>
          <w:t>l@oucru.org</w:t>
        </w:r>
        <w:r w:rsidRPr="006C71E9" w:rsidDel="000E4F23">
          <w:rPr>
            <w:rFonts w:eastAsia="Arial"/>
            <w:spacing w:val="1"/>
            <w:sz w:val="20"/>
          </w:rPr>
          <w:t xml:space="preserve"> </w:t>
        </w:r>
      </w:hyperlink>
    </w:p>
    <w:p w14:paraId="74DD8E65" w14:textId="77777777" w:rsidR="005376DA" w:rsidRPr="006C71E9" w:rsidRDefault="005376DA" w:rsidP="0097021A">
      <w:pPr>
        <w:ind w:left="3026" w:right="2987"/>
        <w:jc w:val="left"/>
        <w:rPr>
          <w:rFonts w:eastAsia="Arial"/>
          <w:sz w:val="20"/>
        </w:rPr>
      </w:pPr>
    </w:p>
    <w:p w14:paraId="72AC9E5E" w14:textId="77777777" w:rsidR="005376DA" w:rsidRPr="006C71E9" w:rsidRDefault="005376DA" w:rsidP="0097021A">
      <w:pPr>
        <w:jc w:val="left"/>
        <w:rPr>
          <w:b/>
          <w:sz w:val="20"/>
        </w:rPr>
      </w:pPr>
      <w:r w:rsidRPr="006C71E9">
        <w:rPr>
          <w:b/>
          <w:sz w:val="20"/>
        </w:rPr>
        <w:t>RECOVERY Indonesia:</w:t>
      </w:r>
    </w:p>
    <w:p w14:paraId="634468B8" w14:textId="77777777" w:rsidR="005376DA" w:rsidRPr="006C71E9" w:rsidRDefault="005376DA" w:rsidP="0097021A">
      <w:pPr>
        <w:jc w:val="left"/>
        <w:rPr>
          <w:sz w:val="20"/>
        </w:rPr>
      </w:pPr>
      <w:r w:rsidRPr="00BC4A53">
        <w:rPr>
          <w:sz w:val="20"/>
        </w:rPr>
        <w:t>Oxford University Clinical Research Unit</w:t>
      </w:r>
      <w:r>
        <w:rPr>
          <w:sz w:val="20"/>
        </w:rPr>
        <w:t xml:space="preserve"> Indonesia</w:t>
      </w:r>
    </w:p>
    <w:p w14:paraId="52723C53" w14:textId="77777777" w:rsidR="005376DA" w:rsidRDefault="005376DA" w:rsidP="0097021A">
      <w:pPr>
        <w:jc w:val="left"/>
        <w:rPr>
          <w:sz w:val="20"/>
        </w:rPr>
      </w:pPr>
      <w:r w:rsidRPr="00BC4A53">
        <w:rPr>
          <w:sz w:val="20"/>
        </w:rPr>
        <w:t>Fakultas Kedokteran Universitas Indonesia (FKUI) Jl. Salemba Raya No. 6, Jakarta, Indonesia</w:t>
      </w:r>
      <w:r w:rsidRPr="00BC4A53" w:rsidDel="00BC4A53">
        <w:rPr>
          <w:sz w:val="20"/>
        </w:rPr>
        <w:t xml:space="preserve"> </w:t>
      </w:r>
    </w:p>
    <w:p w14:paraId="0381220F" w14:textId="77777777" w:rsidR="005376DA" w:rsidRPr="006C71E9" w:rsidRDefault="005376DA" w:rsidP="0097021A">
      <w:pPr>
        <w:jc w:val="left"/>
        <w:rPr>
          <w:sz w:val="20"/>
        </w:rPr>
      </w:pPr>
      <w:r w:rsidRPr="006C71E9">
        <w:rPr>
          <w:sz w:val="20"/>
        </w:rPr>
        <w:t>Tel: +62 21 31900971</w:t>
      </w:r>
    </w:p>
    <w:p w14:paraId="0C044E21" w14:textId="77777777" w:rsidR="005376DA" w:rsidRPr="006C71E9" w:rsidRDefault="005376DA" w:rsidP="0097021A">
      <w:pPr>
        <w:jc w:val="left"/>
        <w:rPr>
          <w:sz w:val="20"/>
        </w:rPr>
      </w:pPr>
    </w:p>
    <w:p w14:paraId="1C35EFB4" w14:textId="77777777" w:rsidR="005376DA" w:rsidRPr="006C71E9" w:rsidRDefault="005376DA" w:rsidP="0097021A">
      <w:pPr>
        <w:jc w:val="left"/>
        <w:rPr>
          <w:b/>
          <w:sz w:val="20"/>
        </w:rPr>
      </w:pPr>
      <w:r w:rsidRPr="006C71E9">
        <w:rPr>
          <w:b/>
          <w:sz w:val="20"/>
        </w:rPr>
        <w:t>RECOVERY Nepal:</w:t>
      </w:r>
    </w:p>
    <w:p w14:paraId="5C398A34" w14:textId="77777777" w:rsidR="005376DA" w:rsidRPr="006C71E9" w:rsidRDefault="005376DA" w:rsidP="0097021A">
      <w:pPr>
        <w:ind w:right="141"/>
        <w:jc w:val="left"/>
        <w:rPr>
          <w:rFonts w:eastAsia="Arial"/>
          <w:sz w:val="20"/>
        </w:rPr>
      </w:pPr>
      <w:r w:rsidRPr="006C71E9">
        <w:rPr>
          <w:rFonts w:eastAsia="Arial"/>
          <w:sz w:val="20"/>
        </w:rPr>
        <w:t>Clinical Trial Unit, Oxford University Clinical Research Unit-Nepal, Patan Academy of Health Sciences, Kathmandu, Nepal</w:t>
      </w:r>
    </w:p>
    <w:p w14:paraId="2677E77A" w14:textId="77777777" w:rsidR="005376DA" w:rsidRPr="006C71E9" w:rsidRDefault="005376DA" w:rsidP="0097021A">
      <w:pPr>
        <w:ind w:right="2987"/>
        <w:jc w:val="left"/>
        <w:rPr>
          <w:rFonts w:eastAsia="Arial"/>
          <w:sz w:val="20"/>
        </w:rPr>
      </w:pPr>
      <w:r w:rsidRPr="006C71E9">
        <w:rPr>
          <w:rFonts w:eastAsia="Arial"/>
          <w:sz w:val="20"/>
        </w:rPr>
        <w:t>Tel : +977 01 5522295</w:t>
      </w:r>
    </w:p>
    <w:p w14:paraId="60F7ED17" w14:textId="77777777" w:rsidR="005376DA" w:rsidRPr="006C71E9" w:rsidRDefault="005376DA" w:rsidP="0097021A">
      <w:pPr>
        <w:jc w:val="left"/>
        <w:rPr>
          <w:b/>
          <w:sz w:val="20"/>
        </w:rPr>
      </w:pPr>
    </w:p>
    <w:p w14:paraId="224F66EC" w14:textId="77777777" w:rsidR="005376DA" w:rsidRPr="006C71E9" w:rsidRDefault="005376DA" w:rsidP="0097021A">
      <w:pPr>
        <w:jc w:val="left"/>
        <w:rPr>
          <w:rFonts w:eastAsia="Arial"/>
          <w:b/>
          <w:sz w:val="20"/>
        </w:rPr>
      </w:pPr>
      <w:r w:rsidRPr="006C71E9">
        <w:rPr>
          <w:rFonts w:eastAsia="Arial"/>
          <w:b/>
          <w:sz w:val="20"/>
        </w:rPr>
        <w:t>RECOVERY Ghana:</w:t>
      </w:r>
    </w:p>
    <w:p w14:paraId="5B2C1DDC" w14:textId="77777777" w:rsidR="005376DA" w:rsidRPr="006C71E9" w:rsidRDefault="005376DA" w:rsidP="0097021A">
      <w:pPr>
        <w:rPr>
          <w:rFonts w:eastAsia="Arial"/>
          <w:sz w:val="20"/>
        </w:rPr>
      </w:pPr>
      <w:r w:rsidRPr="006C71E9">
        <w:rPr>
          <w:rFonts w:eastAsia="Arial"/>
          <w:sz w:val="20"/>
        </w:rPr>
        <w:t>Kumasi Center for Collaborative Research in Tropical Medicine</w:t>
      </w:r>
      <w:r w:rsidRPr="006C71E9">
        <w:rPr>
          <w:rFonts w:eastAsia="Arial"/>
          <w:sz w:val="20"/>
        </w:rPr>
        <w:cr/>
        <w:t>KNUST, Southend Asuogya Road, GPS: AK-312-1059, Kumasi, Ghana</w:t>
      </w:r>
      <w:r w:rsidRPr="006C71E9">
        <w:rPr>
          <w:rFonts w:eastAsia="Arial"/>
          <w:sz w:val="20"/>
        </w:rPr>
        <w:cr/>
        <w:t>Tel: +233 278 364 389</w:t>
      </w:r>
    </w:p>
    <w:p w14:paraId="46826E9E" w14:textId="77777777" w:rsidR="005376DA" w:rsidRPr="006C71E9" w:rsidRDefault="005376DA" w:rsidP="0097021A">
      <w:pPr>
        <w:rPr>
          <w:rFonts w:eastAsia="Arial"/>
          <w:sz w:val="20"/>
        </w:rPr>
      </w:pPr>
    </w:p>
    <w:p w14:paraId="14DA7A3E" w14:textId="77777777" w:rsidR="005376DA" w:rsidRPr="006C71E9" w:rsidRDefault="005376DA" w:rsidP="0097021A">
      <w:pPr>
        <w:rPr>
          <w:rFonts w:eastAsia="Arial"/>
          <w:b/>
          <w:sz w:val="20"/>
        </w:rPr>
      </w:pPr>
      <w:r w:rsidRPr="006C71E9">
        <w:rPr>
          <w:rFonts w:eastAsia="Arial"/>
          <w:b/>
          <w:sz w:val="20"/>
        </w:rPr>
        <w:t>RECOVERY South Africa</w:t>
      </w:r>
      <w:r>
        <w:rPr>
          <w:rFonts w:eastAsia="Arial"/>
          <w:b/>
          <w:sz w:val="20"/>
        </w:rPr>
        <w:t>:</w:t>
      </w:r>
    </w:p>
    <w:p w14:paraId="1C906402" w14:textId="77777777" w:rsidR="005376DA" w:rsidRPr="006C71E9" w:rsidRDefault="005376DA" w:rsidP="0097021A">
      <w:pPr>
        <w:rPr>
          <w:sz w:val="20"/>
        </w:rPr>
      </w:pPr>
      <w:r w:rsidRPr="006C71E9">
        <w:rPr>
          <w:sz w:val="20"/>
        </w:rPr>
        <w:t>Wits Health Consortium, 31 Princess of Wales Terrace, Parktown, Johannesburg, South Africa</w:t>
      </w:r>
    </w:p>
    <w:p w14:paraId="6A595F24" w14:textId="77777777" w:rsidR="005376DA" w:rsidRDefault="005376DA" w:rsidP="0097021A">
      <w:pPr>
        <w:rPr>
          <w:sz w:val="20"/>
        </w:rPr>
      </w:pPr>
      <w:r w:rsidRPr="006C71E9">
        <w:rPr>
          <w:sz w:val="20"/>
        </w:rPr>
        <w:t>Tel: +27 11 274 9200</w:t>
      </w:r>
    </w:p>
    <w:p w14:paraId="01A3CDAF" w14:textId="58A59519" w:rsidR="005376DA" w:rsidDel="002A7BCA" w:rsidRDefault="005376DA" w:rsidP="0097021A">
      <w:pPr>
        <w:rPr>
          <w:del w:id="1702" w:author="Author"/>
          <w:sz w:val="20"/>
        </w:rPr>
      </w:pPr>
    </w:p>
    <w:p w14:paraId="041671BE" w14:textId="6EC6D67E" w:rsidR="005376DA" w:rsidDel="002A7BCA" w:rsidRDefault="005376DA" w:rsidP="0097021A">
      <w:pPr>
        <w:rPr>
          <w:del w:id="1703" w:author="Author"/>
          <w:b/>
          <w:sz w:val="20"/>
        </w:rPr>
      </w:pPr>
      <w:del w:id="1704" w:author="Author">
        <w:r w:rsidDel="002A7BCA">
          <w:rPr>
            <w:b/>
            <w:sz w:val="20"/>
          </w:rPr>
          <w:delText>RECOVERY India:</w:delText>
        </w:r>
      </w:del>
    </w:p>
    <w:p w14:paraId="6C163E38" w14:textId="3BA9B45D" w:rsidR="005376DA" w:rsidDel="002A7BCA" w:rsidRDefault="005376DA" w:rsidP="0097021A">
      <w:pPr>
        <w:rPr>
          <w:del w:id="1705" w:author="Author"/>
          <w:sz w:val="20"/>
        </w:rPr>
      </w:pPr>
      <w:del w:id="1706" w:author="Author">
        <w:r w:rsidDel="002A7BCA">
          <w:rPr>
            <w:sz w:val="20"/>
          </w:rPr>
          <w:delText xml:space="preserve">Indian Council of Medical Research, </w:delText>
        </w:r>
        <w:r w:rsidRPr="0076326A" w:rsidDel="002A7BCA">
          <w:rPr>
            <w:sz w:val="20"/>
          </w:rPr>
          <w:delText>Division of Epidemiology and Communicable Diseases, Ramalingaswami Bhavan, Ansari Nagar, ICMR-110029</w:delText>
        </w:r>
      </w:del>
    </w:p>
    <w:p w14:paraId="2C5DD886" w14:textId="76DA2DA2" w:rsidR="005376DA" w:rsidDel="002A7BCA" w:rsidRDefault="005376DA" w:rsidP="0097021A">
      <w:pPr>
        <w:rPr>
          <w:del w:id="1707" w:author="Author"/>
          <w:sz w:val="20"/>
        </w:rPr>
      </w:pPr>
      <w:del w:id="1708" w:author="Author">
        <w:r w:rsidDel="002A7BCA">
          <w:rPr>
            <w:sz w:val="20"/>
          </w:rPr>
          <w:delText>Tel: +</w:delText>
        </w:r>
        <w:r w:rsidRPr="0076326A" w:rsidDel="002A7BCA">
          <w:rPr>
            <w:sz w:val="20"/>
          </w:rPr>
          <w:delText>91</w:delText>
        </w:r>
        <w:r w:rsidDel="002A7BCA">
          <w:rPr>
            <w:sz w:val="20"/>
          </w:rPr>
          <w:delText xml:space="preserve"> </w:delText>
        </w:r>
        <w:r w:rsidRPr="0076326A" w:rsidDel="002A7BCA">
          <w:rPr>
            <w:sz w:val="20"/>
          </w:rPr>
          <w:delText>996</w:delText>
        </w:r>
        <w:r w:rsidDel="002A7BCA">
          <w:rPr>
            <w:sz w:val="20"/>
          </w:rPr>
          <w:delText xml:space="preserve"> </w:delText>
        </w:r>
        <w:r w:rsidRPr="0076326A" w:rsidDel="002A7BCA">
          <w:rPr>
            <w:sz w:val="20"/>
          </w:rPr>
          <w:delText>840</w:delText>
        </w:r>
        <w:r w:rsidDel="002A7BCA">
          <w:rPr>
            <w:sz w:val="20"/>
          </w:rPr>
          <w:delText xml:space="preserve"> </w:delText>
        </w:r>
        <w:r w:rsidRPr="0076326A" w:rsidDel="002A7BCA">
          <w:rPr>
            <w:sz w:val="20"/>
          </w:rPr>
          <w:delText>8999</w:delText>
        </w:r>
      </w:del>
    </w:p>
    <w:p w14:paraId="27484FBE" w14:textId="77777777" w:rsidR="005376DA" w:rsidRDefault="005376DA" w:rsidP="0097021A">
      <w:pPr>
        <w:rPr>
          <w:sz w:val="20"/>
        </w:rPr>
      </w:pPr>
    </w:p>
    <w:p w14:paraId="1C27F54E" w14:textId="77777777" w:rsidR="005376DA" w:rsidRPr="004423CD" w:rsidRDefault="005376DA" w:rsidP="0097021A">
      <w:pPr>
        <w:rPr>
          <w:b/>
          <w:sz w:val="20"/>
        </w:rPr>
      </w:pPr>
      <w:r w:rsidRPr="004423CD">
        <w:rPr>
          <w:b/>
          <w:sz w:val="20"/>
        </w:rPr>
        <w:t>RECOVERY EU:</w:t>
      </w:r>
    </w:p>
    <w:p w14:paraId="43FA7D8A" w14:textId="77777777" w:rsidR="005376DA" w:rsidRPr="00297E4A" w:rsidRDefault="005376DA" w:rsidP="0097021A">
      <w:pPr>
        <w:rPr>
          <w:sz w:val="20"/>
        </w:rPr>
      </w:pPr>
      <w:r>
        <w:rPr>
          <w:sz w:val="20"/>
        </w:rPr>
        <w:t>The European Clinical Research Alliance on Infectious Diseases</w:t>
      </w:r>
    </w:p>
    <w:p w14:paraId="7BAEE68E" w14:textId="77777777" w:rsidR="005376DA" w:rsidRDefault="005376DA" w:rsidP="0097021A">
      <w:pPr>
        <w:rPr>
          <w:sz w:val="20"/>
        </w:rPr>
      </w:pPr>
      <w:r w:rsidRPr="009F3E4D">
        <w:rPr>
          <w:sz w:val="20"/>
        </w:rPr>
        <w:t>P</w:t>
      </w:r>
      <w:r>
        <w:rPr>
          <w:sz w:val="20"/>
        </w:rPr>
        <w:t xml:space="preserve">rovinciehuis, Archimedeslaan 6, </w:t>
      </w:r>
      <w:r w:rsidRPr="009F3E4D">
        <w:rPr>
          <w:sz w:val="20"/>
        </w:rPr>
        <w:t xml:space="preserve">3584 BA Utrecht, Netherlands </w:t>
      </w:r>
    </w:p>
    <w:p w14:paraId="7FCFC41A" w14:textId="0B7A6E31" w:rsidR="005376DA" w:rsidDel="007319CB" w:rsidRDefault="005376DA" w:rsidP="0097021A">
      <w:pPr>
        <w:rPr>
          <w:del w:id="1709" w:author="Author"/>
          <w:sz w:val="20"/>
        </w:rPr>
      </w:pPr>
      <w:del w:id="1710" w:author="Author">
        <w:r w:rsidDel="007319CB">
          <w:rPr>
            <w:sz w:val="20"/>
          </w:rPr>
          <w:delText xml:space="preserve">Tel: </w:delText>
        </w:r>
        <w:r w:rsidRPr="00646862" w:rsidDel="007319CB">
          <w:rPr>
            <w:sz w:val="20"/>
          </w:rPr>
          <w:delText>+31</w:delText>
        </w:r>
        <w:r w:rsidDel="007319CB">
          <w:rPr>
            <w:sz w:val="20"/>
          </w:rPr>
          <w:delText xml:space="preserve"> </w:delText>
        </w:r>
        <w:r w:rsidRPr="00646862" w:rsidDel="007319CB">
          <w:rPr>
            <w:sz w:val="20"/>
          </w:rPr>
          <w:delText>6</w:delText>
        </w:r>
        <w:r w:rsidDel="007319CB">
          <w:rPr>
            <w:sz w:val="20"/>
          </w:rPr>
          <w:delText xml:space="preserve"> </w:delText>
        </w:r>
        <w:r w:rsidRPr="00646862" w:rsidDel="007319CB">
          <w:rPr>
            <w:sz w:val="20"/>
          </w:rPr>
          <w:delText>31</w:delText>
        </w:r>
        <w:r w:rsidDel="007319CB">
          <w:rPr>
            <w:sz w:val="20"/>
          </w:rPr>
          <w:delText xml:space="preserve"> </w:delText>
        </w:r>
        <w:r w:rsidRPr="00646862" w:rsidDel="007319CB">
          <w:rPr>
            <w:sz w:val="20"/>
          </w:rPr>
          <w:delText>11</w:delText>
        </w:r>
        <w:r w:rsidDel="007319CB">
          <w:rPr>
            <w:sz w:val="20"/>
          </w:rPr>
          <w:delText xml:space="preserve"> </w:delText>
        </w:r>
        <w:r w:rsidRPr="00646862" w:rsidDel="007319CB">
          <w:rPr>
            <w:sz w:val="20"/>
          </w:rPr>
          <w:delText>88</w:delText>
        </w:r>
        <w:r w:rsidDel="007319CB">
          <w:rPr>
            <w:sz w:val="20"/>
          </w:rPr>
          <w:delText xml:space="preserve"> </w:delText>
        </w:r>
        <w:r w:rsidRPr="00646862" w:rsidDel="007319CB">
          <w:rPr>
            <w:sz w:val="20"/>
          </w:rPr>
          <w:delText>61</w:delText>
        </w:r>
      </w:del>
    </w:p>
    <w:p w14:paraId="60A316A6" w14:textId="77777777" w:rsidR="005376DA" w:rsidRDefault="005376DA" w:rsidP="0097021A">
      <w:pPr>
        <w:rPr>
          <w:sz w:val="20"/>
        </w:rPr>
      </w:pPr>
      <w:r>
        <w:rPr>
          <w:sz w:val="20"/>
        </w:rPr>
        <w:t xml:space="preserve">E-mail: </w:t>
      </w:r>
      <w:ins w:id="1711" w:author="Author">
        <w:r>
          <w:rPr>
            <w:sz w:val="20"/>
          </w:rPr>
          <w:t>recovery</w:t>
        </w:r>
      </w:ins>
      <w:del w:id="1712" w:author="Author">
        <w:r w:rsidRPr="00297E4A" w:rsidDel="00143B72">
          <w:rPr>
            <w:sz w:val="20"/>
          </w:rPr>
          <w:delText>info</w:delText>
        </w:r>
      </w:del>
      <w:r w:rsidRPr="00297E4A">
        <w:rPr>
          <w:sz w:val="20"/>
        </w:rPr>
        <w:t>@ecraid.eu</w:t>
      </w:r>
    </w:p>
    <w:p w14:paraId="6BA8CC39" w14:textId="77777777" w:rsidR="005376DA" w:rsidRDefault="005376DA" w:rsidP="0097021A">
      <w:pPr>
        <w:rPr>
          <w:sz w:val="20"/>
        </w:rPr>
      </w:pPr>
    </w:p>
    <w:p w14:paraId="45AF9274" w14:textId="77777777" w:rsidR="005376DA" w:rsidRDefault="005376DA" w:rsidP="0097021A">
      <w:pPr>
        <w:rPr>
          <w:b/>
        </w:rPr>
      </w:pPr>
    </w:p>
    <w:p w14:paraId="7B924DC5" w14:textId="77777777" w:rsidR="005376DA" w:rsidRPr="00633320" w:rsidRDefault="005376DA" w:rsidP="0097021A">
      <w:pPr>
        <w:rPr>
          <w:b/>
        </w:rPr>
      </w:pPr>
      <w:r w:rsidRPr="00633320">
        <w:rPr>
          <w:b/>
        </w:rPr>
        <w:t>To RANDOMISE a patient, visit:</w:t>
      </w:r>
      <w:r w:rsidRPr="00302AD2">
        <w:t xml:space="preserve"> </w:t>
      </w:r>
      <w:hyperlink r:id="rId20" w:history="1">
        <w:r w:rsidRPr="00302AD2">
          <w:rPr>
            <w:rStyle w:val="Hyperlink"/>
          </w:rPr>
          <w:t>www.recoverytrial.net</w:t>
        </w:r>
      </w:hyperlink>
    </w:p>
    <w:p w14:paraId="36BE7268" w14:textId="77777777" w:rsidR="005376DA" w:rsidRPr="00633320" w:rsidRDefault="005376DA" w:rsidP="0097021A">
      <w:pPr>
        <w:rPr>
          <w:sz w:val="20"/>
        </w:rPr>
      </w:pPr>
    </w:p>
    <w:p w14:paraId="4337D2BA" w14:textId="77777777" w:rsidR="005376DA" w:rsidRDefault="005376DA" w:rsidP="0097021A"/>
    <w:p w14:paraId="4F9C0655" w14:textId="77777777" w:rsidR="005376DA" w:rsidRDefault="005376DA" w:rsidP="0097021A"/>
    <w:p w14:paraId="2FABBFC6" w14:textId="77777777" w:rsidR="0097021A" w:rsidRDefault="0097021A"/>
    <w:sectPr w:rsidR="0097021A" w:rsidSect="0097021A">
      <w:footnotePr>
        <w:numFmt w:val="lowerLetter"/>
      </w:footnotePr>
      <w:pgSz w:w="11907" w:h="16840" w:code="9"/>
      <w:pgMar w:top="1134" w:right="1134" w:bottom="1134" w:left="1134"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5" w:author="Author" w:initials="A">
    <w:p w14:paraId="33879A2B" w14:textId="6D7CC3EB" w:rsidR="00575BA0" w:rsidRDefault="00575BA0">
      <w:pPr>
        <w:pStyle w:val="CommentText"/>
      </w:pPr>
      <w:r>
        <w:rPr>
          <w:rStyle w:val="CommentReference"/>
        </w:rPr>
        <w:annotationRef/>
      </w:r>
      <w:r>
        <w:t>From comparison specific eligibility criteria (appendix 2)</w:t>
      </w:r>
    </w:p>
  </w:comment>
  <w:comment w:id="39" w:author="Author" w:initials="A">
    <w:p w14:paraId="54A5B751" w14:textId="77777777" w:rsidR="00575BA0" w:rsidRDefault="00575BA0">
      <w:pPr>
        <w:pStyle w:val="CommentText"/>
      </w:pPr>
      <w:r>
        <w:rPr>
          <w:rStyle w:val="CommentReference"/>
        </w:rPr>
        <w:annotationRef/>
      </w:r>
      <w:r>
        <w:t>‘Low-dose’ has been removed at the request of the EU regulator following approval of protocol V27.0 (‘low-dose’ was considered potentially misleading as it has no standard definition, and the higher versus lower dose corticosteroid comparison for COVID-19 has now closed). The dose of corticosteroids being studied in the influenza and CAP comparisons has not changed.</w:t>
      </w:r>
    </w:p>
  </w:comment>
  <w:comment w:id="251" w:author="Author" w:initials="A">
    <w:p w14:paraId="7F9A5E40" w14:textId="060A9B38" w:rsidR="00575BA0" w:rsidRDefault="00575BA0">
      <w:pPr>
        <w:pStyle w:val="CommentText"/>
      </w:pPr>
      <w:r>
        <w:rPr>
          <w:rStyle w:val="CommentReference"/>
        </w:rPr>
        <w:annotationRef/>
      </w:r>
      <w:r>
        <w:t>Updates to references are not tracked, so changes are indicated in comments throughout this document.</w:t>
      </w:r>
    </w:p>
    <w:p w14:paraId="601EC58B" w14:textId="77777777" w:rsidR="00575BA0" w:rsidRDefault="00575BA0">
      <w:pPr>
        <w:pStyle w:val="CommentText"/>
      </w:pPr>
    </w:p>
    <w:p w14:paraId="178D4EEC" w14:textId="77777777" w:rsidR="00575BA0" w:rsidRDefault="00575BA0">
      <w:pPr>
        <w:pStyle w:val="CommentText"/>
      </w:pPr>
      <w:r>
        <w:t>One reference here updated in V28.0, reflecting mortality among hospitalised patients in the UK during 1</w:t>
      </w:r>
      <w:r w:rsidRPr="00B7115B">
        <w:rPr>
          <w:vertAlign w:val="superscript"/>
        </w:rPr>
        <w:t>st</w:t>
      </w:r>
      <w:r>
        <w:t xml:space="preserve"> &amp; 2</w:t>
      </w:r>
      <w:r w:rsidRPr="00B7115B">
        <w:rPr>
          <w:vertAlign w:val="superscript"/>
        </w:rPr>
        <w:t>nd</w:t>
      </w:r>
      <w:r>
        <w:t xml:space="preserve"> COVID-19 waves.</w:t>
      </w:r>
    </w:p>
  </w:comment>
  <w:comment w:id="335" w:author="Author" w:initials="A">
    <w:p w14:paraId="23197D04" w14:textId="77777777" w:rsidR="00575BA0" w:rsidRDefault="00575BA0">
      <w:pPr>
        <w:pStyle w:val="CommentText"/>
      </w:pPr>
      <w:r>
        <w:rPr>
          <w:rStyle w:val="CommentReference"/>
        </w:rPr>
        <w:annotationRef/>
      </w:r>
      <w:r>
        <w:t xml:space="preserve">Added at the request of the UK Research Ethics Committee following approval of Protocol V27.0. This is for clarification, and does not affect eligibility. </w:t>
      </w:r>
    </w:p>
  </w:comment>
  <w:comment w:id="343" w:author="Author" w:initials="A">
    <w:p w14:paraId="68881076" w14:textId="7D5C1CD9" w:rsidR="00575BA0" w:rsidRDefault="00575BA0">
      <w:pPr>
        <w:pStyle w:val="CommentText"/>
      </w:pPr>
      <w:r>
        <w:rPr>
          <w:rStyle w:val="CommentReference"/>
        </w:rPr>
        <w:annotationRef/>
      </w:r>
      <w:r>
        <w:t xml:space="preserve">Clarification that legal representative consent is needed for patients who lack capacity. This does not change any trial procedures related to consent. </w:t>
      </w:r>
    </w:p>
  </w:comment>
  <w:comment w:id="346" w:author="Author" w:initials="A">
    <w:p w14:paraId="1FB2C52F" w14:textId="77777777" w:rsidR="00575BA0" w:rsidRDefault="00575BA0" w:rsidP="00C927E1">
      <w:pPr>
        <w:pStyle w:val="CommentText"/>
      </w:pPr>
      <w:r>
        <w:rPr>
          <w:rStyle w:val="CommentReference"/>
        </w:rPr>
        <w:annotationRef/>
      </w:r>
      <w:r>
        <w:t>References added for CAP, replacing those for COVID-19.</w:t>
      </w:r>
    </w:p>
  </w:comment>
  <w:comment w:id="382" w:author="Author" w:initials="A">
    <w:p w14:paraId="0716564C" w14:textId="77777777" w:rsidR="00575BA0" w:rsidRDefault="00575BA0">
      <w:pPr>
        <w:pStyle w:val="CommentText"/>
      </w:pPr>
      <w:r>
        <w:rPr>
          <w:rStyle w:val="CommentReference"/>
        </w:rPr>
        <w:annotationRef/>
      </w:r>
      <w:r>
        <w:t>For clarification only. No change in trial procedures with this version of the protocol.</w:t>
      </w:r>
    </w:p>
    <w:p w14:paraId="6B81D47A" w14:textId="77777777" w:rsidR="00575BA0" w:rsidRDefault="00575BA0">
      <w:pPr>
        <w:pStyle w:val="CommentText"/>
      </w:pPr>
    </w:p>
    <w:p w14:paraId="4F691A8F" w14:textId="021F205B" w:rsidR="00575BA0" w:rsidRDefault="00575BA0">
      <w:pPr>
        <w:pStyle w:val="CommentText"/>
      </w:pPr>
      <w:r>
        <w:t>This was previously specified in the EU region appendix.</w:t>
      </w:r>
    </w:p>
  </w:comment>
  <w:comment w:id="563" w:author="Author" w:initials="A">
    <w:p w14:paraId="23DDCEA8" w14:textId="432AAA45" w:rsidR="00575BA0" w:rsidRDefault="00575BA0">
      <w:pPr>
        <w:pStyle w:val="CommentText"/>
      </w:pPr>
      <w:r>
        <w:rPr>
          <w:rStyle w:val="CommentReference"/>
        </w:rPr>
        <w:annotationRef/>
      </w:r>
      <w:r>
        <w:t>Clarification requested by UK Research Ethics Committee during approval of protocol V27.0</w:t>
      </w:r>
    </w:p>
  </w:comment>
  <w:comment w:id="626" w:author="Author" w:initials="A">
    <w:p w14:paraId="699D78D1" w14:textId="532A857C" w:rsidR="00575BA0" w:rsidRDefault="00575BA0">
      <w:pPr>
        <w:pStyle w:val="CommentText"/>
      </w:pPr>
      <w:r>
        <w:rPr>
          <w:rStyle w:val="CommentReference"/>
        </w:rPr>
        <w:annotationRef/>
      </w:r>
      <w:r>
        <w:t>For clarification only. No change to trial procedures.</w:t>
      </w:r>
    </w:p>
    <w:p w14:paraId="535CE40E" w14:textId="67B13578" w:rsidR="00575BA0" w:rsidRDefault="00575BA0">
      <w:pPr>
        <w:pStyle w:val="CommentText"/>
      </w:pPr>
    </w:p>
    <w:p w14:paraId="145D389A" w14:textId="6F073313" w:rsidR="00575BA0" w:rsidRDefault="00575BA0">
      <w:pPr>
        <w:pStyle w:val="CommentText"/>
      </w:pPr>
      <w:r>
        <w:t>For patients who withdraw, all identifiable data is permanently removed from the study database, but identifiable information remains in the local subject ID log held by the trial site.</w:t>
      </w:r>
    </w:p>
    <w:p w14:paraId="31C2C5DD" w14:textId="1FE10E0F" w:rsidR="00575BA0" w:rsidRDefault="00575BA0">
      <w:pPr>
        <w:pStyle w:val="CommentText"/>
      </w:pPr>
    </w:p>
    <w:p w14:paraId="17E50688" w14:textId="17607CC2" w:rsidR="00575BA0" w:rsidRDefault="00575BA0">
      <w:pPr>
        <w:pStyle w:val="CommentText"/>
      </w:pPr>
      <w:r>
        <w:t>During EU regulatory submission we were asked to describe the data remaining in the study database as ‘coded’ rather than ‘de-identified’.</w:t>
      </w:r>
    </w:p>
  </w:comment>
  <w:comment w:id="937" w:author="Author" w:initials="A">
    <w:p w14:paraId="378F9AA9" w14:textId="77777777" w:rsidR="00575BA0" w:rsidRDefault="00575BA0">
      <w:pPr>
        <w:pStyle w:val="CommentText"/>
      </w:pPr>
      <w:r>
        <w:rPr>
          <w:rStyle w:val="CommentReference"/>
        </w:rPr>
        <w:annotationRef/>
      </w:r>
      <w:r>
        <w:t>Clarification of current data sharing plan was requested during EU approval.</w:t>
      </w:r>
    </w:p>
  </w:comment>
  <w:comment w:id="1081" w:author="Author" w:initials="A">
    <w:p w14:paraId="1B2D1C2A" w14:textId="77777777" w:rsidR="00575BA0" w:rsidRDefault="00575BA0">
      <w:pPr>
        <w:pStyle w:val="CommentText"/>
      </w:pPr>
      <w:r>
        <w:rPr>
          <w:rStyle w:val="CommentReference"/>
        </w:rPr>
        <w:annotationRef/>
      </w:r>
      <w:r>
        <w:rPr>
          <w:rStyle w:val="CommentReference"/>
        </w:rPr>
        <w:t>Reference updated to include non-COVID pneumonia</w:t>
      </w:r>
    </w:p>
  </w:comment>
  <w:comment w:id="1087" w:author="Author" w:initials="A">
    <w:p w14:paraId="2C9E37C6" w14:textId="77777777" w:rsidR="00575BA0" w:rsidRDefault="00575BA0">
      <w:pPr>
        <w:pStyle w:val="CommentText"/>
      </w:pPr>
      <w:r>
        <w:rPr>
          <w:rStyle w:val="CommentReference"/>
        </w:rPr>
        <w:annotationRef/>
      </w:r>
      <w:r>
        <w:t>Request for clarification following MHRA approval of V27</w:t>
      </w:r>
    </w:p>
  </w:comment>
  <w:comment w:id="1092" w:author="Author" w:initials="A">
    <w:p w14:paraId="535CBF4A" w14:textId="6CC7BB3F" w:rsidR="00575BA0" w:rsidRDefault="00575BA0">
      <w:pPr>
        <w:pStyle w:val="CommentText"/>
      </w:pPr>
      <w:r>
        <w:rPr>
          <w:rStyle w:val="CommentReference"/>
        </w:rPr>
        <w:annotationRef/>
      </w:r>
      <w:r>
        <w:t>Reference added to 2025 REMAP-CAP trial report</w:t>
      </w:r>
    </w:p>
  </w:comment>
  <w:comment w:id="1122" w:author="Author" w:initials="A">
    <w:p w14:paraId="286F47BE" w14:textId="0C650CAE" w:rsidR="00575BA0" w:rsidRDefault="00575BA0">
      <w:pPr>
        <w:pStyle w:val="CommentText"/>
      </w:pPr>
      <w:r>
        <w:rPr>
          <w:rStyle w:val="CommentReference"/>
        </w:rPr>
        <w:annotationRef/>
      </w:r>
      <w:r>
        <w:t>Now approved for younger ages in some locations.</w:t>
      </w:r>
    </w:p>
  </w:comment>
  <w:comment w:id="1128" w:author="Author" w:initials="A">
    <w:p w14:paraId="4CCE6977" w14:textId="77777777" w:rsidR="00575BA0" w:rsidRDefault="00575BA0">
      <w:pPr>
        <w:pStyle w:val="CommentText"/>
      </w:pPr>
      <w:r>
        <w:rPr>
          <w:rStyle w:val="CommentReference"/>
        </w:rPr>
        <w:annotationRef/>
      </w:r>
      <w:r>
        <w:t>New reference</w:t>
      </w:r>
    </w:p>
  </w:comment>
  <w:comment w:id="1134" w:author="Author" w:initials="A">
    <w:p w14:paraId="25B0DF76" w14:textId="59FDBDE8" w:rsidR="00575BA0" w:rsidRDefault="00575BA0">
      <w:pPr>
        <w:pStyle w:val="CommentText"/>
      </w:pPr>
      <w:r>
        <w:rPr>
          <w:rStyle w:val="CommentReference"/>
        </w:rPr>
        <w:annotationRef/>
      </w:r>
      <w:r>
        <w:t>Reference to flagstone trial mentioned above, which is now published.</w:t>
      </w:r>
    </w:p>
  </w:comment>
  <w:comment w:id="1164" w:author="Author" w:initials="A">
    <w:p w14:paraId="0D79748F" w14:textId="692915CD" w:rsidR="00575BA0" w:rsidRDefault="00575BA0">
      <w:pPr>
        <w:pStyle w:val="CommentText"/>
      </w:pPr>
      <w:r>
        <w:rPr>
          <w:rStyle w:val="CommentReference"/>
        </w:rPr>
        <w:annotationRef/>
      </w:r>
      <w:r>
        <w:t>Reference added to a recent meta-analysis</w:t>
      </w:r>
    </w:p>
  </w:comment>
  <w:comment w:id="1186" w:author="Author" w:initials="A">
    <w:p w14:paraId="399FA8E1" w14:textId="4CBDC84C" w:rsidR="00575BA0" w:rsidRDefault="00575BA0">
      <w:pPr>
        <w:pStyle w:val="CommentText"/>
      </w:pPr>
      <w:r>
        <w:rPr>
          <w:rStyle w:val="CommentReference"/>
        </w:rPr>
        <w:annotationRef/>
      </w:r>
      <w:r>
        <w:t>Existing eligibility criteria exclude patients in whom corticosteroid treatment is definitely indicated (section 2.1).</w:t>
      </w:r>
    </w:p>
    <w:p w14:paraId="1757428D" w14:textId="75FAB809" w:rsidR="00575BA0" w:rsidRDefault="00575BA0">
      <w:pPr>
        <w:pStyle w:val="CommentText"/>
      </w:pPr>
    </w:p>
    <w:p w14:paraId="2E7326D5" w14:textId="51E40BEC" w:rsidR="00575BA0" w:rsidRDefault="00575BA0">
      <w:pPr>
        <w:pStyle w:val="CommentText"/>
      </w:pPr>
      <w:r>
        <w:t xml:space="preserve">This clarifies that patients who have been receiving significant doses of corticosteroids during the current illness are also ineligible.  </w:t>
      </w:r>
    </w:p>
  </w:comment>
  <w:comment w:id="1265" w:author="Author" w:initials="A">
    <w:p w14:paraId="1DBFD5BA" w14:textId="469ABDBE" w:rsidR="00575BA0" w:rsidRDefault="00575BA0">
      <w:pPr>
        <w:pStyle w:val="CommentText"/>
      </w:pPr>
      <w:r>
        <w:rPr>
          <w:rStyle w:val="CommentReference"/>
        </w:rPr>
        <w:annotationRef/>
      </w:r>
      <w:r>
        <w:t>Current trial supply is 20mg tablets only.</w:t>
      </w:r>
    </w:p>
  </w:comment>
  <w:comment w:id="1290" w:author="Author" w:initials="A">
    <w:p w14:paraId="6552FD56" w14:textId="26701D38" w:rsidR="00575BA0" w:rsidRDefault="00575BA0">
      <w:pPr>
        <w:pStyle w:val="CommentText"/>
      </w:pPr>
      <w:r>
        <w:rPr>
          <w:rStyle w:val="CommentReference"/>
        </w:rPr>
        <w:annotationRef/>
      </w:r>
      <w:r>
        <w:t>This is a clarification of the existing eligibility criteria, which remain unchanged in this version.</w:t>
      </w:r>
    </w:p>
  </w:comment>
  <w:comment w:id="1340" w:author="Author" w:initials="A">
    <w:p w14:paraId="07793864" w14:textId="1669A513" w:rsidR="00575BA0" w:rsidRDefault="00575BA0">
      <w:pPr>
        <w:pStyle w:val="CommentText"/>
      </w:pPr>
      <w:r>
        <w:rPr>
          <w:rStyle w:val="CommentReference"/>
        </w:rPr>
        <w:annotationRef/>
      </w:r>
      <w:r>
        <w:t>COVID-19 comparisons and comparisons in India have been removed from this table but this does not appear as a tracked change</w:t>
      </w:r>
    </w:p>
  </w:comment>
  <w:comment w:id="1413" w:author="Author" w:initials="A">
    <w:p w14:paraId="41CFD812" w14:textId="77777777" w:rsidR="00575BA0" w:rsidRDefault="00575BA0">
      <w:pPr>
        <w:pStyle w:val="CommentText"/>
      </w:pPr>
      <w:r>
        <w:rPr>
          <w:rStyle w:val="CommentReference"/>
        </w:rPr>
        <w:annotationRef/>
      </w:r>
      <w:r>
        <w:t>The addition of a schedule of assessments was requested during EU approval.</w:t>
      </w:r>
    </w:p>
    <w:p w14:paraId="2CDA5ADE" w14:textId="77777777" w:rsidR="00575BA0" w:rsidRDefault="00575BA0">
      <w:pPr>
        <w:pStyle w:val="CommentText"/>
      </w:pPr>
    </w:p>
    <w:p w14:paraId="7F869347" w14:textId="085023DF" w:rsidR="00575BA0" w:rsidRDefault="00575BA0">
      <w:pPr>
        <w:pStyle w:val="CommentText"/>
      </w:pPr>
      <w:r>
        <w:t xml:space="preserve">There has been no change to these study procedures with this version of the protocol </w:t>
      </w:r>
    </w:p>
  </w:comment>
  <w:comment w:id="1698" w:author="Author" w:initials="A">
    <w:p w14:paraId="50750EC6" w14:textId="3414FDFF" w:rsidR="00575BA0" w:rsidRDefault="00575BA0">
      <w:pPr>
        <w:pStyle w:val="CommentText"/>
      </w:pPr>
      <w:r>
        <w:rPr>
          <w:rStyle w:val="CommentReference"/>
        </w:rPr>
        <w:annotationRef/>
      </w:r>
      <w:r>
        <w:rPr>
          <w:rStyle w:val="CommentReference"/>
        </w:rPr>
        <w:t>Reference manager does not track changes. Please see protocol V27 for removed references if needed (</w:t>
      </w:r>
      <w:r w:rsidRPr="002D2E39">
        <w:rPr>
          <w:rStyle w:val="CommentReference"/>
        </w:rPr>
        <w:t>https://www.recoverytrial.net/</w:t>
      </w:r>
      <w:r>
        <w:rPr>
          <w:rStyle w:val="CommentReference"/>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879A2B" w15:done="0"/>
  <w15:commentEx w15:paraId="54A5B751" w15:done="0"/>
  <w15:commentEx w15:paraId="178D4EEC" w15:done="0"/>
  <w15:commentEx w15:paraId="23197D04" w15:done="0"/>
  <w15:commentEx w15:paraId="68881076" w15:done="0"/>
  <w15:commentEx w15:paraId="1FB2C52F" w15:done="0"/>
  <w15:commentEx w15:paraId="4F691A8F" w15:done="0"/>
  <w15:commentEx w15:paraId="23DDCEA8" w15:done="0"/>
  <w15:commentEx w15:paraId="17E50688" w15:done="0"/>
  <w15:commentEx w15:paraId="378F9AA9" w15:done="0"/>
  <w15:commentEx w15:paraId="1B2D1C2A" w15:done="0"/>
  <w15:commentEx w15:paraId="2C9E37C6" w15:done="0"/>
  <w15:commentEx w15:paraId="535CBF4A" w15:done="0"/>
  <w15:commentEx w15:paraId="286F47BE" w15:done="0"/>
  <w15:commentEx w15:paraId="4CCE6977" w15:done="0"/>
  <w15:commentEx w15:paraId="25B0DF76" w15:done="0"/>
  <w15:commentEx w15:paraId="0D79748F" w15:done="0"/>
  <w15:commentEx w15:paraId="2E7326D5" w15:done="0"/>
  <w15:commentEx w15:paraId="1DBFD5BA" w15:done="0"/>
  <w15:commentEx w15:paraId="6552FD56" w15:done="0"/>
  <w15:commentEx w15:paraId="07793864" w15:done="0"/>
  <w15:commentEx w15:paraId="7F869347" w15:done="0"/>
  <w15:commentEx w15:paraId="50750EC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0F334" w14:textId="77777777" w:rsidR="00095AD4" w:rsidRDefault="00095AD4" w:rsidP="005376DA">
      <w:r>
        <w:separator/>
      </w:r>
    </w:p>
  </w:endnote>
  <w:endnote w:type="continuationSeparator" w:id="0">
    <w:p w14:paraId="36806C76" w14:textId="77777777" w:rsidR="00095AD4" w:rsidRDefault="00095AD4" w:rsidP="00537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64DF2" w14:textId="2C158950" w:rsidR="00575BA0" w:rsidRPr="00F123A0" w:rsidRDefault="00575BA0" w:rsidP="0097021A">
    <w:pPr>
      <w:jc w:val="center"/>
      <w:rPr>
        <w:sz w:val="20"/>
        <w:szCs w:val="20"/>
      </w:rPr>
    </w:pPr>
    <w:r w:rsidRPr="00F123A0">
      <w:rPr>
        <w:sz w:val="20"/>
        <w:szCs w:val="20"/>
      </w:rPr>
      <w:t xml:space="preserve">Page </w:t>
    </w:r>
    <w:r w:rsidRPr="00F123A0">
      <w:rPr>
        <w:sz w:val="20"/>
        <w:szCs w:val="20"/>
      </w:rPr>
      <w:fldChar w:fldCharType="begin"/>
    </w:r>
    <w:r w:rsidRPr="00F123A0">
      <w:rPr>
        <w:sz w:val="20"/>
        <w:szCs w:val="20"/>
      </w:rPr>
      <w:instrText xml:space="preserve"> PAGE </w:instrText>
    </w:r>
    <w:r w:rsidRPr="00F123A0">
      <w:rPr>
        <w:sz w:val="20"/>
        <w:szCs w:val="20"/>
      </w:rPr>
      <w:fldChar w:fldCharType="separate"/>
    </w:r>
    <w:r w:rsidR="001117A5">
      <w:rPr>
        <w:noProof/>
        <w:sz w:val="20"/>
        <w:szCs w:val="20"/>
      </w:rPr>
      <w:t>1</w:t>
    </w:r>
    <w:r w:rsidRPr="00F123A0">
      <w:rPr>
        <w:sz w:val="20"/>
        <w:szCs w:val="20"/>
      </w:rPr>
      <w:fldChar w:fldCharType="end"/>
    </w:r>
    <w:r w:rsidRPr="00F123A0">
      <w:rPr>
        <w:sz w:val="20"/>
        <w:szCs w:val="20"/>
      </w:rPr>
      <w:t xml:space="preserve"> of </w:t>
    </w:r>
    <w:r w:rsidRPr="00F123A0">
      <w:rPr>
        <w:sz w:val="20"/>
        <w:szCs w:val="20"/>
      </w:rPr>
      <w:fldChar w:fldCharType="begin"/>
    </w:r>
    <w:r w:rsidRPr="00F123A0">
      <w:rPr>
        <w:sz w:val="20"/>
        <w:szCs w:val="20"/>
      </w:rPr>
      <w:instrText xml:space="preserve"> NUMPAGES </w:instrText>
    </w:r>
    <w:r w:rsidRPr="00F123A0">
      <w:rPr>
        <w:sz w:val="20"/>
        <w:szCs w:val="20"/>
      </w:rPr>
      <w:fldChar w:fldCharType="separate"/>
    </w:r>
    <w:r w:rsidR="001117A5">
      <w:rPr>
        <w:noProof/>
        <w:sz w:val="20"/>
        <w:szCs w:val="20"/>
      </w:rPr>
      <w:t>46</w:t>
    </w:r>
    <w:r w:rsidRPr="00F123A0">
      <w:rPr>
        <w:sz w:val="20"/>
        <w:szCs w:val="20"/>
      </w:rPr>
      <w:fldChar w:fldCharType="end"/>
    </w:r>
  </w:p>
  <w:p w14:paraId="24791B53" w14:textId="6723B28A" w:rsidR="00575BA0" w:rsidRPr="00F123A0" w:rsidRDefault="00575BA0" w:rsidP="0097021A">
    <w:pPr>
      <w:tabs>
        <w:tab w:val="right" w:pos="9639"/>
      </w:tabs>
      <w:rPr>
        <w:sz w:val="20"/>
        <w:szCs w:val="20"/>
      </w:rPr>
    </w:pPr>
    <w:r w:rsidRPr="00F123A0">
      <w:rPr>
        <w:sz w:val="20"/>
        <w:szCs w:val="20"/>
      </w:rPr>
      <w:t>RECOVERY [</w:t>
    </w:r>
    <w:r>
      <w:rPr>
        <w:sz w:val="20"/>
        <w:szCs w:val="20"/>
      </w:rPr>
      <w:t>V2</w:t>
    </w:r>
    <w:ins w:id="229" w:author="Author">
      <w:r>
        <w:rPr>
          <w:sz w:val="20"/>
          <w:szCs w:val="20"/>
        </w:rPr>
        <w:t>8</w:t>
      </w:r>
    </w:ins>
    <w:del w:id="230" w:author="Author">
      <w:r w:rsidDel="00112A95">
        <w:rPr>
          <w:sz w:val="20"/>
          <w:szCs w:val="20"/>
        </w:rPr>
        <w:delText>7</w:delText>
      </w:r>
    </w:del>
    <w:r>
      <w:rPr>
        <w:sz w:val="20"/>
        <w:szCs w:val="20"/>
      </w:rPr>
      <w:t>.0 202</w:t>
    </w:r>
    <w:del w:id="231" w:author="Author">
      <w:r w:rsidDel="00112A95">
        <w:rPr>
          <w:sz w:val="20"/>
          <w:szCs w:val="20"/>
        </w:rPr>
        <w:delText>3-09-13</w:delText>
      </w:r>
    </w:del>
    <w:ins w:id="232" w:author="Author">
      <w:r>
        <w:rPr>
          <w:sz w:val="20"/>
          <w:szCs w:val="20"/>
        </w:rPr>
        <w:t>5-06-30</w:t>
      </w:r>
    </w:ins>
    <w:r w:rsidRPr="00F123A0">
      <w:rPr>
        <w:sz w:val="20"/>
        <w:szCs w:val="20"/>
      </w:rPr>
      <w:t>]</w:t>
    </w:r>
    <w:r w:rsidRPr="00F123A0">
      <w:rPr>
        <w:sz w:val="20"/>
        <w:szCs w:val="20"/>
      </w:rPr>
      <w:tab/>
    </w:r>
    <w:r w:rsidRPr="00AE25AB">
      <w:rPr>
        <w:color w:val="auto"/>
        <w:sz w:val="20"/>
        <w:szCs w:val="20"/>
        <w:lang w:eastAsia="en-US"/>
      </w:rPr>
      <w:t>ISRCTN50189673</w:t>
    </w:r>
  </w:p>
  <w:p w14:paraId="551A13E5" w14:textId="77777777" w:rsidR="00575BA0" w:rsidRPr="00F123A0" w:rsidRDefault="00575BA0" w:rsidP="0097021A">
    <w:pPr>
      <w:tabs>
        <w:tab w:val="right" w:pos="9639"/>
        <w:tab w:val="center" w:pos="10490"/>
      </w:tabs>
      <w:rPr>
        <w:sz w:val="20"/>
        <w:szCs w:val="20"/>
      </w:rPr>
    </w:pPr>
    <w:r>
      <w:rPr>
        <w:sz w:val="20"/>
        <w:szCs w:val="20"/>
      </w:rPr>
      <w:t xml:space="preserve">CTIS </w:t>
    </w:r>
    <w:r w:rsidRPr="00534E48">
      <w:rPr>
        <w:sz w:val="20"/>
        <w:szCs w:val="20"/>
        <w:lang w:val="en-US"/>
      </w:rPr>
      <w:t>CT-2023-507441-29-00</w:t>
    </w:r>
    <w:r w:rsidRPr="00F123A0">
      <w:rPr>
        <w:sz w:val="20"/>
        <w:szCs w:val="20"/>
      </w:rPr>
      <w:tab/>
      <w:t>EudraCT 2020-001113-21</w:t>
    </w:r>
  </w:p>
  <w:p w14:paraId="647A22BD" w14:textId="77777777" w:rsidR="00575BA0" w:rsidRPr="006E50F3" w:rsidRDefault="00575BA0" w:rsidP="0097021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3683B" w14:textId="77777777" w:rsidR="00095AD4" w:rsidRDefault="00095AD4" w:rsidP="005376DA">
      <w:r>
        <w:separator/>
      </w:r>
    </w:p>
  </w:footnote>
  <w:footnote w:type="continuationSeparator" w:id="0">
    <w:p w14:paraId="29A8113D" w14:textId="77777777" w:rsidR="00095AD4" w:rsidRDefault="00095AD4" w:rsidP="005376DA">
      <w:r>
        <w:continuationSeparator/>
      </w:r>
    </w:p>
  </w:footnote>
  <w:footnote w:id="1">
    <w:p w14:paraId="6220CE8C" w14:textId="77777777" w:rsidR="00575BA0" w:rsidRDefault="00575BA0">
      <w:pPr>
        <w:pStyle w:val="FootnoteText"/>
      </w:pPr>
      <w:r w:rsidRPr="00A51C43">
        <w:rPr>
          <w:rStyle w:val="FootnoteReference"/>
        </w:rPr>
        <w:footnoteRef/>
      </w:r>
      <w:r>
        <w:t xml:space="preserve"> </w:t>
      </w:r>
      <w:r w:rsidRPr="000251A6">
        <w:rPr>
          <w:sz w:val="18"/>
        </w:rPr>
        <w:t>Independent clinicians may complete study training, but have no other involvement in the trial, e.g. eligibility assessment, or randomisation</w:t>
      </w:r>
    </w:p>
  </w:footnote>
  <w:footnote w:id="2">
    <w:p w14:paraId="1FA0AD79" w14:textId="77777777" w:rsidR="00575BA0" w:rsidRDefault="00575BA0">
      <w:pPr>
        <w:pStyle w:val="FootnoteText"/>
      </w:pPr>
      <w:r w:rsidRPr="00A51C43">
        <w:rPr>
          <w:rStyle w:val="FootnoteReference"/>
        </w:rPr>
        <w:footnoteRef/>
      </w:r>
      <w:r>
        <w:t xml:space="preserve"> </w:t>
      </w:r>
      <w:r w:rsidRPr="00173E29">
        <w:rPr>
          <w:sz w:val="18"/>
          <w:szCs w:val="18"/>
        </w:rPr>
        <w:t>Unless require</w:t>
      </w:r>
      <w:r>
        <w:rPr>
          <w:sz w:val="18"/>
          <w:szCs w:val="18"/>
        </w:rPr>
        <w:t>d</w:t>
      </w:r>
      <w:r w:rsidRPr="00173E29">
        <w:rPr>
          <w:sz w:val="18"/>
          <w:szCs w:val="18"/>
        </w:rPr>
        <w:t xml:space="preserve"> by local regulations. </w:t>
      </w:r>
      <w:r>
        <w:rPr>
          <w:sz w:val="18"/>
          <w:szCs w:val="18"/>
        </w:rPr>
        <w:t>(</w:t>
      </w:r>
      <w:r w:rsidRPr="00173E29">
        <w:rPr>
          <w:sz w:val="18"/>
          <w:szCs w:val="18"/>
        </w:rPr>
        <w:t>This is not required in the UK.</w:t>
      </w:r>
      <w:r>
        <w:rPr>
          <w:sz w:val="18"/>
          <w:szCs w:val="18"/>
        </w:rPr>
        <w:t>)</w:t>
      </w:r>
    </w:p>
  </w:footnote>
  <w:footnote w:id="3">
    <w:p w14:paraId="722BC1E9" w14:textId="77777777" w:rsidR="00575BA0" w:rsidRDefault="00575BA0">
      <w:pPr>
        <w:pStyle w:val="FootnoteText"/>
      </w:pPr>
      <w:r w:rsidRPr="00A51C43">
        <w:rPr>
          <w:rStyle w:val="FootnoteReference"/>
        </w:rPr>
        <w:footnoteRef/>
      </w:r>
      <w:r>
        <w:t xml:space="preserve"> </w:t>
      </w:r>
      <w:r w:rsidRPr="00173E29">
        <w:rPr>
          <w:sz w:val="18"/>
          <w:szCs w:val="18"/>
        </w:rPr>
        <w:t>The witness should be impartial i.e. not a member of the research team, but they do not require specific training or knowledge of the trial.</w:t>
      </w:r>
    </w:p>
  </w:footnote>
  <w:footnote w:id="4">
    <w:p w14:paraId="13BB0860" w14:textId="77777777" w:rsidR="00575BA0" w:rsidRDefault="00575BA0">
      <w:pPr>
        <w:pStyle w:val="FootnoteText"/>
      </w:pPr>
      <w:r w:rsidRPr="00A659DA">
        <w:rPr>
          <w:rStyle w:val="FootnoteReference"/>
        </w:rPr>
        <w:footnoteRef/>
      </w:r>
      <w:r w:rsidRPr="00791A5C">
        <w:rPr>
          <w:sz w:val="18"/>
        </w:rPr>
        <w:t xml:space="preserve"> </w:t>
      </w:r>
      <w:r w:rsidRPr="00173E29">
        <w:rPr>
          <w:sz w:val="18"/>
        </w:rPr>
        <w:t>A woman of childbearing potential is defined as a post-menarchal pre-menopausal female capable of becoming pregnant. This includes women on oral, injectable, or mechanical contraception; women who are single; women whose male partners have been vasectomized or whose male partners have received or are utilizing mechanical contraceptive devices.</w:t>
      </w:r>
      <w:r>
        <w:rPr>
          <w:sz w:val="18"/>
        </w:rPr>
        <w:t xml:space="preserve"> The potential inclusion of any pregnant women should be discussed with a consultant obstetrician (or obstetric physician).</w:t>
      </w:r>
    </w:p>
  </w:footnote>
  <w:footnote w:id="5">
    <w:p w14:paraId="093D00C1" w14:textId="77777777" w:rsidR="00575BA0" w:rsidRDefault="00575BA0">
      <w:pPr>
        <w:pStyle w:val="FootnoteText"/>
      </w:pPr>
      <w:r w:rsidRPr="00A659DA">
        <w:rPr>
          <w:rStyle w:val="FootnoteReference"/>
        </w:rPr>
        <w:footnoteRef/>
      </w:r>
      <w:r>
        <w:t xml:space="preserve"> </w:t>
      </w:r>
      <w:r w:rsidRPr="00791A5C">
        <w:rPr>
          <w:sz w:val="18"/>
          <w:szCs w:val="20"/>
        </w:rPr>
        <w:t>Collection of these samples will continue until the Steering Committee determine (on the basis of data blinded to treatment allocation) that sufficient information is available to assess the effect of treatment on viral load and/or resistance markers.</w:t>
      </w:r>
    </w:p>
  </w:footnote>
  <w:footnote w:id="6">
    <w:p w14:paraId="0452903C" w14:textId="77777777" w:rsidR="00575BA0" w:rsidDel="00174B77" w:rsidRDefault="00575BA0">
      <w:pPr>
        <w:pStyle w:val="FootnoteText"/>
        <w:rPr>
          <w:del w:id="440" w:author="Author"/>
        </w:rPr>
      </w:pPr>
      <w:del w:id="441" w:author="Author">
        <w:r w:rsidRPr="00A51C43" w:rsidDel="00174B77">
          <w:rPr>
            <w:rStyle w:val="FootnoteReference"/>
          </w:rPr>
          <w:footnoteRef/>
        </w:r>
        <w:r w:rsidDel="00174B77">
          <w:delText xml:space="preserve"> </w:delText>
        </w:r>
        <w:r w:rsidDel="00174B77">
          <w:rPr>
            <w:sz w:val="18"/>
            <w:szCs w:val="18"/>
          </w:rPr>
          <w:delText>high-flow nasal oxygen</w:delText>
        </w:r>
        <w:r w:rsidRPr="002F2524" w:rsidDel="00174B77">
          <w:rPr>
            <w:sz w:val="18"/>
            <w:szCs w:val="18"/>
          </w:rPr>
          <w:delText>: humidified high flow oxygen through a special device, normally used in a critical care area, with a flow rate &gt;20l/min</w:delText>
        </w:r>
      </w:del>
    </w:p>
  </w:footnote>
  <w:footnote w:id="7">
    <w:p w14:paraId="6E73F009" w14:textId="77777777" w:rsidR="00575BA0" w:rsidRPr="00173E29" w:rsidDel="00174B77" w:rsidRDefault="00575BA0">
      <w:pPr>
        <w:pStyle w:val="FootnoteText"/>
        <w:rPr>
          <w:del w:id="453" w:author="Author"/>
          <w:sz w:val="18"/>
          <w:szCs w:val="18"/>
        </w:rPr>
      </w:pPr>
      <w:del w:id="454" w:author="Author">
        <w:r w:rsidRPr="00A51C43" w:rsidDel="00174B77">
          <w:rPr>
            <w:rStyle w:val="FootnoteReference"/>
          </w:rPr>
          <w:footnoteRef/>
        </w:r>
        <w:r w:rsidRPr="00173E29" w:rsidDel="00174B77">
          <w:rPr>
            <w:sz w:val="18"/>
            <w:szCs w:val="18"/>
          </w:rPr>
          <w:delText xml:space="preserve"> Usual care in patients</w:delText>
        </w:r>
        <w:r w:rsidDel="00174B77">
          <w:rPr>
            <w:sz w:val="18"/>
            <w:szCs w:val="18"/>
          </w:rPr>
          <w:delText xml:space="preserve"> requiring ventilatory support</w:delText>
        </w:r>
        <w:r w:rsidRPr="00173E29" w:rsidDel="00174B77">
          <w:rPr>
            <w:sz w:val="18"/>
            <w:szCs w:val="18"/>
          </w:rPr>
          <w:delText xml:space="preserve"> is expected to include low dose (6mg daily) dexamethasone</w:delText>
        </w:r>
      </w:del>
    </w:p>
  </w:footnote>
  <w:footnote w:id="8">
    <w:p w14:paraId="70CC89D8" w14:textId="77777777" w:rsidR="00575BA0" w:rsidDel="00174B77" w:rsidRDefault="00575BA0" w:rsidP="0097021A">
      <w:pPr>
        <w:pStyle w:val="FootnoteText"/>
        <w:rPr>
          <w:del w:id="466" w:author="Author"/>
        </w:rPr>
      </w:pPr>
      <w:del w:id="467" w:author="Author">
        <w:r w:rsidRPr="00A51C43" w:rsidDel="00174B77">
          <w:rPr>
            <w:rStyle w:val="FootnoteReference"/>
          </w:rPr>
          <w:footnoteRef/>
        </w:r>
        <w:r w:rsidDel="00174B77">
          <w:delText xml:space="preserve"> </w:delText>
        </w:r>
        <w:r w:rsidRPr="00524804" w:rsidDel="00174B77">
          <w:rPr>
            <w:sz w:val="18"/>
            <w:szCs w:val="18"/>
          </w:rPr>
          <w:delText>Treatment should be discontinued at 10 days or on discharge from hospital if sooner</w:delText>
        </w:r>
        <w:r w:rsidDel="00174B77">
          <w:rPr>
            <w:sz w:val="18"/>
            <w:szCs w:val="18"/>
          </w:rPr>
          <w:delText>. Participants can be given a short ‘weaning’ course when they complete their study allocation if considered clinically necessary.</w:delText>
        </w:r>
      </w:del>
    </w:p>
  </w:footnote>
  <w:footnote w:id="9">
    <w:p w14:paraId="71D117FB" w14:textId="77777777" w:rsidR="00575BA0" w:rsidRPr="00474DD8" w:rsidDel="00174B77" w:rsidRDefault="00575BA0" w:rsidP="0097021A">
      <w:pPr>
        <w:pStyle w:val="FootnoteText"/>
        <w:rPr>
          <w:del w:id="468" w:author="Author"/>
          <w:sz w:val="20"/>
        </w:rPr>
      </w:pPr>
      <w:del w:id="469" w:author="Author">
        <w:r w:rsidRPr="00A51C43" w:rsidDel="00174B77">
          <w:rPr>
            <w:rStyle w:val="FootnoteReference"/>
          </w:rPr>
          <w:footnoteRef/>
        </w:r>
        <w:r w:rsidDel="00174B77">
          <w:delText xml:space="preserve"> </w:delText>
        </w:r>
        <w:r w:rsidRPr="00474DD8" w:rsidDel="00174B77">
          <w:rPr>
            <w:sz w:val="18"/>
          </w:rPr>
          <w:delText>Pregnant women should receive either prednisolone (130 mg) orally or hydrocortisone (540 mg in divided doses) intravenously or methylprednisolone (100 mg) intravenously</w:delText>
        </w:r>
        <w:r w:rsidDel="00174B77">
          <w:rPr>
            <w:sz w:val="18"/>
          </w:rPr>
          <w:delText xml:space="preserve"> for five days, followed by </w:delText>
        </w:r>
        <w:r w:rsidRPr="00474DD8" w:rsidDel="00174B77">
          <w:rPr>
            <w:sz w:val="18"/>
          </w:rPr>
          <w:delText>either prednisolone (</w:delText>
        </w:r>
        <w:r w:rsidDel="00174B77">
          <w:rPr>
            <w:sz w:val="18"/>
          </w:rPr>
          <w:delText>65</w:delText>
        </w:r>
        <w:r w:rsidRPr="00474DD8" w:rsidDel="00174B77">
          <w:rPr>
            <w:sz w:val="18"/>
          </w:rPr>
          <w:delText xml:space="preserve"> mg) orally or hydrocortisone (</w:delText>
        </w:r>
        <w:r w:rsidDel="00174B77">
          <w:rPr>
            <w:sz w:val="18"/>
          </w:rPr>
          <w:delText>270</w:delText>
        </w:r>
        <w:r w:rsidRPr="00474DD8" w:rsidDel="00174B77">
          <w:rPr>
            <w:sz w:val="18"/>
          </w:rPr>
          <w:delText xml:space="preserve"> mg in divided doses) intravenously or methylprednisolone (</w:delText>
        </w:r>
        <w:r w:rsidDel="00174B77">
          <w:rPr>
            <w:sz w:val="18"/>
          </w:rPr>
          <w:delText>50</w:delText>
        </w:r>
        <w:r w:rsidRPr="00474DD8" w:rsidDel="00174B77">
          <w:rPr>
            <w:sz w:val="18"/>
          </w:rPr>
          <w:delText xml:space="preserve"> mg) intravenously</w:delText>
        </w:r>
        <w:r w:rsidDel="00174B77">
          <w:rPr>
            <w:sz w:val="18"/>
          </w:rPr>
          <w:delText xml:space="preserve"> for five days.</w:delText>
        </w:r>
      </w:del>
    </w:p>
  </w:footnote>
  <w:footnote w:id="10">
    <w:p w14:paraId="7D91E367" w14:textId="77777777" w:rsidR="00575BA0" w:rsidRPr="00E26DD4" w:rsidRDefault="00575BA0">
      <w:pPr>
        <w:pStyle w:val="FootnoteText"/>
        <w:rPr>
          <w:sz w:val="18"/>
          <w:szCs w:val="18"/>
        </w:rPr>
      </w:pPr>
      <w:r w:rsidRPr="00A659DA">
        <w:rPr>
          <w:rStyle w:val="FootnoteReference"/>
        </w:rPr>
        <w:footnoteRef/>
      </w:r>
      <w:r w:rsidRPr="00E26DD4">
        <w:rPr>
          <w:sz w:val="18"/>
          <w:szCs w:val="18"/>
        </w:rPr>
        <w:t xml:space="preserve"> If pa</w:t>
      </w:r>
      <w:r>
        <w:rPr>
          <w:sz w:val="18"/>
          <w:szCs w:val="18"/>
        </w:rPr>
        <w:t>rticipant is discharged before course is complete, the participant should be provided with medication to complete the course at home.</w:t>
      </w:r>
    </w:p>
  </w:footnote>
  <w:footnote w:id="11">
    <w:p w14:paraId="60CDE3EC" w14:textId="77777777" w:rsidR="00575BA0" w:rsidRDefault="00575BA0" w:rsidP="0097021A">
      <w:pPr>
        <w:pStyle w:val="FootnoteText"/>
      </w:pPr>
      <w:r w:rsidRPr="00A51C43">
        <w:rPr>
          <w:rStyle w:val="FootnoteReference"/>
        </w:rPr>
        <w:footnoteRef/>
      </w:r>
      <w:r>
        <w:t xml:space="preserve"> </w:t>
      </w:r>
      <w:r w:rsidRPr="002B79AA">
        <w:rPr>
          <w:sz w:val="18"/>
        </w:rPr>
        <w:t>Course can be extended to 10 days for immunosuppressed patients at the managing clinician’s discretion.</w:t>
      </w:r>
    </w:p>
  </w:footnote>
  <w:footnote w:id="12">
    <w:p w14:paraId="55ADB82A" w14:textId="77777777" w:rsidR="00575BA0" w:rsidRDefault="00575BA0" w:rsidP="0097021A">
      <w:pPr>
        <w:pStyle w:val="FootnoteText"/>
      </w:pPr>
      <w:r w:rsidRPr="00A51C43">
        <w:rPr>
          <w:rStyle w:val="FootnoteReference"/>
        </w:rPr>
        <w:footnoteRef/>
      </w:r>
      <w:r>
        <w:t xml:space="preserve"> </w:t>
      </w:r>
      <w:r w:rsidRPr="00A15D6D">
        <w:rPr>
          <w:sz w:val="18"/>
        </w:rPr>
        <w:t>In pregnancy or breastfeeding women, prednisolone 40 mg administered by mouth (or intravenous hydrocortisone 80 mg twice daily) should be used instead of dexamethasone</w:t>
      </w:r>
      <w:r>
        <w:rPr>
          <w:sz w:val="18"/>
        </w:rPr>
        <w:t>. For dosing in children with influenza see Appendix 3.</w:t>
      </w:r>
    </w:p>
  </w:footnote>
  <w:footnote w:id="13">
    <w:p w14:paraId="047EFE86" w14:textId="77777777" w:rsidR="00575BA0" w:rsidRDefault="00575BA0" w:rsidP="0097021A">
      <w:pPr>
        <w:pStyle w:val="FootnoteText"/>
      </w:pPr>
      <w:r w:rsidRPr="00A659DA">
        <w:rPr>
          <w:rStyle w:val="FootnoteReference"/>
        </w:rPr>
        <w:footnoteRef/>
      </w:r>
      <w:r w:rsidRPr="00CB51E0">
        <w:rPr>
          <w:sz w:val="18"/>
          <w:szCs w:val="18"/>
        </w:rPr>
        <w:t xml:space="preserve"> A</w:t>
      </w:r>
      <w:r w:rsidRPr="005411C0">
        <w:rPr>
          <w:sz w:val="18"/>
        </w:rPr>
        <w:t xml:space="preserve">vailable at </w:t>
      </w:r>
      <w:hyperlink r:id="rId1" w:history="1">
        <w:r w:rsidRPr="001E75FB">
          <w:rPr>
            <w:rStyle w:val="Hyperlink"/>
            <w:rFonts w:cs="Arial"/>
            <w:sz w:val="18"/>
          </w:rPr>
          <w:t>www.recoverytrial.net/results</w:t>
        </w:r>
      </w:hyperlink>
      <w:r>
        <w:rPr>
          <w:sz w:val="18"/>
        </w:rPr>
        <w:t xml:space="preserve"> </w:t>
      </w:r>
    </w:p>
  </w:footnote>
  <w:footnote w:id="14">
    <w:p w14:paraId="16F7174D" w14:textId="77777777" w:rsidR="00575BA0" w:rsidRPr="00791A5C" w:rsidRDefault="00575BA0">
      <w:pPr>
        <w:pStyle w:val="FootnoteText"/>
        <w:rPr>
          <w:sz w:val="18"/>
          <w:szCs w:val="18"/>
        </w:rPr>
      </w:pPr>
      <w:r w:rsidRPr="00A659DA">
        <w:rPr>
          <w:rStyle w:val="FootnoteReference"/>
        </w:rPr>
        <w:footnoteRef/>
      </w:r>
      <w:r w:rsidRPr="00791A5C">
        <w:rPr>
          <w:sz w:val="18"/>
          <w:szCs w:val="18"/>
        </w:rPr>
        <w:t xml:space="preserve"> Collection of these samples will continue until the Steering Committee determine (on the basis of data blinded to treatment allocation) that sufficient information is available to assess the effect of treatment on viral load and/or resistance markers.</w:t>
      </w:r>
      <w:r>
        <w:rPr>
          <w:sz w:val="18"/>
          <w:szCs w:val="18"/>
        </w:rPr>
        <w:t xml:space="preserve"> Participants discharged before day 5 will be asked to take this sample at home and will be provided with instructions and materials to do so.</w:t>
      </w:r>
    </w:p>
  </w:footnote>
  <w:footnote w:id="15">
    <w:p w14:paraId="2045966D" w14:textId="77777777" w:rsidR="00575BA0" w:rsidRDefault="00575BA0">
      <w:pPr>
        <w:pStyle w:val="FootnoteText"/>
      </w:pPr>
      <w:ins w:id="686" w:author="Author">
        <w:r w:rsidRPr="00A51C43">
          <w:rPr>
            <w:rStyle w:val="FootnoteReference"/>
          </w:rPr>
          <w:footnoteRef/>
        </w:r>
        <w:r>
          <w:t xml:space="preserve"> </w:t>
        </w:r>
        <w:r w:rsidRPr="00CB51E0">
          <w:rPr>
            <w:sz w:val="18"/>
            <w:szCs w:val="18"/>
          </w:rPr>
          <w:t>Available</w:t>
        </w:r>
        <w:r w:rsidRPr="005411C0">
          <w:rPr>
            <w:sz w:val="18"/>
          </w:rPr>
          <w:t xml:space="preserve"> at </w:t>
        </w:r>
        <w:r>
          <w:fldChar w:fldCharType="begin"/>
        </w:r>
        <w:r>
          <w:instrText xml:space="preserve"> HYPERLINK "https://www.recoverytrial.net/results" </w:instrText>
        </w:r>
        <w:r>
          <w:fldChar w:fldCharType="separate"/>
        </w:r>
        <w:r w:rsidRPr="001E75FB">
          <w:rPr>
            <w:rStyle w:val="Hyperlink"/>
            <w:rFonts w:cs="Arial"/>
            <w:sz w:val="18"/>
          </w:rPr>
          <w:t>www.recoverytrial.net/results</w:t>
        </w:r>
        <w:r>
          <w:rPr>
            <w:rStyle w:val="Hyperlink"/>
            <w:rFonts w:cs="Arial"/>
            <w:sz w:val="18"/>
          </w:rPr>
          <w:fldChar w:fldCharType="end"/>
        </w:r>
      </w:ins>
    </w:p>
  </w:footnote>
  <w:footnote w:id="16">
    <w:p w14:paraId="28A8A8F1" w14:textId="77777777" w:rsidR="00575BA0" w:rsidDel="00386162" w:rsidRDefault="00575BA0">
      <w:pPr>
        <w:pStyle w:val="FootnoteText"/>
        <w:rPr>
          <w:del w:id="704" w:author="Author"/>
        </w:rPr>
      </w:pPr>
      <w:del w:id="705" w:author="Author">
        <w:r w:rsidRPr="00E05EAA" w:rsidDel="00386162">
          <w:rPr>
            <w:rStyle w:val="FootnoteReference"/>
          </w:rPr>
          <w:footnoteRef/>
        </w:r>
        <w:r w:rsidRPr="00CB51E0" w:rsidDel="00386162">
          <w:rPr>
            <w:sz w:val="18"/>
            <w:szCs w:val="18"/>
          </w:rPr>
          <w:delText xml:space="preserve"> Available</w:delText>
        </w:r>
        <w:r w:rsidRPr="005411C0" w:rsidDel="00386162">
          <w:rPr>
            <w:sz w:val="18"/>
          </w:rPr>
          <w:delText xml:space="preserve"> at </w:delText>
        </w:r>
        <w:r w:rsidDel="00386162">
          <w:fldChar w:fldCharType="begin"/>
        </w:r>
        <w:r w:rsidDel="00386162">
          <w:delInstrText xml:space="preserve"> HYPERLINK "https://www.recoverytrial.net/results" </w:delInstrText>
        </w:r>
        <w:r w:rsidDel="00386162">
          <w:fldChar w:fldCharType="separate"/>
        </w:r>
        <w:r w:rsidRPr="001E75FB" w:rsidDel="00386162">
          <w:rPr>
            <w:rStyle w:val="Hyperlink"/>
            <w:rFonts w:cs="Arial"/>
            <w:sz w:val="18"/>
          </w:rPr>
          <w:delText>www.recoverytrial.net/results</w:delText>
        </w:r>
        <w:r w:rsidDel="00386162">
          <w:rPr>
            <w:rStyle w:val="Hyperlink"/>
            <w:rFonts w:cs="Arial"/>
            <w:sz w:val="18"/>
          </w:rPr>
          <w:fldChar w:fldCharType="end"/>
        </w:r>
        <w:r w:rsidDel="00386162">
          <w:rPr>
            <w:sz w:val="18"/>
          </w:rPr>
          <w:delText xml:space="preserve"> </w:delText>
        </w:r>
      </w:del>
    </w:p>
  </w:footnote>
  <w:footnote w:id="17">
    <w:p w14:paraId="6965FB1E" w14:textId="77777777" w:rsidR="00575BA0" w:rsidRPr="00C54ABA" w:rsidRDefault="00575BA0" w:rsidP="0097021A">
      <w:pPr>
        <w:rPr>
          <w:sz w:val="22"/>
        </w:rPr>
      </w:pPr>
      <w:r w:rsidRPr="00E05EAA">
        <w:rPr>
          <w:rStyle w:val="FootnoteReference"/>
        </w:rPr>
        <w:footnoteRef/>
      </w:r>
      <w:r w:rsidRPr="00C54ABA">
        <w:rPr>
          <w:sz w:val="18"/>
        </w:rPr>
        <w:t xml:space="preserve"> Serious Adverse Events are defined as those adverse events that result in death; are life-threatening; require in-patient hospitalisation or prolongation of existing hospitalisation; result in persistent or significant disability or incapacity; result in congenital anomaly or birth defect; or are important medical events in the opinion of the responsible investigator (that is, not life-threatening or resulting in hospitalisation, but may jeopardise the participant or require intervention to prevent one or other of the outcomes listed above).</w:t>
      </w:r>
    </w:p>
  </w:footnote>
  <w:footnote w:id="18">
    <w:p w14:paraId="085F9860" w14:textId="77777777" w:rsidR="00575BA0" w:rsidRPr="00D33CED" w:rsidRDefault="00575BA0" w:rsidP="0097021A">
      <w:pPr>
        <w:pStyle w:val="FootnoteText"/>
        <w:rPr>
          <w:sz w:val="20"/>
          <w:szCs w:val="20"/>
        </w:rPr>
      </w:pPr>
      <w:r w:rsidRPr="00E05EAA">
        <w:rPr>
          <w:rStyle w:val="FootnoteReference"/>
        </w:rPr>
        <w:footnoteRef/>
      </w:r>
      <w:r w:rsidRPr="00D33CED">
        <w:rPr>
          <w:sz w:val="20"/>
          <w:szCs w:val="20"/>
        </w:rPr>
        <w:t xml:space="preserve"> </w:t>
      </w:r>
      <w:r>
        <w:rPr>
          <w:sz w:val="20"/>
          <w:szCs w:val="20"/>
        </w:rPr>
        <w:t>Outside the UK</w:t>
      </w:r>
      <w:r w:rsidRPr="00D33CED">
        <w:rPr>
          <w:sz w:val="20"/>
          <w:szCs w:val="20"/>
        </w:rPr>
        <w:t xml:space="preserve">, additional </w:t>
      </w:r>
      <w:r>
        <w:rPr>
          <w:sz w:val="20"/>
          <w:szCs w:val="20"/>
        </w:rPr>
        <w:t>serious adverse event</w:t>
      </w:r>
      <w:r w:rsidRPr="00D33CED">
        <w:rPr>
          <w:sz w:val="20"/>
          <w:szCs w:val="20"/>
        </w:rPr>
        <w:t xml:space="preserve"> </w:t>
      </w:r>
      <w:r>
        <w:rPr>
          <w:sz w:val="20"/>
          <w:szCs w:val="20"/>
        </w:rPr>
        <w:t>information (event description, date of onset, outcome, relatedness to study treatment) will be collected if required by national regulations. This will be collected on a web-based case report form and any forms required by local regulations.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43545" w14:textId="77777777" w:rsidR="00575BA0" w:rsidRDefault="00575BA0" w:rsidP="0097021A">
    <w:pPr>
      <w:pStyle w:val="Header"/>
      <w:jc w:val="right"/>
    </w:pPr>
    <w:r>
      <w:rPr>
        <w:noProof/>
      </w:rPr>
      <w:drawing>
        <wp:inline distT="0" distB="0" distL="0" distR="0" wp14:anchorId="46B7B2F9" wp14:editId="1059DA85">
          <wp:extent cx="1435237" cy="3352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1">
                    <a:extLst>
                      <a:ext uri="{28A0092B-C50C-407E-A947-70E740481C1C}">
                        <a14:useLocalDpi xmlns:a14="http://schemas.microsoft.com/office/drawing/2010/main" val="0"/>
                      </a:ext>
                    </a:extLst>
                  </a:blip>
                  <a:srcRect b="18013"/>
                  <a:stretch/>
                </pic:blipFill>
                <pic:spPr bwMode="auto">
                  <a:xfrm>
                    <a:off x="0" y="0"/>
                    <a:ext cx="1436483" cy="335571"/>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A2D"/>
    <w:multiLevelType w:val="hybridMultilevel"/>
    <w:tmpl w:val="7F067A2A"/>
    <w:lvl w:ilvl="0" w:tplc="C792D63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63F4ED0"/>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3"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4" w15:restartNumberingAfterBreak="0">
    <w:nsid w:val="0FC77EA4"/>
    <w:multiLevelType w:val="hybridMultilevel"/>
    <w:tmpl w:val="D592F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9976CE"/>
    <w:multiLevelType w:val="hybridMultilevel"/>
    <w:tmpl w:val="FC10BC42"/>
    <w:lvl w:ilvl="0" w:tplc="C792D63C">
      <w:start w:val="1"/>
      <w:numFmt w:val="lowerRoman"/>
      <w:lvlText w:val="(%1)"/>
      <w:lvlJc w:val="left"/>
      <w:pPr>
        <w:tabs>
          <w:tab w:val="num" w:pos="757"/>
        </w:tabs>
        <w:ind w:left="757" w:hanging="397"/>
      </w:pPr>
      <w:rPr>
        <w:rFonts w:cs="Times New Roman" w:hint="default"/>
      </w:rPr>
    </w:lvl>
    <w:lvl w:ilvl="1" w:tplc="08090017">
      <w:start w:val="1"/>
      <w:numFmt w:val="lowerLetter"/>
      <w:lvlText w:val="%2)"/>
      <w:lvlJc w:val="left"/>
      <w:pPr>
        <w:tabs>
          <w:tab w:val="num" w:pos="1440"/>
        </w:tabs>
        <w:ind w:left="1440" w:hanging="360"/>
      </w:pPr>
    </w:lvl>
    <w:lvl w:ilvl="2" w:tplc="3E968496">
      <w:start w:val="1"/>
      <w:numFmt w:val="lowerLetter"/>
      <w:lvlText w:val="(%3)"/>
      <w:lvlJc w:val="left"/>
      <w:pPr>
        <w:ind w:left="3084" w:hanging="1104"/>
      </w:pPr>
      <w:rPr>
        <w:rFonts w:hint="default"/>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126FD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8" w15:restartNumberingAfterBreak="0">
    <w:nsid w:val="17316ADC"/>
    <w:multiLevelType w:val="hybridMultilevel"/>
    <w:tmpl w:val="6D0827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9576D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0"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F7633D9"/>
    <w:multiLevelType w:val="hybridMultilevel"/>
    <w:tmpl w:val="9C70FD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3" w15:restartNumberingAfterBreak="0">
    <w:nsid w:val="308E0320"/>
    <w:multiLevelType w:val="hybridMultilevel"/>
    <w:tmpl w:val="1CFA0EBE"/>
    <w:lvl w:ilvl="0" w:tplc="E140FA10">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9497236"/>
    <w:multiLevelType w:val="hybridMultilevel"/>
    <w:tmpl w:val="AEF2FE28"/>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5" w15:restartNumberingAfterBreak="0">
    <w:nsid w:val="39C56B21"/>
    <w:multiLevelType w:val="hybridMultilevel"/>
    <w:tmpl w:val="2E3AF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CBB0415"/>
    <w:multiLevelType w:val="hybridMultilevel"/>
    <w:tmpl w:val="A8902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2265C1"/>
    <w:multiLevelType w:val="multilevel"/>
    <w:tmpl w:val="E80244C2"/>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15:restartNumberingAfterBreak="0">
    <w:nsid w:val="3ED940DF"/>
    <w:multiLevelType w:val="hybridMultilevel"/>
    <w:tmpl w:val="CCBAA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0455AC"/>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2"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8D01518"/>
    <w:multiLevelType w:val="hybridMultilevel"/>
    <w:tmpl w:val="EB7E0234"/>
    <w:lvl w:ilvl="0" w:tplc="66D2F6B8">
      <w:start w:val="1"/>
      <w:numFmt w:val="bullet"/>
      <w:lvlText w:val=""/>
      <w:lvlJc w:val="left"/>
      <w:pPr>
        <w:tabs>
          <w:tab w:val="num" w:pos="720"/>
        </w:tabs>
        <w:ind w:left="720" w:hanging="360"/>
      </w:pPr>
      <w:rPr>
        <w:rFonts w:ascii="Symbol" w:hAnsi="Symbol" w:hint="default"/>
        <w:sz w:val="20"/>
      </w:rPr>
    </w:lvl>
    <w:lvl w:ilvl="1" w:tplc="A8926566" w:tentative="1">
      <w:start w:val="1"/>
      <w:numFmt w:val="bullet"/>
      <w:lvlText w:val="o"/>
      <w:lvlJc w:val="left"/>
      <w:pPr>
        <w:tabs>
          <w:tab w:val="num" w:pos="1440"/>
        </w:tabs>
        <w:ind w:left="1440" w:hanging="360"/>
      </w:pPr>
      <w:rPr>
        <w:rFonts w:ascii="Courier New" w:hAnsi="Courier New" w:hint="default"/>
        <w:sz w:val="20"/>
      </w:rPr>
    </w:lvl>
    <w:lvl w:ilvl="2" w:tplc="52307C0E" w:tentative="1">
      <w:start w:val="1"/>
      <w:numFmt w:val="bullet"/>
      <w:lvlText w:val=""/>
      <w:lvlJc w:val="left"/>
      <w:pPr>
        <w:tabs>
          <w:tab w:val="num" w:pos="2160"/>
        </w:tabs>
        <w:ind w:left="2160" w:hanging="360"/>
      </w:pPr>
      <w:rPr>
        <w:rFonts w:ascii="Wingdings" w:hAnsi="Wingdings" w:hint="default"/>
        <w:sz w:val="20"/>
      </w:rPr>
    </w:lvl>
    <w:lvl w:ilvl="3" w:tplc="B1905AA6" w:tentative="1">
      <w:start w:val="1"/>
      <w:numFmt w:val="bullet"/>
      <w:lvlText w:val=""/>
      <w:lvlJc w:val="left"/>
      <w:pPr>
        <w:tabs>
          <w:tab w:val="num" w:pos="2880"/>
        </w:tabs>
        <w:ind w:left="2880" w:hanging="360"/>
      </w:pPr>
      <w:rPr>
        <w:rFonts w:ascii="Wingdings" w:hAnsi="Wingdings" w:hint="default"/>
        <w:sz w:val="20"/>
      </w:rPr>
    </w:lvl>
    <w:lvl w:ilvl="4" w:tplc="0B3C681E" w:tentative="1">
      <w:start w:val="1"/>
      <w:numFmt w:val="bullet"/>
      <w:lvlText w:val=""/>
      <w:lvlJc w:val="left"/>
      <w:pPr>
        <w:tabs>
          <w:tab w:val="num" w:pos="3600"/>
        </w:tabs>
        <w:ind w:left="3600" w:hanging="360"/>
      </w:pPr>
      <w:rPr>
        <w:rFonts w:ascii="Wingdings" w:hAnsi="Wingdings" w:hint="default"/>
        <w:sz w:val="20"/>
      </w:rPr>
    </w:lvl>
    <w:lvl w:ilvl="5" w:tplc="E69C7206" w:tentative="1">
      <w:start w:val="1"/>
      <w:numFmt w:val="bullet"/>
      <w:lvlText w:val=""/>
      <w:lvlJc w:val="left"/>
      <w:pPr>
        <w:tabs>
          <w:tab w:val="num" w:pos="4320"/>
        </w:tabs>
        <w:ind w:left="4320" w:hanging="360"/>
      </w:pPr>
      <w:rPr>
        <w:rFonts w:ascii="Wingdings" w:hAnsi="Wingdings" w:hint="default"/>
        <w:sz w:val="20"/>
      </w:rPr>
    </w:lvl>
    <w:lvl w:ilvl="6" w:tplc="BF747C86" w:tentative="1">
      <w:start w:val="1"/>
      <w:numFmt w:val="bullet"/>
      <w:lvlText w:val=""/>
      <w:lvlJc w:val="left"/>
      <w:pPr>
        <w:tabs>
          <w:tab w:val="num" w:pos="5040"/>
        </w:tabs>
        <w:ind w:left="5040" w:hanging="360"/>
      </w:pPr>
      <w:rPr>
        <w:rFonts w:ascii="Wingdings" w:hAnsi="Wingdings" w:hint="default"/>
        <w:sz w:val="20"/>
      </w:rPr>
    </w:lvl>
    <w:lvl w:ilvl="7" w:tplc="BFF00B2C" w:tentative="1">
      <w:start w:val="1"/>
      <w:numFmt w:val="bullet"/>
      <w:lvlText w:val=""/>
      <w:lvlJc w:val="left"/>
      <w:pPr>
        <w:tabs>
          <w:tab w:val="num" w:pos="5760"/>
        </w:tabs>
        <w:ind w:left="5760" w:hanging="360"/>
      </w:pPr>
      <w:rPr>
        <w:rFonts w:ascii="Wingdings" w:hAnsi="Wingdings" w:hint="default"/>
        <w:sz w:val="20"/>
      </w:rPr>
    </w:lvl>
    <w:lvl w:ilvl="8" w:tplc="DC8C6694"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C54B39"/>
    <w:multiLevelType w:val="hybridMultilevel"/>
    <w:tmpl w:val="F2F66A26"/>
    <w:lvl w:ilvl="0" w:tplc="6AE07792">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F0E366">
      <w:start w:val="1"/>
      <w:numFmt w:val="lowerLetter"/>
      <w:pStyle w:val="C-AlphabeticList"/>
      <w:lvlText w:val="%2."/>
      <w:lvlJc w:val="left"/>
      <w:pPr>
        <w:tabs>
          <w:tab w:val="num" w:pos="1080"/>
        </w:tabs>
        <w:ind w:left="1080" w:hanging="360"/>
      </w:pPr>
      <w:rPr>
        <w:rFonts w:hint="default"/>
      </w:rPr>
    </w:lvl>
    <w:lvl w:ilvl="2" w:tplc="5BAEB89A">
      <w:start w:val="1"/>
      <w:numFmt w:val="lowerLetter"/>
      <w:lvlText w:val="%3."/>
      <w:lvlJc w:val="left"/>
      <w:pPr>
        <w:tabs>
          <w:tab w:val="num" w:pos="1080"/>
        </w:tabs>
        <w:ind w:left="1080" w:hanging="360"/>
      </w:pPr>
      <w:rPr>
        <w:rFonts w:hint="default"/>
      </w:rPr>
    </w:lvl>
    <w:lvl w:ilvl="3" w:tplc="82F42A36">
      <w:start w:val="1"/>
      <w:numFmt w:val="lowerLetter"/>
      <w:lvlText w:val="%4."/>
      <w:lvlJc w:val="left"/>
      <w:pPr>
        <w:tabs>
          <w:tab w:val="num" w:pos="1080"/>
        </w:tabs>
        <w:ind w:left="1080" w:hanging="360"/>
      </w:pPr>
      <w:rPr>
        <w:rFonts w:hint="default"/>
      </w:rPr>
    </w:lvl>
    <w:lvl w:ilvl="4" w:tplc="E0F6BC80">
      <w:start w:val="1"/>
      <w:numFmt w:val="lowerLetter"/>
      <w:lvlText w:val="%5."/>
      <w:lvlJc w:val="left"/>
      <w:pPr>
        <w:tabs>
          <w:tab w:val="num" w:pos="1080"/>
        </w:tabs>
        <w:ind w:left="1080" w:hanging="360"/>
      </w:pPr>
      <w:rPr>
        <w:rFonts w:hint="default"/>
      </w:rPr>
    </w:lvl>
    <w:lvl w:ilvl="5" w:tplc="3486584E">
      <w:start w:val="1"/>
      <w:numFmt w:val="lowerLetter"/>
      <w:lvlText w:val="%6."/>
      <w:lvlJc w:val="left"/>
      <w:pPr>
        <w:tabs>
          <w:tab w:val="num" w:pos="1080"/>
        </w:tabs>
        <w:ind w:left="1080" w:hanging="360"/>
      </w:pPr>
      <w:rPr>
        <w:rFonts w:hint="default"/>
      </w:rPr>
    </w:lvl>
    <w:lvl w:ilvl="6" w:tplc="06789342">
      <w:start w:val="1"/>
      <w:numFmt w:val="lowerLetter"/>
      <w:lvlText w:val="%7."/>
      <w:lvlJc w:val="left"/>
      <w:pPr>
        <w:tabs>
          <w:tab w:val="num" w:pos="1080"/>
        </w:tabs>
        <w:ind w:left="1080" w:hanging="360"/>
      </w:pPr>
      <w:rPr>
        <w:rFonts w:hint="default"/>
      </w:rPr>
    </w:lvl>
    <w:lvl w:ilvl="7" w:tplc="DD5A62D2">
      <w:start w:val="1"/>
      <w:numFmt w:val="lowerLetter"/>
      <w:lvlText w:val="%8."/>
      <w:lvlJc w:val="left"/>
      <w:pPr>
        <w:tabs>
          <w:tab w:val="num" w:pos="1080"/>
        </w:tabs>
        <w:ind w:left="1080" w:hanging="360"/>
      </w:pPr>
      <w:rPr>
        <w:rFonts w:hint="default"/>
      </w:rPr>
    </w:lvl>
    <w:lvl w:ilvl="8" w:tplc="A0F41A30">
      <w:start w:val="1"/>
      <w:numFmt w:val="lowerLetter"/>
      <w:lvlText w:val="%9."/>
      <w:lvlJc w:val="left"/>
      <w:pPr>
        <w:tabs>
          <w:tab w:val="num" w:pos="1080"/>
        </w:tabs>
        <w:ind w:left="1080" w:hanging="360"/>
      </w:pPr>
      <w:rPr>
        <w:rFonts w:hint="default"/>
      </w:rPr>
    </w:lvl>
  </w:abstractNum>
  <w:abstractNum w:abstractNumId="25" w15:restartNumberingAfterBreak="0">
    <w:nsid w:val="4E031B76"/>
    <w:multiLevelType w:val="hybridMultilevel"/>
    <w:tmpl w:val="B26A0D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F80AD3"/>
    <w:multiLevelType w:val="multilevel"/>
    <w:tmpl w:val="F28209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8"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DE05B9A"/>
    <w:multiLevelType w:val="multilevel"/>
    <w:tmpl w:val="3022F3EC"/>
    <w:lvl w:ilvl="0">
      <w:start w:val="1"/>
      <w:numFmt w:val="decimal"/>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432"/>
        </w:tabs>
        <w:ind w:left="432" w:hanging="432"/>
      </w:pPr>
      <w:rPr>
        <w:rFonts w:cs="Times New Roman" w:hint="default"/>
      </w:rPr>
    </w:lvl>
    <w:lvl w:ilvl="2">
      <w:start w:val="1"/>
      <w:numFmt w:val="decimal"/>
      <w:pStyle w:val="Heading3"/>
      <w:lvlText w:val="%1.%2.%3"/>
      <w:lvlJc w:val="left"/>
      <w:pPr>
        <w:tabs>
          <w:tab w:val="num" w:pos="3131"/>
        </w:tabs>
        <w:ind w:left="2915"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7FED0068"/>
    <w:multiLevelType w:val="multilevel"/>
    <w:tmpl w:val="ED9E5BA8"/>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3"/>
  </w:num>
  <w:num w:numId="2">
    <w:abstractNumId w:val="29"/>
  </w:num>
  <w:num w:numId="3">
    <w:abstractNumId w:val="18"/>
  </w:num>
  <w:num w:numId="4">
    <w:abstractNumId w:val="6"/>
  </w:num>
  <w:num w:numId="5">
    <w:abstractNumId w:val="16"/>
  </w:num>
  <w:num w:numId="6">
    <w:abstractNumId w:val="12"/>
  </w:num>
  <w:num w:numId="7">
    <w:abstractNumId w:val="27"/>
  </w:num>
  <w:num w:numId="8">
    <w:abstractNumId w:val="24"/>
  </w:num>
  <w:num w:numId="9">
    <w:abstractNumId w:val="30"/>
  </w:num>
  <w:num w:numId="10">
    <w:abstractNumId w:val="5"/>
  </w:num>
  <w:num w:numId="11">
    <w:abstractNumId w:val="28"/>
  </w:num>
  <w:num w:numId="12">
    <w:abstractNumId w:val="20"/>
  </w:num>
  <w:num w:numId="13">
    <w:abstractNumId w:val="1"/>
  </w:num>
  <w:num w:numId="14">
    <w:abstractNumId w:val="10"/>
  </w:num>
  <w:num w:numId="15">
    <w:abstractNumId w:val="22"/>
  </w:num>
  <w:num w:numId="16">
    <w:abstractNumId w:val="23"/>
  </w:num>
  <w:num w:numId="17">
    <w:abstractNumId w:val="13"/>
  </w:num>
  <w:num w:numId="18">
    <w:abstractNumId w:val="4"/>
  </w:num>
  <w:num w:numId="19">
    <w:abstractNumId w:val="15"/>
  </w:num>
  <w:num w:numId="20">
    <w:abstractNumId w:val="0"/>
  </w:num>
  <w:num w:numId="21">
    <w:abstractNumId w:val="7"/>
  </w:num>
  <w:num w:numId="22">
    <w:abstractNumId w:val="2"/>
  </w:num>
  <w:num w:numId="23">
    <w:abstractNumId w:val="21"/>
  </w:num>
  <w:num w:numId="24">
    <w:abstractNumId w:val="14"/>
  </w:num>
  <w:num w:numId="25">
    <w:abstractNumId w:val="9"/>
  </w:num>
  <w:num w:numId="26">
    <w:abstractNumId w:val="8"/>
  </w:num>
  <w:num w:numId="27">
    <w:abstractNumId w:val="19"/>
  </w:num>
  <w:num w:numId="28">
    <w:abstractNumId w:val="17"/>
  </w:num>
  <w:num w:numId="29">
    <w:abstractNumId w:val="25"/>
  </w:num>
  <w:num w:numId="30">
    <w:abstractNumId w:val="11"/>
  </w:num>
  <w:num w:numId="31">
    <w:abstractNumId w:val="26"/>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5376DA"/>
    <w:rsid w:val="00012594"/>
    <w:rsid w:val="00015210"/>
    <w:rsid w:val="00032A05"/>
    <w:rsid w:val="00085C60"/>
    <w:rsid w:val="0008628D"/>
    <w:rsid w:val="00095AD4"/>
    <w:rsid w:val="000C78CD"/>
    <w:rsid w:val="000F35A7"/>
    <w:rsid w:val="001117A5"/>
    <w:rsid w:val="00152EE5"/>
    <w:rsid w:val="001535CC"/>
    <w:rsid w:val="00153C5C"/>
    <w:rsid w:val="001620A9"/>
    <w:rsid w:val="001C4D40"/>
    <w:rsid w:val="001F1687"/>
    <w:rsid w:val="00212DBF"/>
    <w:rsid w:val="002209C2"/>
    <w:rsid w:val="002377F6"/>
    <w:rsid w:val="002408F2"/>
    <w:rsid w:val="00241740"/>
    <w:rsid w:val="002A7BCA"/>
    <w:rsid w:val="002D2E39"/>
    <w:rsid w:val="002E71BA"/>
    <w:rsid w:val="00316D0C"/>
    <w:rsid w:val="00323174"/>
    <w:rsid w:val="0038021C"/>
    <w:rsid w:val="0039431F"/>
    <w:rsid w:val="003A3FBF"/>
    <w:rsid w:val="003B3BD9"/>
    <w:rsid w:val="003C0097"/>
    <w:rsid w:val="003D7BB1"/>
    <w:rsid w:val="00413678"/>
    <w:rsid w:val="004261C7"/>
    <w:rsid w:val="004319BC"/>
    <w:rsid w:val="00472270"/>
    <w:rsid w:val="0048325E"/>
    <w:rsid w:val="00483E76"/>
    <w:rsid w:val="0048551B"/>
    <w:rsid w:val="004C31A9"/>
    <w:rsid w:val="004D3E56"/>
    <w:rsid w:val="004F7431"/>
    <w:rsid w:val="00521699"/>
    <w:rsid w:val="00521F30"/>
    <w:rsid w:val="00523082"/>
    <w:rsid w:val="005376DA"/>
    <w:rsid w:val="00554E37"/>
    <w:rsid w:val="00575BA0"/>
    <w:rsid w:val="005974D7"/>
    <w:rsid w:val="005A6B84"/>
    <w:rsid w:val="006322A3"/>
    <w:rsid w:val="006425B1"/>
    <w:rsid w:val="00676BBC"/>
    <w:rsid w:val="00676C10"/>
    <w:rsid w:val="0068455F"/>
    <w:rsid w:val="006A6905"/>
    <w:rsid w:val="006B2532"/>
    <w:rsid w:val="006C1E00"/>
    <w:rsid w:val="006D475A"/>
    <w:rsid w:val="006D749B"/>
    <w:rsid w:val="006F6B1C"/>
    <w:rsid w:val="007319CB"/>
    <w:rsid w:val="00733F6F"/>
    <w:rsid w:val="0076319D"/>
    <w:rsid w:val="007767F0"/>
    <w:rsid w:val="007878A5"/>
    <w:rsid w:val="00790B58"/>
    <w:rsid w:val="007954A1"/>
    <w:rsid w:val="007A1AF7"/>
    <w:rsid w:val="007D6409"/>
    <w:rsid w:val="00805005"/>
    <w:rsid w:val="00805060"/>
    <w:rsid w:val="00806232"/>
    <w:rsid w:val="00841AF5"/>
    <w:rsid w:val="0086346E"/>
    <w:rsid w:val="0089698D"/>
    <w:rsid w:val="009207CC"/>
    <w:rsid w:val="0096299B"/>
    <w:rsid w:val="0097021A"/>
    <w:rsid w:val="009A6606"/>
    <w:rsid w:val="009F2E59"/>
    <w:rsid w:val="00A51C43"/>
    <w:rsid w:val="00A659DA"/>
    <w:rsid w:val="00AB6D40"/>
    <w:rsid w:val="00B10B5C"/>
    <w:rsid w:val="00B15B6F"/>
    <w:rsid w:val="00B364D6"/>
    <w:rsid w:val="00B82009"/>
    <w:rsid w:val="00B85317"/>
    <w:rsid w:val="00BD7BB3"/>
    <w:rsid w:val="00C040D1"/>
    <w:rsid w:val="00C136B2"/>
    <w:rsid w:val="00C3582D"/>
    <w:rsid w:val="00C61800"/>
    <w:rsid w:val="00C927E1"/>
    <w:rsid w:val="00C96D1D"/>
    <w:rsid w:val="00CB35AC"/>
    <w:rsid w:val="00CD5986"/>
    <w:rsid w:val="00D0255B"/>
    <w:rsid w:val="00D25D2D"/>
    <w:rsid w:val="00D40A13"/>
    <w:rsid w:val="00D64C08"/>
    <w:rsid w:val="00D67C6A"/>
    <w:rsid w:val="00DE2F7A"/>
    <w:rsid w:val="00DF0231"/>
    <w:rsid w:val="00E05EAA"/>
    <w:rsid w:val="00E078A1"/>
    <w:rsid w:val="00E229C5"/>
    <w:rsid w:val="00E45995"/>
    <w:rsid w:val="00E502AD"/>
    <w:rsid w:val="00EF3FEF"/>
    <w:rsid w:val="00EF7E55"/>
    <w:rsid w:val="00F26D73"/>
    <w:rsid w:val="00F90261"/>
    <w:rsid w:val="00FE7EBC"/>
    <w:rsid w:val="00FF13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9EEEB"/>
  <w15:chartTrackingRefBased/>
  <w15:docId w15:val="{B19077A2-BFBC-46B7-8A01-B71E0F145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6DA"/>
    <w:pPr>
      <w:autoSpaceDE w:val="0"/>
      <w:autoSpaceDN w:val="0"/>
      <w:adjustRightInd w:val="0"/>
      <w:spacing w:after="0" w:line="240" w:lineRule="auto"/>
      <w:contextualSpacing/>
      <w:jc w:val="both"/>
    </w:pPr>
    <w:rPr>
      <w:rFonts w:ascii="Arial" w:eastAsiaTheme="minorEastAsia" w:hAnsi="Arial" w:cs="Arial"/>
      <w:bCs/>
      <w:color w:val="000000"/>
      <w:sz w:val="24"/>
      <w:szCs w:val="24"/>
      <w:lang w:eastAsia="en-GB"/>
    </w:rPr>
  </w:style>
  <w:style w:type="paragraph" w:styleId="Heading1">
    <w:name w:val="heading 1"/>
    <w:basedOn w:val="Normal"/>
    <w:next w:val="Normal"/>
    <w:link w:val="Heading1Char"/>
    <w:autoRedefine/>
    <w:uiPriority w:val="99"/>
    <w:qFormat/>
    <w:rsid w:val="005376DA"/>
    <w:pPr>
      <w:keepNext/>
      <w:ind w:left="-357"/>
      <w:outlineLvl w:val="0"/>
    </w:pPr>
    <w:rPr>
      <w:b/>
      <w:bCs w:val="0"/>
      <w:smallCaps/>
      <w:sz w:val="40"/>
      <w:szCs w:val="40"/>
    </w:rPr>
  </w:style>
  <w:style w:type="paragraph" w:styleId="Heading2">
    <w:name w:val="heading 2"/>
    <w:basedOn w:val="Heading3"/>
    <w:next w:val="Normal"/>
    <w:link w:val="Heading2Char"/>
    <w:autoRedefine/>
    <w:uiPriority w:val="99"/>
    <w:qFormat/>
    <w:rsid w:val="005376DA"/>
    <w:pPr>
      <w:numPr>
        <w:ilvl w:val="1"/>
      </w:numPr>
      <w:tabs>
        <w:tab w:val="num" w:pos="567"/>
      </w:tabs>
      <w:outlineLvl w:val="1"/>
    </w:pPr>
  </w:style>
  <w:style w:type="paragraph" w:styleId="Heading3">
    <w:name w:val="heading 3"/>
    <w:basedOn w:val="Normal"/>
    <w:next w:val="Normal"/>
    <w:link w:val="Heading3Char"/>
    <w:autoRedefine/>
    <w:uiPriority w:val="99"/>
    <w:qFormat/>
    <w:rsid w:val="005376DA"/>
    <w:pPr>
      <w:keepNext/>
      <w:numPr>
        <w:ilvl w:val="2"/>
        <w:numId w:val="2"/>
      </w:numPr>
      <w:tabs>
        <w:tab w:val="num" w:pos="720"/>
      </w:tabs>
      <w:spacing w:before="240" w:after="60"/>
      <w:ind w:left="504"/>
      <w:outlineLvl w:val="2"/>
    </w:pPr>
    <w:rPr>
      <w:b/>
      <w:bCs w:val="0"/>
      <w:lang w:val="en-US"/>
    </w:rPr>
  </w:style>
  <w:style w:type="paragraph" w:styleId="Heading4">
    <w:name w:val="heading 4"/>
    <w:basedOn w:val="Normal"/>
    <w:next w:val="Normal"/>
    <w:link w:val="Heading4Char"/>
    <w:autoRedefine/>
    <w:uiPriority w:val="99"/>
    <w:qFormat/>
    <w:rsid w:val="005376DA"/>
    <w:pPr>
      <w:keepNext/>
      <w:numPr>
        <w:ilvl w:val="3"/>
        <w:numId w:val="2"/>
      </w:numPr>
      <w:tabs>
        <w:tab w:val="left" w:pos="1049"/>
        <w:tab w:val="num" w:pos="1648"/>
        <w:tab w:val="right" w:pos="9815"/>
      </w:tabs>
      <w:ind w:left="993" w:right="142" w:hanging="993"/>
      <w:outlineLvl w:val="3"/>
    </w:pPr>
    <w:rPr>
      <w:b/>
      <w:bCs w:val="0"/>
      <w:sz w:val="22"/>
      <w:szCs w:val="22"/>
    </w:rPr>
  </w:style>
  <w:style w:type="paragraph" w:styleId="Heading5">
    <w:name w:val="heading 5"/>
    <w:basedOn w:val="Normal"/>
    <w:next w:val="Normal"/>
    <w:link w:val="Heading5Char"/>
    <w:autoRedefine/>
    <w:uiPriority w:val="99"/>
    <w:qFormat/>
    <w:rsid w:val="005376DA"/>
    <w:pPr>
      <w:keepNext/>
      <w:numPr>
        <w:ilvl w:val="4"/>
        <w:numId w:val="2"/>
      </w:numPr>
      <w:tabs>
        <w:tab w:val="left" w:pos="1134"/>
        <w:tab w:val="right" w:pos="9815"/>
      </w:tabs>
      <w:outlineLvl w:val="4"/>
    </w:pPr>
    <w:rPr>
      <w:b/>
      <w:bCs w:val="0"/>
      <w:sz w:val="20"/>
      <w:szCs w:val="20"/>
    </w:rPr>
  </w:style>
  <w:style w:type="paragraph" w:styleId="Heading6">
    <w:name w:val="heading 6"/>
    <w:basedOn w:val="Normal"/>
    <w:next w:val="Normal"/>
    <w:link w:val="Heading6Char"/>
    <w:uiPriority w:val="99"/>
    <w:qFormat/>
    <w:rsid w:val="005376DA"/>
    <w:pPr>
      <w:keepNext/>
      <w:tabs>
        <w:tab w:val="left" w:pos="9900"/>
      </w:tabs>
      <w:jc w:val="center"/>
      <w:outlineLvl w:val="5"/>
    </w:pPr>
    <w:rPr>
      <w:b/>
      <w:bCs w:val="0"/>
    </w:rPr>
  </w:style>
  <w:style w:type="paragraph" w:styleId="Heading7">
    <w:name w:val="heading 7"/>
    <w:basedOn w:val="Normal"/>
    <w:next w:val="Normal"/>
    <w:link w:val="Heading7Char"/>
    <w:uiPriority w:val="99"/>
    <w:qFormat/>
    <w:rsid w:val="005376DA"/>
    <w:pPr>
      <w:numPr>
        <w:ilvl w:val="6"/>
        <w:numId w:val="1"/>
      </w:numPr>
      <w:spacing w:before="240" w:after="60"/>
      <w:outlineLvl w:val="6"/>
    </w:pPr>
  </w:style>
  <w:style w:type="paragraph" w:styleId="Heading8">
    <w:name w:val="heading 8"/>
    <w:basedOn w:val="Normal"/>
    <w:next w:val="Normal"/>
    <w:link w:val="Heading8Char"/>
    <w:uiPriority w:val="99"/>
    <w:qFormat/>
    <w:rsid w:val="005376DA"/>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5376DA"/>
    <w:pPr>
      <w:numPr>
        <w:ilvl w:val="8"/>
        <w:numId w:val="1"/>
      </w:numPr>
      <w:spacing w:before="240" w:after="60"/>
      <w:outlineLvl w:val="8"/>
    </w:pPr>
    <w:rPr>
      <w:b/>
      <w:bCs w:val="0"/>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376DA"/>
    <w:rPr>
      <w:rFonts w:ascii="Arial" w:eastAsiaTheme="minorEastAsia" w:hAnsi="Arial" w:cs="Arial"/>
      <w:b/>
      <w:smallCaps/>
      <w:color w:val="000000"/>
      <w:sz w:val="40"/>
      <w:szCs w:val="40"/>
      <w:lang w:eastAsia="en-GB"/>
    </w:rPr>
  </w:style>
  <w:style w:type="character" w:customStyle="1" w:styleId="Heading2Char">
    <w:name w:val="Heading 2 Char"/>
    <w:link w:val="Heading2"/>
    <w:uiPriority w:val="99"/>
    <w:rsid w:val="005376DA"/>
    <w:rPr>
      <w:rFonts w:ascii="Arial" w:eastAsiaTheme="minorEastAsia" w:hAnsi="Arial" w:cs="Arial"/>
      <w:b/>
      <w:color w:val="000000"/>
      <w:sz w:val="24"/>
      <w:szCs w:val="24"/>
      <w:lang w:val="en-US" w:eastAsia="en-GB"/>
    </w:rPr>
  </w:style>
  <w:style w:type="character" w:customStyle="1" w:styleId="Heading3Char">
    <w:name w:val="Heading 3 Char"/>
    <w:link w:val="Heading3"/>
    <w:uiPriority w:val="99"/>
    <w:rsid w:val="005376DA"/>
    <w:rPr>
      <w:rFonts w:ascii="Arial" w:eastAsiaTheme="minorEastAsia" w:hAnsi="Arial" w:cs="Arial"/>
      <w:b/>
      <w:color w:val="000000"/>
      <w:sz w:val="24"/>
      <w:szCs w:val="24"/>
      <w:lang w:val="en-US" w:eastAsia="en-GB"/>
    </w:rPr>
  </w:style>
  <w:style w:type="character" w:customStyle="1" w:styleId="Heading4Char">
    <w:name w:val="Heading 4 Char"/>
    <w:link w:val="Heading4"/>
    <w:uiPriority w:val="99"/>
    <w:rsid w:val="005376DA"/>
    <w:rPr>
      <w:rFonts w:ascii="Arial" w:eastAsiaTheme="minorEastAsia" w:hAnsi="Arial" w:cs="Arial"/>
      <w:b/>
      <w:color w:val="000000"/>
      <w:lang w:eastAsia="en-GB"/>
    </w:rPr>
  </w:style>
  <w:style w:type="character" w:customStyle="1" w:styleId="Heading5Char">
    <w:name w:val="Heading 5 Char"/>
    <w:link w:val="Heading5"/>
    <w:uiPriority w:val="99"/>
    <w:rsid w:val="005376DA"/>
    <w:rPr>
      <w:rFonts w:ascii="Arial" w:eastAsiaTheme="minorEastAsia" w:hAnsi="Arial" w:cs="Arial"/>
      <w:b/>
      <w:color w:val="000000"/>
      <w:sz w:val="20"/>
      <w:szCs w:val="20"/>
      <w:lang w:eastAsia="en-GB"/>
    </w:rPr>
  </w:style>
  <w:style w:type="character" w:customStyle="1" w:styleId="Heading6Char">
    <w:name w:val="Heading 6 Char"/>
    <w:link w:val="Heading6"/>
    <w:uiPriority w:val="99"/>
    <w:rsid w:val="005376DA"/>
    <w:rPr>
      <w:rFonts w:ascii="Arial" w:eastAsiaTheme="minorEastAsia" w:hAnsi="Arial" w:cs="Arial"/>
      <w:b/>
      <w:color w:val="000000"/>
      <w:sz w:val="24"/>
      <w:szCs w:val="24"/>
      <w:lang w:eastAsia="en-GB"/>
    </w:rPr>
  </w:style>
  <w:style w:type="character" w:customStyle="1" w:styleId="Heading7Char">
    <w:name w:val="Heading 7 Char"/>
    <w:link w:val="Heading7"/>
    <w:uiPriority w:val="99"/>
    <w:rsid w:val="005376DA"/>
    <w:rPr>
      <w:rFonts w:ascii="Arial" w:eastAsiaTheme="minorEastAsia" w:hAnsi="Arial" w:cs="Arial"/>
      <w:bCs/>
      <w:color w:val="000000"/>
      <w:sz w:val="24"/>
      <w:szCs w:val="24"/>
      <w:lang w:eastAsia="en-GB"/>
    </w:rPr>
  </w:style>
  <w:style w:type="character" w:customStyle="1" w:styleId="Heading8Char">
    <w:name w:val="Heading 8 Char"/>
    <w:link w:val="Heading8"/>
    <w:uiPriority w:val="99"/>
    <w:rsid w:val="005376DA"/>
    <w:rPr>
      <w:rFonts w:ascii="Arial" w:eastAsiaTheme="minorEastAsia" w:hAnsi="Arial" w:cs="Arial"/>
      <w:bCs/>
      <w:i/>
      <w:iCs/>
      <w:color w:val="000000"/>
      <w:sz w:val="24"/>
      <w:szCs w:val="24"/>
      <w:lang w:eastAsia="en-GB"/>
    </w:rPr>
  </w:style>
  <w:style w:type="character" w:customStyle="1" w:styleId="Heading9Char">
    <w:name w:val="Heading 9 Char"/>
    <w:link w:val="Heading9"/>
    <w:uiPriority w:val="99"/>
    <w:rsid w:val="005376DA"/>
    <w:rPr>
      <w:rFonts w:ascii="Arial" w:eastAsiaTheme="minorEastAsia" w:hAnsi="Arial" w:cs="Arial"/>
      <w:b/>
      <w:i/>
      <w:iCs/>
      <w:color w:val="000000"/>
      <w:sz w:val="18"/>
      <w:szCs w:val="18"/>
      <w:lang w:eastAsia="en-GB"/>
    </w:rPr>
  </w:style>
  <w:style w:type="paragraph" w:styleId="Footer">
    <w:name w:val="footer"/>
    <w:basedOn w:val="Normal"/>
    <w:link w:val="FooterChar"/>
    <w:uiPriority w:val="99"/>
    <w:rsid w:val="005376DA"/>
    <w:pPr>
      <w:tabs>
        <w:tab w:val="center" w:pos="4153"/>
        <w:tab w:val="right" w:pos="8306"/>
      </w:tabs>
    </w:pPr>
  </w:style>
  <w:style w:type="character" w:customStyle="1" w:styleId="FooterChar">
    <w:name w:val="Footer Char"/>
    <w:link w:val="Footer"/>
    <w:uiPriority w:val="99"/>
    <w:rsid w:val="005376DA"/>
    <w:rPr>
      <w:rFonts w:ascii="Arial" w:eastAsiaTheme="minorEastAsia" w:hAnsi="Arial" w:cs="Arial"/>
      <w:bCs/>
      <w:color w:val="000000"/>
      <w:sz w:val="24"/>
      <w:szCs w:val="24"/>
      <w:lang w:eastAsia="en-GB"/>
    </w:rPr>
  </w:style>
  <w:style w:type="character" w:styleId="PageNumber">
    <w:name w:val="page number"/>
    <w:uiPriority w:val="99"/>
    <w:rsid w:val="005376DA"/>
    <w:rPr>
      <w:rFonts w:cs="Times New Roman"/>
    </w:rPr>
  </w:style>
  <w:style w:type="paragraph" w:styleId="DocumentMap">
    <w:name w:val="Document Map"/>
    <w:basedOn w:val="Normal"/>
    <w:link w:val="DocumentMapChar"/>
    <w:uiPriority w:val="99"/>
    <w:semiHidden/>
    <w:rsid w:val="005376DA"/>
    <w:pPr>
      <w:shd w:val="clear" w:color="auto" w:fill="000080"/>
    </w:pPr>
    <w:rPr>
      <w:rFonts w:ascii="Tahoma" w:hAnsi="Tahoma" w:cs="Tahoma"/>
    </w:rPr>
  </w:style>
  <w:style w:type="character" w:customStyle="1" w:styleId="DocumentMapChar">
    <w:name w:val="Document Map Char"/>
    <w:link w:val="DocumentMap"/>
    <w:uiPriority w:val="99"/>
    <w:semiHidden/>
    <w:rsid w:val="005376DA"/>
    <w:rPr>
      <w:rFonts w:ascii="Tahoma" w:eastAsiaTheme="minorEastAsia" w:hAnsi="Tahoma" w:cs="Tahoma"/>
      <w:bCs/>
      <w:color w:val="000000"/>
      <w:sz w:val="24"/>
      <w:szCs w:val="24"/>
      <w:shd w:val="clear" w:color="auto" w:fill="000080"/>
      <w:lang w:eastAsia="en-GB"/>
    </w:rPr>
  </w:style>
  <w:style w:type="paragraph" w:styleId="FootnoteText">
    <w:name w:val="footnote text"/>
    <w:basedOn w:val="Normal"/>
    <w:link w:val="FootnoteTextChar"/>
    <w:uiPriority w:val="99"/>
    <w:semiHidden/>
    <w:rsid w:val="005376DA"/>
  </w:style>
  <w:style w:type="character" w:customStyle="1" w:styleId="FootnoteTextChar">
    <w:name w:val="Footnote Text Char"/>
    <w:link w:val="FootnoteText"/>
    <w:uiPriority w:val="99"/>
    <w:semiHidden/>
    <w:rsid w:val="005376DA"/>
    <w:rPr>
      <w:rFonts w:ascii="Arial" w:eastAsiaTheme="minorEastAsia" w:hAnsi="Arial" w:cs="Arial"/>
      <w:bCs/>
      <w:color w:val="000000"/>
      <w:sz w:val="24"/>
      <w:szCs w:val="24"/>
      <w:lang w:eastAsia="en-GB"/>
    </w:rPr>
  </w:style>
  <w:style w:type="character" w:styleId="FootnoteReference">
    <w:name w:val="footnote reference"/>
    <w:uiPriority w:val="99"/>
    <w:semiHidden/>
    <w:rsid w:val="005376DA"/>
    <w:rPr>
      <w:rFonts w:cs="Times New Roman"/>
      <w:vertAlign w:val="superscript"/>
    </w:rPr>
  </w:style>
  <w:style w:type="paragraph" w:styleId="Header">
    <w:name w:val="header"/>
    <w:basedOn w:val="Normal"/>
    <w:link w:val="HeaderChar"/>
    <w:uiPriority w:val="99"/>
    <w:rsid w:val="005376DA"/>
    <w:pPr>
      <w:tabs>
        <w:tab w:val="center" w:pos="4153"/>
        <w:tab w:val="right" w:pos="8306"/>
      </w:tabs>
    </w:pPr>
  </w:style>
  <w:style w:type="character" w:customStyle="1" w:styleId="HeaderChar">
    <w:name w:val="Header Char"/>
    <w:link w:val="Header"/>
    <w:uiPriority w:val="99"/>
    <w:rsid w:val="005376DA"/>
    <w:rPr>
      <w:rFonts w:ascii="Arial" w:eastAsiaTheme="minorEastAsia" w:hAnsi="Arial" w:cs="Arial"/>
      <w:bCs/>
      <w:color w:val="000000"/>
      <w:sz w:val="24"/>
      <w:szCs w:val="24"/>
      <w:lang w:eastAsia="en-GB"/>
    </w:rPr>
  </w:style>
  <w:style w:type="character" w:styleId="Hyperlink">
    <w:name w:val="Hyperlink"/>
    <w:uiPriority w:val="99"/>
    <w:rsid w:val="005376DA"/>
    <w:rPr>
      <w:rFonts w:cs="Times New Roman"/>
      <w:color w:val="0000FF"/>
      <w:u w:val="single"/>
    </w:rPr>
  </w:style>
  <w:style w:type="paragraph" w:styleId="TOC1">
    <w:name w:val="toc 1"/>
    <w:basedOn w:val="Normal"/>
    <w:next w:val="Normal"/>
    <w:autoRedefine/>
    <w:uiPriority w:val="39"/>
    <w:rsid w:val="005376DA"/>
    <w:pPr>
      <w:tabs>
        <w:tab w:val="left" w:pos="238"/>
        <w:tab w:val="right" w:leader="dot" w:pos="9710"/>
      </w:tabs>
      <w:spacing w:before="120" w:after="120"/>
      <w:ind w:right="737"/>
    </w:pPr>
    <w:rPr>
      <w:b/>
      <w:bCs w:val="0"/>
      <w:caps/>
      <w:sz w:val="20"/>
      <w:szCs w:val="20"/>
    </w:rPr>
  </w:style>
  <w:style w:type="paragraph" w:styleId="TOC2">
    <w:name w:val="toc 2"/>
    <w:basedOn w:val="Normal"/>
    <w:next w:val="Normal"/>
    <w:autoRedefine/>
    <w:uiPriority w:val="39"/>
    <w:rsid w:val="00A659DA"/>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5376DA"/>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5376DA"/>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5376DA"/>
    <w:pPr>
      <w:ind w:left="960"/>
    </w:pPr>
    <w:rPr>
      <w:sz w:val="18"/>
      <w:szCs w:val="18"/>
    </w:rPr>
  </w:style>
  <w:style w:type="paragraph" w:styleId="TOC6">
    <w:name w:val="toc 6"/>
    <w:basedOn w:val="Normal"/>
    <w:next w:val="Normal"/>
    <w:autoRedefine/>
    <w:uiPriority w:val="99"/>
    <w:semiHidden/>
    <w:rsid w:val="005376DA"/>
    <w:pPr>
      <w:ind w:left="1200"/>
    </w:pPr>
    <w:rPr>
      <w:sz w:val="18"/>
      <w:szCs w:val="18"/>
    </w:rPr>
  </w:style>
  <w:style w:type="paragraph" w:styleId="TOC7">
    <w:name w:val="toc 7"/>
    <w:basedOn w:val="Normal"/>
    <w:next w:val="Normal"/>
    <w:autoRedefine/>
    <w:uiPriority w:val="99"/>
    <w:semiHidden/>
    <w:rsid w:val="005376DA"/>
    <w:pPr>
      <w:ind w:left="1440"/>
    </w:pPr>
    <w:rPr>
      <w:sz w:val="18"/>
      <w:szCs w:val="18"/>
    </w:rPr>
  </w:style>
  <w:style w:type="paragraph" w:styleId="TOC8">
    <w:name w:val="toc 8"/>
    <w:basedOn w:val="Normal"/>
    <w:next w:val="Normal"/>
    <w:autoRedefine/>
    <w:uiPriority w:val="99"/>
    <w:semiHidden/>
    <w:rsid w:val="005376DA"/>
    <w:pPr>
      <w:ind w:left="1680"/>
    </w:pPr>
    <w:rPr>
      <w:sz w:val="18"/>
      <w:szCs w:val="18"/>
    </w:rPr>
  </w:style>
  <w:style w:type="paragraph" w:styleId="TOC9">
    <w:name w:val="toc 9"/>
    <w:basedOn w:val="Normal"/>
    <w:next w:val="Normal"/>
    <w:autoRedefine/>
    <w:uiPriority w:val="99"/>
    <w:semiHidden/>
    <w:rsid w:val="005376DA"/>
    <w:pPr>
      <w:ind w:left="1920"/>
    </w:pPr>
    <w:rPr>
      <w:sz w:val="18"/>
      <w:szCs w:val="18"/>
    </w:rPr>
  </w:style>
  <w:style w:type="character" w:styleId="CommentReference">
    <w:name w:val="annotation reference"/>
    <w:uiPriority w:val="99"/>
    <w:rsid w:val="005376DA"/>
    <w:rPr>
      <w:rFonts w:cs="Times New Roman"/>
      <w:sz w:val="16"/>
      <w:szCs w:val="16"/>
    </w:rPr>
  </w:style>
  <w:style w:type="paragraph" w:styleId="CommentText">
    <w:name w:val="annotation text"/>
    <w:basedOn w:val="Normal"/>
    <w:link w:val="CommentTextChar"/>
    <w:uiPriority w:val="99"/>
    <w:rsid w:val="005376DA"/>
  </w:style>
  <w:style w:type="character" w:customStyle="1" w:styleId="CommentTextChar">
    <w:name w:val="Comment Text Char"/>
    <w:link w:val="CommentText"/>
    <w:uiPriority w:val="99"/>
    <w:rsid w:val="005376DA"/>
    <w:rPr>
      <w:rFonts w:ascii="Arial" w:eastAsiaTheme="minorEastAsia" w:hAnsi="Arial" w:cs="Arial"/>
      <w:bCs/>
      <w:color w:val="000000"/>
      <w:sz w:val="24"/>
      <w:szCs w:val="24"/>
      <w:lang w:eastAsia="en-GB"/>
    </w:rPr>
  </w:style>
  <w:style w:type="paragraph" w:styleId="Caption">
    <w:name w:val="caption"/>
    <w:basedOn w:val="Normal"/>
    <w:next w:val="Normal"/>
    <w:link w:val="CaptionChar"/>
    <w:autoRedefine/>
    <w:uiPriority w:val="99"/>
    <w:qFormat/>
    <w:rsid w:val="005376DA"/>
    <w:pPr>
      <w:spacing w:before="120" w:after="120"/>
    </w:pPr>
    <w:rPr>
      <w:b/>
      <w:bCs w:val="0"/>
      <w:smallCaps/>
      <w:sz w:val="28"/>
      <w:szCs w:val="28"/>
    </w:rPr>
  </w:style>
  <w:style w:type="character" w:customStyle="1" w:styleId="CaptionChar">
    <w:name w:val="Caption Char"/>
    <w:link w:val="Caption"/>
    <w:uiPriority w:val="99"/>
    <w:locked/>
    <w:rsid w:val="005376DA"/>
    <w:rPr>
      <w:rFonts w:ascii="Arial" w:eastAsiaTheme="minorEastAsia" w:hAnsi="Arial" w:cs="Arial"/>
      <w:b/>
      <w:smallCaps/>
      <w:color w:val="000000"/>
      <w:sz w:val="28"/>
      <w:szCs w:val="28"/>
      <w:lang w:eastAsia="en-GB"/>
    </w:rPr>
  </w:style>
  <w:style w:type="paragraph" w:customStyle="1" w:styleId="Preformatted">
    <w:name w:val="Preformatted"/>
    <w:basedOn w:val="Normal"/>
    <w:uiPriority w:val="99"/>
    <w:rsid w:val="005376D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5376DA"/>
    <w:rPr>
      <w:b/>
      <w:bCs w:val="0"/>
      <w:sz w:val="20"/>
      <w:szCs w:val="20"/>
    </w:rPr>
  </w:style>
  <w:style w:type="character" w:customStyle="1" w:styleId="CommentSubjectChar">
    <w:name w:val="Comment Subject Char"/>
    <w:link w:val="CommentSubject"/>
    <w:uiPriority w:val="99"/>
    <w:semiHidden/>
    <w:rsid w:val="005376DA"/>
    <w:rPr>
      <w:rFonts w:ascii="Arial" w:eastAsiaTheme="minorEastAsia" w:hAnsi="Arial" w:cs="Arial"/>
      <w:b/>
      <w:color w:val="000000"/>
      <w:sz w:val="20"/>
      <w:szCs w:val="20"/>
      <w:lang w:eastAsia="en-GB"/>
    </w:rPr>
  </w:style>
  <w:style w:type="paragraph" w:styleId="BalloonText">
    <w:name w:val="Balloon Text"/>
    <w:basedOn w:val="Normal"/>
    <w:link w:val="BalloonTextChar"/>
    <w:uiPriority w:val="99"/>
    <w:semiHidden/>
    <w:rsid w:val="005376DA"/>
    <w:rPr>
      <w:rFonts w:ascii="Tahoma" w:hAnsi="Tahoma" w:cs="Tahoma"/>
      <w:sz w:val="16"/>
      <w:szCs w:val="16"/>
    </w:rPr>
  </w:style>
  <w:style w:type="character" w:customStyle="1" w:styleId="BalloonTextChar">
    <w:name w:val="Balloon Text Char"/>
    <w:link w:val="BalloonText"/>
    <w:uiPriority w:val="99"/>
    <w:semiHidden/>
    <w:rsid w:val="005376DA"/>
    <w:rPr>
      <w:rFonts w:ascii="Tahoma" w:eastAsiaTheme="minorEastAsia" w:hAnsi="Tahoma" w:cs="Tahoma"/>
      <w:bCs/>
      <w:color w:val="000000"/>
      <w:sz w:val="16"/>
      <w:szCs w:val="16"/>
      <w:lang w:eastAsia="en-GB"/>
    </w:rPr>
  </w:style>
  <w:style w:type="table" w:styleId="TableGrid">
    <w:name w:val="Table Grid"/>
    <w:basedOn w:val="TableNormal"/>
    <w:uiPriority w:val="39"/>
    <w:rsid w:val="005376DA"/>
    <w:pPr>
      <w:spacing w:after="0" w:line="240" w:lineRule="auto"/>
    </w:pPr>
    <w:rPr>
      <w:rFonts w:ascii="Arial" w:eastAsiaTheme="minorEastAsia" w:hAnsi="Arial" w:cs="Times New Roman"/>
      <w:sz w:val="24"/>
      <w:szCs w:val="24"/>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5376DA"/>
    <w:rPr>
      <w:rFonts w:cs="Times New Roman"/>
      <w:vertAlign w:val="superscript"/>
    </w:rPr>
  </w:style>
  <w:style w:type="paragraph" w:styleId="HTMLPreformatted">
    <w:name w:val="HTML Preformatted"/>
    <w:basedOn w:val="Normal"/>
    <w:link w:val="HTMLPreformattedChar"/>
    <w:uiPriority w:val="99"/>
    <w:rsid w:val="005376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rsid w:val="005376DA"/>
    <w:rPr>
      <w:rFonts w:ascii="Courier New" w:eastAsiaTheme="minorEastAsia" w:hAnsi="Courier New" w:cs="Courier New"/>
      <w:bCs/>
      <w:color w:val="000000"/>
      <w:sz w:val="20"/>
      <w:szCs w:val="20"/>
      <w:lang w:eastAsia="en-GB"/>
    </w:rPr>
  </w:style>
  <w:style w:type="paragraph" w:customStyle="1" w:styleId="Default">
    <w:name w:val="Default"/>
    <w:rsid w:val="005376DA"/>
    <w:pPr>
      <w:autoSpaceDE w:val="0"/>
      <w:autoSpaceDN w:val="0"/>
      <w:adjustRightInd w:val="0"/>
      <w:spacing w:after="0" w:line="240" w:lineRule="auto"/>
    </w:pPr>
    <w:rPr>
      <w:rFonts w:ascii="Arial" w:eastAsiaTheme="minorEastAsia" w:hAnsi="Arial" w:cs="Arial"/>
      <w:color w:val="000000"/>
      <w:sz w:val="24"/>
      <w:szCs w:val="24"/>
      <w:lang w:eastAsia="en-GB"/>
    </w:rPr>
  </w:style>
  <w:style w:type="paragraph" w:customStyle="1" w:styleId="StyleHeading1Linespacingsingle">
    <w:name w:val="Style Heading 1 + Line spacing:  single"/>
    <w:basedOn w:val="Heading1"/>
    <w:uiPriority w:val="99"/>
    <w:rsid w:val="005376DA"/>
    <w:pPr>
      <w:keepNext w:val="0"/>
      <w:widowControl w:val="0"/>
      <w:numPr>
        <w:numId w:val="3"/>
      </w:numPr>
      <w:tabs>
        <w:tab w:val="left" w:pos="567"/>
      </w:tabs>
      <w:spacing w:before="240" w:after="60"/>
    </w:pPr>
    <w:rPr>
      <w:caps/>
      <w:smallCaps w:val="0"/>
      <w:kern w:val="32"/>
      <w:sz w:val="28"/>
      <w:szCs w:val="28"/>
      <w:lang w:eastAsia="en-US"/>
    </w:rPr>
  </w:style>
  <w:style w:type="paragraph" w:customStyle="1" w:styleId="StyleHeading4Justified">
    <w:name w:val="Style Heading 4 + Justified"/>
    <w:basedOn w:val="Heading4"/>
    <w:autoRedefine/>
    <w:uiPriority w:val="99"/>
    <w:rsid w:val="005376DA"/>
    <w:rPr>
      <w:i/>
      <w:iCs/>
    </w:rPr>
  </w:style>
  <w:style w:type="character" w:styleId="FollowedHyperlink">
    <w:name w:val="FollowedHyperlink"/>
    <w:uiPriority w:val="99"/>
    <w:rsid w:val="005376DA"/>
    <w:rPr>
      <w:rFonts w:cs="Times New Roman"/>
      <w:color w:val="800080"/>
      <w:u w:val="single"/>
    </w:rPr>
  </w:style>
  <w:style w:type="paragraph" w:styleId="EndnoteText">
    <w:name w:val="endnote text"/>
    <w:basedOn w:val="Normal"/>
    <w:link w:val="EndnoteTextChar"/>
    <w:uiPriority w:val="99"/>
    <w:semiHidden/>
    <w:rsid w:val="005376DA"/>
    <w:rPr>
      <w:sz w:val="20"/>
      <w:szCs w:val="20"/>
    </w:rPr>
  </w:style>
  <w:style w:type="character" w:customStyle="1" w:styleId="EndnoteTextChar">
    <w:name w:val="Endnote Text Char"/>
    <w:link w:val="EndnoteText"/>
    <w:uiPriority w:val="99"/>
    <w:semiHidden/>
    <w:rsid w:val="005376DA"/>
    <w:rPr>
      <w:rFonts w:ascii="Arial" w:eastAsiaTheme="minorEastAsia" w:hAnsi="Arial" w:cs="Arial"/>
      <w:bCs/>
      <w:color w:val="000000"/>
      <w:sz w:val="20"/>
      <w:szCs w:val="20"/>
      <w:lang w:eastAsia="en-GB"/>
    </w:rPr>
  </w:style>
  <w:style w:type="paragraph" w:styleId="ListParagraph">
    <w:name w:val="List Paragraph"/>
    <w:basedOn w:val="Normal"/>
    <w:link w:val="ListParagraphChar"/>
    <w:uiPriority w:val="34"/>
    <w:qFormat/>
    <w:rsid w:val="005376DA"/>
    <w:pPr>
      <w:ind w:left="720"/>
    </w:pPr>
  </w:style>
  <w:style w:type="paragraph" w:styleId="Revision">
    <w:name w:val="Revision"/>
    <w:hidden/>
    <w:uiPriority w:val="99"/>
    <w:semiHidden/>
    <w:rsid w:val="005376DA"/>
    <w:pPr>
      <w:spacing w:after="0" w:line="240" w:lineRule="auto"/>
    </w:pPr>
    <w:rPr>
      <w:rFonts w:ascii="Arial" w:eastAsiaTheme="minorEastAsia" w:hAnsi="Arial" w:cs="Arial"/>
      <w:sz w:val="24"/>
      <w:szCs w:val="24"/>
      <w:lang w:eastAsia="en-GB"/>
    </w:rPr>
  </w:style>
  <w:style w:type="paragraph" w:styleId="NormalWeb">
    <w:name w:val="Normal (Web)"/>
    <w:basedOn w:val="Normal"/>
    <w:uiPriority w:val="99"/>
    <w:unhideWhenUsed/>
    <w:rsid w:val="005376DA"/>
    <w:pPr>
      <w:spacing w:before="100" w:beforeAutospacing="1" w:after="100" w:afterAutospacing="1"/>
    </w:pPr>
    <w:rPr>
      <w:rFonts w:eastAsia="Calibri"/>
    </w:rPr>
  </w:style>
  <w:style w:type="paragraph" w:customStyle="1" w:styleId="CSText">
    <w:name w:val="CS Text"/>
    <w:basedOn w:val="Normal"/>
    <w:link w:val="CSTextChar"/>
    <w:qFormat/>
    <w:rsid w:val="005376DA"/>
    <w:rPr>
      <w:rFonts w:eastAsia="MS Mincho"/>
      <w:color w:val="000000" w:themeColor="text1"/>
      <w:lang w:val="en-US" w:eastAsia="de-DE"/>
    </w:rPr>
  </w:style>
  <w:style w:type="character" w:customStyle="1" w:styleId="CSTextChar">
    <w:name w:val="CS Text Char"/>
    <w:link w:val="CSText"/>
    <w:rsid w:val="005376DA"/>
    <w:rPr>
      <w:rFonts w:ascii="Arial" w:eastAsia="MS Mincho" w:hAnsi="Arial" w:cs="Arial"/>
      <w:bCs/>
      <w:color w:val="000000" w:themeColor="text1"/>
      <w:sz w:val="24"/>
      <w:szCs w:val="24"/>
      <w:lang w:val="en-US" w:eastAsia="de-DE"/>
    </w:rPr>
  </w:style>
  <w:style w:type="paragraph" w:customStyle="1" w:styleId="CSBullets">
    <w:name w:val="CS Bullets"/>
    <w:basedOn w:val="CSText"/>
    <w:rsid w:val="005376DA"/>
    <w:pPr>
      <w:numPr>
        <w:numId w:val="5"/>
      </w:numPr>
      <w:tabs>
        <w:tab w:val="num" w:pos="360"/>
      </w:tabs>
    </w:pPr>
  </w:style>
  <w:style w:type="paragraph" w:customStyle="1" w:styleId="EndNoteBibliographyTitle">
    <w:name w:val="EndNote Bibliography Title"/>
    <w:basedOn w:val="Normal"/>
    <w:link w:val="EndNoteBibliographyTitleChar"/>
    <w:rsid w:val="005376DA"/>
    <w:pPr>
      <w:jc w:val="center"/>
    </w:pPr>
    <w:rPr>
      <w:noProof/>
      <w:sz w:val="20"/>
    </w:rPr>
  </w:style>
  <w:style w:type="character" w:customStyle="1" w:styleId="EndNoteBibliographyTitleChar">
    <w:name w:val="EndNote Bibliography Title Char"/>
    <w:basedOn w:val="DefaultParagraphFont"/>
    <w:link w:val="EndNoteBibliographyTitle"/>
    <w:rsid w:val="005376DA"/>
    <w:rPr>
      <w:rFonts w:ascii="Arial" w:eastAsiaTheme="minorEastAsia" w:hAnsi="Arial" w:cs="Arial"/>
      <w:bCs/>
      <w:noProof/>
      <w:color w:val="000000"/>
      <w:sz w:val="20"/>
      <w:szCs w:val="24"/>
      <w:lang w:eastAsia="en-GB"/>
    </w:rPr>
  </w:style>
  <w:style w:type="paragraph" w:customStyle="1" w:styleId="EndNoteBibliography">
    <w:name w:val="EndNote Bibliography"/>
    <w:basedOn w:val="Normal"/>
    <w:link w:val="EndNoteBibliographyChar"/>
    <w:rsid w:val="005376DA"/>
    <w:rPr>
      <w:noProof/>
      <w:sz w:val="20"/>
    </w:rPr>
  </w:style>
  <w:style w:type="character" w:customStyle="1" w:styleId="EndNoteBibliographyChar">
    <w:name w:val="EndNote Bibliography Char"/>
    <w:basedOn w:val="DefaultParagraphFont"/>
    <w:link w:val="EndNoteBibliography"/>
    <w:rsid w:val="005376DA"/>
    <w:rPr>
      <w:rFonts w:ascii="Arial" w:eastAsiaTheme="minorEastAsia" w:hAnsi="Arial" w:cs="Arial"/>
      <w:bCs/>
      <w:noProof/>
      <w:color w:val="000000"/>
      <w:sz w:val="20"/>
      <w:szCs w:val="24"/>
      <w:lang w:eastAsia="en-GB"/>
    </w:rPr>
  </w:style>
  <w:style w:type="paragraph" w:customStyle="1" w:styleId="C-NumberedList">
    <w:name w:val="C-Numbered List"/>
    <w:rsid w:val="005376DA"/>
    <w:pPr>
      <w:numPr>
        <w:numId w:val="8"/>
      </w:numPr>
      <w:spacing w:before="120" w:after="120" w:line="280" w:lineRule="atLeast"/>
    </w:pPr>
    <w:rPr>
      <w:rFonts w:ascii="Times New Roman" w:eastAsia="Times New Roman" w:hAnsi="Times New Roman" w:cs="Times New Roman"/>
      <w:sz w:val="24"/>
      <w:szCs w:val="24"/>
      <w:lang w:val="en-US"/>
    </w:rPr>
  </w:style>
  <w:style w:type="paragraph" w:customStyle="1" w:styleId="C-AlphabeticList">
    <w:name w:val="C-Alphabetic List"/>
    <w:rsid w:val="005376DA"/>
    <w:pPr>
      <w:numPr>
        <w:ilvl w:val="1"/>
        <w:numId w:val="8"/>
      </w:numPr>
      <w:spacing w:after="0" w:line="240" w:lineRule="auto"/>
    </w:pPr>
    <w:rPr>
      <w:rFonts w:ascii="Times New Roman" w:eastAsia="Times New Roman" w:hAnsi="Times New Roman" w:cs="Times New Roman"/>
      <w:sz w:val="24"/>
      <w:szCs w:val="24"/>
      <w:lang w:val="en-US"/>
    </w:rPr>
  </w:style>
  <w:style w:type="paragraph" w:customStyle="1" w:styleId="C-BodyText">
    <w:name w:val="C-Body Text"/>
    <w:link w:val="C-BodyTextChar1"/>
    <w:rsid w:val="005376DA"/>
    <w:pPr>
      <w:spacing w:before="60" w:after="120" w:line="276" w:lineRule="auto"/>
    </w:pPr>
    <w:rPr>
      <w:rFonts w:ascii="Times New Roman" w:eastAsia="Times New Roman" w:hAnsi="Times New Roman" w:cs="Times New Roman"/>
      <w:sz w:val="24"/>
      <w:szCs w:val="24"/>
      <w:lang w:val="en-US"/>
    </w:rPr>
  </w:style>
  <w:style w:type="paragraph" w:styleId="Subtitle">
    <w:name w:val="Subtitle"/>
    <w:basedOn w:val="Normal"/>
    <w:link w:val="SubtitleChar"/>
    <w:qFormat/>
    <w:rsid w:val="005376DA"/>
    <w:pPr>
      <w:jc w:val="center"/>
    </w:pPr>
    <w:rPr>
      <w:b/>
      <w:sz w:val="22"/>
      <w:szCs w:val="20"/>
      <w:lang w:val="en-US" w:eastAsia="en-US"/>
    </w:rPr>
  </w:style>
  <w:style w:type="character" w:customStyle="1" w:styleId="SubtitleChar">
    <w:name w:val="Subtitle Char"/>
    <w:basedOn w:val="DefaultParagraphFont"/>
    <w:link w:val="Subtitle"/>
    <w:rsid w:val="005376DA"/>
    <w:rPr>
      <w:rFonts w:ascii="Arial" w:eastAsiaTheme="minorEastAsia" w:hAnsi="Arial" w:cs="Arial"/>
      <w:b/>
      <w:bCs/>
      <w:color w:val="000000"/>
      <w:szCs w:val="20"/>
      <w:lang w:val="en-US"/>
    </w:rPr>
  </w:style>
  <w:style w:type="paragraph" w:customStyle="1" w:styleId="C-Heading1">
    <w:name w:val="C-Heading 1"/>
    <w:next w:val="C-BodyText"/>
    <w:rsid w:val="005376DA"/>
    <w:pPr>
      <w:keepNext/>
      <w:pageBreakBefore/>
      <w:numPr>
        <w:numId w:val="9"/>
      </w:numPr>
      <w:spacing w:before="120" w:after="120" w:line="240" w:lineRule="auto"/>
      <w:outlineLvl w:val="0"/>
    </w:pPr>
    <w:rPr>
      <w:rFonts w:ascii="Arial" w:eastAsia="Times New Roman" w:hAnsi="Arial" w:cs="Times New Roman"/>
      <w:b/>
      <w:caps/>
      <w:sz w:val="24"/>
      <w:szCs w:val="24"/>
      <w:lang w:val="en-US"/>
    </w:rPr>
  </w:style>
  <w:style w:type="paragraph" w:customStyle="1" w:styleId="C-Heading2">
    <w:name w:val="C-Heading 2"/>
    <w:next w:val="C-BodyText"/>
    <w:rsid w:val="005376DA"/>
    <w:pPr>
      <w:keepNext/>
      <w:numPr>
        <w:ilvl w:val="1"/>
        <w:numId w:val="9"/>
      </w:numPr>
      <w:spacing w:before="240" w:after="120" w:line="240" w:lineRule="auto"/>
      <w:outlineLvl w:val="1"/>
    </w:pPr>
    <w:rPr>
      <w:rFonts w:ascii="Arial" w:eastAsia="Times New Roman" w:hAnsi="Arial" w:cs="Times New Roman"/>
      <w:b/>
      <w:caps/>
      <w:lang w:val="en-US"/>
    </w:rPr>
  </w:style>
  <w:style w:type="paragraph" w:customStyle="1" w:styleId="C-Heading3">
    <w:name w:val="C-Heading 3"/>
    <w:next w:val="C-BodyText"/>
    <w:rsid w:val="005376DA"/>
    <w:pPr>
      <w:keepNext/>
      <w:numPr>
        <w:ilvl w:val="2"/>
        <w:numId w:val="9"/>
      </w:numPr>
      <w:spacing w:before="240" w:after="60" w:line="240" w:lineRule="auto"/>
      <w:outlineLvl w:val="2"/>
    </w:pPr>
    <w:rPr>
      <w:rFonts w:ascii="Arial" w:eastAsia="Times New Roman" w:hAnsi="Arial" w:cs="Times New Roman"/>
      <w:b/>
      <w:szCs w:val="24"/>
      <w:lang w:val="en-US"/>
    </w:rPr>
  </w:style>
  <w:style w:type="paragraph" w:customStyle="1" w:styleId="C-Heading4">
    <w:name w:val="C-Heading 4"/>
    <w:next w:val="C-BodyText"/>
    <w:rsid w:val="005376DA"/>
    <w:pPr>
      <w:keepNext/>
      <w:numPr>
        <w:ilvl w:val="3"/>
        <w:numId w:val="9"/>
      </w:numPr>
      <w:spacing w:before="240" w:after="60" w:line="240" w:lineRule="auto"/>
      <w:outlineLvl w:val="3"/>
    </w:pPr>
    <w:rPr>
      <w:rFonts w:ascii="Arial" w:eastAsia="Times New Roman" w:hAnsi="Arial" w:cs="Times New Roman"/>
      <w:b/>
      <w:i/>
      <w:szCs w:val="24"/>
      <w:lang w:val="en-US"/>
    </w:rPr>
  </w:style>
  <w:style w:type="paragraph" w:customStyle="1" w:styleId="C-Heading5">
    <w:name w:val="C-Heading 5"/>
    <w:next w:val="C-BodyText"/>
    <w:rsid w:val="005376DA"/>
    <w:pPr>
      <w:keepNext/>
      <w:numPr>
        <w:ilvl w:val="4"/>
        <w:numId w:val="9"/>
      </w:numPr>
      <w:spacing w:before="240" w:after="60" w:line="240" w:lineRule="auto"/>
      <w:outlineLvl w:val="4"/>
    </w:pPr>
    <w:rPr>
      <w:rFonts w:ascii="Arial Narrow" w:eastAsia="Times New Roman" w:hAnsi="Arial Narrow" w:cs="Times New Roman"/>
      <w:sz w:val="24"/>
      <w:szCs w:val="24"/>
      <w:lang w:val="en-US"/>
    </w:rPr>
  </w:style>
  <w:style w:type="character" w:customStyle="1" w:styleId="C-BodyTextChar1">
    <w:name w:val="C-Body Text Char1"/>
    <w:basedOn w:val="DefaultParagraphFont"/>
    <w:link w:val="C-BodyText"/>
    <w:rsid w:val="005376DA"/>
    <w:rPr>
      <w:rFonts w:ascii="Times New Roman" w:eastAsia="Times New Roman" w:hAnsi="Times New Roman" w:cs="Times New Roman"/>
      <w:sz w:val="24"/>
      <w:szCs w:val="24"/>
      <w:lang w:val="en-US"/>
    </w:rPr>
  </w:style>
  <w:style w:type="character" w:customStyle="1" w:styleId="UnresolvedMention1">
    <w:name w:val="Unresolved Mention1"/>
    <w:basedOn w:val="DefaultParagraphFont"/>
    <w:uiPriority w:val="99"/>
    <w:semiHidden/>
    <w:unhideWhenUsed/>
    <w:rsid w:val="005376DA"/>
    <w:rPr>
      <w:color w:val="605E5C"/>
      <w:shd w:val="clear" w:color="auto" w:fill="E1DFDD"/>
    </w:rPr>
  </w:style>
  <w:style w:type="character" w:customStyle="1" w:styleId="e24kjd">
    <w:name w:val="e24kjd"/>
    <w:basedOn w:val="DefaultParagraphFont"/>
    <w:rsid w:val="005376DA"/>
  </w:style>
  <w:style w:type="character" w:customStyle="1" w:styleId="ListParagraphChar">
    <w:name w:val="List Paragraph Char"/>
    <w:basedOn w:val="DefaultParagraphFont"/>
    <w:link w:val="ListParagraph"/>
    <w:uiPriority w:val="34"/>
    <w:rsid w:val="005376DA"/>
    <w:rPr>
      <w:rFonts w:ascii="Arial" w:eastAsiaTheme="minorEastAsia" w:hAnsi="Arial" w:cs="Arial"/>
      <w:bCs/>
      <w:color w:val="000000"/>
      <w:sz w:val="24"/>
      <w:szCs w:val="24"/>
      <w:lang w:eastAsia="en-GB"/>
    </w:rPr>
  </w:style>
  <w:style w:type="character" w:customStyle="1" w:styleId="highlight">
    <w:name w:val="highlight"/>
    <w:basedOn w:val="DefaultParagraphFont"/>
    <w:rsid w:val="005376DA"/>
  </w:style>
  <w:style w:type="character" w:customStyle="1" w:styleId="UnresolvedMention2">
    <w:name w:val="Unresolved Mention2"/>
    <w:basedOn w:val="DefaultParagraphFont"/>
    <w:uiPriority w:val="99"/>
    <w:semiHidden/>
    <w:unhideWhenUsed/>
    <w:rsid w:val="005376DA"/>
    <w:rPr>
      <w:color w:val="605E5C"/>
      <w:shd w:val="clear" w:color="auto" w:fill="E1DFDD"/>
    </w:rPr>
  </w:style>
  <w:style w:type="paragraph" w:styleId="NoSpacing">
    <w:name w:val="No Spacing"/>
    <w:uiPriority w:val="1"/>
    <w:qFormat/>
    <w:rsid w:val="005376DA"/>
    <w:pPr>
      <w:spacing w:after="0" w:line="240" w:lineRule="auto"/>
    </w:pPr>
    <w:rPr>
      <w:rFonts w:ascii="Arial" w:eastAsiaTheme="minorEastAsia" w:hAnsi="Arial" w:cs="Arial"/>
      <w:sz w:val="24"/>
      <w:szCs w:val="24"/>
      <w:lang w:eastAsia="en-GB"/>
    </w:rPr>
  </w:style>
  <w:style w:type="character" w:customStyle="1" w:styleId="apple-converted-space">
    <w:name w:val="apple-converted-space"/>
    <w:basedOn w:val="DefaultParagraphFont"/>
    <w:rsid w:val="005376DA"/>
  </w:style>
  <w:style w:type="table" w:customStyle="1" w:styleId="TableGridLight1">
    <w:name w:val="Table Grid Light1"/>
    <w:basedOn w:val="TableNormal"/>
    <w:uiPriority w:val="40"/>
    <w:rsid w:val="005376DA"/>
    <w:pPr>
      <w:spacing w:after="0" w:line="240" w:lineRule="auto"/>
    </w:pPr>
    <w:rPr>
      <w:rFonts w:ascii="Times New Roman" w:eastAsiaTheme="minorEastAsia" w:hAnsi="Times New Roman" w:cs="Times New Roman"/>
      <w:sz w:val="24"/>
      <w:szCs w:val="24"/>
      <w:lang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5376DA"/>
    <w:rPr>
      <w:color w:val="605E5C"/>
      <w:shd w:val="clear" w:color="auto" w:fill="E1DFDD"/>
    </w:rPr>
  </w:style>
  <w:style w:type="character" w:customStyle="1" w:styleId="UnresolvedMention4">
    <w:name w:val="Unresolved Mention4"/>
    <w:basedOn w:val="DefaultParagraphFont"/>
    <w:uiPriority w:val="99"/>
    <w:semiHidden/>
    <w:unhideWhenUsed/>
    <w:rsid w:val="005376DA"/>
    <w:rPr>
      <w:color w:val="605E5C"/>
      <w:shd w:val="clear" w:color="auto" w:fill="E1DFDD"/>
    </w:rPr>
  </w:style>
  <w:style w:type="character" w:customStyle="1" w:styleId="UnresolvedMention5">
    <w:name w:val="Unresolved Mention5"/>
    <w:basedOn w:val="DefaultParagraphFont"/>
    <w:uiPriority w:val="99"/>
    <w:semiHidden/>
    <w:unhideWhenUsed/>
    <w:rsid w:val="005376DA"/>
    <w:rPr>
      <w:color w:val="605E5C"/>
      <w:shd w:val="clear" w:color="auto" w:fill="E1DFDD"/>
    </w:rPr>
  </w:style>
  <w:style w:type="character" w:customStyle="1" w:styleId="contraindication">
    <w:name w:val="contraindication"/>
    <w:basedOn w:val="DefaultParagraphFont"/>
    <w:rsid w:val="005376DA"/>
  </w:style>
  <w:style w:type="character" w:customStyle="1" w:styleId="UnresolvedMention6">
    <w:name w:val="Unresolved Mention6"/>
    <w:basedOn w:val="DefaultParagraphFont"/>
    <w:uiPriority w:val="99"/>
    <w:semiHidden/>
    <w:unhideWhenUsed/>
    <w:rsid w:val="005376DA"/>
    <w:rPr>
      <w:color w:val="605E5C"/>
      <w:shd w:val="clear" w:color="auto" w:fill="E1DFDD"/>
    </w:rPr>
  </w:style>
  <w:style w:type="character" w:customStyle="1" w:styleId="UnresolvedMention7">
    <w:name w:val="Unresolved Mention7"/>
    <w:basedOn w:val="DefaultParagraphFont"/>
    <w:uiPriority w:val="99"/>
    <w:semiHidden/>
    <w:unhideWhenUsed/>
    <w:rsid w:val="005376DA"/>
    <w:rPr>
      <w:color w:val="605E5C"/>
      <w:shd w:val="clear" w:color="auto" w:fill="E1DFDD"/>
    </w:rPr>
  </w:style>
  <w:style w:type="character" w:customStyle="1" w:styleId="UnresolvedMention8">
    <w:name w:val="Unresolved Mention8"/>
    <w:basedOn w:val="DefaultParagraphFont"/>
    <w:uiPriority w:val="99"/>
    <w:semiHidden/>
    <w:unhideWhenUsed/>
    <w:rsid w:val="005376DA"/>
    <w:rPr>
      <w:color w:val="605E5C"/>
      <w:shd w:val="clear" w:color="auto" w:fill="E1DFDD"/>
    </w:rPr>
  </w:style>
  <w:style w:type="character" w:customStyle="1" w:styleId="UnresolvedMention9">
    <w:name w:val="Unresolved Mention9"/>
    <w:basedOn w:val="DefaultParagraphFont"/>
    <w:uiPriority w:val="99"/>
    <w:semiHidden/>
    <w:unhideWhenUsed/>
    <w:rsid w:val="005376DA"/>
    <w:rPr>
      <w:color w:val="605E5C"/>
      <w:shd w:val="clear" w:color="auto" w:fill="E1DFDD"/>
    </w:rPr>
  </w:style>
  <w:style w:type="paragraph" w:styleId="BodyText2">
    <w:name w:val="Body Text 2"/>
    <w:basedOn w:val="Normal"/>
    <w:link w:val="BodyText2Char"/>
    <w:uiPriority w:val="99"/>
    <w:semiHidden/>
    <w:unhideWhenUsed/>
    <w:rsid w:val="005376DA"/>
    <w:pPr>
      <w:spacing w:after="120" w:line="480" w:lineRule="auto"/>
    </w:pPr>
  </w:style>
  <w:style w:type="character" w:customStyle="1" w:styleId="BodyText2Char">
    <w:name w:val="Body Text 2 Char"/>
    <w:basedOn w:val="DefaultParagraphFont"/>
    <w:link w:val="BodyText2"/>
    <w:uiPriority w:val="99"/>
    <w:semiHidden/>
    <w:rsid w:val="005376DA"/>
    <w:rPr>
      <w:rFonts w:ascii="Arial" w:eastAsiaTheme="minorEastAsia" w:hAnsi="Arial" w:cs="Arial"/>
      <w:bCs/>
      <w:color w:val="000000"/>
      <w:sz w:val="24"/>
      <w:szCs w:val="24"/>
      <w:lang w:eastAsia="en-GB"/>
    </w:rPr>
  </w:style>
  <w:style w:type="table" w:customStyle="1" w:styleId="TableGrid1">
    <w:name w:val="Table Grid1"/>
    <w:basedOn w:val="TableNormal"/>
    <w:next w:val="TableGrid"/>
    <w:uiPriority w:val="39"/>
    <w:rsid w:val="005376DA"/>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5376DA"/>
    <w:pPr>
      <w:spacing w:after="120"/>
    </w:pPr>
  </w:style>
  <w:style w:type="character" w:customStyle="1" w:styleId="BodyTextChar">
    <w:name w:val="Body Text Char"/>
    <w:basedOn w:val="DefaultParagraphFont"/>
    <w:link w:val="BodyText"/>
    <w:uiPriority w:val="99"/>
    <w:rsid w:val="005376DA"/>
    <w:rPr>
      <w:rFonts w:ascii="Arial" w:eastAsiaTheme="minorEastAsia" w:hAnsi="Arial" w:cs="Arial"/>
      <w:bCs/>
      <w:color w:val="000000"/>
      <w:sz w:val="24"/>
      <w:szCs w:val="24"/>
      <w:lang w:eastAsia="en-GB"/>
    </w:rPr>
  </w:style>
  <w:style w:type="paragraph" w:styleId="Bibliography">
    <w:name w:val="Bibliography"/>
    <w:basedOn w:val="Normal"/>
    <w:next w:val="Normal"/>
    <w:uiPriority w:val="37"/>
    <w:unhideWhenUsed/>
    <w:rsid w:val="005376DA"/>
    <w:pPr>
      <w:tabs>
        <w:tab w:val="left" w:pos="504"/>
      </w:tabs>
      <w:spacing w:after="240"/>
      <w:ind w:left="504" w:hanging="50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833361">
      <w:bodyDiv w:val="1"/>
      <w:marLeft w:val="0"/>
      <w:marRight w:val="0"/>
      <w:marTop w:val="0"/>
      <w:marBottom w:val="0"/>
      <w:divBdr>
        <w:top w:val="none" w:sz="0" w:space="0" w:color="auto"/>
        <w:left w:val="none" w:sz="0" w:space="0" w:color="auto"/>
        <w:bottom w:val="none" w:sz="0" w:space="0" w:color="auto"/>
        <w:right w:val="none" w:sz="0" w:space="0" w:color="auto"/>
      </w:divBdr>
      <w:divsChild>
        <w:div w:id="1641811417">
          <w:marLeft w:val="0"/>
          <w:marRight w:val="0"/>
          <w:marTop w:val="0"/>
          <w:marBottom w:val="0"/>
          <w:divBdr>
            <w:top w:val="none" w:sz="0" w:space="0" w:color="auto"/>
            <w:left w:val="none" w:sz="0" w:space="0" w:color="auto"/>
            <w:bottom w:val="none" w:sz="0" w:space="0" w:color="auto"/>
            <w:right w:val="none" w:sz="0" w:space="0" w:color="auto"/>
          </w:divBdr>
          <w:divsChild>
            <w:div w:id="137792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hyperlink" Target="http://www.recoverytrial.ne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wincluster1dfs\K\NPEUDATA\Current%20trials\RECOVERY\Trial%20Management\Protocol%20-%20latest\V14.0%20development\www.recoverytrial.net" TargetMode="External"/><Relationship Id="rId17" Type="http://schemas.openxmlformats.org/officeDocument/2006/relationships/hyperlink" Target="http://www.ncbi.nlm.nih.gov/books/NBK501076/" TargetMode="External"/><Relationship Id="rId2" Type="http://schemas.openxmlformats.org/officeDocument/2006/relationships/numbering" Target="numbering.xml"/><Relationship Id="rId16" Type="http://schemas.openxmlformats.org/officeDocument/2006/relationships/hyperlink" Target="https://www.recoverytrial.net/files/recovery-outcomes-definitions-v3-0.pdf" TargetMode="External"/><Relationship Id="rId20" Type="http://schemas.openxmlformats.org/officeDocument/2006/relationships/hyperlink" Target="http://www.recoverytrial.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coverytrial.net"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mailto:recoverytrial@ndph.ox.ac.uk" TargetMode="External"/><Relationship Id="rId19" Type="http://schemas.openxmlformats.org/officeDocument/2006/relationships/hyperlink" Target="mailto:recoverytrial@ndph.ox.ac.uk"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recoverytrial.net/resul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BBADA-2B50-48CE-8304-97616065A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42249</Words>
  <Characters>240822</Characters>
  <Application>Microsoft Office Word</Application>
  <DocSecurity>0</DocSecurity>
  <Lines>2006</Lines>
  <Paragraphs>565</Paragraphs>
  <ScaleCrop>false</ScaleCrop>
  <HeadingPairs>
    <vt:vector size="2" baseType="variant">
      <vt:variant>
        <vt:lpstr>Title</vt:lpstr>
      </vt:variant>
      <vt:variant>
        <vt:i4>1</vt:i4>
      </vt:variant>
    </vt:vector>
  </HeadingPairs>
  <TitlesOfParts>
    <vt:vector size="1" baseType="lpstr">
      <vt:lpstr>RECOVERY Protocol V28.0</vt:lpstr>
    </vt:vector>
  </TitlesOfParts>
  <Company/>
  <LinksUpToDate>false</LinksUpToDate>
  <CharactersWithSpaces>282506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RECOVERY Protocol V28.0</dc:title>
  <dc:subject/>
  <dc:creator/>
  <cp:keywords/>
  <dc:description/>
  <cp:lastModifiedBy>Leon Peto</cp:lastModifiedBy>
  <cp:revision>2</cp:revision>
  <dcterms:created xsi:type="dcterms:W3CDTF">2025-07-24T14:15:00Z</dcterms:created>
  <dcterms:modified xsi:type="dcterms:W3CDTF">2025-07-24T14:16:00Z</dcterms:modified>
</cp:coreProperties>
</file>