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0B3ADF0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7559D8">
        <w:trPr>
          <w:trHeight w:val="284"/>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7559D8">
        <w:trPr>
          <w:trHeight w:val="284"/>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402063" w:rsidRDefault="000E4E3D" w:rsidP="003D23D5">
            <w:pPr>
              <w:spacing w:before="100" w:beforeAutospacing="1" w:after="100" w:afterAutospacing="1"/>
              <w:rPr>
                <w:rFonts w:cstheme="minorHAnsi"/>
                <w:b/>
                <w:bCs/>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7513"/>
        <w:gridCol w:w="851"/>
        <w:gridCol w:w="875"/>
      </w:tblGrid>
      <w:tr w:rsidR="00033D88" w:rsidRPr="00F93AC1" w14:paraId="6B9C56F5" w14:textId="77777777" w:rsidTr="4A07F44A">
        <w:trPr>
          <w:trHeight w:val="689"/>
        </w:trPr>
        <w:tc>
          <w:tcPr>
            <w:tcW w:w="9239" w:type="dxa"/>
            <w:gridSpan w:val="3"/>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F93AC1" w:rsidRDefault="000C3EC6" w:rsidP="000C3EC6">
            <w:pPr>
              <w:pStyle w:val="ListParagraph"/>
              <w:spacing w:after="0" w:line="240" w:lineRule="auto"/>
              <w:ind w:left="0" w:right="-57"/>
              <w:jc w:val="both"/>
              <w:rPr>
                <w:rFonts w:cstheme="minorHAnsi"/>
                <w:sz w:val="21"/>
                <w:szCs w:val="21"/>
              </w:rPr>
            </w:pPr>
          </w:p>
          <w:p w14:paraId="672AAF84" w14:textId="59622DE8" w:rsidR="00033D88" w:rsidRPr="00F93AC1" w:rsidRDefault="004A76B8" w:rsidP="00F93AC1">
            <w:pPr>
              <w:pStyle w:val="ListParagraph"/>
              <w:numPr>
                <w:ilvl w:val="0"/>
                <w:numId w:val="3"/>
              </w:numPr>
              <w:spacing w:after="0" w:line="240" w:lineRule="auto"/>
              <w:ind w:left="-57" w:right="-57" w:hanging="3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del w:id="0" w:author="Richard Haynes" w:date="2020-05-08T08:35:00Z">
              <w:r w:rsidR="00715B16" w:rsidRPr="00F93AC1" w:rsidDel="0055642C">
                <w:rPr>
                  <w:rFonts w:cstheme="minorHAnsi"/>
                  <w:sz w:val="21"/>
                  <w:szCs w:val="21"/>
                </w:rPr>
                <w:delText>V</w:delText>
              </w:r>
              <w:r w:rsidR="001F1BC2" w:rsidRPr="00F93AC1" w:rsidDel="0055642C">
                <w:rPr>
                  <w:rFonts w:cstheme="minorHAnsi"/>
                  <w:sz w:val="21"/>
                  <w:szCs w:val="21"/>
                </w:rPr>
                <w:delText>1</w:delText>
              </w:r>
            </w:del>
            <w:ins w:id="1" w:author="Richard Haynes" w:date="2020-05-08T08:35:00Z">
              <w:r w:rsidR="0055642C" w:rsidRPr="00F93AC1">
                <w:rPr>
                  <w:rFonts w:cstheme="minorHAnsi"/>
                  <w:sz w:val="21"/>
                  <w:szCs w:val="21"/>
                </w:rPr>
                <w:t>V2</w:t>
              </w:r>
            </w:ins>
            <w:r w:rsidR="001F1BC2" w:rsidRPr="00F93AC1">
              <w:rPr>
                <w:rFonts w:cstheme="minorHAnsi"/>
                <w:sz w:val="21"/>
                <w:szCs w:val="21"/>
              </w:rPr>
              <w:t xml:space="preserve">.0 </w:t>
            </w:r>
            <w:del w:id="2" w:author="Richard Haynes" w:date="2020-05-08T08:35:00Z">
              <w:r w:rsidR="001F1BC2" w:rsidRPr="00F93AC1" w:rsidDel="0055642C">
                <w:rPr>
                  <w:rFonts w:cstheme="minorHAnsi"/>
                  <w:sz w:val="21"/>
                  <w:szCs w:val="21"/>
                </w:rPr>
                <w:delText>24</w:delText>
              </w:r>
            </w:del>
            <w:ins w:id="3" w:author="Richard Haynes" w:date="2020-05-11T21:12:00Z">
              <w:r w:rsidR="009B2190" w:rsidRPr="00F93AC1">
                <w:rPr>
                  <w:rFonts w:cstheme="minorHAnsi"/>
                  <w:sz w:val="21"/>
                  <w:szCs w:val="21"/>
                </w:rPr>
                <w:t>1</w:t>
              </w:r>
            </w:ins>
            <w:ins w:id="4" w:author="Richard Haynes" w:date="2020-05-13T18:49:00Z">
              <w:r w:rsidR="00F62B8B" w:rsidRPr="00F93AC1">
                <w:rPr>
                  <w:rFonts w:cstheme="minorHAnsi"/>
                  <w:sz w:val="21"/>
                  <w:szCs w:val="21"/>
                </w:rPr>
                <w:t>4</w:t>
              </w:r>
            </w:ins>
            <w:r w:rsidR="004803FB" w:rsidRPr="00F93AC1">
              <w:rPr>
                <w:rFonts w:cstheme="minorHAnsi"/>
                <w:sz w:val="21"/>
                <w:szCs w:val="21"/>
              </w:rPr>
              <w:t>-</w:t>
            </w:r>
            <w:del w:id="5" w:author="Richard Haynes" w:date="2020-05-08T08:35:00Z">
              <w:r w:rsidR="004803FB" w:rsidRPr="00F93AC1" w:rsidDel="0055642C">
                <w:rPr>
                  <w:rFonts w:cstheme="minorHAnsi"/>
                  <w:sz w:val="21"/>
                  <w:szCs w:val="21"/>
                </w:rPr>
                <w:delText>Apr</w:delText>
              </w:r>
            </w:del>
            <w:ins w:id="6" w:author="Richard Haynes" w:date="2020-05-08T08:35:00Z">
              <w:r w:rsidR="0055642C" w:rsidRPr="00F93AC1">
                <w:rPr>
                  <w:rFonts w:cstheme="minorHAnsi"/>
                  <w:sz w:val="21"/>
                  <w:szCs w:val="21"/>
                </w:rPr>
                <w:t>May</w:t>
              </w:r>
            </w:ins>
            <w:r w:rsidR="00402791" w:rsidRPr="00F93AC1">
              <w:rPr>
                <w:rFonts w:cstheme="minorHAnsi"/>
                <w:sz w:val="21"/>
                <w:szCs w:val="21"/>
              </w:rPr>
              <w:t>-2020</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93AC1">
        <w:trPr>
          <w:trHeight w:val="771"/>
        </w:trPr>
        <w:tc>
          <w:tcPr>
            <w:tcW w:w="9239" w:type="dxa"/>
            <w:gridSpan w:val="3"/>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26C8D2CA"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I understand that my</w:t>
            </w:r>
            <w:r w:rsidR="007938AE" w:rsidRPr="00F93AC1">
              <w:rPr>
                <w:sz w:val="21"/>
                <w:szCs w:val="21"/>
              </w:rPr>
              <w:t xml:space="preserve"> child’s</w:t>
            </w:r>
            <w:r w:rsidR="00033D88" w:rsidRPr="00F93AC1">
              <w:rPr>
                <w:sz w:val="21"/>
                <w:szCs w:val="21"/>
              </w:rPr>
              <w:t xml:space="preserve"> participation is voluntary and that I am free to withdraw </w:t>
            </w:r>
            <w:r w:rsidR="007938AE" w:rsidRPr="00F93AC1">
              <w:rPr>
                <w:sz w:val="21"/>
                <w:szCs w:val="21"/>
              </w:rPr>
              <w:t xml:space="preserve">my child </w:t>
            </w:r>
            <w:r w:rsidR="00033D88" w:rsidRPr="00F93AC1">
              <w:rPr>
                <w:sz w:val="21"/>
                <w:szCs w:val="21"/>
              </w:rPr>
              <w:t xml:space="preserve">at any time, without giving any reason, and without </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93AC1">
        <w:trPr>
          <w:trHeight w:val="1169"/>
        </w:trPr>
        <w:tc>
          <w:tcPr>
            <w:tcW w:w="9239" w:type="dxa"/>
            <w:gridSpan w:val="3"/>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014B61E2" w:rsidR="00033D88" w:rsidRPr="00F93AC1" w:rsidRDefault="004A76B8" w:rsidP="00066F0E">
            <w:pPr>
              <w:spacing w:before="100"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4A07F44A">
        <w:trPr>
          <w:trHeight w:val="20"/>
        </w:trPr>
        <w:tc>
          <w:tcPr>
            <w:tcW w:w="9239" w:type="dxa"/>
            <w:gridSpan w:val="3"/>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55466174" w:rsidR="00033D88" w:rsidRPr="00F93AC1" w:rsidRDefault="004A76B8" w:rsidP="00C065DA">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w:t>
            </w:r>
            <w:del w:id="7" w:author="Joseph Butchinsky" w:date="2020-05-13T10:46:00Z">
              <w:r w:rsidR="00AB71F9" w:rsidRPr="00F93AC1" w:rsidDel="00ED58B4">
                <w:rPr>
                  <w:rFonts w:cstheme="minorHAnsi"/>
                  <w:sz w:val="21"/>
                  <w:szCs w:val="21"/>
                </w:rPr>
                <w:delText xml:space="preserve"> </w:delText>
              </w:r>
            </w:del>
            <w:r w:rsidR="00033D88" w:rsidRPr="00F93AC1">
              <w:rPr>
                <w:rFonts w:cstheme="minorHAnsi"/>
                <w:sz w:val="21"/>
                <w:szCs w:val="21"/>
              </w:rPr>
              <w:t>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55642C">
        <w:trPr>
          <w:trHeight w:val="20"/>
        </w:trPr>
        <w:tc>
          <w:tcPr>
            <w:tcW w:w="9239" w:type="dxa"/>
            <w:gridSpan w:val="3"/>
            <w:tcBorders>
              <w:top w:val="single" w:sz="18" w:space="0" w:color="FFFFFF" w:themeColor="background1"/>
              <w:left w:val="single" w:sz="18" w:space="0" w:color="FFFFFF" w:themeColor="background1"/>
              <w:bottom w:val="single" w:sz="4" w:space="0" w:color="auto"/>
              <w:right w:val="single" w:sz="18" w:space="0" w:color="FFFFFF" w:themeColor="background1"/>
            </w:tcBorders>
            <w:shd w:val="clear" w:color="auto" w:fill="auto"/>
            <w:tcMar>
              <w:top w:w="85" w:type="dxa"/>
              <w:left w:w="85" w:type="dxa"/>
              <w:bottom w:w="85" w:type="dxa"/>
              <w:right w:w="85" w:type="dxa"/>
            </w:tcMar>
          </w:tcPr>
          <w:p w14:paraId="0F25BC3F" w14:textId="383E8E61"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55642C" w:rsidRPr="00F93AC1" w14:paraId="12DC92D4" w14:textId="77777777" w:rsidTr="00F93AC1">
        <w:trPr>
          <w:trHeight w:val="20"/>
        </w:trPr>
        <w:tc>
          <w:tcPr>
            <w:tcW w:w="7513" w:type="dxa"/>
            <w:tcBorders>
              <w:top w:val="single" w:sz="18" w:space="0" w:color="FFFFFF" w:themeColor="background1"/>
              <w:left w:val="single" w:sz="18" w:space="0" w:color="FFFFFF" w:themeColor="background1"/>
              <w:bottom w:val="single" w:sz="18" w:space="0" w:color="FFFFFF" w:themeColor="background1"/>
              <w:right w:val="single" w:sz="4" w:space="0" w:color="auto"/>
            </w:tcBorders>
            <w:shd w:val="clear" w:color="auto" w:fill="auto"/>
            <w:tcMar>
              <w:top w:w="85" w:type="dxa"/>
              <w:left w:w="85" w:type="dxa"/>
              <w:bottom w:w="85" w:type="dxa"/>
              <w:right w:w="85" w:type="dxa"/>
            </w:tcMar>
          </w:tcPr>
          <w:p w14:paraId="52CABEFA" w14:textId="7027A23B" w:rsidR="0055642C" w:rsidRPr="00F93AC1" w:rsidRDefault="0055642C" w:rsidP="0055642C">
            <w:pPr>
              <w:spacing w:after="0" w:line="240" w:lineRule="auto"/>
              <w:ind w:left="-57" w:right="-57"/>
              <w:jc w:val="both"/>
              <w:rPr>
                <w:rFonts w:cstheme="minorHAnsi"/>
                <w:b/>
                <w:sz w:val="21"/>
                <w:szCs w:val="21"/>
              </w:rPr>
            </w:pPr>
            <w:ins w:id="8" w:author="Richard Haynes" w:date="2020-05-08T08:33:00Z">
              <w:r w:rsidRPr="00F93AC1">
                <w:rPr>
                  <w:rFonts w:cstheme="minorHAnsi"/>
                  <w:b/>
                  <w:sz w:val="21"/>
                  <w:szCs w:val="21"/>
                </w:rPr>
                <w:t xml:space="preserve">6. </w:t>
              </w:r>
            </w:ins>
            <w:ins w:id="9" w:author="Joseph Butchinsky" w:date="2020-05-13T10:46:00Z">
              <w:r w:rsidR="00ED58B4" w:rsidRPr="00F93AC1">
                <w:rPr>
                  <w:rFonts w:cstheme="minorHAnsi"/>
                  <w:b/>
                  <w:sz w:val="21"/>
                  <w:szCs w:val="21"/>
                </w:rPr>
                <w:t xml:space="preserve">OPTIONAL: </w:t>
              </w:r>
            </w:ins>
            <w:ins w:id="10" w:author="Richard Haynes" w:date="2020-05-08T08:32:00Z">
              <w:r w:rsidRPr="00F93AC1">
                <w:rPr>
                  <w:rFonts w:cstheme="minorHAnsi"/>
                  <w:b/>
                  <w:sz w:val="21"/>
                  <w:szCs w:val="21"/>
                </w:rPr>
                <w:t>Convalescent plasma:</w:t>
              </w:r>
              <w:r w:rsidRPr="00F93AC1">
                <w:rPr>
                  <w:rFonts w:cstheme="minorHAnsi"/>
                  <w:sz w:val="21"/>
                  <w:szCs w:val="21"/>
                </w:rPr>
                <w:t xml:space="preserve"> </w:t>
              </w:r>
              <w:r w:rsidRPr="00F93AC1">
                <w:rPr>
                  <w:sz w:val="21"/>
                  <w:szCs w:val="21"/>
                  <w:lang w:val="en-US"/>
                </w:rPr>
                <w:t xml:space="preserve">I am aware that </w:t>
              </w:r>
            </w:ins>
            <w:ins w:id="11" w:author="Richard Haynes" w:date="2020-05-08T08:39:00Z">
              <w:r w:rsidRPr="00F93AC1">
                <w:rPr>
                  <w:sz w:val="21"/>
                  <w:szCs w:val="21"/>
                  <w:lang w:val="en-US"/>
                </w:rPr>
                <w:t>my child</w:t>
              </w:r>
            </w:ins>
            <w:ins w:id="12" w:author="Richard Haynes" w:date="2020-05-08T08:32:00Z">
              <w:r w:rsidRPr="00F93AC1">
                <w:rPr>
                  <w:sz w:val="21"/>
                  <w:szCs w:val="21"/>
                  <w:lang w:val="en-US"/>
                </w:rPr>
                <w:t xml:space="preserve"> may be offered convalescent plasma as one of the treatments. I have indicated my agreement (or not) </w:t>
              </w:r>
            </w:ins>
            <w:ins w:id="13" w:author="Richard Haynes" w:date="2020-05-08T08:39:00Z">
              <w:r w:rsidRPr="00F93AC1">
                <w:rPr>
                  <w:sz w:val="21"/>
                  <w:szCs w:val="21"/>
                  <w:lang w:val="en-US"/>
                </w:rPr>
                <w:t xml:space="preserve">for them </w:t>
              </w:r>
            </w:ins>
            <w:ins w:id="14" w:author="Richard Haynes" w:date="2020-05-08T08:32:00Z">
              <w:r w:rsidRPr="00F93AC1">
                <w:rPr>
                  <w:sz w:val="21"/>
                  <w:szCs w:val="21"/>
                  <w:lang w:val="en-US"/>
                </w:rPr>
                <w:t>to receive this by initialing the appropriate box.</w:t>
              </w:r>
            </w:ins>
            <w:ins w:id="15" w:author="Richard Haynes" w:date="2020-05-13T18:50:00Z">
              <w:r w:rsidR="00F62B8B" w:rsidRPr="00F93AC1">
                <w:rPr>
                  <w:sz w:val="21"/>
                  <w:szCs w:val="21"/>
                  <w:lang w:val="en-US"/>
                </w:rPr>
                <w:t xml:space="preserve"> If my child is &lt;1 year old I understand that my child’s identifiable data will need to be shared with NHS Blood &amp; Transplant to ensure they get appropriate plasma.</w:t>
              </w:r>
            </w:ins>
          </w:p>
        </w:tc>
        <w:tc>
          <w:tcPr>
            <w:tcW w:w="851" w:type="dxa"/>
            <w:tcBorders>
              <w:left w:val="single" w:sz="4" w:space="0" w:color="auto"/>
              <w:bottom w:val="single" w:sz="4" w:space="0" w:color="auto"/>
              <w:right w:val="single" w:sz="4" w:space="0" w:color="auto"/>
            </w:tcBorders>
            <w:shd w:val="clear" w:color="auto" w:fill="auto"/>
          </w:tcPr>
          <w:p w14:paraId="470D693E" w14:textId="60BA926F" w:rsidR="0055642C" w:rsidRPr="00F93AC1" w:rsidRDefault="0055642C" w:rsidP="00F93AC1">
            <w:pPr>
              <w:spacing w:after="0" w:line="240" w:lineRule="auto"/>
              <w:ind w:left="-57" w:right="-57"/>
              <w:jc w:val="center"/>
              <w:rPr>
                <w:rFonts w:cstheme="minorHAnsi"/>
                <w:b/>
                <w:sz w:val="20"/>
                <w:szCs w:val="21"/>
              </w:rPr>
            </w:pPr>
            <w:ins w:id="16" w:author="Richard Haynes" w:date="2020-05-08T08:33:00Z">
              <w:r w:rsidRPr="00F93AC1">
                <w:rPr>
                  <w:rFonts w:cstheme="minorHAnsi"/>
                  <w:b/>
                  <w:sz w:val="20"/>
                  <w:szCs w:val="21"/>
                </w:rPr>
                <w:t>I agree</w:t>
              </w:r>
            </w:ins>
          </w:p>
        </w:tc>
        <w:tc>
          <w:tcPr>
            <w:tcW w:w="875" w:type="dxa"/>
            <w:tcBorders>
              <w:left w:val="single" w:sz="4" w:space="0" w:color="auto"/>
              <w:bottom w:val="single" w:sz="4" w:space="0" w:color="auto"/>
              <w:right w:val="single" w:sz="4" w:space="0" w:color="auto"/>
            </w:tcBorders>
            <w:shd w:val="clear" w:color="auto" w:fill="auto"/>
          </w:tcPr>
          <w:p w14:paraId="01FE4653" w14:textId="70908C61" w:rsidR="0055642C" w:rsidRPr="00F93AC1" w:rsidRDefault="0055642C" w:rsidP="00F93AC1">
            <w:pPr>
              <w:spacing w:after="0" w:line="240" w:lineRule="auto"/>
              <w:ind w:left="-57" w:right="-57"/>
              <w:jc w:val="center"/>
              <w:rPr>
                <w:rFonts w:cstheme="minorHAnsi"/>
                <w:b/>
                <w:sz w:val="20"/>
                <w:szCs w:val="21"/>
              </w:rPr>
            </w:pPr>
            <w:ins w:id="17" w:author="Richard Haynes" w:date="2020-05-08T08:33:00Z">
              <w:r w:rsidRPr="00F93AC1">
                <w:rPr>
                  <w:rFonts w:cstheme="minorHAnsi"/>
                  <w:b/>
                  <w:sz w:val="20"/>
                  <w:szCs w:val="21"/>
                </w:rPr>
                <w:t>I do not agree</w:t>
              </w:r>
            </w:ins>
          </w:p>
        </w:tc>
      </w:tr>
      <w:tr w:rsidR="00033D88" w:rsidRPr="00546856" w14:paraId="5F52761E" w14:textId="77777777" w:rsidTr="00F93AC1">
        <w:trPr>
          <w:trHeight w:val="18"/>
        </w:trPr>
        <w:tc>
          <w:tcPr>
            <w:tcW w:w="9239" w:type="dxa"/>
            <w:gridSpan w:val="3"/>
            <w:tcBorders>
              <w:top w:val="single" w:sz="4" w:space="0" w:color="auto"/>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3B04DC63" w:rsidR="00033D88" w:rsidRPr="00546856" w:rsidRDefault="008E03BF" w:rsidP="4A07F44A">
            <w:pPr>
              <w:spacing w:before="40" w:after="0" w:line="240" w:lineRule="auto"/>
              <w:ind w:left="-57" w:right="-57"/>
              <w:jc w:val="both"/>
              <w:rPr>
                <w:sz w:val="21"/>
                <w:szCs w:val="21"/>
              </w:rPr>
            </w:pPr>
            <w:bookmarkStart w:id="18" w:name="_GoBack" w:colFirst="0" w:colLast="1"/>
            <w:del w:id="19" w:author="Richard Haynes" w:date="2020-05-08T08:33:00Z">
              <w:r w:rsidRPr="00546856" w:rsidDel="0055642C">
                <w:rPr>
                  <w:b/>
                  <w:bCs/>
                  <w:sz w:val="21"/>
                  <w:szCs w:val="21"/>
                </w:rPr>
                <w:delText>6</w:delText>
              </w:r>
            </w:del>
            <w:ins w:id="20" w:author="Richard Haynes" w:date="2020-05-08T08:33:00Z">
              <w:r w:rsidR="0055642C" w:rsidRPr="00546856">
                <w:rPr>
                  <w:b/>
                  <w:bCs/>
                  <w:sz w:val="21"/>
                  <w:szCs w:val="21"/>
                </w:rPr>
                <w:t>7</w:t>
              </w:r>
            </w:ins>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7938AE" w:rsidRPr="00546856">
              <w:rPr>
                <w:sz w:val="21"/>
                <w:szCs w:val="21"/>
              </w:rPr>
              <w:t xml:space="preserve">for my child </w:t>
            </w:r>
            <w:r w:rsidR="00033D88" w:rsidRPr="00546856">
              <w:rPr>
                <w:sz w:val="21"/>
                <w:szCs w:val="21"/>
              </w:rPr>
              <w:t>to take part in the above study.</w:t>
            </w:r>
          </w:p>
        </w:tc>
      </w:tr>
      <w:bookmarkEnd w:id="18"/>
    </w:tbl>
    <w:p w14:paraId="798A3550" w14:textId="2CF3036C" w:rsidR="00033D88" w:rsidRPr="00402063" w:rsidDel="00F93AC1" w:rsidRDefault="00033D88" w:rsidP="00033D88">
      <w:pPr>
        <w:tabs>
          <w:tab w:val="left" w:pos="-720"/>
          <w:tab w:val="left" w:pos="558"/>
          <w:tab w:val="left" w:pos="1170"/>
          <w:tab w:val="left" w:pos="1674"/>
          <w:tab w:val="left" w:pos="4798"/>
        </w:tabs>
        <w:jc w:val="both"/>
        <w:rPr>
          <w:del w:id="21" w:author="Richard Haynes" w:date="2020-05-14T10:37:00Z"/>
          <w:rFonts w:cstheme="minorHAnsi"/>
          <w:b/>
          <w:bCs/>
        </w:rPr>
      </w:pPr>
    </w:p>
    <w:tbl>
      <w:tblPr>
        <w:tblW w:w="9909" w:type="dxa"/>
        <w:tblInd w:w="250" w:type="dxa"/>
        <w:tblLayout w:type="fixed"/>
        <w:tblLook w:val="01E0" w:firstRow="1" w:lastRow="1" w:firstColumn="1" w:lastColumn="1" w:noHBand="0" w:noVBand="0"/>
      </w:tblPr>
      <w:tblGrid>
        <w:gridCol w:w="4003"/>
        <w:gridCol w:w="567"/>
        <w:gridCol w:w="2835"/>
        <w:gridCol w:w="239"/>
        <w:gridCol w:w="2265"/>
      </w:tblGrid>
      <w:tr w:rsidR="002C37A8" w:rsidRPr="00402063" w14:paraId="47166502" w14:textId="77777777" w:rsidTr="00451DE9">
        <w:trPr>
          <w:trHeight w:val="164"/>
        </w:trPr>
        <w:tc>
          <w:tcPr>
            <w:tcW w:w="4003" w:type="dxa"/>
            <w:tcMar>
              <w:left w:w="0" w:type="dxa"/>
              <w:right w:w="0" w:type="dxa"/>
            </w:tcMar>
            <w:vAlign w:val="bottom"/>
          </w:tcPr>
          <w:p w14:paraId="6602B977" w14:textId="77777777" w:rsidR="00F93AC1" w:rsidRDefault="00F93AC1" w:rsidP="00451DE9">
            <w:pPr>
              <w:spacing w:after="0" w:line="240" w:lineRule="auto"/>
              <w:ind w:right="-278"/>
              <w:rPr>
                <w:ins w:id="22" w:author="Richard Haynes" w:date="2020-05-14T10:37:00Z"/>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56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835"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9"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65" w:type="dxa"/>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451DE9">
        <w:trPr>
          <w:trHeight w:val="457"/>
        </w:trPr>
        <w:tc>
          <w:tcPr>
            <w:tcW w:w="4003" w:type="dxa"/>
            <w:tcMar>
              <w:left w:w="0" w:type="dxa"/>
              <w:right w:w="0" w:type="dxa"/>
            </w:tcMar>
          </w:tcPr>
          <w:p w14:paraId="412DD52B" w14:textId="52E8EB24" w:rsidR="002C37A8" w:rsidRPr="00402063" w:rsidRDefault="002C37A8" w:rsidP="00451DE9">
            <w:pPr>
              <w:ind w:right="-278"/>
              <w:rPr>
                <w:rFonts w:cstheme="minorHAnsi"/>
              </w:rPr>
            </w:pPr>
            <w:r w:rsidRPr="00402063">
              <w:rPr>
                <w:rFonts w:cstheme="minorHAnsi"/>
              </w:rPr>
              <w:t xml:space="preserve">PRINTED name of </w:t>
            </w:r>
            <w:r w:rsidR="007938AE">
              <w:rPr>
                <w:rFonts w:cstheme="minorHAnsi"/>
              </w:rPr>
              <w:t>parent/guardian</w:t>
            </w:r>
          </w:p>
        </w:tc>
        <w:tc>
          <w:tcPr>
            <w:tcW w:w="567" w:type="dxa"/>
            <w:tcMar>
              <w:left w:w="0" w:type="dxa"/>
              <w:right w:w="0" w:type="dxa"/>
            </w:tcMar>
          </w:tcPr>
          <w:p w14:paraId="1657AB7D" w14:textId="77777777" w:rsidR="002C37A8" w:rsidRPr="00402063" w:rsidRDefault="002C37A8" w:rsidP="003D23D5">
            <w:pPr>
              <w:rPr>
                <w:rFonts w:cstheme="minorHAnsi"/>
              </w:rPr>
            </w:pPr>
          </w:p>
        </w:tc>
        <w:tc>
          <w:tcPr>
            <w:tcW w:w="2835"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9" w:type="dxa"/>
          </w:tcPr>
          <w:p w14:paraId="7B74B2F1" w14:textId="77777777" w:rsidR="002C37A8" w:rsidRPr="00402063" w:rsidRDefault="002C37A8" w:rsidP="00451DE9">
            <w:pPr>
              <w:ind w:left="-257" w:firstLine="142"/>
              <w:rPr>
                <w:rFonts w:cstheme="minorHAnsi"/>
              </w:rPr>
            </w:pPr>
          </w:p>
        </w:tc>
        <w:tc>
          <w:tcPr>
            <w:tcW w:w="2265" w:type="dxa"/>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451DE9">
        <w:trPr>
          <w:trHeight w:val="80"/>
        </w:trPr>
        <w:tc>
          <w:tcPr>
            <w:tcW w:w="4003"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56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835"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9"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65" w:type="dxa"/>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451DE9">
        <w:trPr>
          <w:trHeight w:val="546"/>
        </w:trPr>
        <w:tc>
          <w:tcPr>
            <w:tcW w:w="4003"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567" w:type="dxa"/>
            <w:tcMar>
              <w:left w:w="0" w:type="dxa"/>
              <w:right w:w="0" w:type="dxa"/>
            </w:tcMar>
          </w:tcPr>
          <w:p w14:paraId="45C84FEC" w14:textId="77777777" w:rsidR="002C37A8" w:rsidRPr="00402063" w:rsidRDefault="002C37A8" w:rsidP="003D23D5">
            <w:pPr>
              <w:rPr>
                <w:rFonts w:cstheme="minorHAnsi"/>
              </w:rPr>
            </w:pPr>
          </w:p>
        </w:tc>
        <w:tc>
          <w:tcPr>
            <w:tcW w:w="2835"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9" w:type="dxa"/>
          </w:tcPr>
          <w:p w14:paraId="3EE8D7EA" w14:textId="77777777" w:rsidR="002C37A8" w:rsidRPr="00402063" w:rsidRDefault="002C37A8" w:rsidP="00451DE9">
            <w:pPr>
              <w:ind w:left="-257" w:firstLine="142"/>
              <w:rPr>
                <w:rFonts w:cstheme="minorHAnsi"/>
              </w:rPr>
            </w:pPr>
          </w:p>
        </w:tc>
        <w:tc>
          <w:tcPr>
            <w:tcW w:w="2265" w:type="dxa"/>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0507FA5" w:rsidR="008E03BF" w:rsidRPr="00402063"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69D285C0" w14:textId="723822D4" w:rsidR="00692E04" w:rsidDel="00F93AC1" w:rsidRDefault="008E03BF" w:rsidP="00692E04">
      <w:pPr>
        <w:rPr>
          <w:del w:id="23" w:author="Richard Haynes" w:date="2020-05-14T10:38:00Z"/>
          <w:rFonts w:ascii="Arial" w:hAnsi="Arial" w:cs="Arial"/>
          <w:i/>
          <w:sz w:val="16"/>
          <w:szCs w:val="16"/>
        </w:rPr>
      </w:pPr>
      <w:del w:id="24" w:author="Richard Haynes" w:date="2020-05-14T10:38:00Z">
        <w:r w:rsidRPr="00402063" w:rsidDel="00F93AC1">
          <w:rPr>
            <w:rFonts w:ascii="Arial" w:hAnsi="Arial" w:cs="Arial"/>
            <w:i/>
            <w:sz w:val="16"/>
            <w:szCs w:val="16"/>
          </w:rPr>
          <w:lastRenderedPageBreak/>
          <w:br w:type="page"/>
        </w:r>
      </w:del>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54F5A5B9"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w:t>
      </w:r>
      <w:del w:id="25" w:author="Richard Haynes" w:date="2020-05-12T08:57:00Z">
        <w:r w:rsidRPr="00D3065F" w:rsidDel="007E0FB5">
          <w:rPr>
            <w:rFonts w:cstheme="minorHAnsi"/>
            <w:b/>
            <w:bCs/>
          </w:rPr>
          <w:delText xml:space="preserve">is not able </w:delText>
        </w:r>
      </w:del>
      <w:r w:rsidRPr="00D3065F">
        <w:rPr>
          <w:rFonts w:cstheme="minorHAnsi"/>
          <w:b/>
          <w:bCs/>
        </w:rPr>
        <w:t xml:space="preserve">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C5214" w:rsidRDefault="0011686C" w:rsidP="00092CE7">
      <w:pPr>
        <w:tabs>
          <w:tab w:val="left" w:pos="-720"/>
          <w:tab w:val="left" w:pos="558"/>
          <w:tab w:val="left" w:pos="1170"/>
          <w:tab w:val="left" w:pos="1674"/>
          <w:tab w:val="left" w:pos="4798"/>
        </w:tabs>
        <w:jc w:val="center"/>
        <w:rPr>
          <w:rFonts w:cstheme="minorHAnsi"/>
          <w:b/>
          <w:bCs/>
          <w:sz w:val="28"/>
          <w:szCs w:val="28"/>
        </w:rPr>
      </w:pPr>
      <w:r w:rsidRPr="00FC5214">
        <w:rPr>
          <w:rFonts w:cstheme="minorHAnsi"/>
          <w:b/>
          <w:bCs/>
          <w:sz w:val="28"/>
          <w:szCs w:val="28"/>
        </w:rPr>
        <w:t xml:space="preserve">Information </w:t>
      </w:r>
      <w:r w:rsidR="00B578F6" w:rsidRPr="00FC5214">
        <w:rPr>
          <w:rFonts w:cstheme="minorHAnsi"/>
          <w:b/>
          <w:bCs/>
          <w:sz w:val="28"/>
          <w:szCs w:val="28"/>
        </w:rPr>
        <w:t xml:space="preserve">about the RECOVERY Trial </w:t>
      </w:r>
      <w:r w:rsidRPr="00FC5214">
        <w:rPr>
          <w:rFonts w:cstheme="minorHAnsi"/>
          <w:b/>
          <w:bCs/>
          <w:sz w:val="28"/>
          <w:szCs w:val="28"/>
        </w:rPr>
        <w:t xml:space="preserve">for </w:t>
      </w:r>
      <w:r w:rsidR="00092CE7" w:rsidRPr="00FC5214">
        <w:rPr>
          <w:rFonts w:cstheme="minorHAnsi"/>
          <w:b/>
          <w:bCs/>
          <w:sz w:val="28"/>
          <w:szCs w:val="28"/>
        </w:rPr>
        <w:t xml:space="preserve">children 10-15 years </w:t>
      </w:r>
      <w:r w:rsidR="00740470" w:rsidRPr="00FC5214">
        <w:rPr>
          <w:rFonts w:cstheme="minorHAnsi"/>
          <w:b/>
          <w:bCs/>
          <w:sz w:val="28"/>
          <w:szCs w:val="28"/>
        </w:rPr>
        <w:t>old</w:t>
      </w:r>
    </w:p>
    <w:p w14:paraId="2890D9D0" w14:textId="66491213" w:rsidR="00092CE7" w:rsidRPr="00FC5214" w:rsidRDefault="00092CE7" w:rsidP="4A07F44A">
      <w:pPr>
        <w:spacing w:after="120" w:line="240" w:lineRule="auto"/>
        <w:rPr>
          <w:rFonts w:eastAsia="Times New Roman"/>
          <w:color w:val="000000" w:themeColor="text1"/>
          <w:sz w:val="28"/>
          <w:szCs w:val="28"/>
          <w:lang w:eastAsia="en-GB"/>
        </w:rPr>
      </w:pPr>
      <w:r w:rsidRPr="00FC5214">
        <w:rPr>
          <w:rFonts w:eastAsia="Times New Roman"/>
          <w:color w:val="000000" w:themeColor="text1"/>
          <w:sz w:val="28"/>
          <w:szCs w:val="28"/>
          <w:lang w:eastAsia="en-GB"/>
        </w:rPr>
        <w:t xml:space="preserve">Your doctors have found, or suspect, you have an infection called COVID-19. This condition is caused by a type of virus called </w:t>
      </w:r>
      <w:r w:rsidR="00223D84" w:rsidRPr="00FC5214">
        <w:rPr>
          <w:rFonts w:eastAsia="Times New Roman"/>
          <w:color w:val="000000" w:themeColor="text1"/>
          <w:sz w:val="28"/>
          <w:szCs w:val="28"/>
          <w:lang w:eastAsia="en-GB"/>
        </w:rPr>
        <w:t xml:space="preserve">a </w:t>
      </w:r>
      <w:r w:rsidRPr="00FC5214">
        <w:rPr>
          <w:rFonts w:eastAsia="Times New Roman"/>
          <w:color w:val="000000" w:themeColor="text1"/>
          <w:sz w:val="28"/>
          <w:szCs w:val="28"/>
          <w:lang w:eastAsia="en-GB"/>
        </w:rPr>
        <w:t xml:space="preserve">coronavirus. Most children and young people who get coronavirus get better without coming to hospital. Of those who are admitted to hospital, </w:t>
      </w:r>
      <w:r w:rsidR="00907C42" w:rsidRPr="00FC5214">
        <w:rPr>
          <w:rFonts w:eastAsia="Times New Roman"/>
          <w:color w:val="000000" w:themeColor="text1"/>
          <w:sz w:val="28"/>
          <w:szCs w:val="28"/>
          <w:lang w:eastAsia="en-GB"/>
        </w:rPr>
        <w:t>some will need more treatment such as oxygen or machines to help breathing. At the moment</w:t>
      </w:r>
      <w:r w:rsidR="3B22AF05" w:rsidRPr="00FC5214">
        <w:rPr>
          <w:rFonts w:eastAsia="Times New Roman"/>
          <w:color w:val="000000" w:themeColor="text1"/>
          <w:sz w:val="28"/>
          <w:szCs w:val="28"/>
          <w:lang w:eastAsia="en-GB"/>
        </w:rPr>
        <w:t>,</w:t>
      </w:r>
      <w:r w:rsidR="00907C42" w:rsidRPr="00FC5214">
        <w:rPr>
          <w:rFonts w:eastAsia="Times New Roman"/>
          <w:color w:val="000000" w:themeColor="text1"/>
          <w:sz w:val="28"/>
          <w:szCs w:val="28"/>
          <w:lang w:eastAsia="en-GB"/>
        </w:rPr>
        <w:t xml:space="preserve"> we do not </w:t>
      </w:r>
      <w:r w:rsidR="061E4045" w:rsidRPr="00FC5214">
        <w:rPr>
          <w:rFonts w:eastAsia="Times New Roman"/>
          <w:color w:val="000000" w:themeColor="text1"/>
          <w:sz w:val="28"/>
          <w:szCs w:val="28"/>
          <w:lang w:eastAsia="en-GB"/>
        </w:rPr>
        <w:t>know if any medicines can treat</w:t>
      </w:r>
      <w:r w:rsidR="00907C42" w:rsidRPr="00FC5214">
        <w:rPr>
          <w:rFonts w:eastAsia="Times New Roman"/>
          <w:color w:val="000000" w:themeColor="text1"/>
          <w:sz w:val="28"/>
          <w:szCs w:val="28"/>
          <w:lang w:eastAsia="en-GB"/>
        </w:rPr>
        <w:t xml:space="preserve"> coronavirus</w:t>
      </w:r>
      <w:r w:rsidR="1C62A326" w:rsidRPr="00FC5214">
        <w:rPr>
          <w:rFonts w:eastAsia="Times New Roman"/>
          <w:color w:val="000000" w:themeColor="text1"/>
          <w:sz w:val="28"/>
          <w:szCs w:val="28"/>
          <w:lang w:eastAsia="en-GB"/>
        </w:rPr>
        <w:t>.</w:t>
      </w:r>
    </w:p>
    <w:p w14:paraId="292105EE" w14:textId="458F0AEC" w:rsidR="00092CE7" w:rsidRPr="00FC5214" w:rsidRDefault="00092CE7" w:rsidP="4A07F44A">
      <w:pPr>
        <w:spacing w:after="120" w:line="240" w:lineRule="auto"/>
        <w:rPr>
          <w:rFonts w:eastAsia="Times New Roman"/>
          <w:color w:val="000000" w:themeColor="text1"/>
          <w:sz w:val="28"/>
          <w:szCs w:val="28"/>
          <w:lang w:eastAsia="en-GB"/>
        </w:rPr>
      </w:pPr>
    </w:p>
    <w:p w14:paraId="235C1FD2" w14:textId="703DBCF3" w:rsidR="00092CE7" w:rsidRPr="00FC5214" w:rsidRDefault="1C62A326" w:rsidP="4A07F44A">
      <w:pPr>
        <w:spacing w:after="120" w:line="240" w:lineRule="auto"/>
        <w:rPr>
          <w:rFonts w:eastAsia="Times New Roman"/>
          <w:color w:val="000000" w:themeColor="text1"/>
          <w:sz w:val="28"/>
          <w:szCs w:val="28"/>
          <w:lang w:eastAsia="en-GB"/>
        </w:rPr>
      </w:pPr>
      <w:r w:rsidRPr="00FC5214">
        <w:rPr>
          <w:rFonts w:eastAsia="Times New Roman"/>
          <w:color w:val="000000" w:themeColor="text1"/>
          <w:sz w:val="28"/>
          <w:szCs w:val="28"/>
          <w:lang w:eastAsia="en-GB"/>
        </w:rPr>
        <w:t xml:space="preserve">The reason we are doing </w:t>
      </w:r>
      <w:r w:rsidR="00907C42" w:rsidRPr="00FC5214">
        <w:rPr>
          <w:rFonts w:eastAsia="Times New Roman"/>
          <w:color w:val="000000" w:themeColor="text1"/>
          <w:sz w:val="28"/>
          <w:szCs w:val="28"/>
          <w:lang w:eastAsia="en-GB"/>
        </w:rPr>
        <w:t xml:space="preserve">this study </w:t>
      </w:r>
      <w:r w:rsidR="00B578F6" w:rsidRPr="00FC5214">
        <w:rPr>
          <w:rFonts w:eastAsia="Times New Roman"/>
          <w:color w:val="000000" w:themeColor="text1"/>
          <w:sz w:val="28"/>
          <w:szCs w:val="28"/>
          <w:lang w:eastAsia="en-GB"/>
        </w:rPr>
        <w:t xml:space="preserve">is to find out if </w:t>
      </w:r>
      <w:r w:rsidR="1076B1D3" w:rsidRPr="00FC5214">
        <w:rPr>
          <w:rFonts w:eastAsia="Times New Roman"/>
          <w:color w:val="000000" w:themeColor="text1"/>
          <w:sz w:val="28"/>
          <w:szCs w:val="28"/>
          <w:lang w:eastAsia="en-GB"/>
        </w:rPr>
        <w:t xml:space="preserve">the medicines being tested </w:t>
      </w:r>
      <w:r w:rsidR="00B578F6" w:rsidRPr="00FC5214">
        <w:rPr>
          <w:rFonts w:eastAsia="Times New Roman"/>
          <w:color w:val="000000" w:themeColor="text1"/>
          <w:sz w:val="28"/>
          <w:szCs w:val="28"/>
          <w:lang w:eastAsia="en-GB"/>
        </w:rPr>
        <w:t>help</w:t>
      </w:r>
      <w:r w:rsidR="285B7FAB" w:rsidRPr="00FC5214">
        <w:rPr>
          <w:rFonts w:eastAsia="Times New Roman"/>
          <w:color w:val="000000" w:themeColor="text1"/>
          <w:sz w:val="28"/>
          <w:szCs w:val="28"/>
          <w:lang w:eastAsia="en-GB"/>
        </w:rPr>
        <w:t xml:space="preserve"> people get better quicker from coronavirus</w:t>
      </w:r>
      <w:r w:rsidR="00B578F6" w:rsidRPr="00FC5214">
        <w:rPr>
          <w:rFonts w:eastAsia="Times New Roman"/>
          <w:color w:val="000000" w:themeColor="text1"/>
          <w:sz w:val="28"/>
          <w:szCs w:val="28"/>
          <w:lang w:eastAsia="en-GB"/>
        </w:rPr>
        <w:t>.</w:t>
      </w:r>
    </w:p>
    <w:p w14:paraId="3E07D392" w14:textId="6BF7F250" w:rsidR="4A07F44A" w:rsidRPr="00FC5214" w:rsidRDefault="4A07F44A" w:rsidP="4A07F44A">
      <w:pPr>
        <w:spacing w:after="120" w:line="240" w:lineRule="auto"/>
        <w:rPr>
          <w:rFonts w:eastAsia="Times New Roman"/>
          <w:color w:val="000000" w:themeColor="text1"/>
          <w:sz w:val="28"/>
          <w:szCs w:val="28"/>
          <w:lang w:eastAsia="en-GB"/>
        </w:rPr>
      </w:pPr>
    </w:p>
    <w:p w14:paraId="7E80B280" w14:textId="5A51030F" w:rsidR="007F483B" w:rsidRPr="00FC5214"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8"/>
          <w:szCs w:val="28"/>
          <w:lang w:eastAsia="en-GB"/>
        </w:rPr>
      </w:pPr>
      <w:r w:rsidRPr="00FC5214">
        <w:rPr>
          <w:rFonts w:eastAsia="Times New Roman"/>
          <w:color w:val="000000" w:themeColor="text1"/>
          <w:sz w:val="28"/>
          <w:szCs w:val="28"/>
          <w:lang w:eastAsia="en-GB"/>
        </w:rPr>
        <w:t xml:space="preserve">All of the medicines you might receive in the study have been used to treat children with other medical conditions. The medicines are listed in the more detailed information given to your parents or guardian. </w:t>
      </w:r>
      <w:r w:rsidR="007F483B" w:rsidRPr="00FC5214">
        <w:rPr>
          <w:rFonts w:eastAsia="Times New Roman"/>
          <w:color w:val="000000" w:themeColor="text1"/>
          <w:sz w:val="28"/>
          <w:szCs w:val="28"/>
          <w:lang w:eastAsia="en-GB"/>
        </w:rPr>
        <w:t xml:space="preserve">If you and your parents/guardian decide </w:t>
      </w:r>
      <w:r w:rsidR="48E0B688" w:rsidRPr="00FC5214">
        <w:rPr>
          <w:rFonts w:eastAsia="Times New Roman"/>
          <w:color w:val="000000" w:themeColor="text1"/>
          <w:sz w:val="28"/>
          <w:szCs w:val="28"/>
          <w:lang w:eastAsia="en-GB"/>
        </w:rPr>
        <w:t xml:space="preserve">that </w:t>
      </w:r>
      <w:r w:rsidR="007F483B" w:rsidRPr="00FC5214">
        <w:rPr>
          <w:rFonts w:eastAsia="Times New Roman"/>
          <w:color w:val="000000" w:themeColor="text1"/>
          <w:sz w:val="28"/>
          <w:szCs w:val="28"/>
          <w:lang w:eastAsia="en-GB"/>
        </w:rPr>
        <w:t>you can take</w:t>
      </w:r>
      <w:r w:rsidR="0015479A">
        <w:rPr>
          <w:rFonts w:eastAsia="Times New Roman"/>
          <w:color w:val="000000" w:themeColor="text1"/>
          <w:sz w:val="28"/>
          <w:szCs w:val="28"/>
          <w:lang w:eastAsia="en-GB"/>
        </w:rPr>
        <w:t xml:space="preserve"> </w:t>
      </w:r>
      <w:r w:rsidR="007F483B" w:rsidRPr="00FC5214">
        <w:rPr>
          <w:rFonts w:eastAsia="Times New Roman"/>
          <w:color w:val="000000" w:themeColor="text1"/>
          <w:sz w:val="28"/>
          <w:szCs w:val="28"/>
          <w:lang w:eastAsia="en-GB"/>
        </w:rPr>
        <w:t>part then:</w:t>
      </w:r>
    </w:p>
    <w:p w14:paraId="76A447AB" w14:textId="5550A1F4" w:rsidR="007F483B" w:rsidRPr="00FC5214"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8"/>
          <w:szCs w:val="28"/>
          <w:lang w:eastAsia="en-GB"/>
        </w:rPr>
      </w:pPr>
      <w:r w:rsidRPr="00FC5214">
        <w:rPr>
          <w:rFonts w:eastAsia="Times New Roman"/>
          <w:color w:val="000000" w:themeColor="text1"/>
          <w:sz w:val="28"/>
          <w:szCs w:val="28"/>
          <w:lang w:eastAsia="en-GB"/>
        </w:rPr>
        <w:t xml:space="preserve">- the study doctors and nurses will </w:t>
      </w:r>
      <w:r w:rsidR="008336F0" w:rsidRPr="00FC5214">
        <w:rPr>
          <w:rFonts w:eastAsia="Times New Roman"/>
          <w:color w:val="000000" w:themeColor="text1"/>
          <w:sz w:val="28"/>
          <w:szCs w:val="28"/>
          <w:lang w:eastAsia="en-GB"/>
        </w:rPr>
        <w:t>examine you and take some blood tests to check it is safe for you to take part</w:t>
      </w:r>
      <w:r w:rsidR="63EA60D4" w:rsidRPr="00FC5214">
        <w:rPr>
          <w:rFonts w:eastAsia="Times New Roman"/>
          <w:color w:val="000000" w:themeColor="text1"/>
          <w:sz w:val="28"/>
          <w:szCs w:val="28"/>
          <w:lang w:eastAsia="en-GB"/>
        </w:rPr>
        <w:t xml:space="preserve"> in the study</w:t>
      </w:r>
      <w:ins w:id="26" w:author="Richard Haynes" w:date="2020-05-13T18:51:00Z">
        <w:r w:rsidR="00F62B8B">
          <w:rPr>
            <w:rFonts w:eastAsia="Times New Roman"/>
            <w:color w:val="000000" w:themeColor="text1"/>
            <w:sz w:val="28"/>
            <w:szCs w:val="28"/>
            <w:lang w:eastAsia="en-GB"/>
          </w:rPr>
          <w:t xml:space="preserve"> (including some to check your blood group if you agree to take part in the plasma part of the trial).</w:t>
        </w:r>
      </w:ins>
    </w:p>
    <w:p w14:paraId="01A1D90A" w14:textId="605CFC53" w:rsidR="001C7158" w:rsidRPr="00FC5214"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8"/>
          <w:szCs w:val="28"/>
          <w:lang w:eastAsia="en-GB"/>
        </w:rPr>
      </w:pPr>
      <w:r w:rsidRPr="00FC5214">
        <w:rPr>
          <w:rFonts w:eastAsia="Times New Roman"/>
          <w:color w:val="000000" w:themeColor="text1"/>
          <w:sz w:val="28"/>
          <w:szCs w:val="28"/>
          <w:lang w:eastAsia="en-GB"/>
        </w:rPr>
        <w:t xml:space="preserve">- </w:t>
      </w:r>
      <w:r w:rsidR="009779CF" w:rsidRPr="00FC5214">
        <w:rPr>
          <w:rFonts w:eastAsia="Times New Roman"/>
          <w:color w:val="000000" w:themeColor="text1"/>
          <w:sz w:val="28"/>
          <w:szCs w:val="28"/>
          <w:lang w:eastAsia="en-GB"/>
        </w:rPr>
        <w:t>a computer will decide which extra treatment you will receive</w:t>
      </w:r>
      <w:r w:rsidR="7C2DA786" w:rsidRPr="00FC5214">
        <w:rPr>
          <w:rFonts w:eastAsia="Times New Roman"/>
          <w:color w:val="000000" w:themeColor="text1"/>
          <w:sz w:val="28"/>
          <w:szCs w:val="28"/>
          <w:lang w:eastAsia="en-GB"/>
        </w:rPr>
        <w:t xml:space="preserve"> as part of the study</w:t>
      </w:r>
      <w:r w:rsidR="00C14983" w:rsidRPr="00FC5214">
        <w:rPr>
          <w:rFonts w:eastAsia="Times New Roman"/>
          <w:color w:val="000000" w:themeColor="text1"/>
          <w:sz w:val="28"/>
          <w:szCs w:val="28"/>
          <w:lang w:eastAsia="en-GB"/>
        </w:rPr>
        <w:t xml:space="preserve"> </w:t>
      </w:r>
      <w:r w:rsidR="001C7158" w:rsidRPr="00FC5214">
        <w:rPr>
          <w:rFonts w:eastAsia="Times New Roman" w:cstheme="minorHAnsi"/>
          <w:bCs/>
          <w:color w:val="000000" w:themeColor="text1"/>
          <w:sz w:val="28"/>
          <w:szCs w:val="28"/>
          <w:lang w:eastAsia="en-GB"/>
        </w:rPr>
        <w:t xml:space="preserve">- the medicines are only given in hospital: when you go home the study treatment </w:t>
      </w:r>
      <w:r w:rsidR="00666DC3">
        <w:rPr>
          <w:rFonts w:eastAsia="Times New Roman" w:cstheme="minorHAnsi"/>
          <w:bCs/>
          <w:color w:val="000000" w:themeColor="text1"/>
          <w:sz w:val="28"/>
          <w:szCs w:val="28"/>
          <w:lang w:eastAsia="en-GB"/>
        </w:rPr>
        <w:t>will be</w:t>
      </w:r>
      <w:r w:rsidR="00666DC3" w:rsidRPr="00FC5214">
        <w:rPr>
          <w:rFonts w:eastAsia="Times New Roman" w:cstheme="minorHAnsi"/>
          <w:bCs/>
          <w:color w:val="000000" w:themeColor="text1"/>
          <w:sz w:val="28"/>
          <w:szCs w:val="28"/>
          <w:lang w:eastAsia="en-GB"/>
        </w:rPr>
        <w:t xml:space="preserve"> </w:t>
      </w:r>
      <w:r w:rsidR="001C7158" w:rsidRPr="00FC5214">
        <w:rPr>
          <w:rFonts w:eastAsia="Times New Roman" w:cstheme="minorHAnsi"/>
          <w:bCs/>
          <w:color w:val="000000" w:themeColor="text1"/>
          <w:sz w:val="28"/>
          <w:szCs w:val="28"/>
          <w:lang w:eastAsia="en-GB"/>
        </w:rPr>
        <w:t>stopped.</w:t>
      </w:r>
    </w:p>
    <w:p w14:paraId="630B0051" w14:textId="30485EBC" w:rsidR="00092CE7" w:rsidRPr="00FC5214"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8"/>
          <w:szCs w:val="28"/>
          <w:lang w:eastAsia="en-GB"/>
        </w:rPr>
      </w:pPr>
      <w:r w:rsidRPr="00FC5214">
        <w:rPr>
          <w:rFonts w:eastAsia="Times New Roman" w:cstheme="minorHAnsi"/>
          <w:bCs/>
          <w:color w:val="000000" w:themeColor="text1"/>
          <w:sz w:val="28"/>
          <w:szCs w:val="28"/>
          <w:lang w:eastAsia="en-GB"/>
        </w:rPr>
        <w:t>- i</w:t>
      </w:r>
      <w:r w:rsidR="00B578F6" w:rsidRPr="00FC5214">
        <w:rPr>
          <w:rFonts w:eastAsia="Times New Roman" w:cstheme="minorHAnsi"/>
          <w:bCs/>
          <w:color w:val="000000" w:themeColor="text1"/>
          <w:sz w:val="28"/>
          <w:szCs w:val="28"/>
          <w:lang w:eastAsia="en-GB"/>
        </w:rPr>
        <w:t xml:space="preserve">f you and your parents/guardian decide you can take part </w:t>
      </w:r>
      <w:r w:rsidR="003A25FD" w:rsidRPr="00FC5214">
        <w:rPr>
          <w:rFonts w:eastAsia="Times New Roman" w:cstheme="minorHAnsi"/>
          <w:bCs/>
          <w:color w:val="000000" w:themeColor="text1"/>
          <w:sz w:val="28"/>
          <w:szCs w:val="28"/>
          <w:lang w:eastAsia="en-GB"/>
        </w:rPr>
        <w:t>then they will sign a consent form and if you want to you can sign below to show you also have understood this information and agree to take part.</w:t>
      </w:r>
    </w:p>
    <w:p w14:paraId="57BDECB4" w14:textId="3C02D4B5" w:rsidR="00092CE7"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8"/>
          <w:szCs w:val="28"/>
          <w:lang w:eastAsia="en-GB"/>
        </w:rPr>
      </w:pPr>
      <w:r w:rsidRPr="00FC5214">
        <w:rPr>
          <w:rFonts w:eastAsia="Times New Roman" w:cstheme="minorHAnsi"/>
          <w:bCs/>
          <w:color w:val="000000" w:themeColor="text1"/>
          <w:sz w:val="28"/>
          <w:szCs w:val="28"/>
          <w:lang w:eastAsia="en-GB"/>
        </w:rPr>
        <w:t>If you have any other questions please ask your parents, your doctors or nurses or the research doctors or nurses.</w:t>
      </w:r>
    </w:p>
    <w:p w14:paraId="7F55756F" w14:textId="77777777" w:rsidR="001F1BC2" w:rsidRDefault="00B35958">
      <w:pPr>
        <w:rPr>
          <w:sz w:val="28"/>
          <w:szCs w:val="28"/>
        </w:rPr>
      </w:pPr>
      <w:r w:rsidRPr="00FC5214">
        <w:rPr>
          <w:sz w:val="28"/>
          <w:szCs w:val="28"/>
        </w:rPr>
        <w:t>Signature ………………………………</w:t>
      </w:r>
      <w:r w:rsidR="00B05740" w:rsidRPr="00FC5214">
        <w:rPr>
          <w:sz w:val="28"/>
          <w:szCs w:val="28"/>
        </w:rPr>
        <w:t xml:space="preserve">………………………….               </w:t>
      </w:r>
      <w:r w:rsidR="00661FFE" w:rsidRPr="00FC5214">
        <w:rPr>
          <w:sz w:val="28"/>
          <w:szCs w:val="28"/>
        </w:rPr>
        <w:t>Today’s</w:t>
      </w:r>
      <w:r w:rsidRPr="00FC5214">
        <w:rPr>
          <w:sz w:val="28"/>
          <w:szCs w:val="28"/>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lastRenderedPageBreak/>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633F49C1"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40F3F09" w14:textId="077D0BED"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 have come into hospital because you are poorly with coronavirus.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15AFD67B" w14:textId="222B7F22"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9B8EF93" w14:textId="77777777" w:rsidR="0077349A" w:rsidRPr="008152E5" w:rsidRDefault="0077349A"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p>
    <w:p w14:paraId="2F24C53F" w14:textId="64EA5E8E" w:rsidR="00B7765F"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If you have any other questions</w:t>
      </w:r>
      <w:r w:rsidR="19C5DFEB"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t>
      </w:r>
    </w:p>
    <w:p w14:paraId="76CAC557" w14:textId="117ADC57" w:rsidR="00223D84" w:rsidRPr="0077349A" w:rsidRDefault="00223D84">
      <w:pPr>
        <w:rPr>
          <w:rFonts w:eastAsia="Times New Roman" w:cstheme="minorHAnsi"/>
          <w:color w:val="000000" w:themeColor="text1"/>
          <w:sz w:val="40"/>
          <w:szCs w:val="40"/>
          <w:lang w:eastAsia="en-GB"/>
        </w:rPr>
      </w:pPr>
      <w:r w:rsidRPr="0077349A">
        <w:rPr>
          <w:rFonts w:eastAsia="Times New Roman" w:cstheme="minorHAnsi"/>
          <w:color w:val="000000" w:themeColor="text1"/>
          <w:sz w:val="40"/>
          <w:szCs w:val="40"/>
          <w:lang w:eastAsia="en-GB"/>
        </w:rPr>
        <w:br w:type="page"/>
      </w:r>
    </w:p>
    <w:p w14:paraId="43B1138D" w14:textId="77777777" w:rsidR="00223D84" w:rsidRPr="00B05740" w:rsidRDefault="00223D84" w:rsidP="4A07F44A">
      <w:pPr>
        <w:tabs>
          <w:tab w:val="left" w:pos="-720"/>
          <w:tab w:val="left" w:pos="558"/>
          <w:tab w:val="left" w:pos="1170"/>
          <w:tab w:val="left" w:pos="1674"/>
          <w:tab w:val="left" w:pos="4798"/>
        </w:tabs>
        <w:spacing w:line="240" w:lineRule="auto"/>
        <w:jc w:val="both"/>
        <w:rPr>
          <w:rFonts w:ascii="Bookman Old Style" w:eastAsia="Times New Roman" w:hAnsi="Bookman Old Style"/>
          <w:color w:val="000000" w:themeColor="text1"/>
          <w:lang w:eastAsia="en-GB"/>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744717F2"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p>
    <w:p w14:paraId="473F508D" w14:textId="0966F1EB" w:rsidR="008B0E65" w:rsidRPr="00402063" w:rsidRDefault="002E0B4E"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501D230B" w:rsidR="002E0B4E" w:rsidRPr="00402063" w:rsidDel="00F93AC1" w:rsidRDefault="002E0B4E" w:rsidP="00F93AC1">
      <w:pPr>
        <w:spacing w:after="20" w:line="240" w:lineRule="auto"/>
        <w:rPr>
          <w:del w:id="27" w:author="Richard Haynes" w:date="2020-05-14T10:39:00Z"/>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 disease called COVID-19. This condition is caused by a type of virus called SARS-CoV-2, or coronavirus for short. </w:t>
      </w:r>
    </w:p>
    <w:p w14:paraId="6C18FD79" w14:textId="27787517" w:rsidR="002E0B4E" w:rsidRPr="00402063" w:rsidRDefault="002E0B4E"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00DDCF2C" w:rsidR="002E0B4E" w:rsidRPr="00402063" w:rsidRDefault="002E0B4E"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There are no drugs of proven value against COVID-19 although there are several which may turn out to be helpful </w:t>
      </w:r>
      <w:r w:rsidR="008D739D" w:rsidRPr="00402063">
        <w:rPr>
          <w:rFonts w:eastAsia="Times New Roman" w:cstheme="minorHAnsi"/>
          <w:bCs/>
          <w:color w:val="000000" w:themeColor="text1"/>
          <w:lang w:eastAsia="en-GB"/>
        </w:rPr>
        <w:t xml:space="preserve">(or possibly harmful) </w:t>
      </w:r>
      <w:r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0BA20CF"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5613D522" w14:textId="17E7C1D8" w:rsidR="00383830" w:rsidRPr="00402063"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given in addition to the usual care at your hospital, are: Lopinavir-Ritonavir</w:t>
      </w:r>
      <w:r w:rsidR="00D0644F" w:rsidRPr="00402063">
        <w:rPr>
          <w:rFonts w:eastAsia="Times New Roman" w:cstheme="minorHAnsi"/>
          <w:bCs/>
          <w:color w:val="000000" w:themeColor="text1"/>
          <w:lang w:eastAsia="en-GB"/>
        </w:rPr>
        <w:t xml:space="preserve"> (commonly used to treat </w:t>
      </w:r>
      <w:r w:rsidR="00D217F2" w:rsidRPr="00402063">
        <w:rPr>
          <w:rFonts w:eastAsia="Times New Roman" w:cstheme="minorHAnsi"/>
          <w:bCs/>
          <w:color w:val="000000" w:themeColor="text1"/>
          <w:lang w:eastAsia="en-GB"/>
        </w:rPr>
        <w:t>HIV</w:t>
      </w:r>
      <w:r w:rsidR="00D0644F" w:rsidRPr="00402063">
        <w:rPr>
          <w:rFonts w:eastAsia="Times New Roman" w:cstheme="minorHAnsi"/>
          <w:bCs/>
          <w:color w:val="000000" w:themeColor="text1"/>
          <w:lang w:eastAsia="en-GB"/>
        </w:rPr>
        <w:t>)</w:t>
      </w:r>
      <w:r w:rsidRPr="00402063">
        <w:rPr>
          <w:rFonts w:eastAsia="Times New Roman" w:cstheme="minorHAnsi"/>
          <w:bCs/>
          <w:color w:val="000000" w:themeColor="text1"/>
          <w:lang w:eastAsia="en-GB"/>
        </w:rPr>
        <w:t>;</w:t>
      </w:r>
      <w:r w:rsidR="00715B16">
        <w:rPr>
          <w:rFonts w:eastAsia="Times New Roman" w:cstheme="minorHAnsi"/>
          <w:bCs/>
          <w:color w:val="000000" w:themeColor="text1"/>
          <w:lang w:eastAsia="en-GB"/>
        </w:rPr>
        <w:t xml:space="preserve"> </w:t>
      </w:r>
      <w:r w:rsidR="00F5761A">
        <w:rPr>
          <w:rFonts w:eastAsia="Times New Roman" w:cstheme="minorHAnsi"/>
          <w:bCs/>
          <w:color w:val="000000" w:themeColor="text1"/>
          <w:lang w:eastAsia="en-GB"/>
        </w:rPr>
        <w:t>corticosteroids</w:t>
      </w:r>
      <w:r w:rsidR="00D0644F" w:rsidRPr="00402063">
        <w:rPr>
          <w:rFonts w:eastAsia="Times New Roman" w:cstheme="minorHAnsi"/>
          <w:bCs/>
          <w:color w:val="000000" w:themeColor="text1"/>
          <w:lang w:eastAsia="en-GB"/>
        </w:rPr>
        <w:t xml:space="preserve"> (</w:t>
      </w:r>
      <w:r w:rsidR="00291EE5" w:rsidRPr="00402063">
        <w:rPr>
          <w:rFonts w:eastAsia="Times New Roman" w:cstheme="minorHAnsi"/>
          <w:bCs/>
          <w:color w:val="000000" w:themeColor="text1"/>
          <w:lang w:eastAsia="en-GB"/>
        </w:rPr>
        <w:t xml:space="preserve">a type of </w:t>
      </w:r>
      <w:r w:rsidR="00D0644F" w:rsidRPr="00402063">
        <w:rPr>
          <w:rFonts w:eastAsia="Times New Roman" w:cstheme="minorHAnsi"/>
          <w:bCs/>
          <w:color w:val="000000" w:themeColor="text1"/>
          <w:lang w:eastAsia="en-GB"/>
        </w:rPr>
        <w:t>steroid</w:t>
      </w:r>
      <w:r w:rsidR="00291EE5" w:rsidRPr="00402063">
        <w:rPr>
          <w:rFonts w:eastAsia="Times New Roman" w:cstheme="minorHAnsi"/>
          <w:bCs/>
          <w:color w:val="000000" w:themeColor="text1"/>
          <w:lang w:eastAsia="en-GB"/>
        </w:rPr>
        <w:t xml:space="preserve">, which </w:t>
      </w:r>
      <w:r w:rsidR="00F5761A">
        <w:rPr>
          <w:rFonts w:eastAsia="Times New Roman" w:cstheme="minorHAnsi"/>
          <w:bCs/>
          <w:color w:val="000000" w:themeColor="text1"/>
          <w:lang w:eastAsia="en-GB"/>
        </w:rPr>
        <w:t>are</w:t>
      </w:r>
      <w:r w:rsidR="00291EE5" w:rsidRPr="00402063">
        <w:rPr>
          <w:rFonts w:eastAsia="Times New Roman" w:cstheme="minorHAnsi"/>
          <w:bCs/>
          <w:color w:val="000000" w:themeColor="text1"/>
          <w:lang w:eastAsia="en-GB"/>
        </w:rPr>
        <w:t xml:space="preserve"> used in a range of conditions typically to reduce inflammation</w:t>
      </w:r>
      <w:r w:rsidR="00F5761A">
        <w:rPr>
          <w:rFonts w:eastAsia="Times New Roman" w:cstheme="minorHAnsi"/>
          <w:bCs/>
          <w:color w:val="000000" w:themeColor="text1"/>
          <w:lang w:eastAsia="en-GB"/>
        </w:rPr>
        <w:t xml:space="preserve"> [the precise type differing in pregnant women</w:t>
      </w:r>
      <w:r w:rsidR="00451DE9">
        <w:rPr>
          <w:rFonts w:eastAsia="Times New Roman" w:cstheme="minorHAnsi"/>
          <w:bCs/>
          <w:color w:val="000000" w:themeColor="text1"/>
          <w:lang w:eastAsia="en-GB"/>
        </w:rPr>
        <w:t>, children</w:t>
      </w:r>
      <w:r w:rsidR="00F5761A">
        <w:rPr>
          <w:rFonts w:eastAsia="Times New Roman" w:cstheme="minorHAnsi"/>
          <w:bCs/>
          <w:color w:val="000000" w:themeColor="text1"/>
          <w:lang w:eastAsia="en-GB"/>
        </w:rPr>
        <w:t xml:space="preserve"> and other participants</w:t>
      </w:r>
      <w:r w:rsidR="00D16679">
        <w:rPr>
          <w:rFonts w:eastAsia="Times New Roman" w:cstheme="minorHAnsi"/>
          <w:bCs/>
          <w:color w:val="000000" w:themeColor="text1"/>
          <w:lang w:eastAsia="en-GB"/>
        </w:rPr>
        <w:t>, but all in common use</w:t>
      </w:r>
      <w:r w:rsidR="00F5761A">
        <w:rPr>
          <w:rFonts w:eastAsia="Times New Roman" w:cstheme="minorHAnsi"/>
          <w:bCs/>
          <w:color w:val="000000" w:themeColor="text1"/>
          <w:lang w:eastAsia="en-GB"/>
        </w:rPr>
        <w:t>]</w:t>
      </w:r>
      <w:r w:rsidR="00291EE5" w:rsidRPr="00402063">
        <w:rPr>
          <w:rFonts w:eastAsia="Times New Roman" w:cstheme="minorHAnsi"/>
          <w:bCs/>
          <w:color w:val="000000" w:themeColor="text1"/>
          <w:lang w:eastAsia="en-GB"/>
        </w:rPr>
        <w:t>)</w:t>
      </w:r>
      <w:r w:rsidR="00475B52">
        <w:rPr>
          <w:rFonts w:eastAsia="Times New Roman" w:cstheme="minorHAnsi"/>
          <w:bCs/>
          <w:color w:val="000000" w:themeColor="text1"/>
          <w:lang w:eastAsia="en-GB"/>
        </w:rPr>
        <w:t>; hydroxychloroquine (a treatment for malaria)</w:t>
      </w:r>
      <w:r w:rsidR="00BE0DD3">
        <w:rPr>
          <w:rFonts w:eastAsia="Times New Roman" w:cstheme="minorHAnsi"/>
          <w:bCs/>
          <w:color w:val="000000" w:themeColor="text1"/>
          <w:lang w:eastAsia="en-GB"/>
        </w:rPr>
        <w:t>; or azithromycin (a commonly-used antibiotic)</w:t>
      </w:r>
      <w:r w:rsidR="00AE757A">
        <w:rPr>
          <w:rFonts w:eastAsia="Times New Roman" w:cstheme="minorHAnsi"/>
          <w:bCs/>
          <w:color w:val="000000" w:themeColor="text1"/>
          <w:lang w:eastAsia="en-GB"/>
        </w:rPr>
        <w:t xml:space="preserve">. </w:t>
      </w:r>
      <w:ins w:id="28" w:author="Richard Haynes" w:date="2020-05-08T08:36:00Z">
        <w:r w:rsidR="0055642C">
          <w:rPr>
            <w:rFonts w:eastAsia="Times New Roman" w:cstheme="minorHAnsi"/>
            <w:bCs/>
            <w:color w:val="000000" w:themeColor="text1"/>
            <w:lang w:eastAsia="en-GB"/>
          </w:rPr>
          <w:t xml:space="preserve">These may also include </w:t>
        </w:r>
        <w:r w:rsidR="0055642C">
          <w:rPr>
            <w:iCs/>
          </w:rPr>
          <w:t>c</w:t>
        </w:r>
        <w:r w:rsidR="0055642C" w:rsidRPr="005D5BA7">
          <w:rPr>
            <w:iCs/>
          </w:rPr>
          <w:t xml:space="preserve">onvalescent plasma </w:t>
        </w:r>
        <w:r w:rsidR="0055642C">
          <w:rPr>
            <w:iCs/>
          </w:rPr>
          <w:t>(the liquid part of blood which carries blood cells around the body) which has been</w:t>
        </w:r>
        <w:r w:rsidR="0055642C" w:rsidRPr="005D5BA7">
          <w:rPr>
            <w:iCs/>
          </w:rPr>
          <w:t xml:space="preserve"> collected from individuals who have recovered from COVID-19</w:t>
        </w:r>
        <w:del w:id="29" w:author="Joseph Butchinsky" w:date="2020-05-13T10:48:00Z">
          <w:r w:rsidR="0055642C" w:rsidRPr="005D5BA7" w:rsidDel="00ED58B4">
            <w:rPr>
              <w:iCs/>
            </w:rPr>
            <w:delText> </w:delText>
          </w:r>
        </w:del>
        <w:r w:rsidR="0055642C" w:rsidRPr="005D5BA7">
          <w:rPr>
            <w:iCs/>
          </w:rPr>
          <w:t xml:space="preserve"> infection and contains antibodies to the virus that may help you fight the virus</w:t>
        </w:r>
        <w:r w:rsidR="0055642C">
          <w:rPr>
            <w:iCs/>
          </w:rPr>
          <w:t xml:space="preserve">. </w:t>
        </w:r>
      </w:ins>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4D33A0">
        <w:rPr>
          <w:rFonts w:eastAsia="Times New Roman" w:cstheme="minorHAnsi"/>
          <w:bCs/>
          <w:color w:val="000000" w:themeColor="text1"/>
          <w:lang w:eastAsia="en-GB"/>
        </w:rPr>
        <w:t xml:space="preserve"> in adults and for arthritis in children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monitor you</w:t>
      </w:r>
      <w:r w:rsidR="00BB709C">
        <w:rPr>
          <w:rFonts w:eastAsia="Times New Roman" w:cstheme="minorHAnsi"/>
          <w:bCs/>
          <w:color w:val="000000" w:themeColor="text1"/>
          <w:lang w:eastAsia="en-GB"/>
        </w:rPr>
        <w:t>r child</w:t>
      </w:r>
      <w:r w:rsidRPr="00402063">
        <w:rPr>
          <w:rFonts w:eastAsia="Times New Roman" w:cstheme="minorHAnsi"/>
          <w:bCs/>
          <w:color w:val="000000" w:themeColor="text1"/>
          <w:lang w:eastAsia="en-GB"/>
        </w:rPr>
        <w:t xml:space="preserve"> appropriately</w:t>
      </w:r>
      <w:r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5FB58E44"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4BB5AEA"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7459CA9E"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you will be asked to sign the consent form. Next, brief details identifying 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ins w:id="30" w:author="Richard Haynes" w:date="2020-05-13T18:53:00Z">
        <w:r w:rsidR="00F62B8B">
          <w:rPr>
            <w:rFonts w:eastAsia="Times New Roman" w:cstheme="minorHAnsi"/>
            <w:bCs/>
            <w:color w:val="000000" w:themeColor="text1"/>
            <w:lang w:eastAsia="en-GB"/>
          </w:rPr>
          <w:t>If you are willing for your child to have convalescent plasma you may need 1 or 2 extra blood tests (to check your blood group)</w:t>
        </w:r>
      </w:ins>
      <w:ins w:id="31" w:author="Joseph Butchinsky" w:date="2020-05-14T08:50:00Z">
        <w:r w:rsidR="00F958D3">
          <w:rPr>
            <w:rFonts w:eastAsia="Times New Roman" w:cstheme="minorHAnsi"/>
            <w:bCs/>
            <w:color w:val="000000" w:themeColor="text1"/>
            <w:lang w:eastAsia="en-GB"/>
          </w:rPr>
          <w:t>,</w:t>
        </w:r>
      </w:ins>
      <w:ins w:id="32" w:author="Joseph Butchinsky" w:date="2020-05-14T08:51:00Z">
        <w:r w:rsidR="00F958D3" w:rsidRPr="00F958D3">
          <w:rPr>
            <w:rFonts w:eastAsia="Times New Roman" w:cstheme="minorHAnsi"/>
            <w:bCs/>
            <w:color w:val="000000" w:themeColor="text1"/>
            <w:lang w:eastAsia="en-GB"/>
          </w:rPr>
          <w:t xml:space="preserve"> </w:t>
        </w:r>
        <w:r w:rsidR="00F958D3">
          <w:rPr>
            <w:rFonts w:eastAsia="Times New Roman" w:cstheme="minorHAnsi"/>
            <w:bCs/>
            <w:color w:val="000000" w:themeColor="text1"/>
            <w:lang w:eastAsia="en-GB"/>
          </w:rPr>
          <w:t>in line with standard NHS procedures</w:t>
        </w:r>
      </w:ins>
      <w:ins w:id="33" w:author="Richard Haynes" w:date="2020-05-13T18:53:00Z">
        <w:r w:rsidR="00F62B8B">
          <w:rPr>
            <w:rFonts w:eastAsia="Times New Roman" w:cstheme="minorHAnsi"/>
            <w:bCs/>
            <w:color w:val="000000" w:themeColor="text1"/>
            <w:lang w:eastAsia="en-GB"/>
          </w:rPr>
          <w:t>.</w:t>
        </w:r>
      </w:ins>
      <w:ins w:id="34" w:author="Joseph Butchinsky" w:date="2020-05-14T08:51:00Z">
        <w:r w:rsidR="00F958D3">
          <w:rPr>
            <w:rFonts w:eastAsia="Times New Roman" w:cstheme="minorHAnsi"/>
            <w:bCs/>
            <w:color w:val="000000" w:themeColor="text1"/>
            <w:lang w:eastAsia="en-GB"/>
          </w:rPr>
          <w:t xml:space="preserve"> </w:t>
        </w:r>
      </w:ins>
      <w:r w:rsidRPr="4A07F44A">
        <w:rPr>
          <w:rFonts w:eastAsia="Times New Roman"/>
          <w:color w:val="000000" w:themeColor="text1"/>
          <w:lang w:eastAsia="en-GB"/>
        </w:rPr>
        <w:t xml:space="preserve">The computer will then allocate </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doctors can choose which of these options 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If </w:t>
      </w:r>
      <w:r w:rsidR="0027157E" w:rsidRPr="4A07F44A">
        <w:rPr>
          <w:rFonts w:eastAsia="Times New Roman"/>
          <w:color w:val="000000" w:themeColor="text1"/>
          <w:lang w:eastAsia="en-GB"/>
        </w:rPr>
        <w:t>your child’s</w:t>
      </w:r>
      <w:r w:rsidR="004803FB" w:rsidRPr="4A07F44A">
        <w:rPr>
          <w:rFonts w:eastAsia="Times New Roman"/>
          <w:color w:val="000000" w:themeColor="text1"/>
          <w:lang w:eastAsia="en-GB"/>
        </w:rPr>
        <w:t xml:space="preserve"> condition </w:t>
      </w:r>
      <w:r w:rsidR="00AE757A" w:rsidRPr="4A07F44A">
        <w:rPr>
          <w:rFonts w:eastAsia="Times New Roman"/>
          <w:color w:val="000000" w:themeColor="text1"/>
          <w:lang w:eastAsia="en-GB"/>
        </w:rPr>
        <w:t xml:space="preserve">is severe or </w:t>
      </w:r>
      <w:r w:rsidR="004803FB" w:rsidRPr="4A07F44A">
        <w:rPr>
          <w:rFonts w:eastAsia="Times New Roman"/>
          <w:color w:val="000000" w:themeColor="text1"/>
          <w:lang w:eastAsia="en-GB"/>
        </w:rPr>
        <w:t xml:space="preserve">should deteriorate, then your doctors may choose to enter </w:t>
      </w:r>
      <w:r w:rsidR="0027157E" w:rsidRPr="4A07F44A">
        <w:rPr>
          <w:rFonts w:eastAsia="Times New Roman"/>
          <w:color w:val="000000" w:themeColor="text1"/>
          <w:lang w:eastAsia="en-GB"/>
        </w:rPr>
        <w:t>your child</w:t>
      </w:r>
      <w:r w:rsidR="004803FB" w:rsidRPr="4A07F44A">
        <w:rPr>
          <w:rFonts w:eastAsia="Times New Roman"/>
          <w:color w:val="000000" w:themeColor="text1"/>
          <w:lang w:eastAsia="en-GB"/>
        </w:rPr>
        <w:t xml:space="preserve"> into a second </w:t>
      </w:r>
      <w:r w:rsidR="00AE757A" w:rsidRPr="4A07F44A">
        <w:rPr>
          <w:rFonts w:eastAsia="Times New Roman"/>
          <w:color w:val="000000" w:themeColor="text1"/>
          <w:lang w:eastAsia="en-GB"/>
        </w:rPr>
        <w:t>phase</w:t>
      </w:r>
      <w:r w:rsidR="004803FB" w:rsidRPr="4A07F44A">
        <w:rPr>
          <w:rFonts w:eastAsia="Times New Roman"/>
          <w:color w:val="000000" w:themeColor="text1"/>
          <w:lang w:eastAsia="en-GB"/>
        </w:rPr>
        <w:t xml:space="preserve"> in </w:t>
      </w:r>
      <w:r w:rsidR="004803FB" w:rsidRPr="4A07F44A">
        <w:rPr>
          <w:rFonts w:eastAsia="Times New Roman"/>
          <w:color w:val="000000" w:themeColor="text1"/>
          <w:lang w:eastAsia="en-GB"/>
        </w:rPr>
        <w:lastRenderedPageBreak/>
        <w:t>which the computer will allocate you</w:t>
      </w:r>
      <w:r w:rsidR="001C4BD7">
        <w:rPr>
          <w:rFonts w:eastAsia="Times New Roman"/>
          <w:color w:val="000000" w:themeColor="text1"/>
          <w:lang w:eastAsia="en-GB"/>
        </w:rPr>
        <w:t>r child</w:t>
      </w:r>
      <w:r w:rsidR="004803FB" w:rsidRPr="4A07F44A">
        <w:rPr>
          <w:rFonts w:eastAsia="Times New Roman"/>
          <w:color w:val="000000" w:themeColor="text1"/>
          <w:lang w:eastAsia="en-GB"/>
        </w:rPr>
        <w:t xml:space="preserve"> at random again to one of the further possible treatment options (in addition to your previous study treatment and always including usual standard of care for your hospital).</w:t>
      </w:r>
    </w:p>
    <w:p w14:paraId="27E8ED53" w14:textId="4EC8EFD6" w:rsidR="00181EAC" w:rsidRPr="00402063"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visits will be required after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In some instances, information</w:t>
      </w:r>
      <w:r w:rsidR="001E71FE">
        <w:rPr>
          <w:rFonts w:eastAsia="Times New Roman" w:cstheme="minorHAnsi"/>
          <w:bCs/>
          <w:color w:val="000000" w:themeColor="text1"/>
          <w:lang w:eastAsia="en-GB"/>
        </w:rPr>
        <w:t xml:space="preserve"> about 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714C8F78" w:rsidR="00683383" w:rsidRDefault="00271BE5" w:rsidP="00F93AC1">
      <w:pPr>
        <w:spacing w:after="20" w:line="240" w:lineRule="auto"/>
        <w:rPr>
          <w:rFonts w:ascii="Calibri" w:hAnsi="Calibri" w:cs="Calibri"/>
        </w:rPr>
      </w:pPr>
      <w:r w:rsidRPr="4A07F44A">
        <w:rPr>
          <w:rFonts w:eastAsia="Times New Roman"/>
          <w:color w:val="000000" w:themeColor="text1"/>
          <w:lang w:eastAsia="en-GB"/>
        </w:rPr>
        <w:t xml:space="preserve">Apart from the known side effects of these </w:t>
      </w:r>
      <w:r w:rsidRPr="4A07F44A">
        <w:rPr>
          <w:rFonts w:eastAsia="Times New Roman"/>
          <w:lang w:eastAsia="en-GB"/>
        </w:rPr>
        <w:t>treatments</w:t>
      </w:r>
      <w:r w:rsidR="005C1526" w:rsidRPr="4A07F44A">
        <w:rPr>
          <w:rFonts w:eastAsia="Times New Roman"/>
          <w:lang w:eastAsia="en-GB"/>
        </w:rPr>
        <w:t xml:space="preserve"> </w:t>
      </w:r>
      <w:r w:rsidR="005C1526" w:rsidRPr="4A07F44A">
        <w:rPr>
          <w:rFonts w:ascii="Calibri" w:hAnsi="Calibri" w:cs="Calibri"/>
        </w:rPr>
        <w:t>(which may include tummy upset, ‘flu-like symptoms, 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 xml:space="preserve">reaction to a study drug. </w:t>
      </w:r>
      <w:ins w:id="35" w:author="Richard Haynes" w:date="2020-05-08T08:37:00Z">
        <w:r w:rsidR="0055642C">
          <w:rPr>
            <w:rFonts w:ascii="Calibri" w:eastAsia="Calibri" w:hAnsi="Calibri" w:cs="Times New Roman"/>
            <w:iCs/>
          </w:rPr>
          <w:t>The potential side effects of plasma transfusions</w:t>
        </w:r>
        <w:r w:rsidR="0055642C" w:rsidRPr="005D5BA7">
          <w:rPr>
            <w:rFonts w:ascii="Calibri" w:eastAsia="Calibri" w:hAnsi="Calibri" w:cs="Times New Roman"/>
            <w:iCs/>
          </w:rPr>
          <w:t xml:space="preserve"> include allergic reactions (rash, fever, chills) and increased difficulty breathing</w:t>
        </w:r>
        <w:r w:rsidR="0055642C">
          <w:rPr>
            <w:rFonts w:ascii="Calibri" w:eastAsia="Calibri" w:hAnsi="Calibri" w:cs="Times New Roman"/>
            <w:iCs/>
          </w:rPr>
          <w:t xml:space="preserve"> and are easily treated</w:t>
        </w:r>
        <w:r w:rsidR="0055642C" w:rsidRPr="005D5BA7">
          <w:rPr>
            <w:rFonts w:ascii="Calibri" w:eastAsia="Calibri" w:hAnsi="Calibri" w:cs="Times New Roman"/>
            <w:iCs/>
          </w:rPr>
          <w:t>. The plasma will undergo all the usual testing for the presence of other infections, but a very small risk of infection transmission does remain.</w:t>
        </w:r>
        <w:r w:rsidR="0055642C">
          <w:rPr>
            <w:rFonts w:ascii="Calibri" w:eastAsia="Calibri" w:hAnsi="Calibri" w:cs="Times New Roman"/>
            <w:iCs/>
          </w:rPr>
          <w:t xml:space="preserve"> </w:t>
        </w:r>
      </w:ins>
      <w:r w:rsidR="005925A6" w:rsidRPr="4A07F44A">
        <w:rPr>
          <w:rFonts w:eastAsia="Times New Roman"/>
          <w:lang w:eastAsia="en-GB"/>
        </w:rPr>
        <w:t>All treatments offered to children of different ages have been used in children of the same ages to treat other medical conditions</w:t>
      </w:r>
      <w:r w:rsidR="00D7628D" w:rsidRPr="4A07F44A">
        <w:rPr>
          <w:rFonts w:eastAsia="Times New Roman"/>
          <w:lang w:eastAsia="en-GB"/>
        </w:rPr>
        <w:t xml:space="preserve">. </w:t>
      </w:r>
      <w:r w:rsidR="0040136F" w:rsidRPr="4A07F44A">
        <w:rPr>
          <w:rFonts w:eastAsia="Times New Roman"/>
          <w:lang w:eastAsia="en-GB"/>
        </w:rPr>
        <w:t>Although Tocilizumab has been very rarely associated with liver damage in prolonged use this is not expected to be a problem with the short-term administration in this study</w:t>
      </w:r>
      <w:r w:rsidR="4A0A53BF" w:rsidRPr="4A07F44A">
        <w:rPr>
          <w:rFonts w:eastAsia="Times New Roman"/>
          <w:lang w:eastAsia="en-GB"/>
        </w:rPr>
        <w:t>.</w:t>
      </w:r>
      <w:r w:rsidR="0040136F" w:rsidRPr="4A07F44A">
        <w:rPr>
          <w:rFonts w:ascii="Calibri" w:hAnsi="Calibri" w:cs="Calibri"/>
        </w:rPr>
        <w:t xml:space="preserve"> </w:t>
      </w:r>
      <w:r w:rsidRPr="4A07F44A">
        <w:rPr>
          <w:rFonts w:eastAsia="Times New Roman"/>
          <w:color w:val="000000" w:themeColor="text1"/>
          <w:lang w:eastAsia="en-GB"/>
        </w:rPr>
        <w:t xml:space="preserve">Once </w:t>
      </w:r>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7D3E5F8A" w14:textId="16A78568" w:rsidR="00683383" w:rsidDel="00F93AC1" w:rsidRDefault="00732DB9" w:rsidP="00F93AC1">
      <w:pPr>
        <w:spacing w:after="20" w:line="240" w:lineRule="auto"/>
        <w:rPr>
          <w:del w:id="36" w:author="Richard Haynes" w:date="2020-05-14T10:40:00Z"/>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 - although all the treatments have previously been used in pregnancy for other medical conditions without safety concerns being raised. 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37F810FE" w14:textId="77777777" w:rsidR="00683383" w:rsidRDefault="00683383" w:rsidP="00F93AC1">
      <w:pPr>
        <w:spacing w:after="20" w:line="240" w:lineRule="auto"/>
        <w:rPr>
          <w:rFonts w:eastAsia="Times New Roman" w:cstheme="minorHAnsi"/>
          <w:b/>
          <w:bCs/>
          <w:color w:val="000000" w:themeColor="text1"/>
          <w:lang w:eastAsia="en-GB"/>
        </w:rPr>
      </w:pP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3E1B3AA8"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19CA534B"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216D197E"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0DF8149B"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es my 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14878546"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2AB1187F"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ABE2C" w16cex:dateUtc="2020-04-22T11:59:00Z"/>
  <w16cex:commentExtensible w16cex:durableId="224ABE5B" w16cex:dateUtc="2020-04-22T12:00:00Z"/>
  <w16cex:commentExtensible w16cex:durableId="224ABD86" w16cex:dateUtc="2020-04-22T11:56:00Z"/>
  <w16cex:commentExtensible w16cex:durableId="224ABE87" w16cex:dateUtc="2020-04-22T12:00:00Z"/>
  <w16cex:commentExtensible w16cex:durableId="224ABEBE" w16cex:dateUtc="2020-04-22T12:01:00Z"/>
  <w16cex:commentExtensible w16cex:durableId="224ABF06" w16cex:dateUtc="2020-04-22T12:03:00Z"/>
  <w16cex:commentExtensible w16cex:durableId="224ABF59" w16cex:dateUtc="2020-04-22T12:04:00Z"/>
  <w16cex:commentExtensible w16cex:durableId="224ABFAD" w16cex:dateUtc="2020-04-22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08B4D2" w16cid:durableId="224B19EC"/>
  <w16cid:commentId w16cid:paraId="50495B43" w16cid:durableId="224ABE2C"/>
  <w16cid:commentId w16cid:paraId="2C36DE9D" w16cid:durableId="224ABE5B"/>
  <w16cid:commentId w16cid:paraId="6F97BC4B" w16cid:durableId="224ABE87"/>
  <w16cid:commentId w16cid:paraId="440D04F0" w16cid:durableId="224ABEBE"/>
  <w16cid:commentId w16cid:paraId="10001776" w16cid:durableId="22485C9D"/>
  <w16cid:commentId w16cid:paraId="35A5A60F" w16cid:durableId="224A0CCB"/>
  <w16cid:commentId w16cid:paraId="1938F061" w16cid:durableId="224A0A15"/>
  <w16cid:commentId w16cid:paraId="0AAAFE20" w16cid:durableId="224ABF06"/>
  <w16cid:commentId w16cid:paraId="2320867D" w16cid:durableId="224ABF59"/>
  <w16cid:commentId w16cid:paraId="65956F30" w16cid:durableId="224A0DE1"/>
  <w16cid:commentId w16cid:paraId="084DF532" w16cid:durableId="224ABF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4512B" w14:textId="77777777" w:rsidR="00B4217D" w:rsidRDefault="00B4217D" w:rsidP="00402791">
      <w:pPr>
        <w:spacing w:after="0" w:line="240" w:lineRule="auto"/>
      </w:pPr>
      <w:r>
        <w:separator/>
      </w:r>
    </w:p>
  </w:endnote>
  <w:endnote w:type="continuationSeparator" w:id="0">
    <w:p w14:paraId="28194E32" w14:textId="77777777" w:rsidR="00B4217D" w:rsidRDefault="00B4217D" w:rsidP="00402791">
      <w:pPr>
        <w:spacing w:after="0" w:line="240" w:lineRule="auto"/>
      </w:pPr>
      <w:r>
        <w:continuationSeparator/>
      </w:r>
    </w:p>
  </w:endnote>
  <w:endnote w:type="continuationNotice" w:id="1">
    <w:p w14:paraId="4F7A1620" w14:textId="77777777" w:rsidR="00B4217D" w:rsidRDefault="00B421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2905E053" w:rsidR="00B4217D" w:rsidRDefault="00B4217D">
    <w:pPr>
      <w:pStyle w:val="Footer"/>
    </w:pPr>
    <w:r>
      <w:t xml:space="preserve">RECOVERY trial ICF/PIL (children) </w:t>
    </w:r>
    <w:del w:id="37" w:author="Richard Haynes" w:date="2020-05-08T08:34:00Z">
      <w:r w:rsidDel="0055642C">
        <w:delText>V1</w:delText>
      </w:r>
    </w:del>
    <w:ins w:id="38" w:author="Richard Haynes" w:date="2020-05-08T08:34:00Z">
      <w:r w:rsidR="0055642C">
        <w:t>V2</w:t>
      </w:r>
    </w:ins>
    <w:r>
      <w:t xml:space="preserve">.0 </w:t>
    </w:r>
    <w:del w:id="39" w:author="Richard Haynes" w:date="2020-05-08T08:34:00Z">
      <w:r w:rsidDel="0055642C">
        <w:delText>24</w:delText>
      </w:r>
    </w:del>
    <w:r>
      <w:t>-</w:t>
    </w:r>
    <w:del w:id="40" w:author="Richard Haynes" w:date="2020-05-08T08:35:00Z">
      <w:r w:rsidDel="0055642C">
        <w:delText>Apr</w:delText>
      </w:r>
    </w:del>
    <w:ins w:id="41" w:author="Richard Haynes" w:date="2020-05-11T21:13:00Z">
      <w:r w:rsidR="009B2190">
        <w:t>1</w:t>
      </w:r>
    </w:ins>
    <w:ins w:id="42" w:author="Richard Haynes" w:date="2020-05-13T18:49:00Z">
      <w:r w:rsidR="00F62B8B">
        <w:t>4</w:t>
      </w:r>
    </w:ins>
    <w:ins w:id="43" w:author="Richard Haynes" w:date="2020-05-11T21:13:00Z">
      <w:r w:rsidR="009B2190">
        <w:t>-</w:t>
      </w:r>
    </w:ins>
    <w:ins w:id="44" w:author="Richard Haynes" w:date="2020-05-08T08:35:00Z">
      <w:r w:rsidR="0055642C">
        <w:t>May</w:t>
      </w:r>
    </w:ins>
    <w:r>
      <w:t xml:space="preserve">-2020      IRAS 281712    </w:t>
    </w:r>
    <w:r>
      <w:tab/>
    </w:r>
    <w:r w:rsidRPr="005C1526">
      <w:t>REC Ref 20</w:t>
    </w:r>
    <w:r>
      <w:t>/EE/0101</w:t>
    </w:r>
  </w:p>
  <w:p w14:paraId="15DCB5E1" w14:textId="7C84CAA7" w:rsidR="00B4217D" w:rsidRDefault="00546856">
    <w:pPr>
      <w:pStyle w:val="Footer"/>
    </w:pP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00B4217D">
              <w:t xml:space="preserve">Page </w:t>
            </w:r>
            <w:r w:rsidR="00B4217D">
              <w:rPr>
                <w:b/>
                <w:bCs/>
                <w:sz w:val="24"/>
                <w:szCs w:val="24"/>
              </w:rPr>
              <w:fldChar w:fldCharType="begin"/>
            </w:r>
            <w:r w:rsidR="00B4217D">
              <w:rPr>
                <w:b/>
                <w:bCs/>
              </w:rPr>
              <w:instrText xml:space="preserve"> PAGE </w:instrText>
            </w:r>
            <w:r w:rsidR="00B4217D">
              <w:rPr>
                <w:b/>
                <w:bCs/>
                <w:sz w:val="24"/>
                <w:szCs w:val="24"/>
              </w:rPr>
              <w:fldChar w:fldCharType="separate"/>
            </w:r>
            <w:r>
              <w:rPr>
                <w:b/>
                <w:bCs/>
                <w:noProof/>
              </w:rPr>
              <w:t>4</w:t>
            </w:r>
            <w:r w:rsidR="00B4217D">
              <w:rPr>
                <w:b/>
                <w:bCs/>
                <w:sz w:val="24"/>
                <w:szCs w:val="24"/>
              </w:rPr>
              <w:fldChar w:fldCharType="end"/>
            </w:r>
            <w:r w:rsidR="00B4217D">
              <w:t xml:space="preserve"> of </w:t>
            </w:r>
            <w:r w:rsidR="00B4217D">
              <w:rPr>
                <w:b/>
                <w:bCs/>
                <w:sz w:val="24"/>
                <w:szCs w:val="24"/>
              </w:rPr>
              <w:fldChar w:fldCharType="begin"/>
            </w:r>
            <w:r w:rsidR="00B4217D">
              <w:rPr>
                <w:b/>
                <w:bCs/>
              </w:rPr>
              <w:instrText xml:space="preserve"> NUMPAGES  </w:instrText>
            </w:r>
            <w:r w:rsidR="00B4217D">
              <w:rPr>
                <w:b/>
                <w:bCs/>
                <w:sz w:val="24"/>
                <w:szCs w:val="24"/>
              </w:rPr>
              <w:fldChar w:fldCharType="separate"/>
            </w:r>
            <w:r>
              <w:rPr>
                <w:b/>
                <w:bCs/>
                <w:noProof/>
              </w:rPr>
              <w:t>7</w:t>
            </w:r>
            <w:r w:rsidR="00B4217D">
              <w:rPr>
                <w:b/>
                <w:bCs/>
                <w:sz w:val="24"/>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7E523" w14:textId="77777777" w:rsidR="00B4217D" w:rsidRDefault="00B4217D" w:rsidP="00402791">
      <w:pPr>
        <w:spacing w:after="0" w:line="240" w:lineRule="auto"/>
      </w:pPr>
      <w:r>
        <w:separator/>
      </w:r>
    </w:p>
  </w:footnote>
  <w:footnote w:type="continuationSeparator" w:id="0">
    <w:p w14:paraId="16A6A87E" w14:textId="77777777" w:rsidR="00B4217D" w:rsidRDefault="00B4217D" w:rsidP="00402791">
      <w:pPr>
        <w:spacing w:after="0" w:line="240" w:lineRule="auto"/>
      </w:pPr>
      <w:r>
        <w:continuationSeparator/>
      </w:r>
    </w:p>
  </w:footnote>
  <w:footnote w:type="continuationNotice" w:id="1">
    <w:p w14:paraId="5449C6FC" w14:textId="77777777" w:rsidR="00B4217D" w:rsidRDefault="00B4217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C4"/>
    <w:rsid w:val="0000249F"/>
    <w:rsid w:val="00033D88"/>
    <w:rsid w:val="00066F0E"/>
    <w:rsid w:val="00092CE7"/>
    <w:rsid w:val="000A41B2"/>
    <w:rsid w:val="000A5B71"/>
    <w:rsid w:val="000B046D"/>
    <w:rsid w:val="000C3EC6"/>
    <w:rsid w:val="000D340E"/>
    <w:rsid w:val="000E1601"/>
    <w:rsid w:val="000E4E3D"/>
    <w:rsid w:val="000E5F96"/>
    <w:rsid w:val="000F0967"/>
    <w:rsid w:val="000F14AC"/>
    <w:rsid w:val="000F5B6E"/>
    <w:rsid w:val="001003E3"/>
    <w:rsid w:val="0011686C"/>
    <w:rsid w:val="00121BE6"/>
    <w:rsid w:val="001442D9"/>
    <w:rsid w:val="0015479A"/>
    <w:rsid w:val="00155AEA"/>
    <w:rsid w:val="001575C0"/>
    <w:rsid w:val="00181EAC"/>
    <w:rsid w:val="001B2E33"/>
    <w:rsid w:val="001C4BD7"/>
    <w:rsid w:val="001C7158"/>
    <w:rsid w:val="001E5442"/>
    <w:rsid w:val="001E71FE"/>
    <w:rsid w:val="001F1BC2"/>
    <w:rsid w:val="00210D5C"/>
    <w:rsid w:val="002225B4"/>
    <w:rsid w:val="00223D84"/>
    <w:rsid w:val="00225A66"/>
    <w:rsid w:val="0022608F"/>
    <w:rsid w:val="0022702A"/>
    <w:rsid w:val="00232BA1"/>
    <w:rsid w:val="00245B5E"/>
    <w:rsid w:val="002515D5"/>
    <w:rsid w:val="002650B7"/>
    <w:rsid w:val="0027157E"/>
    <w:rsid w:val="00271BE5"/>
    <w:rsid w:val="00290AA5"/>
    <w:rsid w:val="00291EE5"/>
    <w:rsid w:val="00295E52"/>
    <w:rsid w:val="002C37A8"/>
    <w:rsid w:val="002C4B16"/>
    <w:rsid w:val="002D24D5"/>
    <w:rsid w:val="002D30E1"/>
    <w:rsid w:val="002D3306"/>
    <w:rsid w:val="002D6E6E"/>
    <w:rsid w:val="002E0B4E"/>
    <w:rsid w:val="002E51B7"/>
    <w:rsid w:val="00321B8E"/>
    <w:rsid w:val="003221B0"/>
    <w:rsid w:val="00323A1B"/>
    <w:rsid w:val="00341F8F"/>
    <w:rsid w:val="00383830"/>
    <w:rsid w:val="003A25FD"/>
    <w:rsid w:val="003B0623"/>
    <w:rsid w:val="003B0FDD"/>
    <w:rsid w:val="003D231E"/>
    <w:rsid w:val="003D23D5"/>
    <w:rsid w:val="003D6924"/>
    <w:rsid w:val="003E28E3"/>
    <w:rsid w:val="003F41C1"/>
    <w:rsid w:val="003F6F1B"/>
    <w:rsid w:val="0040136F"/>
    <w:rsid w:val="00402063"/>
    <w:rsid w:val="00402791"/>
    <w:rsid w:val="00407868"/>
    <w:rsid w:val="00436CB0"/>
    <w:rsid w:val="00445731"/>
    <w:rsid w:val="00451DE9"/>
    <w:rsid w:val="00475A69"/>
    <w:rsid w:val="00475B52"/>
    <w:rsid w:val="004803FB"/>
    <w:rsid w:val="0049163C"/>
    <w:rsid w:val="004929F2"/>
    <w:rsid w:val="004A228A"/>
    <w:rsid w:val="004A76B8"/>
    <w:rsid w:val="004B7B19"/>
    <w:rsid w:val="004C32A3"/>
    <w:rsid w:val="004D33A0"/>
    <w:rsid w:val="004D404A"/>
    <w:rsid w:val="004E031F"/>
    <w:rsid w:val="004E7228"/>
    <w:rsid w:val="004E7D48"/>
    <w:rsid w:val="004F0EC6"/>
    <w:rsid w:val="004F3B12"/>
    <w:rsid w:val="005151A3"/>
    <w:rsid w:val="00516CFF"/>
    <w:rsid w:val="00546856"/>
    <w:rsid w:val="00550F4C"/>
    <w:rsid w:val="0055642C"/>
    <w:rsid w:val="00565AE7"/>
    <w:rsid w:val="00566E1C"/>
    <w:rsid w:val="00577972"/>
    <w:rsid w:val="005925A6"/>
    <w:rsid w:val="00594AE0"/>
    <w:rsid w:val="005A4421"/>
    <w:rsid w:val="005B0640"/>
    <w:rsid w:val="005C1526"/>
    <w:rsid w:val="005C5E58"/>
    <w:rsid w:val="005D001E"/>
    <w:rsid w:val="00627D0D"/>
    <w:rsid w:val="00640957"/>
    <w:rsid w:val="00661FFE"/>
    <w:rsid w:val="00666DC3"/>
    <w:rsid w:val="00680822"/>
    <w:rsid w:val="00683383"/>
    <w:rsid w:val="00692E04"/>
    <w:rsid w:val="00692F6E"/>
    <w:rsid w:val="006A5733"/>
    <w:rsid w:val="006C035C"/>
    <w:rsid w:val="006D29FD"/>
    <w:rsid w:val="006E7765"/>
    <w:rsid w:val="00711EBD"/>
    <w:rsid w:val="007134EC"/>
    <w:rsid w:val="00715B16"/>
    <w:rsid w:val="00726428"/>
    <w:rsid w:val="00730ACF"/>
    <w:rsid w:val="00732DB9"/>
    <w:rsid w:val="007344AB"/>
    <w:rsid w:val="00740470"/>
    <w:rsid w:val="00740709"/>
    <w:rsid w:val="00740922"/>
    <w:rsid w:val="007559D8"/>
    <w:rsid w:val="0077349A"/>
    <w:rsid w:val="0079280D"/>
    <w:rsid w:val="007938AE"/>
    <w:rsid w:val="007A1936"/>
    <w:rsid w:val="007B165F"/>
    <w:rsid w:val="007C0209"/>
    <w:rsid w:val="007E0FB5"/>
    <w:rsid w:val="007E79D7"/>
    <w:rsid w:val="007F483B"/>
    <w:rsid w:val="008152E5"/>
    <w:rsid w:val="008336F0"/>
    <w:rsid w:val="00846DBE"/>
    <w:rsid w:val="008476CD"/>
    <w:rsid w:val="00853F47"/>
    <w:rsid w:val="00855775"/>
    <w:rsid w:val="008B0E65"/>
    <w:rsid w:val="008D6B79"/>
    <w:rsid w:val="008D739D"/>
    <w:rsid w:val="008D7DE1"/>
    <w:rsid w:val="008E03BF"/>
    <w:rsid w:val="008E2DCB"/>
    <w:rsid w:val="008E7CC0"/>
    <w:rsid w:val="00902E4D"/>
    <w:rsid w:val="00907C42"/>
    <w:rsid w:val="009337B6"/>
    <w:rsid w:val="00933D53"/>
    <w:rsid w:val="0095600D"/>
    <w:rsid w:val="00967616"/>
    <w:rsid w:val="009676D2"/>
    <w:rsid w:val="00976BE7"/>
    <w:rsid w:val="009779CF"/>
    <w:rsid w:val="009A02CE"/>
    <w:rsid w:val="009A680F"/>
    <w:rsid w:val="009B2190"/>
    <w:rsid w:val="009B42DE"/>
    <w:rsid w:val="009C3BFF"/>
    <w:rsid w:val="009C4DD0"/>
    <w:rsid w:val="009F31B4"/>
    <w:rsid w:val="00A05FC5"/>
    <w:rsid w:val="00A26BE8"/>
    <w:rsid w:val="00A3174B"/>
    <w:rsid w:val="00A360C4"/>
    <w:rsid w:val="00A44963"/>
    <w:rsid w:val="00A44C3B"/>
    <w:rsid w:val="00A64465"/>
    <w:rsid w:val="00A72E25"/>
    <w:rsid w:val="00A77396"/>
    <w:rsid w:val="00AA0987"/>
    <w:rsid w:val="00AA62F4"/>
    <w:rsid w:val="00AB71F9"/>
    <w:rsid w:val="00AC1E6D"/>
    <w:rsid w:val="00AC5D2A"/>
    <w:rsid w:val="00AC7AC4"/>
    <w:rsid w:val="00AD43F9"/>
    <w:rsid w:val="00AE757A"/>
    <w:rsid w:val="00AF1DEE"/>
    <w:rsid w:val="00AF6419"/>
    <w:rsid w:val="00B021E3"/>
    <w:rsid w:val="00B05740"/>
    <w:rsid w:val="00B11D80"/>
    <w:rsid w:val="00B27C2E"/>
    <w:rsid w:val="00B358CE"/>
    <w:rsid w:val="00B35958"/>
    <w:rsid w:val="00B4217D"/>
    <w:rsid w:val="00B55913"/>
    <w:rsid w:val="00B578F6"/>
    <w:rsid w:val="00B745F5"/>
    <w:rsid w:val="00B7765F"/>
    <w:rsid w:val="00B859B0"/>
    <w:rsid w:val="00B959AB"/>
    <w:rsid w:val="00BB4663"/>
    <w:rsid w:val="00BB709C"/>
    <w:rsid w:val="00BD102A"/>
    <w:rsid w:val="00BE0DD3"/>
    <w:rsid w:val="00BE56D5"/>
    <w:rsid w:val="00BF4001"/>
    <w:rsid w:val="00BF5DF6"/>
    <w:rsid w:val="00C05E71"/>
    <w:rsid w:val="00C064BE"/>
    <w:rsid w:val="00C065DA"/>
    <w:rsid w:val="00C11AAA"/>
    <w:rsid w:val="00C14983"/>
    <w:rsid w:val="00C60C6A"/>
    <w:rsid w:val="00C62127"/>
    <w:rsid w:val="00C7238A"/>
    <w:rsid w:val="00C7297D"/>
    <w:rsid w:val="00C7423E"/>
    <w:rsid w:val="00C82C2A"/>
    <w:rsid w:val="00CB1F1C"/>
    <w:rsid w:val="00CC22D8"/>
    <w:rsid w:val="00CF6351"/>
    <w:rsid w:val="00D0644F"/>
    <w:rsid w:val="00D16679"/>
    <w:rsid w:val="00D217F2"/>
    <w:rsid w:val="00D25601"/>
    <w:rsid w:val="00D3065F"/>
    <w:rsid w:val="00D310FC"/>
    <w:rsid w:val="00D4616C"/>
    <w:rsid w:val="00D55A77"/>
    <w:rsid w:val="00D67F39"/>
    <w:rsid w:val="00D7628D"/>
    <w:rsid w:val="00D9051A"/>
    <w:rsid w:val="00DC4601"/>
    <w:rsid w:val="00DE79A1"/>
    <w:rsid w:val="00E532C7"/>
    <w:rsid w:val="00E537A1"/>
    <w:rsid w:val="00E60E09"/>
    <w:rsid w:val="00E672DC"/>
    <w:rsid w:val="00EA1398"/>
    <w:rsid w:val="00EA46AF"/>
    <w:rsid w:val="00EA49B3"/>
    <w:rsid w:val="00EC1AB0"/>
    <w:rsid w:val="00ED58B4"/>
    <w:rsid w:val="00F22C42"/>
    <w:rsid w:val="00F5761A"/>
    <w:rsid w:val="00F62B8B"/>
    <w:rsid w:val="00F91906"/>
    <w:rsid w:val="00F93AC1"/>
    <w:rsid w:val="00F958D3"/>
    <w:rsid w:val="00FB07C4"/>
    <w:rsid w:val="00FC3271"/>
    <w:rsid w:val="00FC5214"/>
    <w:rsid w:val="00FD619D"/>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5B7A50-D632-4E6A-90CE-56C68B75A0A2}">
  <ds:schemaRefs>
    <ds:schemaRef ds:uri="http://schemas.microsoft.com/office/2006/documentManagement/types"/>
    <ds:schemaRef ds:uri="6a5b09a2-01d5-4a1b-bc34-60f247c83f3d"/>
    <ds:schemaRef ds:uri="http://purl.org/dc/elements/1.1/"/>
    <ds:schemaRef ds:uri="http://www.w3.org/XML/1998/namespace"/>
    <ds:schemaRef ds:uri="http://schemas.microsoft.com/office/2006/metadata/properties"/>
    <ds:schemaRef ds:uri="07b64a12-c14a-4a19-9dcb-6351a43e3aea"/>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3.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2375</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3</cp:revision>
  <cp:lastPrinted>2020-04-24T11:15:00Z</cp:lastPrinted>
  <dcterms:created xsi:type="dcterms:W3CDTF">2020-05-14T09:41:00Z</dcterms:created>
  <dcterms:modified xsi:type="dcterms:W3CDTF">2020-05-14T09:41:00Z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