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718E0"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bookmarkStart w:id="0" w:name="_GoBack"/>
      <w:bookmarkEnd w:id="0"/>
      <w:r w:rsidRPr="001D0B31">
        <w:rPr>
          <w:b/>
          <w:sz w:val="28"/>
          <w:szCs w:val="32"/>
        </w:rPr>
        <w:t>RANDOMISED EVALUATION OF COVID-19 THERAPY (RECOVERY)</w:t>
      </w:r>
    </w:p>
    <w:p w14:paraId="28F889FC" w14:textId="77777777" w:rsidR="001D0B31" w:rsidRDefault="001D0B31" w:rsidP="00F123A0"/>
    <w:p w14:paraId="28448B2D" w14:textId="77842399"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r w:rsidR="00FA5EFC" w:rsidRPr="00122CA0">
        <w:t>Lopinavir-</w:t>
      </w:r>
      <w:r w:rsidR="00F33645">
        <w:t>R</w:t>
      </w:r>
      <w:r w:rsidR="00FA5EFC" w:rsidRPr="00122CA0">
        <w:t xml:space="preserve">itonavir, </w:t>
      </w:r>
      <w:r w:rsidR="00FF73D1">
        <w:t xml:space="preserve">low-dose </w:t>
      </w:r>
      <w:r w:rsidR="00FA5EFC">
        <w:t>corticosteroids</w:t>
      </w:r>
      <w:r w:rsidR="00A712BC">
        <w:t xml:space="preserve">, and </w:t>
      </w:r>
      <w:r w:rsidR="00866BCB">
        <w:t>H</w:t>
      </w:r>
      <w:r w:rsidR="004D5E7E">
        <w:t>ydroxy</w:t>
      </w:r>
      <w:r w:rsidR="00A712BC">
        <w:t>chloroquine</w:t>
      </w:r>
      <w:r w:rsidR="00FA5EFC">
        <w:t xml:space="preserve">. These groups </w:t>
      </w:r>
      <w:r w:rsidRPr="00122CA0">
        <w:t xml:space="preserve">also advised that </w:t>
      </w:r>
      <w:r w:rsidR="000F5D4C">
        <w:t>other treatments</w:t>
      </w:r>
      <w:r w:rsidRPr="00122CA0">
        <w:t xml:space="preserve"> will soon emerge that require evaluation. </w:t>
      </w:r>
      <w:r w:rsidR="00FA5EFC">
        <w:t>A W</w:t>
      </w:r>
      <w:r w:rsidR="009329DF">
        <w:t>orld Health Organization (W</w:t>
      </w:r>
      <w:r w:rsidR="00FA5EFC">
        <w:t>HO</w:t>
      </w:r>
      <w:r w:rsidR="009329DF">
        <w:t>)</w:t>
      </w:r>
      <w:r w:rsidR="00FA5EFC">
        <w:t xml:space="preserve"> expert group issued broadly similar advice.</w:t>
      </w:r>
    </w:p>
    <w:p w14:paraId="2420A177" w14:textId="4F814BD1" w:rsidR="00BE2A71" w:rsidRPr="00122CA0" w:rsidRDefault="00BE2A71" w:rsidP="005C5BA4">
      <w:pPr>
        <w:tabs>
          <w:tab w:val="left" w:pos="3020"/>
        </w:tabs>
      </w:pPr>
    </w:p>
    <w:p w14:paraId="42BD3174" w14:textId="6F2D66EE"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w:t>
      </w:r>
      <w:r w:rsidR="009E2E39">
        <w:t>patients</w:t>
      </w:r>
      <w:r w:rsidR="009E2E39" w:rsidRPr="00122CA0">
        <w:t xml:space="preserve"> </w:t>
      </w:r>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w:t>
      </w:r>
      <w:r w:rsidR="00AC7482">
        <w:t>l</w:t>
      </w:r>
      <w:r w:rsidR="00122CA0" w:rsidRPr="00122CA0">
        <w:t>opinavir-</w:t>
      </w:r>
      <w:r w:rsidR="00AC7482">
        <w:t>r</w:t>
      </w:r>
      <w:r w:rsidR="00122CA0" w:rsidRPr="00122CA0">
        <w:t xml:space="preserve">itonavir </w:t>
      </w:r>
      <w:r w:rsidR="00F51743" w:rsidRPr="00F51743">
        <w:rPr>
          <w:i/>
        </w:rPr>
        <w:t>vs</w:t>
      </w:r>
      <w:r w:rsidR="00F51743">
        <w:t xml:space="preserve"> </w:t>
      </w:r>
      <w:del w:id="1" w:author="Richard Haynes" w:date="2020-06-09T21:02:00Z">
        <w:r w:rsidR="00AC7482" w:rsidDel="0009515F">
          <w:delText>l</w:delText>
        </w:r>
        <w:r w:rsidR="00F51743" w:rsidDel="0009515F">
          <w:delText>ow-</w:delText>
        </w:r>
        <w:r w:rsidR="00F51743" w:rsidRPr="00FF73D1" w:rsidDel="0009515F">
          <w:delText xml:space="preserve">dose </w:delText>
        </w:r>
        <w:r w:rsidR="00AC7482" w:rsidDel="0009515F">
          <w:delText>c</w:delText>
        </w:r>
        <w:r w:rsidR="00F51743" w:rsidRPr="00FF73D1" w:rsidDel="0009515F">
          <w:delText>orticosteroids</w:delText>
        </w:r>
        <w:r w:rsidR="006520D5" w:rsidDel="0009515F">
          <w:delText xml:space="preserve"> </w:delText>
        </w:r>
        <w:r w:rsidR="006520D5" w:rsidRPr="006520D5" w:rsidDel="0009515F">
          <w:rPr>
            <w:i/>
          </w:rPr>
          <w:delText>vs</w:delText>
        </w:r>
        <w:r w:rsidR="006520D5" w:rsidDel="0009515F">
          <w:delText xml:space="preserve"> </w:delText>
        </w:r>
        <w:r w:rsidR="00AC7482" w:rsidDel="0009515F">
          <w:delText>h</w:delText>
        </w:r>
        <w:r w:rsidR="006520D5" w:rsidDel="0009515F">
          <w:delText>ydroxychloroquine</w:delText>
        </w:r>
        <w:r w:rsidR="00643D1C" w:rsidDel="0009515F">
          <w:delText xml:space="preserve"> </w:delText>
        </w:r>
        <w:r w:rsidR="00643D1C" w:rsidDel="0009515F">
          <w:rPr>
            <w:i/>
          </w:rPr>
          <w:delText>vs</w:delText>
        </w:r>
        <w:r w:rsidR="002E16AE" w:rsidDel="0009515F">
          <w:rPr>
            <w:i/>
          </w:rPr>
          <w:delText xml:space="preserve"> </w:delText>
        </w:r>
      </w:del>
      <w:r w:rsidR="00AC7482">
        <w:t>a</w:t>
      </w:r>
      <w:r w:rsidR="002E16AE">
        <w:t>zithromycin</w:t>
      </w:r>
      <w:ins w:id="2" w:author="Peter Horby" w:date="2020-06-10T09:16:00Z">
        <w:r w:rsidR="00FA0B97">
          <w:t xml:space="preserve"> </w:t>
        </w:r>
        <w:r w:rsidR="00FA0B97" w:rsidRPr="00FA0B97">
          <w:rPr>
            <w:i/>
            <w:iCs/>
          </w:rPr>
          <w:t>vs</w:t>
        </w:r>
        <w:r w:rsidR="00FA0B97">
          <w:t xml:space="preserve"> low-dose corticosteroids (children only)</w:t>
        </w:r>
      </w:ins>
      <w:r w:rsidR="00565936">
        <w:t xml:space="preserve">. In a factorial design, eligible patients are allocated simultaneously to </w:t>
      </w:r>
      <w:r w:rsidR="004E2570">
        <w:t>n</w:t>
      </w:r>
      <w:r w:rsidR="004E2570" w:rsidRPr="00F51743">
        <w:t>o additional treatment</w:t>
      </w:r>
      <w:r w:rsidR="004E2570" w:rsidRPr="00122CA0">
        <w:t xml:space="preserve"> </w:t>
      </w:r>
      <w:r w:rsidR="004E2570" w:rsidRPr="00F51743">
        <w:rPr>
          <w:i/>
        </w:rPr>
        <w:t>vs</w:t>
      </w:r>
      <w:r w:rsidR="004E2570">
        <w:t xml:space="preserve"> convalescent plasma. </w:t>
      </w:r>
      <w:r w:rsidR="00AC6D9C">
        <w:t xml:space="preserve">The study allows a </w:t>
      </w:r>
      <w:r w:rsidR="00565936">
        <w:t xml:space="preserve">subsequent </w:t>
      </w:r>
      <w:r w:rsidR="00AC6D9C">
        <w:t xml:space="preserve">randomisation for patients with progressive COVID-19 (evidence of hyper-inflammatory state): No additional </w:t>
      </w:r>
      <w:r w:rsidR="00AC6D9C" w:rsidRPr="002E16AE">
        <w:t xml:space="preserve">treatment </w:t>
      </w:r>
      <w:r w:rsidR="00AC6D9C" w:rsidRPr="002E16AE">
        <w:rPr>
          <w:i/>
        </w:rPr>
        <w:t>vs</w:t>
      </w:r>
      <w:r w:rsidR="00AC6D9C" w:rsidRPr="002E16AE">
        <w:t xml:space="preserve"> </w:t>
      </w:r>
      <w:r w:rsidR="00AC7482">
        <w:t>t</w:t>
      </w:r>
      <w:r w:rsidR="00AC6D9C" w:rsidRPr="002E16AE">
        <w:t>ocilizumab</w:t>
      </w:r>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6F1EFAF7" w14:textId="77777777" w:rsidR="00122CA0" w:rsidRPr="00FF73D1" w:rsidRDefault="00122CA0" w:rsidP="00F123A0"/>
    <w:p w14:paraId="5DC7753F" w14:textId="417EEFE6"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ins w:id="3" w:author="Martin Landray" w:date="2020-06-17T20:23:00Z">
        <w:r w:rsidR="002E270A">
          <w:rPr>
            <w:iCs/>
          </w:rPr>
          <w:t>Regardless, f</w:t>
        </w:r>
      </w:ins>
      <w:ins w:id="4" w:author="Martin Landray" w:date="2020-06-17T20:22:00Z">
        <w:r w:rsidR="002E270A">
          <w:rPr>
            <w:iCs/>
          </w:rPr>
          <w:t xml:space="preserve">ollow-up will continue for all </w:t>
        </w:r>
      </w:ins>
      <w:ins w:id="5" w:author="Martin Landray" w:date="2020-06-17T20:23:00Z">
        <w:r w:rsidR="002E270A">
          <w:rPr>
            <w:iCs/>
          </w:rPr>
          <w:t xml:space="preserve">randomised </w:t>
        </w:r>
      </w:ins>
      <w:ins w:id="6" w:author="Martin Landray" w:date="2020-06-17T20:22:00Z">
        <w:r w:rsidR="002E270A">
          <w:rPr>
            <w:iCs/>
          </w:rPr>
          <w:t xml:space="preserve">participants, including those </w:t>
        </w:r>
      </w:ins>
      <w:ins w:id="7" w:author="Martin Landray" w:date="2020-06-17T20:23:00Z">
        <w:r w:rsidR="002E270A">
          <w:rPr>
            <w:iCs/>
          </w:rPr>
          <w:t xml:space="preserve">previously assigned to trial arms that are modified or ceased. </w:t>
        </w:r>
      </w:ins>
      <w:r w:rsidR="003D4AC6" w:rsidRPr="009B2D72">
        <w:t>N</w:t>
      </w:r>
      <w:r w:rsidR="00F51743" w:rsidRPr="009B2D72">
        <w:t>ew trial arms can be added as evidence emerges that other candidate therapeutics should be evaluated.</w:t>
      </w:r>
      <w:ins w:id="8" w:author="Martin Landray" w:date="2020-06-17T20:21:00Z">
        <w:r w:rsidR="002E270A">
          <w:t xml:space="preserve"> </w:t>
        </w:r>
      </w:ins>
    </w:p>
    <w:p w14:paraId="0BA98F79" w14:textId="77777777" w:rsidR="00122CA0" w:rsidRPr="00F17D9C" w:rsidRDefault="00122CA0" w:rsidP="00F123A0"/>
    <w:p w14:paraId="6E478500" w14:textId="3DC7843C"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Additional information on longer term outcomes may be collected through review of medical records or linkage to medical databases such as those managed by NHS Digital and equivalent organisations in the devolved nations.</w:t>
      </w:r>
      <w:ins w:id="9" w:author="Martin Landray" w:date="2020-06-17T20:22:00Z">
        <w:r w:rsidR="002E270A">
          <w:t xml:space="preserve"> </w:t>
        </w:r>
      </w:ins>
    </w:p>
    <w:p w14:paraId="5845F03E" w14:textId="77777777" w:rsidR="00125C3C" w:rsidRPr="00122CA0" w:rsidRDefault="00125C3C" w:rsidP="00F123A0"/>
    <w:p w14:paraId="0E1E4DEC" w14:textId="7A152770"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timepoint and may be </w:t>
      </w:r>
      <w:r w:rsidRPr="00407D6E">
        <w:t>ascertained by contacting participants in person, by phone or electronically, or by review o</w:t>
      </w:r>
      <w:r>
        <w:t>f medical records and databases</w:t>
      </w:r>
      <w:r w:rsidRPr="00407D6E">
        <w:t>.</w:t>
      </w:r>
    </w:p>
    <w:p w14:paraId="2192AF59" w14:textId="77777777" w:rsidR="00FC1494" w:rsidRPr="00122CA0" w:rsidRDefault="00FC1494" w:rsidP="00F123A0"/>
    <w:p w14:paraId="02F1CA76" w14:textId="36E768A3" w:rsidR="00122CA0" w:rsidRDefault="00F51743" w:rsidP="00730B6B">
      <w:pPr>
        <w:pStyle w:val="CommentText"/>
      </w:pPr>
      <w:r>
        <w:rPr>
          <w:b/>
        </w:rPr>
        <w:lastRenderedPageBreak/>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w:t>
      </w:r>
      <w:r w:rsidR="00EC1FE7">
        <w:t>s</w:t>
      </w:r>
      <w:r w:rsidR="004B76CB">
        <w:t xml:space="preserve"> </w:t>
      </w:r>
      <w:r w:rsidR="000F5D4C" w:rsidRPr="00935BA5">
        <w:rPr>
          <w:szCs w:val="22"/>
        </w:rPr>
        <w:t>(e</w:t>
      </w:r>
      <w:r w:rsidR="000214A6">
        <w:rPr>
          <w:szCs w:val="22"/>
        </w:rPr>
        <w:t>.</w:t>
      </w:r>
      <w:r w:rsidR="000F5D4C" w:rsidRPr="00935BA5">
        <w:rPr>
          <w:szCs w:val="22"/>
        </w:rPr>
        <w:t>g</w:t>
      </w:r>
      <w:r w:rsidR="000214A6">
        <w:rPr>
          <w:szCs w:val="22"/>
        </w:rPr>
        <w:t>.</w:t>
      </w:r>
      <w:r w:rsidR="000F5D4C" w:rsidRPr="00935BA5">
        <w:rPr>
          <w:szCs w:val="22"/>
        </w:rPr>
        <w:t>, Stevens-Johnson syndrome, anaphylaxis, aplastic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2BA9C7AE" w14:textId="77777777" w:rsidR="00727F60" w:rsidRPr="00F17D9C" w:rsidRDefault="00727F60" w:rsidP="00F123A0"/>
    <w:p w14:paraId="48DEB0C0" w14:textId="77777777" w:rsidR="00125C3C" w:rsidRDefault="00125C3C" w:rsidP="00F123A0">
      <w:r w:rsidRPr="00122CA0">
        <w:rPr>
          <w:b/>
        </w:rPr>
        <w:t>Numbers to be randomised:</w:t>
      </w:r>
      <w:r w:rsidRPr="00122CA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w:t>
      </w:r>
      <w:r w:rsidRPr="00FC1494">
        <w:t xml:space="preserve"> </w:t>
      </w:r>
    </w:p>
    <w:p w14:paraId="222F8926" w14:textId="77777777" w:rsidR="00125C3C" w:rsidRDefault="00125C3C" w:rsidP="00F123A0"/>
    <w:p w14:paraId="14AD30A7" w14:textId="7A86D1DC"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73BD8686" w14:textId="77777777" w:rsidR="00125C3C" w:rsidRPr="00122CA0" w:rsidRDefault="00125C3C" w:rsidP="00F123A0"/>
    <w:p w14:paraId="5A8181A9" w14:textId="2F8BA54E"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35580AD5" w14:textId="77777777" w:rsidR="000938A2" w:rsidRDefault="000938A2" w:rsidP="00F123A0"/>
    <w:p w14:paraId="638EE057" w14:textId="3D3F2595" w:rsidR="00081F42" w:rsidRPr="00F123A0" w:rsidRDefault="00081F42" w:rsidP="00F123A0">
      <w:pPr>
        <w:rPr>
          <w:b/>
        </w:rPr>
      </w:pPr>
      <w:bookmarkStart w:id="10" w:name="Signature_Page"/>
      <w:bookmarkStart w:id="11" w:name="bookmark0"/>
      <w:bookmarkStart w:id="12" w:name="_Toc481775678"/>
      <w:bookmarkStart w:id="13" w:name="_Toc224989188"/>
      <w:bookmarkStart w:id="14" w:name="_Toc225045458"/>
      <w:bookmarkStart w:id="15" w:name="_Toc224989189"/>
      <w:bookmarkStart w:id="16" w:name="_Toc225045459"/>
      <w:bookmarkStart w:id="17" w:name="_Toc221331249"/>
      <w:bookmarkStart w:id="18" w:name="_Toc221335981"/>
      <w:bookmarkStart w:id="19" w:name="_Toc221338335"/>
      <w:bookmarkStart w:id="20" w:name="_Toc221338499"/>
      <w:bookmarkStart w:id="21" w:name="_Toc221348619"/>
      <w:bookmarkStart w:id="22" w:name="_Toc221349005"/>
      <w:bookmarkStart w:id="23" w:name="_Toc221426484"/>
      <w:bookmarkStart w:id="24" w:name="_Toc221505606"/>
      <w:bookmarkStart w:id="25" w:name="_Toc221505992"/>
      <w:bookmarkStart w:id="26" w:name="_Toc22150618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F123A0">
        <w:rPr>
          <w:b/>
        </w:rPr>
        <w:t xml:space="preserve">To enquire about the trial, contact the </w:t>
      </w:r>
      <w:r w:rsidR="004B76CB" w:rsidRPr="00F123A0">
        <w:rPr>
          <w:b/>
        </w:rPr>
        <w:t xml:space="preserve">RECOVERY Central Coordinating </w:t>
      </w:r>
      <w:r w:rsidRPr="00F123A0">
        <w:rPr>
          <w:b/>
        </w:rPr>
        <w:t>Office</w:t>
      </w:r>
    </w:p>
    <w:p w14:paraId="7B416802" w14:textId="77777777" w:rsidR="00081F42" w:rsidRDefault="00081F42"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938A2" w:rsidRPr="00265B14" w14:paraId="2E2144C3" w14:textId="77777777" w:rsidTr="000938A2">
        <w:tc>
          <w:tcPr>
            <w:tcW w:w="9855" w:type="dxa"/>
            <w:shd w:val="clear" w:color="auto" w:fill="auto"/>
          </w:tcPr>
          <w:p w14:paraId="173FFEFA" w14:textId="0ED6E8B3" w:rsidR="000938A2" w:rsidRPr="00265B14" w:rsidRDefault="004B76CB" w:rsidP="00F123A0">
            <w:pPr>
              <w:jc w:val="center"/>
            </w:pPr>
            <w:r w:rsidRPr="00265B14">
              <w:t xml:space="preserve">RECOVERY </w:t>
            </w:r>
            <w:r w:rsidR="000938A2" w:rsidRPr="00265B14">
              <w:t xml:space="preserve">Central </w:t>
            </w:r>
            <w:r w:rsidRPr="00265B14">
              <w:t xml:space="preserve">Coordinating </w:t>
            </w:r>
            <w:r w:rsidR="000938A2" w:rsidRPr="00265B14">
              <w:t>Office</w:t>
            </w:r>
            <w:r w:rsidR="00081F42" w:rsidRPr="00265B14">
              <w:t>:</w:t>
            </w:r>
          </w:p>
          <w:p w14:paraId="0D25862E" w14:textId="4CB9380F" w:rsidR="00081F42" w:rsidRPr="00265B14" w:rsidRDefault="004B76CB" w:rsidP="00F123A0">
            <w:pPr>
              <w:jc w:val="center"/>
            </w:pPr>
            <w:r w:rsidRPr="00265B14">
              <w:t>Nuffield Department of Population Health</w:t>
            </w:r>
          </w:p>
          <w:p w14:paraId="3A918950" w14:textId="30D7949D" w:rsidR="004B76CB" w:rsidRPr="00265B14" w:rsidRDefault="004B76CB" w:rsidP="00F123A0">
            <w:pPr>
              <w:jc w:val="center"/>
            </w:pPr>
            <w:r w:rsidRPr="00265B14">
              <w:t>Richard Doll Building</w:t>
            </w:r>
          </w:p>
          <w:p w14:paraId="7C4DA723" w14:textId="77777777" w:rsidR="004B76CB" w:rsidRPr="00265B14" w:rsidRDefault="004B76CB" w:rsidP="00F123A0">
            <w:pPr>
              <w:jc w:val="center"/>
            </w:pPr>
            <w:r w:rsidRPr="00265B14">
              <w:t>Old Road Campus</w:t>
            </w:r>
          </w:p>
          <w:p w14:paraId="3F9B1B04" w14:textId="77777777" w:rsidR="004B76CB" w:rsidRPr="00265B14" w:rsidRDefault="004B76CB" w:rsidP="00F123A0">
            <w:pPr>
              <w:jc w:val="center"/>
            </w:pPr>
            <w:r w:rsidRPr="00265B14">
              <w:t>Roosevelt Drive</w:t>
            </w:r>
          </w:p>
          <w:p w14:paraId="085F166E" w14:textId="77777777" w:rsidR="004B76CB" w:rsidRPr="00265B14" w:rsidRDefault="004B76CB" w:rsidP="00F123A0">
            <w:pPr>
              <w:jc w:val="center"/>
            </w:pPr>
            <w:r w:rsidRPr="00265B14">
              <w:t>Oxford OX3 7LF</w:t>
            </w:r>
          </w:p>
          <w:p w14:paraId="7772EC0F" w14:textId="65A9C80F" w:rsidR="004B76CB" w:rsidRPr="00265B14" w:rsidRDefault="004B76CB" w:rsidP="00F123A0">
            <w:pPr>
              <w:jc w:val="center"/>
            </w:pPr>
            <w:r w:rsidRPr="00265B14">
              <w:t>United Kingdom</w:t>
            </w:r>
          </w:p>
          <w:p w14:paraId="3953485E" w14:textId="77777777" w:rsidR="00081F42" w:rsidRPr="00265B14" w:rsidRDefault="00081F42" w:rsidP="00F123A0">
            <w:pPr>
              <w:jc w:val="center"/>
            </w:pPr>
          </w:p>
          <w:p w14:paraId="4B0C185D" w14:textId="0DAEB68B" w:rsidR="000938A2" w:rsidRPr="00192DA9" w:rsidRDefault="000938A2" w:rsidP="00F123A0">
            <w:pPr>
              <w:jc w:val="center"/>
              <w:rPr>
                <w:lang w:val="fr-FR"/>
              </w:rPr>
            </w:pPr>
            <w:r w:rsidRPr="00192DA9">
              <w:rPr>
                <w:lang w:val="fr-FR"/>
              </w:rPr>
              <w:t xml:space="preserve">Tel: </w:t>
            </w:r>
            <w:r w:rsidR="00834413" w:rsidRPr="00192DA9">
              <w:rPr>
                <w:lang w:val="fr-FR"/>
              </w:rPr>
              <w:t>0800 1385451</w:t>
            </w:r>
          </w:p>
          <w:p w14:paraId="2A0F75F0" w14:textId="497DA845" w:rsidR="00081F42" w:rsidRPr="00192DA9" w:rsidRDefault="000938A2" w:rsidP="00F123A0">
            <w:pPr>
              <w:jc w:val="center"/>
              <w:rPr>
                <w:lang w:val="fr-FR"/>
              </w:rPr>
            </w:pPr>
            <w:r w:rsidRPr="00192DA9">
              <w:rPr>
                <w:lang w:val="fr-FR"/>
              </w:rPr>
              <w:t>Email:</w:t>
            </w:r>
            <w:r w:rsidR="000B1A0B" w:rsidRPr="00192DA9">
              <w:rPr>
                <w:lang w:val="fr-FR"/>
              </w:rPr>
              <w:t xml:space="preserve"> recoverytrial@ndph.ox.ac.uk</w:t>
            </w:r>
          </w:p>
          <w:p w14:paraId="2E2C3CF9" w14:textId="5D066420" w:rsidR="00081F42" w:rsidRPr="00192DA9" w:rsidRDefault="00081F42" w:rsidP="00F123A0">
            <w:pPr>
              <w:jc w:val="center"/>
              <w:rPr>
                <w:lang w:val="fr-FR"/>
              </w:rPr>
            </w:pPr>
          </w:p>
          <w:p w14:paraId="1A1EE419" w14:textId="7089F93B" w:rsidR="006520D5" w:rsidRPr="00265B14" w:rsidRDefault="000938A2" w:rsidP="00565936">
            <w:pPr>
              <w:jc w:val="center"/>
            </w:pPr>
            <w:r w:rsidRPr="00F123A0">
              <w:rPr>
                <w:color w:val="000000" w:themeColor="text1"/>
              </w:rPr>
              <w:t>Website:</w:t>
            </w:r>
            <w:r w:rsidR="00F123A0">
              <w:rPr>
                <w:color w:val="000000" w:themeColor="text1"/>
              </w:rPr>
              <w:t xml:space="preserve"> </w:t>
            </w:r>
            <w:hyperlink r:id="rId11" w:history="1">
              <w:r w:rsidR="00F123A0" w:rsidRPr="00A12097">
                <w:rPr>
                  <w:rStyle w:val="Hyperlink"/>
                  <w:rFonts w:cs="Arial"/>
                </w:rPr>
                <w:t>www.recoverytrial.net</w:t>
              </w:r>
            </w:hyperlink>
          </w:p>
        </w:tc>
      </w:tr>
    </w:tbl>
    <w:p w14:paraId="4A45FE23" w14:textId="77777777" w:rsidR="000E63CC" w:rsidRPr="00265B14" w:rsidRDefault="000E63CC" w:rsidP="00F123A0"/>
    <w:p w14:paraId="48C01881" w14:textId="77777777" w:rsidR="00122CA0" w:rsidRPr="00F123A0" w:rsidRDefault="00081F42" w:rsidP="00F123A0">
      <w:pPr>
        <w:rPr>
          <w:b/>
        </w:rPr>
      </w:pPr>
      <w:r w:rsidRPr="00F123A0">
        <w:rPr>
          <w:b/>
        </w:rPr>
        <w:t>To RANDOMISE a patient, visit:</w:t>
      </w:r>
    </w:p>
    <w:p w14:paraId="0C78E20F" w14:textId="3DC63002" w:rsidR="00081F42" w:rsidRPr="00265B14" w:rsidDel="002E270A" w:rsidRDefault="00081F42" w:rsidP="00F123A0">
      <w:pPr>
        <w:rPr>
          <w:del w:id="27" w:author="Martin Landray" w:date="2020-06-17T20:24:00Z"/>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81F42" w:rsidRPr="0076144A" w14:paraId="1B914640" w14:textId="77777777" w:rsidTr="00081F42">
        <w:tc>
          <w:tcPr>
            <w:tcW w:w="9855" w:type="dxa"/>
            <w:shd w:val="clear" w:color="auto" w:fill="auto"/>
          </w:tcPr>
          <w:p w14:paraId="14852115" w14:textId="77777777" w:rsidR="00081F42" w:rsidRPr="0076144A" w:rsidRDefault="00081F42" w:rsidP="00F123A0"/>
          <w:p w14:paraId="60A37347" w14:textId="772C9451" w:rsidR="004B76CB" w:rsidRPr="0076144A" w:rsidDel="002E270A" w:rsidRDefault="004B76CB" w:rsidP="002E270A">
            <w:pPr>
              <w:jc w:val="center"/>
              <w:rPr>
                <w:del w:id="28" w:author="Martin Landray" w:date="2020-06-17T20:24:00Z"/>
                <w:rStyle w:val="Hyperlink"/>
                <w:sz w:val="28"/>
              </w:rPr>
            </w:pPr>
            <w:r w:rsidRPr="0076144A">
              <w:rPr>
                <w:color w:val="000000" w:themeColor="text1"/>
                <w:sz w:val="28"/>
              </w:rPr>
              <w:lastRenderedPageBreak/>
              <w:t xml:space="preserve">Website: </w:t>
            </w:r>
            <w:hyperlink r:id="rId12" w:history="1">
              <w:r w:rsidR="0076144A" w:rsidRPr="0076144A">
                <w:rPr>
                  <w:rStyle w:val="Hyperlink"/>
                  <w:sz w:val="28"/>
                </w:rPr>
                <w:t>www.recoverytrial.net</w:t>
              </w:r>
            </w:hyperlink>
          </w:p>
          <w:p w14:paraId="2C498573" w14:textId="77777777" w:rsidR="00081F42" w:rsidRPr="0076144A" w:rsidRDefault="00081F42" w:rsidP="002E270A">
            <w:pPr>
              <w:jc w:val="center"/>
            </w:pPr>
          </w:p>
        </w:tc>
      </w:tr>
    </w:tbl>
    <w:p w14:paraId="5D94BC0A" w14:textId="0442CE3B" w:rsidR="00AE40BB" w:rsidDel="002E270A" w:rsidRDefault="00AE40BB">
      <w:pPr>
        <w:autoSpaceDE/>
        <w:autoSpaceDN/>
        <w:adjustRightInd/>
        <w:contextualSpacing w:val="0"/>
        <w:jc w:val="left"/>
        <w:rPr>
          <w:del w:id="29" w:author="Martin Landray" w:date="2020-06-17T20:24:00Z"/>
          <w:b/>
        </w:rPr>
      </w:pPr>
      <w:del w:id="30" w:author="Martin Landray" w:date="2020-06-17T20:24:00Z">
        <w:r w:rsidDel="002E270A">
          <w:rPr>
            <w:b/>
          </w:rPr>
          <w:lastRenderedPageBreak/>
          <w:br w:type="page"/>
        </w:r>
      </w:del>
    </w:p>
    <w:p w14:paraId="5B2715B2" w14:textId="2E85C9A0" w:rsidR="004B65DD" w:rsidRPr="0076144A" w:rsidRDefault="004B65DD" w:rsidP="002E270A">
      <w:pPr>
        <w:autoSpaceDE/>
        <w:autoSpaceDN/>
        <w:adjustRightInd/>
        <w:contextualSpacing w:val="0"/>
        <w:jc w:val="left"/>
        <w:rPr>
          <w:b/>
        </w:rPr>
      </w:pPr>
      <w:r w:rsidRPr="0076144A">
        <w:rPr>
          <w:b/>
        </w:rPr>
        <w:lastRenderedPageBreak/>
        <w:t>Table of contents</w:t>
      </w:r>
    </w:p>
    <w:p w14:paraId="2996775C" w14:textId="680C8E61" w:rsidR="00250526" w:rsidRDefault="004B65DD">
      <w:pPr>
        <w:pStyle w:val="TOC1"/>
        <w:rPr>
          <w:rFonts w:asciiTheme="minorHAnsi" w:hAnsiTheme="minorHAnsi" w:cstheme="minorBidi"/>
          <w:b w:val="0"/>
          <w:caps w:val="0"/>
          <w:noProof/>
          <w:color w:val="auto"/>
          <w:sz w:val="22"/>
          <w:szCs w:val="22"/>
        </w:rPr>
      </w:pPr>
      <w:r w:rsidRPr="00734153">
        <w:rPr>
          <w:bCs/>
        </w:rPr>
        <w:fldChar w:fldCharType="begin"/>
      </w:r>
      <w:r w:rsidRPr="00734153">
        <w:instrText xml:space="preserve"> TOC \o "1-4" \t "Caption,2" </w:instrText>
      </w:r>
      <w:r w:rsidRPr="00734153">
        <w:rPr>
          <w:bCs/>
        </w:rPr>
        <w:fldChar w:fldCharType="separate"/>
      </w:r>
      <w:r w:rsidR="00250526" w:rsidRPr="007A5115">
        <w:rPr>
          <w:rFonts w:cs="Times New Roman"/>
          <w:noProof/>
        </w:rPr>
        <w:t>1</w:t>
      </w:r>
      <w:r w:rsidR="00250526">
        <w:rPr>
          <w:rFonts w:asciiTheme="minorHAnsi" w:hAnsiTheme="minorHAnsi" w:cstheme="minorBidi"/>
          <w:b w:val="0"/>
          <w:caps w:val="0"/>
          <w:noProof/>
          <w:color w:val="auto"/>
          <w:sz w:val="22"/>
          <w:szCs w:val="22"/>
        </w:rPr>
        <w:tab/>
      </w:r>
      <w:r w:rsidR="00250526">
        <w:rPr>
          <w:noProof/>
        </w:rPr>
        <w:t>BACKGROUND AND RATIONALE</w:t>
      </w:r>
      <w:r w:rsidR="00250526">
        <w:rPr>
          <w:noProof/>
        </w:rPr>
        <w:tab/>
      </w:r>
      <w:r w:rsidR="00250526">
        <w:rPr>
          <w:noProof/>
        </w:rPr>
        <w:fldChar w:fldCharType="begin"/>
      </w:r>
      <w:r w:rsidR="00250526">
        <w:rPr>
          <w:noProof/>
        </w:rPr>
        <w:instrText xml:space="preserve"> PAGEREF _Toc43459362 \h </w:instrText>
      </w:r>
      <w:r w:rsidR="00250526">
        <w:rPr>
          <w:noProof/>
        </w:rPr>
      </w:r>
      <w:r w:rsidR="00250526">
        <w:rPr>
          <w:noProof/>
        </w:rPr>
        <w:fldChar w:fldCharType="separate"/>
      </w:r>
      <w:r w:rsidR="00250526">
        <w:rPr>
          <w:noProof/>
        </w:rPr>
        <w:t>4</w:t>
      </w:r>
      <w:r w:rsidR="00250526">
        <w:rPr>
          <w:noProof/>
        </w:rPr>
        <w:fldChar w:fldCharType="end"/>
      </w:r>
    </w:p>
    <w:p w14:paraId="0C6DD187" w14:textId="732603B8"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_Toc43459363 \h </w:instrText>
      </w:r>
      <w:r>
        <w:rPr>
          <w:noProof/>
        </w:rPr>
      </w:r>
      <w:r>
        <w:rPr>
          <w:noProof/>
        </w:rPr>
        <w:fldChar w:fldCharType="separate"/>
      </w:r>
      <w:r>
        <w:rPr>
          <w:noProof/>
        </w:rPr>
        <w:t>4</w:t>
      </w:r>
      <w:r>
        <w:rPr>
          <w:noProof/>
        </w:rPr>
        <w:fldChar w:fldCharType="end"/>
      </w:r>
    </w:p>
    <w:p w14:paraId="6C0BD7FF" w14:textId="349C20E2"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_Toc43459364 \h </w:instrText>
      </w:r>
      <w:r>
        <w:rPr>
          <w:noProof/>
        </w:rPr>
      </w:r>
      <w:r>
        <w:rPr>
          <w:noProof/>
        </w:rPr>
        <w:fldChar w:fldCharType="separate"/>
      </w:r>
      <w:r>
        <w:rPr>
          <w:noProof/>
        </w:rPr>
        <w:t>4</w:t>
      </w:r>
      <w:r>
        <w:rPr>
          <w:noProof/>
        </w:rPr>
        <w:fldChar w:fldCharType="end"/>
      </w:r>
    </w:p>
    <w:p w14:paraId="1D6A3512" w14:textId="5B777682" w:rsidR="00250526" w:rsidRDefault="00250526">
      <w:pPr>
        <w:pStyle w:val="TOC3"/>
        <w:rPr>
          <w:rFonts w:asciiTheme="minorHAnsi" w:hAnsiTheme="minorHAnsi" w:cstheme="minorBidi"/>
          <w:bCs w:val="0"/>
          <w:noProof/>
          <w:color w:val="auto"/>
          <w:sz w:val="22"/>
          <w:szCs w:val="22"/>
        </w:rPr>
      </w:pPr>
      <w:r w:rsidRPr="007A5115">
        <w:rPr>
          <w:rFonts w:cs="Times New Roman"/>
          <w:noProof/>
        </w:rPr>
        <w:t>1.2.1</w:t>
      </w:r>
      <w:r>
        <w:rPr>
          <w:rFonts w:asciiTheme="minorHAnsi" w:hAnsiTheme="minorHAnsi" w:cstheme="minorBidi"/>
          <w:bCs w:val="0"/>
          <w:noProof/>
          <w:color w:val="auto"/>
          <w:sz w:val="22"/>
          <w:szCs w:val="22"/>
        </w:rPr>
        <w:tab/>
      </w:r>
      <w:r>
        <w:rPr>
          <w:noProof/>
        </w:rPr>
        <w:t>Main randomisation</w:t>
      </w:r>
      <w:r>
        <w:rPr>
          <w:noProof/>
        </w:rPr>
        <w:tab/>
      </w:r>
      <w:r>
        <w:rPr>
          <w:noProof/>
        </w:rPr>
        <w:fldChar w:fldCharType="begin"/>
      </w:r>
      <w:r>
        <w:rPr>
          <w:noProof/>
        </w:rPr>
        <w:instrText xml:space="preserve"> PAGEREF _Toc43459365 \h </w:instrText>
      </w:r>
      <w:r>
        <w:rPr>
          <w:noProof/>
        </w:rPr>
      </w:r>
      <w:r>
        <w:rPr>
          <w:noProof/>
        </w:rPr>
        <w:fldChar w:fldCharType="separate"/>
      </w:r>
      <w:r>
        <w:rPr>
          <w:noProof/>
        </w:rPr>
        <w:t>4</w:t>
      </w:r>
      <w:r>
        <w:rPr>
          <w:noProof/>
        </w:rPr>
        <w:fldChar w:fldCharType="end"/>
      </w:r>
    </w:p>
    <w:p w14:paraId="0E82A884" w14:textId="5072780B" w:rsidR="00250526" w:rsidRDefault="00250526">
      <w:pPr>
        <w:pStyle w:val="TOC3"/>
        <w:rPr>
          <w:rFonts w:asciiTheme="minorHAnsi" w:hAnsiTheme="minorHAnsi" w:cstheme="minorBidi"/>
          <w:bCs w:val="0"/>
          <w:noProof/>
          <w:color w:val="auto"/>
          <w:sz w:val="22"/>
          <w:szCs w:val="22"/>
        </w:rPr>
      </w:pPr>
      <w:r w:rsidRPr="007A5115">
        <w:rPr>
          <w:rFonts w:cs="Times New Roman"/>
          <w:noProof/>
        </w:rPr>
        <w:t>1.2.2</w:t>
      </w:r>
      <w:r>
        <w:rPr>
          <w:rFonts w:asciiTheme="minorHAnsi" w:hAnsiTheme="minorHAnsi" w:cstheme="minorBidi"/>
          <w:bC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_Toc43459366 \h </w:instrText>
      </w:r>
      <w:r>
        <w:rPr>
          <w:noProof/>
        </w:rPr>
      </w:r>
      <w:r>
        <w:rPr>
          <w:noProof/>
        </w:rPr>
        <w:fldChar w:fldCharType="separate"/>
      </w:r>
      <w:r>
        <w:rPr>
          <w:noProof/>
        </w:rPr>
        <w:t>5</w:t>
      </w:r>
      <w:r>
        <w:rPr>
          <w:noProof/>
        </w:rPr>
        <w:fldChar w:fldCharType="end"/>
      </w:r>
    </w:p>
    <w:p w14:paraId="4587938A" w14:textId="4CCB8701"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1.3</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_Toc43459367 \h </w:instrText>
      </w:r>
      <w:r>
        <w:rPr>
          <w:noProof/>
        </w:rPr>
      </w:r>
      <w:r>
        <w:rPr>
          <w:noProof/>
        </w:rPr>
        <w:fldChar w:fldCharType="separate"/>
      </w:r>
      <w:r>
        <w:rPr>
          <w:noProof/>
        </w:rPr>
        <w:t>5</w:t>
      </w:r>
      <w:r>
        <w:rPr>
          <w:noProof/>
        </w:rPr>
        <w:fldChar w:fldCharType="end"/>
      </w:r>
    </w:p>
    <w:p w14:paraId="7D33E8D3" w14:textId="2767977B"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1.4</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_Toc43459368 \h </w:instrText>
      </w:r>
      <w:r>
        <w:rPr>
          <w:noProof/>
        </w:rPr>
      </w:r>
      <w:r>
        <w:rPr>
          <w:noProof/>
        </w:rPr>
        <w:fldChar w:fldCharType="separate"/>
      </w:r>
      <w:r>
        <w:rPr>
          <w:noProof/>
        </w:rPr>
        <w:t>6</w:t>
      </w:r>
      <w:r>
        <w:rPr>
          <w:noProof/>
        </w:rPr>
        <w:fldChar w:fldCharType="end"/>
      </w:r>
    </w:p>
    <w:p w14:paraId="4B77E2BC" w14:textId="2E187C30" w:rsidR="00250526" w:rsidRDefault="00250526">
      <w:pPr>
        <w:pStyle w:val="TOC1"/>
        <w:rPr>
          <w:rFonts w:asciiTheme="minorHAnsi" w:hAnsiTheme="minorHAnsi" w:cstheme="minorBidi"/>
          <w:b w:val="0"/>
          <w:caps w:val="0"/>
          <w:noProof/>
          <w:color w:val="auto"/>
          <w:sz w:val="22"/>
          <w:szCs w:val="22"/>
        </w:rPr>
      </w:pPr>
      <w:r w:rsidRPr="007A5115">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_Toc43459369 \h </w:instrText>
      </w:r>
      <w:r>
        <w:rPr>
          <w:noProof/>
        </w:rPr>
      </w:r>
      <w:r>
        <w:rPr>
          <w:noProof/>
        </w:rPr>
        <w:fldChar w:fldCharType="separate"/>
      </w:r>
      <w:r>
        <w:rPr>
          <w:noProof/>
        </w:rPr>
        <w:t>7</w:t>
      </w:r>
      <w:r>
        <w:rPr>
          <w:noProof/>
        </w:rPr>
        <w:fldChar w:fldCharType="end"/>
      </w:r>
    </w:p>
    <w:p w14:paraId="51421858" w14:textId="33E66F0B"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_Toc43459370 \h </w:instrText>
      </w:r>
      <w:r>
        <w:rPr>
          <w:noProof/>
        </w:rPr>
      </w:r>
      <w:r>
        <w:rPr>
          <w:noProof/>
        </w:rPr>
        <w:fldChar w:fldCharType="separate"/>
      </w:r>
      <w:r>
        <w:rPr>
          <w:noProof/>
        </w:rPr>
        <w:t>7</w:t>
      </w:r>
      <w:r>
        <w:rPr>
          <w:noProof/>
        </w:rPr>
        <w:fldChar w:fldCharType="end"/>
      </w:r>
    </w:p>
    <w:p w14:paraId="6FACBDD6" w14:textId="46117A17"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_Toc43459371 \h </w:instrText>
      </w:r>
      <w:r>
        <w:rPr>
          <w:noProof/>
        </w:rPr>
      </w:r>
      <w:r>
        <w:rPr>
          <w:noProof/>
        </w:rPr>
        <w:fldChar w:fldCharType="separate"/>
      </w:r>
      <w:r>
        <w:rPr>
          <w:noProof/>
        </w:rPr>
        <w:t>7</w:t>
      </w:r>
      <w:r>
        <w:rPr>
          <w:noProof/>
        </w:rPr>
        <w:fldChar w:fldCharType="end"/>
      </w:r>
    </w:p>
    <w:p w14:paraId="50FB9ABA" w14:textId="4949D5E9"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_Toc43459372 \h </w:instrText>
      </w:r>
      <w:r>
        <w:rPr>
          <w:noProof/>
        </w:rPr>
      </w:r>
      <w:r>
        <w:rPr>
          <w:noProof/>
        </w:rPr>
        <w:fldChar w:fldCharType="separate"/>
      </w:r>
      <w:r>
        <w:rPr>
          <w:noProof/>
        </w:rPr>
        <w:t>8</w:t>
      </w:r>
      <w:r>
        <w:rPr>
          <w:noProof/>
        </w:rPr>
        <w:fldChar w:fldCharType="end"/>
      </w:r>
    </w:p>
    <w:p w14:paraId="5F6B9F45" w14:textId="08A8B04B"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2.4</w:t>
      </w:r>
      <w:r>
        <w:rPr>
          <w:rFonts w:asciiTheme="minorHAnsi" w:hAnsiTheme="minorHAnsi" w:cstheme="minorBidi"/>
          <w:bCs w:val="0"/>
          <w:smallCaps w:val="0"/>
          <w:noProof/>
          <w:color w:val="auto"/>
          <w:sz w:val="22"/>
          <w:szCs w:val="22"/>
        </w:rPr>
        <w:tab/>
      </w:r>
      <w:r>
        <w:rPr>
          <w:noProof/>
        </w:rPr>
        <w:t>Main randomisation</w:t>
      </w:r>
      <w:r>
        <w:rPr>
          <w:noProof/>
        </w:rPr>
        <w:tab/>
      </w:r>
      <w:r>
        <w:rPr>
          <w:noProof/>
        </w:rPr>
        <w:fldChar w:fldCharType="begin"/>
      </w:r>
      <w:r>
        <w:rPr>
          <w:noProof/>
        </w:rPr>
        <w:instrText xml:space="preserve"> PAGEREF _Toc43459373 \h </w:instrText>
      </w:r>
      <w:r>
        <w:rPr>
          <w:noProof/>
        </w:rPr>
      </w:r>
      <w:r>
        <w:rPr>
          <w:noProof/>
        </w:rPr>
        <w:fldChar w:fldCharType="separate"/>
      </w:r>
      <w:r>
        <w:rPr>
          <w:noProof/>
        </w:rPr>
        <w:t>8</w:t>
      </w:r>
      <w:r>
        <w:rPr>
          <w:noProof/>
        </w:rPr>
        <w:fldChar w:fldCharType="end"/>
      </w:r>
    </w:p>
    <w:p w14:paraId="3ECA01C4" w14:textId="29275080" w:rsidR="00250526" w:rsidRDefault="00250526">
      <w:pPr>
        <w:pStyle w:val="TOC3"/>
        <w:rPr>
          <w:rFonts w:asciiTheme="minorHAnsi" w:hAnsiTheme="minorHAnsi" w:cstheme="minorBidi"/>
          <w:bCs w:val="0"/>
          <w:noProof/>
          <w:color w:val="auto"/>
          <w:sz w:val="22"/>
          <w:szCs w:val="22"/>
        </w:rPr>
      </w:pPr>
      <w:r w:rsidRPr="007A5115">
        <w:rPr>
          <w:rFonts w:cs="Times New Roman"/>
          <w:noProof/>
        </w:rPr>
        <w:t>2.4.1</w:t>
      </w:r>
      <w:r>
        <w:rPr>
          <w:rFonts w:asciiTheme="minorHAnsi" w:hAnsiTheme="minorHAnsi" w:cstheme="minorBidi"/>
          <w:bCs w:val="0"/>
          <w:noProof/>
          <w:color w:val="auto"/>
          <w:sz w:val="22"/>
          <w:szCs w:val="22"/>
        </w:rPr>
        <w:tab/>
      </w:r>
      <w:r>
        <w:rPr>
          <w:noProof/>
        </w:rPr>
        <w:t>Main randomisation part A:</w:t>
      </w:r>
      <w:r>
        <w:rPr>
          <w:noProof/>
        </w:rPr>
        <w:tab/>
      </w:r>
      <w:r>
        <w:rPr>
          <w:noProof/>
        </w:rPr>
        <w:fldChar w:fldCharType="begin"/>
      </w:r>
      <w:r>
        <w:rPr>
          <w:noProof/>
        </w:rPr>
        <w:instrText xml:space="preserve"> PAGEREF _Toc43459374 \h </w:instrText>
      </w:r>
      <w:r>
        <w:rPr>
          <w:noProof/>
        </w:rPr>
      </w:r>
      <w:r>
        <w:rPr>
          <w:noProof/>
        </w:rPr>
        <w:fldChar w:fldCharType="separate"/>
      </w:r>
      <w:r>
        <w:rPr>
          <w:noProof/>
        </w:rPr>
        <w:t>8</w:t>
      </w:r>
      <w:r>
        <w:rPr>
          <w:noProof/>
        </w:rPr>
        <w:fldChar w:fldCharType="end"/>
      </w:r>
    </w:p>
    <w:p w14:paraId="66B2A507" w14:textId="37881094" w:rsidR="00250526" w:rsidRDefault="00250526">
      <w:pPr>
        <w:pStyle w:val="TOC3"/>
        <w:rPr>
          <w:rFonts w:asciiTheme="minorHAnsi" w:hAnsiTheme="minorHAnsi" w:cstheme="minorBidi"/>
          <w:bCs w:val="0"/>
          <w:noProof/>
          <w:color w:val="auto"/>
          <w:sz w:val="22"/>
          <w:szCs w:val="22"/>
        </w:rPr>
      </w:pPr>
      <w:r w:rsidRPr="007A5115">
        <w:rPr>
          <w:rFonts w:cs="Times New Roman"/>
          <w:noProof/>
        </w:rPr>
        <w:t>2.4.2</w:t>
      </w:r>
      <w:r>
        <w:rPr>
          <w:rFonts w:asciiTheme="minorHAnsi" w:hAnsiTheme="minorHAnsi" w:cstheme="minorBidi"/>
          <w:bCs w:val="0"/>
          <w:noProof/>
          <w:color w:val="auto"/>
          <w:sz w:val="22"/>
          <w:szCs w:val="22"/>
        </w:rPr>
        <w:tab/>
      </w:r>
      <w:r>
        <w:rPr>
          <w:noProof/>
        </w:rPr>
        <w:t>Main randomisation part B:</w:t>
      </w:r>
      <w:r>
        <w:rPr>
          <w:noProof/>
        </w:rPr>
        <w:tab/>
      </w:r>
      <w:r>
        <w:rPr>
          <w:noProof/>
        </w:rPr>
        <w:fldChar w:fldCharType="begin"/>
      </w:r>
      <w:r>
        <w:rPr>
          <w:noProof/>
        </w:rPr>
        <w:instrText xml:space="preserve"> PAGEREF _Toc43459375 \h </w:instrText>
      </w:r>
      <w:r>
        <w:rPr>
          <w:noProof/>
        </w:rPr>
      </w:r>
      <w:r>
        <w:rPr>
          <w:noProof/>
        </w:rPr>
        <w:fldChar w:fldCharType="separate"/>
      </w:r>
      <w:r>
        <w:rPr>
          <w:noProof/>
        </w:rPr>
        <w:t>9</w:t>
      </w:r>
      <w:r>
        <w:rPr>
          <w:noProof/>
        </w:rPr>
        <w:fldChar w:fldCharType="end"/>
      </w:r>
    </w:p>
    <w:p w14:paraId="6E71DBCD" w14:textId="27022D31"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2.5</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_Toc43459376 \h </w:instrText>
      </w:r>
      <w:r>
        <w:rPr>
          <w:noProof/>
        </w:rPr>
      </w:r>
      <w:r>
        <w:rPr>
          <w:noProof/>
        </w:rPr>
        <w:fldChar w:fldCharType="separate"/>
      </w:r>
      <w:r>
        <w:rPr>
          <w:noProof/>
        </w:rPr>
        <w:t>9</w:t>
      </w:r>
      <w:r>
        <w:rPr>
          <w:noProof/>
        </w:rPr>
        <w:fldChar w:fldCharType="end"/>
      </w:r>
    </w:p>
    <w:p w14:paraId="210A34A5" w14:textId="3ACA3FA3"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2.6</w:t>
      </w:r>
      <w:r>
        <w:rPr>
          <w:rFonts w:asciiTheme="minorHAnsi" w:hAnsiTheme="minorHAnsi" w:cstheme="minorBidi"/>
          <w:bCs w:val="0"/>
          <w:smallCaps w:val="0"/>
          <w:noProof/>
          <w:color w:val="auto"/>
          <w:sz w:val="22"/>
          <w:szCs w:val="22"/>
        </w:rPr>
        <w:tab/>
      </w:r>
      <w:r>
        <w:rPr>
          <w:noProof/>
        </w:rPr>
        <w:t>Second randomisation for patients with progressive COVID-19</w:t>
      </w:r>
      <w:r>
        <w:rPr>
          <w:noProof/>
        </w:rPr>
        <w:tab/>
      </w:r>
      <w:r>
        <w:rPr>
          <w:noProof/>
        </w:rPr>
        <w:fldChar w:fldCharType="begin"/>
      </w:r>
      <w:r>
        <w:rPr>
          <w:noProof/>
        </w:rPr>
        <w:instrText xml:space="preserve"> PAGEREF _Toc43459377 \h </w:instrText>
      </w:r>
      <w:r>
        <w:rPr>
          <w:noProof/>
        </w:rPr>
      </w:r>
      <w:r>
        <w:rPr>
          <w:noProof/>
        </w:rPr>
        <w:fldChar w:fldCharType="separate"/>
      </w:r>
      <w:r>
        <w:rPr>
          <w:noProof/>
        </w:rPr>
        <w:t>10</w:t>
      </w:r>
      <w:r>
        <w:rPr>
          <w:noProof/>
        </w:rPr>
        <w:fldChar w:fldCharType="end"/>
      </w:r>
    </w:p>
    <w:p w14:paraId="1F926A72" w14:textId="796F7865"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_Toc43459378 \h </w:instrText>
      </w:r>
      <w:r>
        <w:rPr>
          <w:noProof/>
        </w:rPr>
      </w:r>
      <w:r>
        <w:rPr>
          <w:noProof/>
        </w:rPr>
        <w:fldChar w:fldCharType="separate"/>
      </w:r>
      <w:r>
        <w:rPr>
          <w:noProof/>
        </w:rPr>
        <w:t>11</w:t>
      </w:r>
      <w:r>
        <w:rPr>
          <w:noProof/>
        </w:rPr>
        <w:fldChar w:fldCharType="end"/>
      </w:r>
    </w:p>
    <w:p w14:paraId="4F0A5C59" w14:textId="4B96CBB3" w:rsidR="00250526" w:rsidRDefault="00250526">
      <w:pPr>
        <w:pStyle w:val="TOC3"/>
        <w:rPr>
          <w:rFonts w:asciiTheme="minorHAnsi" w:hAnsiTheme="minorHAnsi" w:cstheme="minorBidi"/>
          <w:bCs w:val="0"/>
          <w:noProof/>
          <w:color w:val="auto"/>
          <w:sz w:val="22"/>
          <w:szCs w:val="22"/>
        </w:rPr>
      </w:pPr>
      <w:r w:rsidRPr="007A5115">
        <w:rPr>
          <w:rFonts w:cs="Times New Roman"/>
          <w:noProof/>
        </w:rPr>
        <w:t>2.7.1</w:t>
      </w:r>
      <w:r>
        <w:rPr>
          <w:rFonts w:asciiTheme="minorHAnsi" w:hAnsiTheme="minorHAnsi" w:cstheme="minorBidi"/>
          <w:bCs w:val="0"/>
          <w:noProof/>
          <w:color w:val="auto"/>
          <w:sz w:val="22"/>
          <w:szCs w:val="22"/>
        </w:rPr>
        <w:tab/>
      </w:r>
      <w:r>
        <w:rPr>
          <w:noProof/>
        </w:rPr>
        <w:t>Additional assessment of safety of convalescent plasma</w:t>
      </w:r>
      <w:r>
        <w:rPr>
          <w:noProof/>
        </w:rPr>
        <w:tab/>
      </w:r>
      <w:r>
        <w:rPr>
          <w:noProof/>
        </w:rPr>
        <w:fldChar w:fldCharType="begin"/>
      </w:r>
      <w:r>
        <w:rPr>
          <w:noProof/>
        </w:rPr>
        <w:instrText xml:space="preserve"> PAGEREF _Toc43459379 \h </w:instrText>
      </w:r>
      <w:r>
        <w:rPr>
          <w:noProof/>
        </w:rPr>
      </w:r>
      <w:r>
        <w:rPr>
          <w:noProof/>
        </w:rPr>
        <w:fldChar w:fldCharType="separate"/>
      </w:r>
      <w:r>
        <w:rPr>
          <w:noProof/>
        </w:rPr>
        <w:t>12</w:t>
      </w:r>
      <w:r>
        <w:rPr>
          <w:noProof/>
        </w:rPr>
        <w:fldChar w:fldCharType="end"/>
      </w:r>
    </w:p>
    <w:p w14:paraId="5B85A05E" w14:textId="7ED41046"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_Toc43459380 \h </w:instrText>
      </w:r>
      <w:r>
        <w:rPr>
          <w:noProof/>
        </w:rPr>
      </w:r>
      <w:r>
        <w:rPr>
          <w:noProof/>
        </w:rPr>
        <w:fldChar w:fldCharType="separate"/>
      </w:r>
      <w:r>
        <w:rPr>
          <w:noProof/>
        </w:rPr>
        <w:t>12</w:t>
      </w:r>
      <w:r>
        <w:rPr>
          <w:noProof/>
        </w:rPr>
        <w:fldChar w:fldCharType="end"/>
      </w:r>
    </w:p>
    <w:p w14:paraId="30660E6A" w14:textId="0266DECB"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_Toc43459381 \h </w:instrText>
      </w:r>
      <w:r>
        <w:rPr>
          <w:noProof/>
        </w:rPr>
      </w:r>
      <w:r>
        <w:rPr>
          <w:noProof/>
        </w:rPr>
        <w:fldChar w:fldCharType="separate"/>
      </w:r>
      <w:r>
        <w:rPr>
          <w:noProof/>
        </w:rPr>
        <w:t>12</w:t>
      </w:r>
      <w:r>
        <w:rPr>
          <w:noProof/>
        </w:rPr>
        <w:fldChar w:fldCharType="end"/>
      </w:r>
    </w:p>
    <w:p w14:paraId="5643D14C" w14:textId="57BEC4F9" w:rsidR="00250526" w:rsidRDefault="00250526">
      <w:pPr>
        <w:pStyle w:val="TOC1"/>
        <w:rPr>
          <w:rFonts w:asciiTheme="minorHAnsi" w:hAnsiTheme="minorHAnsi" w:cstheme="minorBidi"/>
          <w:b w:val="0"/>
          <w:caps w:val="0"/>
          <w:noProof/>
          <w:color w:val="auto"/>
          <w:sz w:val="22"/>
          <w:szCs w:val="22"/>
        </w:rPr>
      </w:pPr>
      <w:r w:rsidRPr="007A5115">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_Toc43459382 \h </w:instrText>
      </w:r>
      <w:r>
        <w:rPr>
          <w:noProof/>
        </w:rPr>
      </w:r>
      <w:r>
        <w:rPr>
          <w:noProof/>
        </w:rPr>
        <w:fldChar w:fldCharType="separate"/>
      </w:r>
      <w:r>
        <w:rPr>
          <w:noProof/>
        </w:rPr>
        <w:t>13</w:t>
      </w:r>
      <w:r>
        <w:rPr>
          <w:noProof/>
        </w:rPr>
        <w:fldChar w:fldCharType="end"/>
      </w:r>
    </w:p>
    <w:p w14:paraId="02C133D2" w14:textId="69847330"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_Toc43459383 \h </w:instrText>
      </w:r>
      <w:r>
        <w:rPr>
          <w:noProof/>
        </w:rPr>
      </w:r>
      <w:r>
        <w:rPr>
          <w:noProof/>
        </w:rPr>
        <w:fldChar w:fldCharType="separate"/>
      </w:r>
      <w:r>
        <w:rPr>
          <w:noProof/>
        </w:rPr>
        <w:t>13</w:t>
      </w:r>
      <w:r>
        <w:rPr>
          <w:noProof/>
        </w:rPr>
        <w:fldChar w:fldCharType="end"/>
      </w:r>
    </w:p>
    <w:p w14:paraId="48ED9F49" w14:textId="5DDA91F1"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_Toc43459384 \h </w:instrText>
      </w:r>
      <w:r>
        <w:rPr>
          <w:noProof/>
        </w:rPr>
      </w:r>
      <w:r>
        <w:rPr>
          <w:noProof/>
        </w:rPr>
        <w:fldChar w:fldCharType="separate"/>
      </w:r>
      <w:r>
        <w:rPr>
          <w:noProof/>
        </w:rPr>
        <w:t>13</w:t>
      </w:r>
      <w:r>
        <w:rPr>
          <w:noProof/>
        </w:rPr>
        <w:fldChar w:fldCharType="end"/>
      </w:r>
    </w:p>
    <w:p w14:paraId="5F047C80" w14:textId="7E3B165B" w:rsidR="00250526" w:rsidRDefault="00250526">
      <w:pPr>
        <w:pStyle w:val="TOC1"/>
        <w:rPr>
          <w:rFonts w:asciiTheme="minorHAnsi" w:hAnsiTheme="minorHAnsi" w:cstheme="minorBidi"/>
          <w:b w:val="0"/>
          <w:caps w:val="0"/>
          <w:noProof/>
          <w:color w:val="auto"/>
          <w:sz w:val="22"/>
          <w:szCs w:val="22"/>
        </w:rPr>
      </w:pPr>
      <w:r w:rsidRPr="007A5115">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_Toc43459385 \h </w:instrText>
      </w:r>
      <w:r>
        <w:rPr>
          <w:noProof/>
        </w:rPr>
      </w:r>
      <w:r>
        <w:rPr>
          <w:noProof/>
        </w:rPr>
        <w:fldChar w:fldCharType="separate"/>
      </w:r>
      <w:r>
        <w:rPr>
          <w:noProof/>
        </w:rPr>
        <w:t>14</w:t>
      </w:r>
      <w:r>
        <w:rPr>
          <w:noProof/>
        </w:rPr>
        <w:fldChar w:fldCharType="end"/>
      </w:r>
    </w:p>
    <w:p w14:paraId="4A292832" w14:textId="0F6FC3E1"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_Toc43459386 \h </w:instrText>
      </w:r>
      <w:r>
        <w:rPr>
          <w:noProof/>
        </w:rPr>
      </w:r>
      <w:r>
        <w:rPr>
          <w:noProof/>
        </w:rPr>
        <w:fldChar w:fldCharType="separate"/>
      </w:r>
      <w:r>
        <w:rPr>
          <w:noProof/>
        </w:rPr>
        <w:t>14</w:t>
      </w:r>
      <w:r>
        <w:rPr>
          <w:noProof/>
        </w:rPr>
        <w:fldChar w:fldCharType="end"/>
      </w:r>
    </w:p>
    <w:p w14:paraId="27F7DD02" w14:textId="00B8850F"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_Toc43459387 \h </w:instrText>
      </w:r>
      <w:r>
        <w:rPr>
          <w:noProof/>
        </w:rPr>
      </w:r>
      <w:r>
        <w:rPr>
          <w:noProof/>
        </w:rPr>
        <w:fldChar w:fldCharType="separate"/>
      </w:r>
      <w:r>
        <w:rPr>
          <w:noProof/>
        </w:rPr>
        <w:t>15</w:t>
      </w:r>
      <w:r>
        <w:rPr>
          <w:noProof/>
        </w:rPr>
        <w:fldChar w:fldCharType="end"/>
      </w:r>
    </w:p>
    <w:p w14:paraId="6AE65D35" w14:textId="2B3D280F"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_Toc43459388 \h </w:instrText>
      </w:r>
      <w:r>
        <w:rPr>
          <w:noProof/>
        </w:rPr>
      </w:r>
      <w:r>
        <w:rPr>
          <w:noProof/>
        </w:rPr>
        <w:fldChar w:fldCharType="separate"/>
      </w:r>
      <w:r>
        <w:rPr>
          <w:noProof/>
        </w:rPr>
        <w:t>15</w:t>
      </w:r>
      <w:r>
        <w:rPr>
          <w:noProof/>
        </w:rPr>
        <w:fldChar w:fldCharType="end"/>
      </w:r>
    </w:p>
    <w:p w14:paraId="22929F09" w14:textId="1E9168A9"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_Toc43459389 \h </w:instrText>
      </w:r>
      <w:r>
        <w:rPr>
          <w:noProof/>
        </w:rPr>
      </w:r>
      <w:r>
        <w:rPr>
          <w:noProof/>
        </w:rPr>
        <w:fldChar w:fldCharType="separate"/>
      </w:r>
      <w:r>
        <w:rPr>
          <w:noProof/>
        </w:rPr>
        <w:t>15</w:t>
      </w:r>
      <w:r>
        <w:rPr>
          <w:noProof/>
        </w:rPr>
        <w:fldChar w:fldCharType="end"/>
      </w:r>
    </w:p>
    <w:p w14:paraId="6DEBDB95" w14:textId="1216AD2F"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_Toc43459390 \h </w:instrText>
      </w:r>
      <w:r>
        <w:rPr>
          <w:noProof/>
        </w:rPr>
      </w:r>
      <w:r>
        <w:rPr>
          <w:noProof/>
        </w:rPr>
        <w:fldChar w:fldCharType="separate"/>
      </w:r>
      <w:r>
        <w:rPr>
          <w:noProof/>
        </w:rPr>
        <w:t>16</w:t>
      </w:r>
      <w:r>
        <w:rPr>
          <w:noProof/>
        </w:rPr>
        <w:fldChar w:fldCharType="end"/>
      </w:r>
    </w:p>
    <w:p w14:paraId="0C53CFA1" w14:textId="631758C2" w:rsidR="00250526" w:rsidRDefault="00250526">
      <w:pPr>
        <w:pStyle w:val="TOC1"/>
        <w:rPr>
          <w:rFonts w:asciiTheme="minorHAnsi" w:hAnsiTheme="minorHAnsi" w:cstheme="minorBidi"/>
          <w:b w:val="0"/>
          <w:caps w:val="0"/>
          <w:noProof/>
          <w:color w:val="auto"/>
          <w:sz w:val="22"/>
          <w:szCs w:val="22"/>
        </w:rPr>
      </w:pPr>
      <w:r w:rsidRPr="007A5115">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_Toc43459391 \h </w:instrText>
      </w:r>
      <w:r>
        <w:rPr>
          <w:noProof/>
        </w:rPr>
      </w:r>
      <w:r>
        <w:rPr>
          <w:noProof/>
        </w:rPr>
        <w:fldChar w:fldCharType="separate"/>
      </w:r>
      <w:r>
        <w:rPr>
          <w:noProof/>
        </w:rPr>
        <w:t>16</w:t>
      </w:r>
      <w:r>
        <w:rPr>
          <w:noProof/>
        </w:rPr>
        <w:fldChar w:fldCharType="end"/>
      </w:r>
    </w:p>
    <w:p w14:paraId="06510791" w14:textId="63B90852"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_Toc43459392 \h </w:instrText>
      </w:r>
      <w:r>
        <w:rPr>
          <w:noProof/>
        </w:rPr>
      </w:r>
      <w:r>
        <w:rPr>
          <w:noProof/>
        </w:rPr>
        <w:fldChar w:fldCharType="separate"/>
      </w:r>
      <w:r>
        <w:rPr>
          <w:noProof/>
        </w:rPr>
        <w:t>16</w:t>
      </w:r>
      <w:r>
        <w:rPr>
          <w:noProof/>
        </w:rPr>
        <w:fldChar w:fldCharType="end"/>
      </w:r>
    </w:p>
    <w:p w14:paraId="6D9C025E" w14:textId="0FA1DA67"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_Toc43459393 \h </w:instrText>
      </w:r>
      <w:r>
        <w:rPr>
          <w:noProof/>
        </w:rPr>
      </w:r>
      <w:r>
        <w:rPr>
          <w:noProof/>
        </w:rPr>
        <w:fldChar w:fldCharType="separate"/>
      </w:r>
      <w:r>
        <w:rPr>
          <w:noProof/>
        </w:rPr>
        <w:t>17</w:t>
      </w:r>
      <w:r>
        <w:rPr>
          <w:noProof/>
        </w:rPr>
        <w:fldChar w:fldCharType="end"/>
      </w:r>
    </w:p>
    <w:p w14:paraId="1513AEF0" w14:textId="0BF2616F"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_Toc43459394 \h </w:instrText>
      </w:r>
      <w:r>
        <w:rPr>
          <w:noProof/>
        </w:rPr>
      </w:r>
      <w:r>
        <w:rPr>
          <w:noProof/>
        </w:rPr>
        <w:fldChar w:fldCharType="separate"/>
      </w:r>
      <w:r>
        <w:rPr>
          <w:noProof/>
        </w:rPr>
        <w:t>17</w:t>
      </w:r>
      <w:r>
        <w:rPr>
          <w:noProof/>
        </w:rPr>
        <w:fldChar w:fldCharType="end"/>
      </w:r>
    </w:p>
    <w:p w14:paraId="2F2AD81F" w14:textId="0419F498"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_Toc43459395 \h </w:instrText>
      </w:r>
      <w:r>
        <w:rPr>
          <w:noProof/>
        </w:rPr>
      </w:r>
      <w:r>
        <w:rPr>
          <w:noProof/>
        </w:rPr>
        <w:fldChar w:fldCharType="separate"/>
      </w:r>
      <w:r>
        <w:rPr>
          <w:noProof/>
        </w:rPr>
        <w:t>18</w:t>
      </w:r>
      <w:r>
        <w:rPr>
          <w:noProof/>
        </w:rPr>
        <w:fldChar w:fldCharType="end"/>
      </w:r>
    </w:p>
    <w:p w14:paraId="19B1FA2D" w14:textId="276972D2" w:rsidR="00250526" w:rsidRDefault="00250526">
      <w:pPr>
        <w:pStyle w:val="TOC1"/>
        <w:rPr>
          <w:rFonts w:asciiTheme="minorHAnsi" w:hAnsiTheme="minorHAnsi" w:cstheme="minorBidi"/>
          <w:b w:val="0"/>
          <w:caps w:val="0"/>
          <w:noProof/>
          <w:color w:val="auto"/>
          <w:sz w:val="22"/>
          <w:szCs w:val="22"/>
        </w:rPr>
      </w:pPr>
      <w:r w:rsidRPr="007A5115">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_Toc43459396 \h </w:instrText>
      </w:r>
      <w:r>
        <w:rPr>
          <w:noProof/>
        </w:rPr>
      </w:r>
      <w:r>
        <w:rPr>
          <w:noProof/>
        </w:rPr>
        <w:fldChar w:fldCharType="separate"/>
      </w:r>
      <w:r>
        <w:rPr>
          <w:noProof/>
        </w:rPr>
        <w:t>18</w:t>
      </w:r>
      <w:r>
        <w:rPr>
          <w:noProof/>
        </w:rPr>
        <w:fldChar w:fldCharType="end"/>
      </w:r>
    </w:p>
    <w:p w14:paraId="5BD74CD0" w14:textId="676E8E1B"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_Toc43459397 \h </w:instrText>
      </w:r>
      <w:r>
        <w:rPr>
          <w:noProof/>
        </w:rPr>
      </w:r>
      <w:r>
        <w:rPr>
          <w:noProof/>
        </w:rPr>
        <w:fldChar w:fldCharType="separate"/>
      </w:r>
      <w:r>
        <w:rPr>
          <w:noProof/>
        </w:rPr>
        <w:t>18</w:t>
      </w:r>
      <w:r>
        <w:rPr>
          <w:noProof/>
        </w:rPr>
        <w:fldChar w:fldCharType="end"/>
      </w:r>
    </w:p>
    <w:p w14:paraId="6DAAB7CD" w14:textId="3CEF72AE"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_Toc43459398 \h </w:instrText>
      </w:r>
      <w:r>
        <w:rPr>
          <w:noProof/>
        </w:rPr>
      </w:r>
      <w:r>
        <w:rPr>
          <w:noProof/>
        </w:rPr>
        <w:fldChar w:fldCharType="separate"/>
      </w:r>
      <w:r>
        <w:rPr>
          <w:noProof/>
        </w:rPr>
        <w:t>18</w:t>
      </w:r>
      <w:r>
        <w:rPr>
          <w:noProof/>
        </w:rPr>
        <w:fldChar w:fldCharType="end"/>
      </w:r>
    </w:p>
    <w:p w14:paraId="495A376C" w14:textId="69D97E6E"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_Toc43459399 \h </w:instrText>
      </w:r>
      <w:r>
        <w:rPr>
          <w:noProof/>
        </w:rPr>
      </w:r>
      <w:r>
        <w:rPr>
          <w:noProof/>
        </w:rPr>
        <w:fldChar w:fldCharType="separate"/>
      </w:r>
      <w:r>
        <w:rPr>
          <w:noProof/>
        </w:rPr>
        <w:t>18</w:t>
      </w:r>
      <w:r>
        <w:rPr>
          <w:noProof/>
        </w:rPr>
        <w:fldChar w:fldCharType="end"/>
      </w:r>
    </w:p>
    <w:p w14:paraId="250CFF21" w14:textId="03A7E632"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_Toc43459400 \h </w:instrText>
      </w:r>
      <w:r>
        <w:rPr>
          <w:noProof/>
        </w:rPr>
      </w:r>
      <w:r>
        <w:rPr>
          <w:noProof/>
        </w:rPr>
        <w:fldChar w:fldCharType="separate"/>
      </w:r>
      <w:r>
        <w:rPr>
          <w:noProof/>
        </w:rPr>
        <w:t>18</w:t>
      </w:r>
      <w:r>
        <w:rPr>
          <w:noProof/>
        </w:rPr>
        <w:fldChar w:fldCharType="end"/>
      </w:r>
    </w:p>
    <w:p w14:paraId="7EA4671B" w14:textId="5C745E7E"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_Toc43459401 \h </w:instrText>
      </w:r>
      <w:r>
        <w:rPr>
          <w:noProof/>
        </w:rPr>
      </w:r>
      <w:r>
        <w:rPr>
          <w:noProof/>
        </w:rPr>
        <w:fldChar w:fldCharType="separate"/>
      </w:r>
      <w:r>
        <w:rPr>
          <w:noProof/>
        </w:rPr>
        <w:t>19</w:t>
      </w:r>
      <w:r>
        <w:rPr>
          <w:noProof/>
        </w:rPr>
        <w:fldChar w:fldCharType="end"/>
      </w:r>
    </w:p>
    <w:p w14:paraId="04147A03" w14:textId="50DD36ED"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_Toc43459402 \h </w:instrText>
      </w:r>
      <w:r>
        <w:rPr>
          <w:noProof/>
        </w:rPr>
      </w:r>
      <w:r>
        <w:rPr>
          <w:noProof/>
        </w:rPr>
        <w:fldChar w:fldCharType="separate"/>
      </w:r>
      <w:r>
        <w:rPr>
          <w:noProof/>
        </w:rPr>
        <w:t>19</w:t>
      </w:r>
      <w:r>
        <w:rPr>
          <w:noProof/>
        </w:rPr>
        <w:fldChar w:fldCharType="end"/>
      </w:r>
    </w:p>
    <w:p w14:paraId="20997AAA" w14:textId="448ADBED"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_Toc43459403 \h </w:instrText>
      </w:r>
      <w:r>
        <w:rPr>
          <w:noProof/>
        </w:rPr>
      </w:r>
      <w:r>
        <w:rPr>
          <w:noProof/>
        </w:rPr>
        <w:fldChar w:fldCharType="separate"/>
      </w:r>
      <w:r>
        <w:rPr>
          <w:noProof/>
        </w:rPr>
        <w:t>19</w:t>
      </w:r>
      <w:r>
        <w:rPr>
          <w:noProof/>
        </w:rPr>
        <w:fldChar w:fldCharType="end"/>
      </w:r>
    </w:p>
    <w:p w14:paraId="3B03A0BA" w14:textId="62095315"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_Toc43459404 \h </w:instrText>
      </w:r>
      <w:r>
        <w:rPr>
          <w:noProof/>
        </w:rPr>
      </w:r>
      <w:r>
        <w:rPr>
          <w:noProof/>
        </w:rPr>
        <w:fldChar w:fldCharType="separate"/>
      </w:r>
      <w:r>
        <w:rPr>
          <w:noProof/>
        </w:rPr>
        <w:t>20</w:t>
      </w:r>
      <w:r>
        <w:rPr>
          <w:noProof/>
        </w:rPr>
        <w:fldChar w:fldCharType="end"/>
      </w:r>
    </w:p>
    <w:p w14:paraId="1539D8AA" w14:textId="1D01E5FC" w:rsidR="00250526" w:rsidRDefault="00250526">
      <w:pPr>
        <w:pStyle w:val="TOC1"/>
        <w:rPr>
          <w:rFonts w:asciiTheme="minorHAnsi" w:hAnsiTheme="minorHAnsi" w:cstheme="minorBidi"/>
          <w:b w:val="0"/>
          <w:caps w:val="0"/>
          <w:noProof/>
          <w:color w:val="auto"/>
          <w:sz w:val="22"/>
          <w:szCs w:val="22"/>
        </w:rPr>
      </w:pPr>
      <w:r w:rsidRPr="007A5115">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_Toc43459405 \h </w:instrText>
      </w:r>
      <w:r>
        <w:rPr>
          <w:noProof/>
        </w:rPr>
      </w:r>
      <w:r>
        <w:rPr>
          <w:noProof/>
        </w:rPr>
        <w:fldChar w:fldCharType="separate"/>
      </w:r>
      <w:r>
        <w:rPr>
          <w:noProof/>
        </w:rPr>
        <w:t>20</w:t>
      </w:r>
      <w:r>
        <w:rPr>
          <w:noProof/>
        </w:rPr>
        <w:fldChar w:fldCharType="end"/>
      </w:r>
    </w:p>
    <w:p w14:paraId="6739A41C" w14:textId="05CDCF7D" w:rsidR="00250526" w:rsidRDefault="00250526">
      <w:pPr>
        <w:pStyle w:val="TOC1"/>
        <w:rPr>
          <w:rFonts w:asciiTheme="minorHAnsi" w:hAnsiTheme="minorHAnsi" w:cstheme="minorBidi"/>
          <w:b w:val="0"/>
          <w:caps w:val="0"/>
          <w:noProof/>
          <w:color w:val="auto"/>
          <w:sz w:val="22"/>
          <w:szCs w:val="22"/>
        </w:rPr>
      </w:pPr>
      <w:r w:rsidRPr="007A5115">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_Toc43459406 \h </w:instrText>
      </w:r>
      <w:r>
        <w:rPr>
          <w:noProof/>
        </w:rPr>
      </w:r>
      <w:r>
        <w:rPr>
          <w:noProof/>
        </w:rPr>
        <w:fldChar w:fldCharType="separate"/>
      </w:r>
      <w:r>
        <w:rPr>
          <w:noProof/>
        </w:rPr>
        <w:t>21</w:t>
      </w:r>
      <w:r>
        <w:rPr>
          <w:noProof/>
        </w:rPr>
        <w:fldChar w:fldCharType="end"/>
      </w:r>
    </w:p>
    <w:p w14:paraId="2959A269" w14:textId="10445F8E"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_Toc43459407 \h </w:instrText>
      </w:r>
      <w:r>
        <w:rPr>
          <w:noProof/>
        </w:rPr>
      </w:r>
      <w:r>
        <w:rPr>
          <w:noProof/>
        </w:rPr>
        <w:fldChar w:fldCharType="separate"/>
      </w:r>
      <w:r>
        <w:rPr>
          <w:noProof/>
        </w:rPr>
        <w:t>21</w:t>
      </w:r>
      <w:r>
        <w:rPr>
          <w:noProof/>
        </w:rPr>
        <w:fldChar w:fldCharType="end"/>
      </w:r>
    </w:p>
    <w:p w14:paraId="6EB8609F" w14:textId="2435A992"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_Toc43459408 \h </w:instrText>
      </w:r>
      <w:r>
        <w:rPr>
          <w:noProof/>
        </w:rPr>
      </w:r>
      <w:r>
        <w:rPr>
          <w:noProof/>
        </w:rPr>
        <w:fldChar w:fldCharType="separate"/>
      </w:r>
      <w:r>
        <w:rPr>
          <w:noProof/>
        </w:rPr>
        <w:t>23</w:t>
      </w:r>
      <w:r>
        <w:rPr>
          <w:noProof/>
        </w:rPr>
        <w:fldChar w:fldCharType="end"/>
      </w:r>
    </w:p>
    <w:p w14:paraId="325FA2BB" w14:textId="3E1E7124"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color w:val="auto"/>
        </w:rPr>
        <w:t>8.3</w:t>
      </w:r>
      <w:r>
        <w:rPr>
          <w:rFonts w:asciiTheme="minorHAnsi" w:hAnsiTheme="minorHAnsi" w:cstheme="minorBidi"/>
          <w:bCs w:val="0"/>
          <w:smallCaps w:val="0"/>
          <w:noProof/>
          <w:color w:val="auto"/>
          <w:sz w:val="22"/>
          <w:szCs w:val="22"/>
        </w:rPr>
        <w:tab/>
      </w:r>
      <w:r>
        <w:rPr>
          <w:noProof/>
        </w:rPr>
        <w:t xml:space="preserve">Appendix 3: </w:t>
      </w:r>
      <w:r w:rsidRPr="007A5115">
        <w:rPr>
          <w:noProof/>
          <w:color w:val="auto"/>
        </w:rPr>
        <w:t>Paediatric dosing information</w:t>
      </w:r>
      <w:r>
        <w:rPr>
          <w:noProof/>
        </w:rPr>
        <w:tab/>
      </w:r>
      <w:r>
        <w:rPr>
          <w:noProof/>
        </w:rPr>
        <w:fldChar w:fldCharType="begin"/>
      </w:r>
      <w:r>
        <w:rPr>
          <w:noProof/>
        </w:rPr>
        <w:instrText xml:space="preserve"> PAGEREF _Toc43459409 \h </w:instrText>
      </w:r>
      <w:r>
        <w:rPr>
          <w:noProof/>
        </w:rPr>
      </w:r>
      <w:r>
        <w:rPr>
          <w:noProof/>
        </w:rPr>
        <w:fldChar w:fldCharType="separate"/>
      </w:r>
      <w:r>
        <w:rPr>
          <w:noProof/>
        </w:rPr>
        <w:t>25</w:t>
      </w:r>
      <w:r>
        <w:rPr>
          <w:noProof/>
        </w:rPr>
        <w:fldChar w:fldCharType="end"/>
      </w:r>
    </w:p>
    <w:p w14:paraId="19F2BA3A" w14:textId="3172A969"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8.4</w:t>
      </w:r>
      <w:r>
        <w:rPr>
          <w:rFonts w:asciiTheme="minorHAnsi" w:hAnsiTheme="minorHAnsi" w:cstheme="minorBidi"/>
          <w:bCs w:val="0"/>
          <w:smallCaps w:val="0"/>
          <w:noProof/>
          <w:color w:val="auto"/>
          <w:sz w:val="22"/>
          <w:szCs w:val="22"/>
        </w:rPr>
        <w:tab/>
      </w:r>
      <w:r>
        <w:rPr>
          <w:noProof/>
        </w:rPr>
        <w:t>Appendix 4: Organisational Structure and Responsibilities</w:t>
      </w:r>
      <w:r>
        <w:rPr>
          <w:noProof/>
        </w:rPr>
        <w:tab/>
      </w:r>
      <w:r>
        <w:rPr>
          <w:noProof/>
        </w:rPr>
        <w:fldChar w:fldCharType="begin"/>
      </w:r>
      <w:r>
        <w:rPr>
          <w:noProof/>
        </w:rPr>
        <w:instrText xml:space="preserve"> PAGEREF _Toc43459410 \h </w:instrText>
      </w:r>
      <w:r>
        <w:rPr>
          <w:noProof/>
        </w:rPr>
      </w:r>
      <w:r>
        <w:rPr>
          <w:noProof/>
        </w:rPr>
        <w:fldChar w:fldCharType="separate"/>
      </w:r>
      <w:r>
        <w:rPr>
          <w:noProof/>
        </w:rPr>
        <w:t>28</w:t>
      </w:r>
      <w:r>
        <w:rPr>
          <w:noProof/>
        </w:rPr>
        <w:fldChar w:fldCharType="end"/>
      </w:r>
    </w:p>
    <w:p w14:paraId="0FDEF1D4" w14:textId="41C97AE0" w:rsidR="00250526" w:rsidRDefault="00250526">
      <w:pPr>
        <w:pStyle w:val="TOC2"/>
        <w:rPr>
          <w:rFonts w:asciiTheme="minorHAnsi" w:hAnsiTheme="minorHAnsi" w:cstheme="minorBidi"/>
          <w:bCs w:val="0"/>
          <w:smallCaps w:val="0"/>
          <w:noProof/>
          <w:color w:val="auto"/>
          <w:sz w:val="22"/>
          <w:szCs w:val="22"/>
        </w:rPr>
      </w:pPr>
      <w:r w:rsidRPr="007A5115">
        <w:rPr>
          <w:rFonts w:cs="Times New Roman"/>
          <w:noProof/>
        </w:rPr>
        <w:t>8.5</w:t>
      </w:r>
      <w:r>
        <w:rPr>
          <w:rFonts w:asciiTheme="minorHAnsi" w:hAnsiTheme="minorHAnsi" w:cstheme="minorBidi"/>
          <w:bCs w:val="0"/>
          <w:smallCaps w:val="0"/>
          <w:noProof/>
          <w:color w:val="auto"/>
          <w:sz w:val="22"/>
          <w:szCs w:val="22"/>
        </w:rPr>
        <w:tab/>
      </w:r>
      <w:r>
        <w:rPr>
          <w:noProof/>
        </w:rPr>
        <w:t>Appendix 5: Organisational Details</w:t>
      </w:r>
      <w:r>
        <w:rPr>
          <w:noProof/>
        </w:rPr>
        <w:tab/>
      </w:r>
      <w:r>
        <w:rPr>
          <w:noProof/>
        </w:rPr>
        <w:fldChar w:fldCharType="begin"/>
      </w:r>
      <w:r>
        <w:rPr>
          <w:noProof/>
        </w:rPr>
        <w:instrText xml:space="preserve"> PAGEREF _Toc43459411 \h </w:instrText>
      </w:r>
      <w:r>
        <w:rPr>
          <w:noProof/>
        </w:rPr>
      </w:r>
      <w:r>
        <w:rPr>
          <w:noProof/>
        </w:rPr>
        <w:fldChar w:fldCharType="separate"/>
      </w:r>
      <w:r>
        <w:rPr>
          <w:noProof/>
        </w:rPr>
        <w:t>29</w:t>
      </w:r>
      <w:r>
        <w:rPr>
          <w:noProof/>
        </w:rPr>
        <w:fldChar w:fldCharType="end"/>
      </w:r>
    </w:p>
    <w:p w14:paraId="76F012AD" w14:textId="4CE863B3" w:rsidR="00250526" w:rsidRDefault="00250526">
      <w:pPr>
        <w:pStyle w:val="TOC1"/>
        <w:rPr>
          <w:rFonts w:asciiTheme="minorHAnsi" w:hAnsiTheme="minorHAnsi" w:cstheme="minorBidi"/>
          <w:b w:val="0"/>
          <w:caps w:val="0"/>
          <w:noProof/>
          <w:color w:val="auto"/>
          <w:sz w:val="22"/>
          <w:szCs w:val="22"/>
        </w:rPr>
      </w:pPr>
      <w:r w:rsidRPr="007A5115">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_Toc43459412 \h </w:instrText>
      </w:r>
      <w:r>
        <w:rPr>
          <w:noProof/>
        </w:rPr>
      </w:r>
      <w:r>
        <w:rPr>
          <w:noProof/>
        </w:rPr>
        <w:fldChar w:fldCharType="separate"/>
      </w:r>
      <w:r>
        <w:rPr>
          <w:noProof/>
        </w:rPr>
        <w:t>30</w:t>
      </w:r>
      <w:r>
        <w:rPr>
          <w:noProof/>
        </w:rPr>
        <w:fldChar w:fldCharType="end"/>
      </w:r>
    </w:p>
    <w:p w14:paraId="0DA9E617" w14:textId="66962857" w:rsidR="004B65DD" w:rsidRPr="00734153" w:rsidRDefault="004B65DD" w:rsidP="00F123A0">
      <w:pPr>
        <w:sectPr w:rsidR="004B65DD" w:rsidRPr="00734153" w:rsidSect="009B2D72">
          <w:headerReference w:type="default" r:id="rId13"/>
          <w:footerReference w:type="default" r:id="rId14"/>
          <w:footnotePr>
            <w:numFmt w:val="lowerLetter"/>
          </w:footnotePr>
          <w:pgSz w:w="11907" w:h="16840" w:code="9"/>
          <w:pgMar w:top="1418" w:right="1134" w:bottom="1134" w:left="1134" w:header="720" w:footer="720" w:gutter="0"/>
          <w:cols w:space="720"/>
        </w:sectPr>
      </w:pPr>
      <w:r w:rsidRPr="00734153">
        <w:fldChar w:fldCharType="end"/>
      </w:r>
    </w:p>
    <w:p w14:paraId="49ECA944" w14:textId="77777777" w:rsidR="007975BC" w:rsidRPr="00734153" w:rsidRDefault="004B65DD" w:rsidP="00F123A0">
      <w:pPr>
        <w:pStyle w:val="StyleHeading1Linespacingsingle"/>
        <w:numPr>
          <w:ilvl w:val="0"/>
          <w:numId w:val="2"/>
        </w:numPr>
      </w:pPr>
      <w:bookmarkStart w:id="31" w:name="_Toc215456652"/>
      <w:bookmarkStart w:id="32" w:name="_Ref247359968"/>
      <w:bookmarkStart w:id="33" w:name="_Toc38099236"/>
      <w:bookmarkStart w:id="34" w:name="_Toc43459362"/>
      <w:r w:rsidRPr="00734153">
        <w:lastRenderedPageBreak/>
        <w:t>BACKGROUND AND RATIONALE</w:t>
      </w:r>
      <w:bookmarkEnd w:id="31"/>
      <w:bookmarkEnd w:id="32"/>
      <w:bookmarkEnd w:id="33"/>
      <w:bookmarkEnd w:id="34"/>
    </w:p>
    <w:p w14:paraId="1726764A" w14:textId="77777777" w:rsidR="00392BCB" w:rsidRPr="00734153" w:rsidRDefault="00392BCB" w:rsidP="00F123A0">
      <w:bookmarkStart w:id="35" w:name="_Ref247359498"/>
    </w:p>
    <w:p w14:paraId="090AAAD3" w14:textId="61AF0B48" w:rsidR="00A62D78" w:rsidRPr="00AC6D9C" w:rsidRDefault="00A62D78" w:rsidP="00E0475A">
      <w:pPr>
        <w:pStyle w:val="Heading2"/>
      </w:pPr>
      <w:bookmarkStart w:id="36" w:name="_Toc38099237"/>
      <w:bookmarkStart w:id="37" w:name="_Toc43459363"/>
      <w:r w:rsidRPr="00AC6D9C">
        <w:t>S</w:t>
      </w:r>
      <w:r w:rsidR="00295817" w:rsidRPr="00AC6D9C">
        <w:t>etting</w:t>
      </w:r>
      <w:bookmarkEnd w:id="36"/>
      <w:bookmarkEnd w:id="37"/>
    </w:p>
    <w:p w14:paraId="7982A7B2" w14:textId="14FB866C"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F123A0">
        <w:t>irus-</w:t>
      </w:r>
      <w:r w:rsidRPr="00F123A0">
        <w:rPr>
          <w:u w:val="single"/>
        </w:rPr>
        <w:t>i</w:t>
      </w:r>
      <w:r w:rsidRPr="00F123A0">
        <w:t xml:space="preserve">nduced </w:t>
      </w:r>
      <w:r w:rsidRPr="00F123A0">
        <w:rPr>
          <w:u w:val="single"/>
        </w:rPr>
        <w:t>d</w:t>
      </w:r>
      <w:r w:rsidRPr="00F123A0">
        <w:t>isease (COVID-19) emerged in Wuhan, China. A month later the Chinese Center for Disease Control and Prevention identified a new beta-coronavirus (SARS coronavirus 2, or SARS-CoV-2) as the aetiological agent.</w:t>
      </w:r>
      <w:hyperlink w:anchor="_ENREF_1" w:tooltip="Zhu, 2020 #6" w:history="1">
        <w:r w:rsidR="00B4591A"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B4591A" w:rsidRPr="00F123A0">
          <w:instrText xml:space="preserve"> ADDIN EN.CITE </w:instrText>
        </w:r>
        <w:r w:rsidR="00B4591A"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B4591A" w:rsidRPr="00F123A0">
          <w:instrText xml:space="preserve"> ADDIN EN.CITE.DATA </w:instrText>
        </w:r>
        <w:r w:rsidR="00B4591A" w:rsidRPr="00F123A0">
          <w:fldChar w:fldCharType="end"/>
        </w:r>
        <w:r w:rsidR="00B4591A" w:rsidRPr="00F123A0">
          <w:fldChar w:fldCharType="separate"/>
        </w:r>
        <w:r w:rsidR="00B4591A" w:rsidRPr="00F123A0">
          <w:rPr>
            <w:noProof/>
            <w:vertAlign w:val="superscript"/>
          </w:rPr>
          <w:t>1</w:t>
        </w:r>
        <w:r w:rsidR="00B4591A" w:rsidRPr="00F123A0">
          <w:rPr>
            <w:lang w:val="en-US"/>
          </w:rPr>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 w:tooltip="Huang, 2020 #5" w:history="1">
        <w:r w:rsidR="00B4591A" w:rsidRPr="00F123A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B4591A" w:rsidRPr="00F123A0">
          <w:instrText xml:space="preserve"> ADDIN EN.CITE </w:instrText>
        </w:r>
        <w:r w:rsidR="00B4591A" w:rsidRPr="00F123A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B4591A" w:rsidRPr="00F123A0">
          <w:instrText xml:space="preserve"> ADDIN EN.CITE.DATA </w:instrText>
        </w:r>
        <w:r w:rsidR="00B4591A" w:rsidRPr="00F123A0">
          <w:fldChar w:fldCharType="end"/>
        </w:r>
        <w:r w:rsidR="00B4591A" w:rsidRPr="00F123A0">
          <w:fldChar w:fldCharType="separate"/>
        </w:r>
        <w:r w:rsidR="00B4591A" w:rsidRPr="00F123A0">
          <w:rPr>
            <w:noProof/>
            <w:vertAlign w:val="superscript"/>
          </w:rPr>
          <w:t>2-4</w:t>
        </w:r>
        <w:r w:rsidR="00B4591A" w:rsidRPr="00F123A0">
          <w:rPr>
            <w:lang w:val="en-US"/>
          </w:rPr>
          <w:fldChar w:fldCharType="end"/>
        </w:r>
      </w:hyperlink>
      <w:r w:rsidRPr="00F123A0">
        <w:t xml:space="preserve"> The progression from prodrome (usually fever, fatigue and cough) to severe pneumonia requiring oxygen support or mechanical ventilation often takes one to two weeks after the onset of symptoms.</w:t>
      </w:r>
      <w:hyperlink w:anchor="_ENREF_2" w:tooltip="Huang, 2020 #5" w:history="1">
        <w:r w:rsidR="00B4591A"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B4591A" w:rsidRPr="00F123A0">
          <w:instrText xml:space="preserve"> ADDIN EN.CITE </w:instrText>
        </w:r>
        <w:r w:rsidR="00B4591A"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B4591A" w:rsidRPr="00F123A0">
          <w:instrText xml:space="preserve"> ADDIN EN.CITE.DATA </w:instrText>
        </w:r>
        <w:r w:rsidR="00B4591A" w:rsidRPr="00F123A0">
          <w:fldChar w:fldCharType="end"/>
        </w:r>
        <w:r w:rsidR="00B4591A" w:rsidRPr="00F123A0">
          <w:fldChar w:fldCharType="separate"/>
        </w:r>
        <w:r w:rsidR="00B4591A" w:rsidRPr="00F123A0">
          <w:rPr>
            <w:noProof/>
            <w:vertAlign w:val="superscript"/>
          </w:rPr>
          <w:t>2</w:t>
        </w:r>
        <w:r w:rsidR="00B4591A" w:rsidRPr="00F123A0">
          <w:rPr>
            <w:lang w:val="en-US"/>
          </w:rPr>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p>
    <w:bookmarkEnd w:id="35"/>
    <w:p w14:paraId="17D1FA2C" w14:textId="77777777" w:rsidR="00392BCB" w:rsidRPr="00734153" w:rsidRDefault="00392BCB" w:rsidP="00F123A0"/>
    <w:p w14:paraId="1624E7DD" w14:textId="4D0D3BB5" w:rsidR="00A62D78" w:rsidRDefault="00A62D78" w:rsidP="00E0475A">
      <w:pPr>
        <w:pStyle w:val="Heading2"/>
      </w:pPr>
      <w:bookmarkStart w:id="38" w:name="_Toc244455447"/>
      <w:bookmarkStart w:id="39" w:name="_Toc244547126"/>
      <w:bookmarkStart w:id="40" w:name="_Toc244455448"/>
      <w:bookmarkStart w:id="41" w:name="_Toc244547127"/>
      <w:bookmarkStart w:id="42" w:name="_Toc38099238"/>
      <w:bookmarkStart w:id="43" w:name="_Toc43459364"/>
      <w:bookmarkEnd w:id="38"/>
      <w:bookmarkEnd w:id="39"/>
      <w:bookmarkEnd w:id="40"/>
      <w:bookmarkEnd w:id="41"/>
      <w:r>
        <w:t>Treatment Options</w:t>
      </w:r>
      <w:bookmarkEnd w:id="42"/>
      <w:bookmarkEnd w:id="43"/>
    </w:p>
    <w:p w14:paraId="3192D3DF" w14:textId="1321D6F7" w:rsidR="00AC6D9C" w:rsidRPr="00E23519" w:rsidRDefault="00565936" w:rsidP="00AC6D9C">
      <w:pPr>
        <w:pStyle w:val="Heading3"/>
      </w:pPr>
      <w:bookmarkStart w:id="44" w:name="_Toc37064396"/>
      <w:bookmarkStart w:id="45" w:name="_Toc38099239"/>
      <w:bookmarkStart w:id="46" w:name="_Toc43459365"/>
      <w:r>
        <w:t>Main</w:t>
      </w:r>
      <w:r w:rsidR="00AC6D9C" w:rsidRPr="00E23519">
        <w:t xml:space="preserve"> randomisation</w:t>
      </w:r>
      <w:bookmarkEnd w:id="44"/>
      <w:bookmarkEnd w:id="45"/>
      <w:bookmarkEnd w:id="46"/>
    </w:p>
    <w:p w14:paraId="24AF0257" w14:textId="48165502" w:rsidR="004D7874" w:rsidRDefault="004D7874" w:rsidP="00F123A0">
      <w:del w:id="47" w:author="Martin Landray" w:date="2020-06-17T20:25:00Z">
        <w:r w:rsidRPr="009B4E83" w:rsidDel="002E270A">
          <w:delText>There are currently no approved treatments for COVID-19.</w:delText>
        </w:r>
        <w:r w:rsidDel="002E270A">
          <w:delText xml:space="preserve"> </w:delText>
        </w:r>
      </w:del>
      <w:r w:rsidR="00F33645">
        <w:t xml:space="preserve">This protocol </w:t>
      </w:r>
      <w:r>
        <w:t xml:space="preserve">allows reliable assessment of the effects of multiple different treatments (including re-purposed and novel drugs) on major outcomes in COVID-19. </w:t>
      </w:r>
      <w:r w:rsidR="00265B14">
        <w:t>All patients will receive usual care for the participating hospital.</w:t>
      </w:r>
    </w:p>
    <w:p w14:paraId="5A1073F9" w14:textId="77777777" w:rsidR="00F54689" w:rsidRDefault="00F54689" w:rsidP="00F123A0"/>
    <w:p w14:paraId="368E1727" w14:textId="7B9C959D" w:rsidR="00013106" w:rsidRDefault="00F54689" w:rsidP="00F54689">
      <w:r>
        <w:t xml:space="preserve">From version 6.0 of the protocol, a factorial design </w:t>
      </w:r>
      <w:r w:rsidRPr="00F54689">
        <w:t>will be used</w:t>
      </w:r>
      <w:r w:rsidR="00013106">
        <w:t xml:space="preserve"> </w:t>
      </w:r>
      <w:r w:rsidR="003210C8">
        <w:t xml:space="preserve">such that eligible </w:t>
      </w:r>
      <w:r w:rsidR="00E875F8">
        <w:t xml:space="preserve">and consenting </w:t>
      </w:r>
      <w:r w:rsidR="003210C8">
        <w:t xml:space="preserve">participants </w:t>
      </w:r>
      <w:r w:rsidR="00E875F8">
        <w:t xml:space="preserve">may be </w:t>
      </w:r>
      <w:r w:rsidR="003210C8">
        <w:t>randomised to one of the treatment arms in Randomisation A</w:t>
      </w:r>
      <w:r w:rsidR="00B7528B">
        <w:t xml:space="preserve"> </w:t>
      </w:r>
      <w:r w:rsidR="003210C8">
        <w:t>and, simultaneously, to one of the treatment arms in Randomisation B.</w:t>
      </w:r>
    </w:p>
    <w:p w14:paraId="531D0A10" w14:textId="77777777" w:rsidR="00720B07" w:rsidRDefault="00720B07" w:rsidP="00013106">
      <w:pPr>
        <w:rPr>
          <w:b/>
        </w:rPr>
      </w:pPr>
    </w:p>
    <w:p w14:paraId="6C0B545B" w14:textId="0481BF9B" w:rsidR="00F33645" w:rsidRDefault="003210C8" w:rsidP="00013106">
      <w:r w:rsidRPr="003210C8">
        <w:rPr>
          <w:b/>
        </w:rPr>
        <w:t xml:space="preserve">Randomisation </w:t>
      </w:r>
      <w:r w:rsidR="00E73A91">
        <w:rPr>
          <w:b/>
        </w:rPr>
        <w:t xml:space="preserve">part </w:t>
      </w:r>
      <w:r w:rsidRPr="003210C8">
        <w:rPr>
          <w:b/>
        </w:rPr>
        <w:t>A:</w:t>
      </w:r>
      <w:r>
        <w:rPr>
          <w:b/>
        </w:rPr>
        <w:t xml:space="preserve"> </w:t>
      </w:r>
      <w:r w:rsidR="00013106">
        <w:t xml:space="preserve">Eligible patients </w:t>
      </w:r>
      <w:del w:id="48" w:author="Richard Haynes" w:date="2020-06-09T21:03:00Z">
        <w:r w:rsidR="00013106" w:rsidDel="0009515F">
          <w:delText xml:space="preserve">will </w:delText>
        </w:r>
      </w:del>
      <w:ins w:id="49" w:author="Richard Haynes" w:date="2020-06-09T21:03:00Z">
        <w:r w:rsidR="0009515F">
          <w:t xml:space="preserve">may </w:t>
        </w:r>
      </w:ins>
      <w:r w:rsidR="00013106">
        <w:t xml:space="preserve">be randomly allocated </w:t>
      </w:r>
      <w:r w:rsidR="004D7874">
        <w:t xml:space="preserve">between </w:t>
      </w:r>
      <w:r w:rsidR="006520D5">
        <w:t xml:space="preserve">the following </w:t>
      </w:r>
      <w:r w:rsidR="004D7874">
        <w:t xml:space="preserve">treatment </w:t>
      </w:r>
      <w:r w:rsidR="00F33645">
        <w:t>arms</w:t>
      </w:r>
      <w:r w:rsidR="00AD611C">
        <w:t xml:space="preserve"> (although not all arms may be available at any one time)</w:t>
      </w:r>
      <w:r w:rsidR="00265B14">
        <w:t xml:space="preserve">: </w:t>
      </w:r>
    </w:p>
    <w:p w14:paraId="01483ABD" w14:textId="055439AE" w:rsidR="00F33645" w:rsidRDefault="00F33645" w:rsidP="00F33645">
      <w:pPr>
        <w:pStyle w:val="Default"/>
        <w:contextualSpacing/>
        <w:jc w:val="both"/>
      </w:pPr>
    </w:p>
    <w:p w14:paraId="0A2A95DB" w14:textId="78CE8767" w:rsidR="00F33645" w:rsidRPr="009B4E83" w:rsidRDefault="00F33645" w:rsidP="00F86D49">
      <w:pPr>
        <w:pStyle w:val="Default"/>
        <w:numPr>
          <w:ilvl w:val="0"/>
          <w:numId w:val="27"/>
        </w:numPr>
        <w:contextualSpacing/>
        <w:jc w:val="both"/>
        <w:rPr>
          <w:bCs/>
        </w:rPr>
      </w:pPr>
      <w:r w:rsidRPr="009B4E83">
        <w:rPr>
          <w:b/>
          <w:bCs/>
        </w:rPr>
        <w:t>No additional treatment</w:t>
      </w:r>
      <w:ins w:id="50" w:author="Martin Landray" w:date="2020-06-17T20:25:00Z">
        <w:r w:rsidR="002E270A">
          <w:rPr>
            <w:b/>
            <w:bCs/>
          </w:rPr>
          <w:t>:</w:t>
        </w:r>
      </w:ins>
      <w:del w:id="51" w:author="Martin Landray" w:date="2020-06-17T20:25:00Z">
        <w:r w:rsidRPr="009B4E83" w:rsidDel="002E270A">
          <w:rPr>
            <w:b/>
            <w:bCs/>
          </w:rPr>
          <w:delText>:</w:delText>
        </w:r>
        <w:r w:rsidRPr="009B4E83" w:rsidDel="002E270A">
          <w:rPr>
            <w:bCs/>
          </w:rPr>
          <w:delText xml:space="preserve"> There are currently no approved anti-viral</w:delText>
        </w:r>
        <w:r w:rsidDel="002E270A">
          <w:rPr>
            <w:bCs/>
          </w:rPr>
          <w:delText xml:space="preserve"> or host-directed</w:delText>
        </w:r>
        <w:r w:rsidRPr="009B4E83" w:rsidDel="002E270A">
          <w:rPr>
            <w:bCs/>
          </w:rPr>
          <w:delText xml:space="preserve"> treatments for COVID-19</w:delText>
        </w:r>
      </w:del>
      <w:r w:rsidRPr="009B4E83">
        <w:rPr>
          <w:bCs/>
        </w:rPr>
        <w:t>.</w:t>
      </w:r>
    </w:p>
    <w:p w14:paraId="0B358189" w14:textId="77777777" w:rsidR="00F33645" w:rsidRDefault="00F33645" w:rsidP="00F33645">
      <w:pPr>
        <w:pStyle w:val="Default"/>
        <w:contextualSpacing/>
        <w:jc w:val="both"/>
      </w:pPr>
    </w:p>
    <w:p w14:paraId="0BD99854" w14:textId="306F386E" w:rsidR="00F33645" w:rsidRPr="00186B1B" w:rsidRDefault="00F33645" w:rsidP="00F86D49">
      <w:pPr>
        <w:pStyle w:val="Default"/>
        <w:numPr>
          <w:ilvl w:val="0"/>
          <w:numId w:val="27"/>
        </w:numPr>
        <w:contextualSpacing/>
        <w:jc w:val="both"/>
        <w:rPr>
          <w:rFonts w:eastAsia="Times New Roman"/>
        </w:rPr>
      </w:pPr>
      <w:r w:rsidRPr="002851EA">
        <w:rPr>
          <w:b/>
        </w:rPr>
        <w:t>Lopinavir-</w:t>
      </w:r>
      <w:r w:rsidR="00EC1FE7">
        <w:rPr>
          <w:b/>
        </w:rPr>
        <w:t>r</w:t>
      </w:r>
      <w:r w:rsidRPr="002851EA">
        <w:rPr>
          <w:b/>
        </w:rPr>
        <w:t>itonavir:</w:t>
      </w:r>
      <w:r>
        <w:rPr>
          <w:b/>
        </w:rPr>
        <w:t xml:space="preserve"> </w:t>
      </w:r>
      <w:r w:rsidRPr="006C5666">
        <w:t>Lopinavir</w:t>
      </w:r>
      <w:r>
        <w:t xml:space="preserve"> is</w:t>
      </w:r>
      <w:r w:rsidRPr="006C5666">
        <w:t xml:space="preserve"> a human immunodeficiency virus 1 (HIV-1) protease inhibitor, which is combined with ritonavir to increase lopinavir’s plasma half-life.</w:t>
      </w:r>
      <w:r w:rsidRPr="00FF73D1">
        <w:rPr>
          <w:bCs/>
        </w:rPr>
        <w:t xml:space="preserve"> </w:t>
      </w:r>
      <w:r w:rsidR="00FF73D1" w:rsidRPr="00FF73D1">
        <w:rPr>
          <w:bCs/>
        </w:rPr>
        <w:t>Lopinavir-Ritonavir</w:t>
      </w:r>
      <w:r w:rsidR="00FF73D1" w:rsidRPr="00FF73D1">
        <w:t xml:space="preserve"> </w:t>
      </w:r>
      <w:r w:rsidR="00FF73D1" w:rsidRPr="007021D4">
        <w:t>ha</w:t>
      </w:r>
      <w:r w:rsidR="00FF73D1">
        <w:t>s</w:t>
      </w:r>
      <w:r w:rsidR="00FF73D1" w:rsidRPr="007021D4">
        <w:t xml:space="preserve"> shown activity against SARS and MERS CoVs.</w:t>
      </w:r>
    </w:p>
    <w:p w14:paraId="35B572DB" w14:textId="77777777" w:rsidR="00F33645" w:rsidRPr="009B4E83" w:rsidRDefault="00F33645" w:rsidP="00F33645">
      <w:pPr>
        <w:pStyle w:val="Default"/>
        <w:contextualSpacing/>
        <w:jc w:val="both"/>
        <w:rPr>
          <w:b/>
        </w:rPr>
      </w:pPr>
    </w:p>
    <w:p w14:paraId="4E73D421" w14:textId="77777777" w:rsidR="00FA0B97" w:rsidRDefault="00DB5F0B" w:rsidP="00F86D49">
      <w:pPr>
        <w:pStyle w:val="ListParagraph"/>
        <w:numPr>
          <w:ilvl w:val="0"/>
          <w:numId w:val="27"/>
        </w:numPr>
        <w:rPr>
          <w:ins w:id="52" w:author="Peter Horby" w:date="2020-06-10T09:15:00Z"/>
        </w:rPr>
      </w:pPr>
      <w:r w:rsidRPr="00013106">
        <w:rPr>
          <w:b/>
        </w:rPr>
        <w:t>Low dose corticosteroids</w:t>
      </w:r>
      <w:ins w:id="53" w:author="Richard Haynes" w:date="2020-06-09T21:04:00Z">
        <w:r w:rsidR="0009515F">
          <w:rPr>
            <w:b/>
          </w:rPr>
          <w:t xml:space="preserve"> (children only)</w:t>
        </w:r>
      </w:ins>
      <w:r w:rsidRPr="00013106">
        <w:rPr>
          <w:b/>
        </w:rPr>
        <w:t xml:space="preserve">: </w:t>
      </w:r>
      <w:r w:rsidRPr="004D7874">
        <w:t xml:space="preserve">Favourable immune response modulation by </w:t>
      </w:r>
      <w:r w:rsidR="00FF73D1">
        <w:t xml:space="preserve">low-dose </w:t>
      </w:r>
      <w:r w:rsidRPr="004D7874">
        <w:t xml:space="preserve">corticosteroids might </w:t>
      </w:r>
      <w:r>
        <w:t>help treat</w:t>
      </w:r>
      <w:r w:rsidRPr="004D7874">
        <w:t xml:space="preserve"> severe acute respiratory</w:t>
      </w:r>
      <w:r>
        <w:t xml:space="preserve"> coronavirus infections, including COVID-19, SARS and MERS.</w:t>
      </w:r>
    </w:p>
    <w:p w14:paraId="4C9DD705" w14:textId="262D7E12" w:rsidR="00FA0B97" w:rsidDel="002E270A" w:rsidRDefault="00FA0B97" w:rsidP="00FA0B97">
      <w:pPr>
        <w:pStyle w:val="ListParagraph"/>
        <w:rPr>
          <w:ins w:id="54" w:author="Peter Horby" w:date="2020-06-10T09:15:00Z"/>
          <w:del w:id="55" w:author="Martin Landray" w:date="2020-06-17T20:25:00Z"/>
        </w:rPr>
      </w:pPr>
    </w:p>
    <w:p w14:paraId="3D521E44" w14:textId="72EB7852" w:rsidR="00DB5F0B" w:rsidRDefault="00DB5F0B" w:rsidP="002E270A">
      <w:pPr>
        <w:pStyle w:val="ListParagraph"/>
      </w:pPr>
      <w:r>
        <w:t xml:space="preserve"> </w:t>
      </w:r>
    </w:p>
    <w:p w14:paraId="3EA2CBD0" w14:textId="3474F4D0" w:rsidR="006520D5" w:rsidDel="0009515F" w:rsidRDefault="006520D5" w:rsidP="00EB461B">
      <w:pPr>
        <w:pStyle w:val="Default"/>
        <w:contextualSpacing/>
        <w:jc w:val="both"/>
        <w:rPr>
          <w:del w:id="56" w:author="Richard Haynes" w:date="2020-06-09T21:03:00Z"/>
        </w:rPr>
      </w:pPr>
    </w:p>
    <w:p w14:paraId="63A1A315" w14:textId="63CE9A15" w:rsidR="00A712BC" w:rsidDel="0009515F" w:rsidRDefault="006520D5" w:rsidP="00F86D49">
      <w:pPr>
        <w:pStyle w:val="Default"/>
        <w:numPr>
          <w:ilvl w:val="0"/>
          <w:numId w:val="27"/>
        </w:numPr>
        <w:contextualSpacing/>
        <w:jc w:val="both"/>
        <w:rPr>
          <w:del w:id="57" w:author="Richard Haynes" w:date="2020-06-09T21:03:00Z"/>
        </w:rPr>
      </w:pPr>
      <w:del w:id="58" w:author="Richard Haynes" w:date="2020-06-09T21:03:00Z">
        <w:r w:rsidRPr="00B2198A" w:rsidDel="0009515F">
          <w:rPr>
            <w:b/>
          </w:rPr>
          <w:lastRenderedPageBreak/>
          <w:delText>Hydroxychloroquine:</w:delText>
        </w:r>
        <w:r w:rsidRPr="00B2198A" w:rsidDel="0009515F">
          <w:delText xml:space="preserve"> </w:delText>
        </w:r>
        <w:r w:rsidR="000B39F6" w:rsidRPr="00B2198A" w:rsidDel="0009515F">
          <w:delText>Hydroxychloroquine, a derivative of chloroquine, has been used for</w:delText>
        </w:r>
        <w:r w:rsidR="000B39F6" w:rsidRPr="00EB461B" w:rsidDel="0009515F">
          <w:delText xml:space="preserve"> many decades to treat malaria and </w:delText>
        </w:r>
        <w:r w:rsidR="003423C5" w:rsidRPr="00EB461B" w:rsidDel="0009515F">
          <w:delText xml:space="preserve">rheumatological </w:delText>
        </w:r>
        <w:r w:rsidR="000B39F6" w:rsidRPr="00EB461B" w:rsidDel="0009515F">
          <w:delText xml:space="preserve">diseases. It has </w:delText>
        </w:r>
        <w:r w:rsidR="00A712BC" w:rsidRPr="00EB461B" w:rsidDel="0009515F">
          <w:delText>antiviral activity against SARS-CoV-</w:delText>
        </w:r>
        <w:r w:rsidR="000B39F6" w:rsidRPr="00EB461B" w:rsidDel="0009515F">
          <w:delText>2</w:delText>
        </w:r>
        <w:r w:rsidR="00A712BC" w:rsidRPr="00EB461B" w:rsidDel="0009515F">
          <w:delText xml:space="preserve"> in cell culture</w:delText>
        </w:r>
        <w:r w:rsidR="000B39F6" w:rsidRPr="00EB461B" w:rsidDel="0009515F">
          <w:delText>.</w:delText>
        </w:r>
      </w:del>
    </w:p>
    <w:p w14:paraId="6C387483" w14:textId="07FA004F" w:rsidR="002E16AE" w:rsidDel="0009515F" w:rsidRDefault="002E16AE" w:rsidP="00EB461B">
      <w:pPr>
        <w:pStyle w:val="Default"/>
        <w:contextualSpacing/>
        <w:jc w:val="both"/>
        <w:rPr>
          <w:del w:id="59" w:author="Richard Haynes" w:date="2020-06-09T21:03:00Z"/>
        </w:rPr>
      </w:pPr>
    </w:p>
    <w:p w14:paraId="29E5BA4A" w14:textId="596D8886" w:rsidR="0076144A" w:rsidRPr="002E16AE" w:rsidRDefault="0076144A" w:rsidP="00F86D49">
      <w:pPr>
        <w:pStyle w:val="Default"/>
        <w:numPr>
          <w:ilvl w:val="0"/>
          <w:numId w:val="27"/>
        </w:numPr>
        <w:contextualSpacing/>
        <w:jc w:val="both"/>
      </w:pPr>
      <w:r>
        <w:rPr>
          <w:b/>
        </w:rPr>
        <w:t xml:space="preserve">Azithromycin: </w:t>
      </w:r>
      <w:r>
        <w:t>Azithromycin is a macrolide antibiotic with immunomodulatory properties that has shown benefit in inflammatory lung disease.</w:t>
      </w:r>
    </w:p>
    <w:p w14:paraId="0EF52117" w14:textId="11028CF1" w:rsidR="00CE1CFC" w:rsidRDefault="00CE1CFC" w:rsidP="00F123A0"/>
    <w:p w14:paraId="479E80B9" w14:textId="6FA602C6" w:rsidR="00013106" w:rsidRDefault="003210C8" w:rsidP="00F123A0">
      <w:r>
        <w:rPr>
          <w:b/>
        </w:rPr>
        <w:t xml:space="preserve">Randomisation </w:t>
      </w:r>
      <w:r w:rsidR="00E73A91">
        <w:rPr>
          <w:b/>
        </w:rPr>
        <w:t xml:space="preserve">part </w:t>
      </w:r>
      <w:r>
        <w:rPr>
          <w:b/>
        </w:rPr>
        <w:t xml:space="preserve">B: </w:t>
      </w:r>
      <w:r w:rsidR="00013106">
        <w:t>Simultaneously, eligible patients will</w:t>
      </w:r>
      <w:r>
        <w:t xml:space="preserve"> be randomly allocated between</w:t>
      </w:r>
      <w:r w:rsidR="00013106">
        <w:t xml:space="preserve"> the following treatment arms</w:t>
      </w:r>
      <w:r w:rsidR="00E875F8">
        <w:t xml:space="preserve"> (provided there are no contraindications and the appropriate consent has been given)</w:t>
      </w:r>
      <w:r w:rsidR="00013106">
        <w:t>:</w:t>
      </w:r>
    </w:p>
    <w:p w14:paraId="26BD11D9" w14:textId="77777777" w:rsidR="00013106" w:rsidRDefault="00013106" w:rsidP="00F123A0"/>
    <w:p w14:paraId="3148CC70" w14:textId="77777777" w:rsidR="00013106" w:rsidRDefault="00013106" w:rsidP="00F86D49">
      <w:pPr>
        <w:pStyle w:val="Default"/>
        <w:numPr>
          <w:ilvl w:val="0"/>
          <w:numId w:val="28"/>
        </w:numPr>
        <w:contextualSpacing/>
        <w:jc w:val="both"/>
        <w:rPr>
          <w:bCs/>
        </w:rPr>
      </w:pPr>
      <w:r w:rsidRPr="009B4E83">
        <w:rPr>
          <w:b/>
          <w:bCs/>
        </w:rPr>
        <w:t>No additional treatment:</w:t>
      </w:r>
      <w:r w:rsidRPr="009B4E83">
        <w:rPr>
          <w:bCs/>
        </w:rPr>
        <w:t xml:space="preserve"> There are currently no approved anti-viral</w:t>
      </w:r>
      <w:r>
        <w:rPr>
          <w:bCs/>
        </w:rPr>
        <w:t xml:space="preserve"> or host-directed</w:t>
      </w:r>
      <w:r w:rsidRPr="009B4E83">
        <w:rPr>
          <w:bCs/>
        </w:rPr>
        <w:t xml:space="preserve"> treatments for COVID-19.</w:t>
      </w:r>
    </w:p>
    <w:p w14:paraId="50D7C2A3" w14:textId="77777777" w:rsidR="00013106" w:rsidRDefault="00013106" w:rsidP="00013106">
      <w:pPr>
        <w:pStyle w:val="Default"/>
        <w:contextualSpacing/>
        <w:jc w:val="both"/>
        <w:rPr>
          <w:bCs/>
        </w:rPr>
      </w:pPr>
    </w:p>
    <w:p w14:paraId="0052B8A1" w14:textId="5B25C868" w:rsidR="00013106" w:rsidRPr="009B4E83" w:rsidRDefault="00013106" w:rsidP="00F86D49">
      <w:pPr>
        <w:pStyle w:val="Default"/>
        <w:numPr>
          <w:ilvl w:val="0"/>
          <w:numId w:val="28"/>
        </w:numPr>
        <w:contextualSpacing/>
        <w:jc w:val="both"/>
        <w:rPr>
          <w:bCs/>
        </w:rPr>
      </w:pPr>
      <w:r>
        <w:rPr>
          <w:b/>
          <w:bCs/>
        </w:rPr>
        <w:t>Convalescent plasma</w:t>
      </w:r>
      <w:r w:rsidRPr="009B4E83">
        <w:rPr>
          <w:b/>
          <w:bCs/>
        </w:rPr>
        <w:t>:</w:t>
      </w:r>
      <w:r>
        <w:rPr>
          <w:b/>
          <w:bCs/>
        </w:rPr>
        <w:t xml:space="preserve"> </w:t>
      </w:r>
      <w:r>
        <w:t>P</w:t>
      </w:r>
      <w:r w:rsidRPr="00A40991">
        <w:t xml:space="preserve">lasma </w:t>
      </w:r>
      <w:r>
        <w:t xml:space="preserve">from patients who have recovered from SARS-CoV-2 infection </w:t>
      </w:r>
      <w:r w:rsidR="007218C7">
        <w:t xml:space="preserve">may </w:t>
      </w:r>
      <w:r>
        <w:t>contain</w:t>
      </w:r>
      <w:r w:rsidRPr="00A40991">
        <w:t xml:space="preserve"> antibod</w:t>
      </w:r>
      <w:r>
        <w:t>ies that</w:t>
      </w:r>
      <w:r w:rsidRPr="00A40991">
        <w:t xml:space="preserve"> </w:t>
      </w:r>
      <w:r>
        <w:t xml:space="preserve">can bind to and neutralise the virus. Infusion of </w:t>
      </w:r>
      <w:r w:rsidRPr="002840FF">
        <w:t>convalescent plasma</w:t>
      </w:r>
      <w:r>
        <w:t xml:space="preserve"> containing high concentrations of neutralising antibody may accelerate clearance of the virus and clinical improvement</w:t>
      </w:r>
      <w:r w:rsidRPr="00A40991">
        <w:t xml:space="preserve">. </w:t>
      </w:r>
    </w:p>
    <w:p w14:paraId="607F521A" w14:textId="77777777" w:rsidR="00720B07" w:rsidRPr="00224338" w:rsidRDefault="00720B07" w:rsidP="00F123A0">
      <w:pPr>
        <w:rPr>
          <w:sz w:val="20"/>
        </w:rPr>
      </w:pPr>
    </w:p>
    <w:p w14:paraId="5B8501AA" w14:textId="54261934" w:rsidR="00DA4B74" w:rsidRDefault="00265B14" w:rsidP="00F123A0">
      <w:r>
        <w:t xml:space="preserve">Further details on each of these treatment options is provided in Appendix 1 (see section </w:t>
      </w:r>
      <w:r>
        <w:fldChar w:fldCharType="begin"/>
      </w:r>
      <w:r>
        <w:instrText xml:space="preserve"> REF _Ref34817916 \r \h </w:instrText>
      </w:r>
      <w:r>
        <w:fldChar w:fldCharType="separate"/>
      </w:r>
      <w:r w:rsidR="00887AD1">
        <w:t>9.1</w:t>
      </w:r>
      <w:r>
        <w:fldChar w:fldCharType="end"/>
      </w:r>
      <w:r>
        <w:t>)</w:t>
      </w:r>
      <w:r w:rsidR="00BC211B">
        <w:t>.</w:t>
      </w:r>
    </w:p>
    <w:p w14:paraId="55553A8D" w14:textId="6E74562C" w:rsidR="00E23519" w:rsidRDefault="00E23519" w:rsidP="00F123A0"/>
    <w:p w14:paraId="55891F62" w14:textId="0C7D0B88" w:rsidR="00AC6D9C" w:rsidRPr="00E23519" w:rsidRDefault="00AC6D9C" w:rsidP="00AC6D9C">
      <w:pPr>
        <w:pStyle w:val="Heading3"/>
      </w:pPr>
      <w:bookmarkStart w:id="60" w:name="_Toc37064397"/>
      <w:bookmarkStart w:id="61" w:name="_Toc38099240"/>
      <w:bookmarkStart w:id="62" w:name="_Toc43459366"/>
      <w:r>
        <w:t>Second</w:t>
      </w:r>
      <w:r w:rsidRPr="00E23519">
        <w:t xml:space="preserve"> </w:t>
      </w:r>
      <w:bookmarkEnd w:id="60"/>
      <w:r>
        <w:t>randomi</w:t>
      </w:r>
      <w:r w:rsidR="00CA5601">
        <w:t>s</w:t>
      </w:r>
      <w:r>
        <w:t>ation for patients with progressive COVID-19</w:t>
      </w:r>
      <w:bookmarkEnd w:id="61"/>
      <w:bookmarkEnd w:id="62"/>
    </w:p>
    <w:p w14:paraId="10F531BC" w14:textId="0E5D84FF"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r>
        <w:fldChar w:fldCharType="begin">
          <w:fldData xml:space="preserve">PEVuZE5vdGU+PENpdGU+PEF1dGhvcj5DaGVuPC9BdXRob3I+PFllYXI+MjAyMDwvWWVhcj48UmVj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</w:fldData>
        </w:fldChar>
      </w:r>
      <w:r>
        <w:instrText xml:space="preserve"> ADDIN EN.CITE </w:instrText>
      </w:r>
      <w:r>
        <w:fldChar w:fldCharType="begin">
          <w:fldData xml:space="preserve">PEVuZE5vdGU+PENpdGU+PEF1dGhvcj5DaGVuPC9BdXRob3I+PFllYXI+MjAyMDwvWWVhcj48UmVj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</w:fldData>
        </w:fldChar>
      </w:r>
      <w:r>
        <w:instrText xml:space="preserve"> ADDIN EN.CITE.DATA </w:instrText>
      </w:r>
      <w:r>
        <w:fldChar w:fldCharType="end"/>
      </w:r>
      <w:r>
        <w:fldChar w:fldCharType="separate"/>
      </w:r>
      <w:hyperlink w:anchor="_ENREF_3" w:tooltip="Chen, 2020 #4" w:history="1">
        <w:r w:rsidR="00B4591A" w:rsidRPr="00950A95">
          <w:rPr>
            <w:noProof/>
            <w:vertAlign w:val="superscript"/>
          </w:rPr>
          <w:t>3</w:t>
        </w:r>
      </w:hyperlink>
      <w:r w:rsidRPr="00950A95">
        <w:rPr>
          <w:noProof/>
          <w:vertAlign w:val="superscript"/>
        </w:rPr>
        <w:t>,</w:t>
      </w:r>
      <w:hyperlink w:anchor="_ENREF_5" w:tooltip="Mehta, 2020 #74" w:history="1">
        <w:r w:rsidR="00B4591A" w:rsidRPr="00950A95">
          <w:rPr>
            <w:noProof/>
            <w:vertAlign w:val="superscript"/>
          </w:rPr>
          <w:t>5</w:t>
        </w:r>
      </w:hyperlink>
      <w:r w:rsidRPr="00950A95">
        <w:rPr>
          <w:noProof/>
          <w:vertAlign w:val="superscript"/>
        </w:rPr>
        <w:t>,</w:t>
      </w:r>
      <w:hyperlink w:anchor="_ENREF_6" w:tooltip="Ruan, 2020 #75" w:history="1">
        <w:r w:rsidR="00B4591A" w:rsidRPr="00950A95">
          <w:rPr>
            <w:noProof/>
            <w:vertAlign w:val="superscript"/>
          </w:rPr>
          <w:t>6</w:t>
        </w:r>
      </w:hyperlink>
      <w:r>
        <w:fldChar w:fldCharType="end"/>
      </w:r>
      <w:r>
        <w:t xml:space="preserve"> There is a possibility that this response may cause or exacerbate lung injury, leading to life-threatening disease.</w:t>
      </w:r>
    </w:p>
    <w:p w14:paraId="2981A74E" w14:textId="77777777" w:rsidR="00AC6D9C" w:rsidRDefault="00AC6D9C" w:rsidP="00AC6D9C">
      <w:pPr>
        <w:pStyle w:val="Default"/>
        <w:contextualSpacing/>
        <w:jc w:val="both"/>
      </w:pPr>
    </w:p>
    <w:p w14:paraId="6DFC230A" w14:textId="7451BBCD" w:rsidR="00AC6D9C" w:rsidRDefault="00AC6D9C" w:rsidP="00AC6D9C">
      <w:pPr>
        <w:pStyle w:val="Default"/>
        <w:contextualSpacing/>
        <w:jc w:val="both"/>
      </w:pPr>
      <w:r>
        <w:t xml:space="preserve">Participants with progressive COVID-19 (as evidenced by </w:t>
      </w:r>
      <w:r w:rsidR="00D20B52">
        <w:t xml:space="preserve">hypoxia and </w:t>
      </w:r>
      <w:r>
        <w:t xml:space="preserve">an inflammatory state) may undergo an optional second randomisation between the following treatment arms: </w:t>
      </w:r>
    </w:p>
    <w:p w14:paraId="7CD93050" w14:textId="77777777" w:rsidR="00AC6D9C" w:rsidRDefault="00AC6D9C" w:rsidP="00AC6D9C">
      <w:pPr>
        <w:pStyle w:val="Default"/>
        <w:contextualSpacing/>
        <w:jc w:val="both"/>
      </w:pPr>
    </w:p>
    <w:p w14:paraId="331F6CAB" w14:textId="77777777" w:rsidR="00AC6D9C" w:rsidRPr="009B4E83" w:rsidRDefault="00AC6D9C" w:rsidP="00E875F8">
      <w:pPr>
        <w:pStyle w:val="Default"/>
        <w:numPr>
          <w:ilvl w:val="0"/>
          <w:numId w:val="30"/>
        </w:numPr>
        <w:contextualSpacing/>
        <w:jc w:val="both"/>
        <w:rPr>
          <w:bCs/>
        </w:rPr>
      </w:pPr>
      <w:r w:rsidRPr="009B4E83">
        <w:rPr>
          <w:b/>
          <w:bCs/>
        </w:rPr>
        <w:t>No additional treatment:</w:t>
      </w:r>
      <w:r w:rsidRPr="009B4E83">
        <w:rPr>
          <w:bCs/>
        </w:rPr>
        <w:t xml:space="preserve"> There are currently no approved </w:t>
      </w:r>
      <w:r>
        <w:rPr>
          <w:bCs/>
        </w:rPr>
        <w:t>immunomodulatory</w:t>
      </w:r>
      <w:r w:rsidRPr="009B4E83">
        <w:rPr>
          <w:bCs/>
        </w:rPr>
        <w:t xml:space="preserve"> </w:t>
      </w:r>
      <w:r>
        <w:rPr>
          <w:bCs/>
        </w:rPr>
        <w:t xml:space="preserve">or other host-directed </w:t>
      </w:r>
      <w:r w:rsidRPr="009B4E83">
        <w:rPr>
          <w:bCs/>
        </w:rPr>
        <w:t xml:space="preserve">treatments </w:t>
      </w:r>
      <w:r>
        <w:rPr>
          <w:bCs/>
        </w:rPr>
        <w:t xml:space="preserve">to prevent the progression of </w:t>
      </w:r>
      <w:r w:rsidRPr="009B4E83">
        <w:rPr>
          <w:bCs/>
        </w:rPr>
        <w:t>COVID-19.</w:t>
      </w:r>
    </w:p>
    <w:p w14:paraId="57989C7C" w14:textId="77777777" w:rsidR="00AC6D9C" w:rsidRDefault="00AC6D9C" w:rsidP="00AC6D9C">
      <w:pPr>
        <w:pStyle w:val="Default"/>
        <w:contextualSpacing/>
        <w:jc w:val="both"/>
      </w:pPr>
    </w:p>
    <w:p w14:paraId="14B81C03" w14:textId="4ACD947C" w:rsidR="00AC6D9C" w:rsidRPr="00186B1B" w:rsidRDefault="00D20B52" w:rsidP="00E875F8">
      <w:pPr>
        <w:pStyle w:val="Default"/>
        <w:numPr>
          <w:ilvl w:val="0"/>
          <w:numId w:val="30"/>
        </w:numPr>
        <w:contextualSpacing/>
        <w:jc w:val="both"/>
        <w:rPr>
          <w:rFonts w:eastAsia="Times New Roman"/>
        </w:rPr>
      </w:pPr>
      <w:r>
        <w:rPr>
          <w:b/>
          <w:bCs/>
        </w:rPr>
        <w:t>Tocilizumab</w:t>
      </w:r>
      <w:r w:rsidR="00AC6D9C" w:rsidRPr="004832D7">
        <w:rPr>
          <w:b/>
        </w:rPr>
        <w:t>:</w:t>
      </w:r>
      <w:r w:rsidR="00AC6D9C">
        <w:t xml:space="preserve"> </w:t>
      </w:r>
      <w:r>
        <w:t>Tocilizumab is an i</w:t>
      </w:r>
      <w:r w:rsidR="00AC6D9C" w:rsidRPr="004832D7">
        <w:t>nterleukin</w:t>
      </w:r>
      <w:r w:rsidR="00AC6D9C">
        <w:t>-</w:t>
      </w:r>
      <w:r w:rsidR="00AC6D9C" w:rsidRPr="004832D7">
        <w:t xml:space="preserve">6 </w:t>
      </w:r>
      <w:r w:rsidR="00AC6D9C">
        <w:t xml:space="preserve">(IL-6) receptor </w:t>
      </w:r>
      <w:r w:rsidR="00AC6D9C" w:rsidRPr="004832D7">
        <w:t>antibod</w:t>
      </w:r>
      <w:r>
        <w:t>y</w:t>
      </w:r>
      <w:r w:rsidR="00673511">
        <w:t>,</w:t>
      </w:r>
      <w:r>
        <w:t xml:space="preserve"> which </w:t>
      </w:r>
      <w:r w:rsidR="00AC6D9C" w:rsidRPr="004832D7">
        <w:t>block</w:t>
      </w:r>
      <w:r>
        <w:t>s</w:t>
      </w:r>
      <w:r w:rsidR="00AC6D9C" w:rsidRPr="004832D7">
        <w:t xml:space="preserve"> a component of the immune</w:t>
      </w:r>
      <w:r w:rsidR="00AC6D9C">
        <w:t xml:space="preserve"> response that may drive progression to ARDS</w:t>
      </w:r>
      <w:r w:rsidR="00AC6D9C" w:rsidRPr="007021D4">
        <w:t>.</w:t>
      </w:r>
    </w:p>
    <w:p w14:paraId="6010AEE8" w14:textId="77777777" w:rsidR="00AC6D9C" w:rsidRDefault="00AC6D9C" w:rsidP="00F123A0"/>
    <w:p w14:paraId="273151D8" w14:textId="6433159B" w:rsidR="00C66575" w:rsidRDefault="00F33645" w:rsidP="00F33645">
      <w:pPr>
        <w:pStyle w:val="Default"/>
        <w:contextualSpacing/>
        <w:jc w:val="both"/>
      </w:pPr>
      <w:r>
        <w:rPr>
          <w:b/>
        </w:rPr>
        <w:t>Modifications to the number of treatment arms:</w:t>
      </w:r>
      <w:r>
        <w:t xml:space="preserve"> 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 not all treatment arms will be available (e.g. due to manufacturing and supply shortages)</w:t>
      </w:r>
      <w:r w:rsidR="00AD611C">
        <w:t>; and at some times, not all treatment arms will be active (e.g. due to lack of relevant approvals and contractual agreements)</w:t>
      </w:r>
      <w:r>
        <w:t xml:space="preserve">. </w:t>
      </w:r>
      <w:r w:rsidR="005E5911">
        <w:t xml:space="preserve">The Trial Steering Committee may elect to pause one or more of the arms in order to increase trial efficiency during a fluctuating epidemic. </w:t>
      </w:r>
      <w:r>
        <w:t xml:space="preserve">In </w:t>
      </w:r>
      <w:r w:rsidR="00AD611C">
        <w:t xml:space="preserve">any </w:t>
      </w:r>
      <w:r>
        <w:t xml:space="preserve">of these situations, </w:t>
      </w:r>
      <w:r w:rsidR="00D91816">
        <w:t xml:space="preserve">randomisation </w:t>
      </w:r>
      <w:r>
        <w:t>will be between fewer arms.</w:t>
      </w:r>
      <w:ins w:id="63" w:author="Richard Haynes" w:date="2020-06-09T21:04:00Z">
        <w:r w:rsidR="0009515F">
          <w:t xml:space="preserve"> </w:t>
        </w:r>
      </w:ins>
      <w:ins w:id="64" w:author="Peter Horby" w:date="2020-06-10T09:21:00Z">
        <w:r w:rsidR="00FA0B97">
          <w:lastRenderedPageBreak/>
          <w:t xml:space="preserve">Depending on the availability and suitability of </w:t>
        </w:r>
      </w:ins>
      <w:ins w:id="65" w:author="Peter Horby" w:date="2020-06-10T09:22:00Z">
        <w:r w:rsidR="00FA0B97">
          <w:t>treatments, it</w:t>
        </w:r>
      </w:ins>
      <w:ins w:id="66" w:author="Richard Haynes" w:date="2020-06-09T21:04:00Z">
        <w:del w:id="67" w:author="Peter Horby" w:date="2020-06-10T09:21:00Z">
          <w:r w:rsidR="0009515F" w:rsidDel="00FA0B97">
            <w:delText>It</w:delText>
          </w:r>
        </w:del>
        <w:r w:rsidR="0009515F">
          <w:t xml:space="preserve"> may be allowed </w:t>
        </w:r>
      </w:ins>
      <w:ins w:id="68" w:author="Richard Haynes" w:date="2020-06-09T21:22:00Z">
        <w:r w:rsidR="00B4591A">
          <w:t xml:space="preserve">for participants </w:t>
        </w:r>
      </w:ins>
      <w:ins w:id="69" w:author="Richard Haynes" w:date="2020-06-09T21:04:00Z">
        <w:r w:rsidR="0009515F">
          <w:t>to be randomised in only one part (A or B) of the main randomisation.</w:t>
        </w:r>
      </w:ins>
      <w:r>
        <w:t xml:space="preserve"> </w:t>
      </w:r>
    </w:p>
    <w:p w14:paraId="3E2B672E" w14:textId="77777777" w:rsidR="00F33645" w:rsidRDefault="00F33645" w:rsidP="00F33645">
      <w:pPr>
        <w:pStyle w:val="Default"/>
        <w:contextualSpacing/>
        <w:jc w:val="both"/>
      </w:pPr>
    </w:p>
    <w:p w14:paraId="2B69BD36" w14:textId="36CB3A6A" w:rsidR="00295817" w:rsidRPr="00734153" w:rsidRDefault="00295817" w:rsidP="00E0475A">
      <w:pPr>
        <w:pStyle w:val="Heading2"/>
      </w:pPr>
      <w:bookmarkStart w:id="70" w:name="_Toc37107286"/>
      <w:bookmarkStart w:id="71" w:name="_Toc38099241"/>
      <w:bookmarkStart w:id="72" w:name="_Toc43459367"/>
      <w:r>
        <w:t>Design Considerations</w:t>
      </w:r>
      <w:bookmarkEnd w:id="70"/>
      <w:bookmarkEnd w:id="71"/>
      <w:bookmarkEnd w:id="72"/>
    </w:p>
    <w:p w14:paraId="682AC3A3" w14:textId="6CA4C9CF" w:rsidR="00EE71E4" w:rsidRDefault="0093287A" w:rsidP="00F123A0">
      <w:bookmarkStart w:id="73" w:name="_Toc34778065"/>
      <w:bookmarkStart w:id="74" w:name="_Toc34778120"/>
      <w:bookmarkStart w:id="75" w:name="_Toc34778269"/>
      <w:bookmarkEnd w:id="73"/>
      <w:bookmarkEnd w:id="74"/>
      <w:bookmarkEnd w:id="75"/>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patients receiving </w:t>
      </w:r>
      <w:r w:rsidR="00E225A5">
        <w:t>usual standard of care</w:t>
      </w:r>
      <w:r w:rsidR="0099498B">
        <w:t xml:space="preserve">. </w:t>
      </w:r>
    </w:p>
    <w:p w14:paraId="0318A5B1" w14:textId="77777777" w:rsidR="00EE71E4" w:rsidRDefault="00EE71E4" w:rsidP="00F123A0"/>
    <w:p w14:paraId="77CE4D2B" w14:textId="318EAFB3" w:rsidR="00DB5F0B" w:rsidRDefault="002E270A" w:rsidP="00F123A0">
      <w:ins w:id="76" w:author="Martin Landray" w:date="2020-06-17T20:26:00Z">
        <w:r>
          <w:t>In early 2020, when the trial first started, t</w:t>
        </w:r>
      </w:ins>
      <w:del w:id="77" w:author="Martin Landray" w:date="2020-06-17T20:26:00Z">
        <w:r w:rsidR="00DB5F0B" w:rsidDel="002E270A">
          <w:delText>T</w:delText>
        </w:r>
      </w:del>
      <w:r w:rsidR="00DB5F0B">
        <w:t xml:space="preserve">here </w:t>
      </w:r>
      <w:del w:id="78" w:author="Martin Landray" w:date="2020-06-17T20:26:00Z">
        <w:r w:rsidR="00DB5F0B" w:rsidDel="002E270A">
          <w:delText xml:space="preserve">are </w:delText>
        </w:r>
      </w:del>
      <w:ins w:id="79" w:author="Martin Landray" w:date="2020-06-17T20:26:00Z">
        <w:r>
          <w:t xml:space="preserve">were </w:t>
        </w:r>
      </w:ins>
      <w:r w:rsidR="00DB5F0B">
        <w:t>no known treatments for COVID-19. The anticipated scale of the epidemic is such that hospitals, and particularly intensive care facilities, may be massively overstretched</w:t>
      </w:r>
      <w:ins w:id="80" w:author="Martin Landray" w:date="2020-06-17T20:27:00Z">
        <w:r>
          <w:t xml:space="preserve"> at some points in time</w:t>
        </w:r>
      </w:ins>
      <w:ins w:id="81" w:author="Martin Landray" w:date="2020-06-17T20:28:00Z">
        <w:r>
          <w:t>, with around 10% requiring hospitalisation.</w:t>
        </w:r>
      </w:ins>
      <w:del w:id="82" w:author="Martin Landray" w:date="2020-06-17T20:27:00Z">
        <w:r w:rsidR="00DB5F0B" w:rsidDel="002E270A">
          <w:delText>. Under some models of pandemic spread, up to 50% of the adult population may fall sick</w:delText>
        </w:r>
        <w:r w:rsidR="00DB5F0B" w:rsidRPr="0064672F" w:rsidDel="002E270A">
          <w:delText xml:space="preserve"> </w:delText>
        </w:r>
        <w:r w:rsidR="00DB5F0B" w:rsidDel="002E270A">
          <w:delText>over a period of 8-12 weeks, of whom around 10% may require hospitalisation.</w:delText>
        </w:r>
      </w:del>
      <w:r w:rsidR="00DB5F0B">
        <w:t xml:space="preserve"> </w:t>
      </w:r>
      <w:del w:id="83" w:author="Martin Landray" w:date="2020-06-17T20:28:00Z">
        <w:r w:rsidR="00DB5F0B" w:rsidDel="002E270A">
          <w:delText xml:space="preserve">This would involve about 2 million hospital admissions. </w:delText>
        </w:r>
      </w:del>
      <w:r w:rsidR="00DB5F0B">
        <w:t xml:space="preserve">In this situation, even treatments with only a moderate impact on survival or on hospital resources could be worthwhile. Therefore, the focus of </w:t>
      </w:r>
      <w:r w:rsidR="00BC211B">
        <w:t xml:space="preserve">RECOVERY </w:t>
      </w:r>
      <w:r w:rsidR="00DB5F0B">
        <w:t xml:space="preserve">is the impact of candidate treatments on mortality and </w:t>
      </w:r>
      <w:r w:rsidR="00DB5F0B">
        <w:rPr>
          <w:szCs w:val="28"/>
        </w:rPr>
        <w:t>on the need for hospitalisation or ventilation</w:t>
      </w:r>
      <w:r w:rsidR="00DB5F0B">
        <w:t>.</w:t>
      </w:r>
      <w:r w:rsidR="00DB5F0B" w:rsidRPr="00347F62">
        <w:t xml:space="preserve"> </w:t>
      </w:r>
    </w:p>
    <w:p w14:paraId="40735BFD" w14:textId="77777777" w:rsidR="00DB5F0B" w:rsidRDefault="00DB5F0B" w:rsidP="00F123A0"/>
    <w:p w14:paraId="249CCC02"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21F8FA8B" w14:textId="77777777" w:rsidR="00EE71E4" w:rsidRDefault="00EE71E4" w:rsidP="00F123A0"/>
    <w:p w14:paraId="67B061C3" w14:textId="4E49D7DF"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74A3752D" w14:textId="77777777" w:rsidR="00166D39" w:rsidRDefault="00E225A5" w:rsidP="00F123A0">
      <w:pPr>
        <w:pStyle w:val="ListParagraph"/>
        <w:numPr>
          <w:ilvl w:val="0"/>
          <w:numId w:val="14"/>
        </w:numPr>
      </w:pPr>
      <w:r>
        <w:t>a broad range of patients to be enrolled in large numbers</w:t>
      </w:r>
      <w:r w:rsidR="00166D39">
        <w:t>;</w:t>
      </w:r>
    </w:p>
    <w:p w14:paraId="3DD3471E" w14:textId="7FCDC4C5" w:rsidR="00166D39" w:rsidRDefault="00220D9D" w:rsidP="00F123A0">
      <w:pPr>
        <w:pStyle w:val="ListParagraph"/>
        <w:numPr>
          <w:ilvl w:val="0"/>
          <w:numId w:val="14"/>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6D5C28D5" w14:textId="04286077" w:rsidR="00347F62" w:rsidRDefault="00166D39" w:rsidP="00F123A0">
      <w:pPr>
        <w:pStyle w:val="ListParagraph"/>
        <w:numPr>
          <w:ilvl w:val="0"/>
          <w:numId w:val="14"/>
        </w:numPr>
      </w:pPr>
      <w:r>
        <w:t xml:space="preserve">treatment arms </w:t>
      </w:r>
      <w:r w:rsidR="00171E92">
        <w:t xml:space="preserve">to </w:t>
      </w:r>
      <w:r>
        <w:t xml:space="preserve">be added or removed according to the emerging evidence; </w:t>
      </w:r>
      <w:r w:rsidR="00347F62">
        <w:t>and</w:t>
      </w:r>
    </w:p>
    <w:p w14:paraId="0397528B" w14:textId="00D760C4" w:rsidR="00EE71E4" w:rsidRDefault="00166D39" w:rsidP="00F123A0">
      <w:pPr>
        <w:pStyle w:val="ListParagraph"/>
        <w:numPr>
          <w:ilvl w:val="0"/>
          <w:numId w:val="14"/>
        </w:numPr>
      </w:pPr>
      <w:r>
        <w:t xml:space="preserve">additional </w:t>
      </w:r>
      <w:r w:rsidR="00EE71E4">
        <w:t xml:space="preserve">sub-studies may be added to provide more detailed information on side effects or sub-categorisation of patient types but these are </w:t>
      </w:r>
      <w:r w:rsidR="00EE71E4" w:rsidRPr="00171E92">
        <w:t>not the primary objective and are not required for participation.</w:t>
      </w:r>
    </w:p>
    <w:p w14:paraId="59925484" w14:textId="34D9FC7A" w:rsidR="00B1131C" w:rsidRDefault="00B1131C" w:rsidP="00F123A0"/>
    <w:p w14:paraId="29B79895" w14:textId="567C4ED9"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 xml:space="preserve">early endpoint assessment, such as 28 days after </w:t>
      </w:r>
      <w:r w:rsidR="00D20B52">
        <w:t xml:space="preserve">the main </w:t>
      </w:r>
      <w:r w:rsidR="00D43A6B">
        <w:t>randomisation</w:t>
      </w:r>
      <w:r>
        <w:t>, is likely to provide largely complete outcome data and will permit early assessment of treatment efficacy and safety.</w:t>
      </w:r>
      <w:hyperlink w:anchor="_ENREF_7" w:tooltip="Fei, 2020 #60" w:history="1">
        <w:r w:rsidR="00B4591A">
          <w:fldChar w:fldCharType="begin"/>
        </w:r>
        <w:r w:rsidR="00B4591A">
          <w:instrText xml:space="preserve"> ADDIN EN.CITE &lt;EndNote&gt;&lt;Cite&gt;&lt;Author&gt;Fei&lt;/Author&gt;&lt;Year&gt;2020&lt;/Year&gt;&lt;RecNum&gt;60&lt;/RecNum&gt;&lt;DisplayText&gt;&lt;style face="superscript"&gt;7&lt;/style&gt;&lt;/DisplayText&gt;&lt;record&gt;&lt;rec-number&gt;60&lt;/rec-number&gt;&lt;foreign-keys&gt;&lt;key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B4591A">
          <w:fldChar w:fldCharType="separate"/>
        </w:r>
        <w:r w:rsidR="00B4591A" w:rsidRPr="007F3FD0">
          <w:rPr>
            <w:noProof/>
            <w:vertAlign w:val="superscript"/>
          </w:rPr>
          <w:t>7</w:t>
        </w:r>
        <w:r w:rsidR="00B4591A">
          <w:fldChar w:fldCharType="end"/>
        </w:r>
      </w:hyperlink>
    </w:p>
    <w:p w14:paraId="6A1152B3" w14:textId="77777777" w:rsidR="002E270A" w:rsidRDefault="002E270A">
      <w:pPr>
        <w:autoSpaceDE/>
        <w:autoSpaceDN/>
        <w:adjustRightInd/>
        <w:contextualSpacing w:val="0"/>
        <w:jc w:val="left"/>
        <w:rPr>
          <w:ins w:id="84" w:author="Martin Landray" w:date="2020-06-17T20:29:00Z"/>
        </w:rPr>
      </w:pPr>
    </w:p>
    <w:p w14:paraId="359E83D9" w14:textId="35D0C567" w:rsidR="002E270A" w:rsidRPr="00734153" w:rsidRDefault="00CB4BE7" w:rsidP="002E270A">
      <w:pPr>
        <w:pStyle w:val="Heading2"/>
        <w:rPr>
          <w:ins w:id="85" w:author="Martin Landray" w:date="2020-06-17T20:29:00Z"/>
        </w:rPr>
      </w:pPr>
      <w:bookmarkStart w:id="86" w:name="_Toc43459368"/>
      <w:ins w:id="87" w:author="Martin Landray" w:date="2020-06-17T20:30:00Z">
        <w:r>
          <w:t>Potential for effective treatments to become available</w:t>
        </w:r>
      </w:ins>
      <w:bookmarkEnd w:id="86"/>
    </w:p>
    <w:p w14:paraId="30244FBF" w14:textId="77777777" w:rsidR="00CB4BE7" w:rsidRDefault="00CB4BE7" w:rsidP="00CB4BE7">
      <w:pPr>
        <w:rPr>
          <w:ins w:id="88" w:author="Martin Landray" w:date="2020-06-17T20:30:00Z"/>
        </w:rPr>
      </w:pPr>
    </w:p>
    <w:p w14:paraId="2C8FC324" w14:textId="58B99A10" w:rsidR="00CB4BE7" w:rsidRDefault="00CB4BE7" w:rsidP="00CB4BE7">
      <w:pPr>
        <w:autoSpaceDE/>
        <w:autoSpaceDN/>
        <w:adjustRightInd/>
        <w:contextualSpacing w:val="0"/>
        <w:jc w:val="left"/>
        <w:rPr>
          <w:ins w:id="89" w:author="Martin Landray" w:date="2020-06-17T20:33:00Z"/>
        </w:rPr>
      </w:pPr>
      <w:ins w:id="90" w:author="Martin Landray" w:date="2020-06-17T20:30:00Z">
        <w:r>
          <w:t xml:space="preserve">In early 2020, when the trial first started, there were no known treatments for COVID-19. However, over time, effective treatments may become available, typically as the result of </w:t>
        </w:r>
      </w:ins>
      <w:ins w:id="91" w:author="Martin Landray" w:date="2020-06-17T20:31:00Z">
        <w:r>
          <w:t>reliable</w:t>
        </w:r>
      </w:ins>
      <w:ins w:id="92" w:author="Martin Landray" w:date="2020-06-17T20:30:00Z">
        <w:r>
          <w:t xml:space="preserve"> </w:t>
        </w:r>
      </w:ins>
      <w:ins w:id="93" w:author="Martin Landray" w:date="2020-06-17T20:31:00Z">
        <w:r>
          <w:t xml:space="preserve">information from randomised trials (including from </w:t>
        </w:r>
      </w:ins>
      <w:ins w:id="94" w:author="Martin Landray" w:date="2020-06-17T20:32:00Z">
        <w:r>
          <w:t>this study</w:t>
        </w:r>
      </w:ins>
      <w:ins w:id="95" w:author="Martin Landray" w:date="2020-06-17T20:31:00Z">
        <w:r>
          <w:t xml:space="preserve">). For example, in June 2020, preliminary results from the RECOVERY trial </w:t>
        </w:r>
      </w:ins>
      <w:ins w:id="96" w:author="Martin Landray" w:date="2020-06-17T20:32:00Z">
        <w:r>
          <w:t xml:space="preserve">showed that dexamethasone </w:t>
        </w:r>
        <w:r>
          <w:lastRenderedPageBreak/>
          <w:t xml:space="preserve">reduces the mortality in COVID-19 patients requiring mechanical ventilation or oxygen. </w:t>
        </w:r>
      </w:ins>
      <w:ins w:id="97" w:author="Martin Landray" w:date="2020-06-17T20:33:00Z">
        <w:r>
          <w:t xml:space="preserve">In response, dexamethasone became recommended standard of care for these types of patients. </w:t>
        </w:r>
      </w:ins>
    </w:p>
    <w:p w14:paraId="78CC828F" w14:textId="77777777" w:rsidR="00CB4BE7" w:rsidRDefault="00CB4BE7" w:rsidP="00CB4BE7">
      <w:pPr>
        <w:autoSpaceDE/>
        <w:autoSpaceDN/>
        <w:adjustRightInd/>
        <w:contextualSpacing w:val="0"/>
        <w:jc w:val="left"/>
        <w:rPr>
          <w:ins w:id="98" w:author="Martin Landray" w:date="2020-06-17T20:34:00Z"/>
        </w:rPr>
      </w:pPr>
    </w:p>
    <w:p w14:paraId="63584A3A" w14:textId="7435EBEE" w:rsidR="00CB4BE7" w:rsidRDefault="00CB4BE7" w:rsidP="00CB4BE7">
      <w:pPr>
        <w:autoSpaceDE/>
        <w:autoSpaceDN/>
        <w:adjustRightInd/>
        <w:contextualSpacing w:val="0"/>
        <w:jc w:val="left"/>
        <w:rPr>
          <w:ins w:id="99" w:author="Martin Landray" w:date="2020-06-17T20:30:00Z"/>
        </w:rPr>
      </w:pPr>
      <w:ins w:id="100" w:author="Martin Landray" w:date="2020-06-17T20:34:00Z">
        <w:r>
          <w:t xml:space="preserve">The RECOVERY trial randomises eligible participant to usual standard of care for the local hospital alone </w:t>
        </w:r>
      </w:ins>
      <w:ins w:id="101" w:author="Martin Landray" w:date="2020-06-17T20:35:00Z">
        <w:r>
          <w:t>vs</w:t>
        </w:r>
      </w:ins>
      <w:ins w:id="102" w:author="Martin Landray" w:date="2020-06-17T20:34:00Z">
        <w:r>
          <w:t xml:space="preserve"> usual standard of care plus one </w:t>
        </w:r>
      </w:ins>
      <w:ins w:id="103" w:author="Martin Landray" w:date="2020-06-17T20:35:00Z">
        <w:r>
          <w:t xml:space="preserve">or more additional study treatments. Over time, it is expected that </w:t>
        </w:r>
      </w:ins>
      <w:ins w:id="104" w:author="Martin Landray" w:date="2020-06-17T20:37:00Z">
        <w:r>
          <w:t xml:space="preserve">usual standard of care alone will evolve. Thus randomisation will always be relevant to the current clinical situation and the incremental effects of the </w:t>
        </w:r>
      </w:ins>
      <w:ins w:id="105" w:author="Martin Landray" w:date="2020-06-17T20:38:00Z">
        <w:r>
          <w:t xml:space="preserve">study </w:t>
        </w:r>
      </w:ins>
      <w:ins w:id="106" w:author="Martin Landray" w:date="2020-06-17T20:37:00Z">
        <w:r>
          <w:t xml:space="preserve">treatments </w:t>
        </w:r>
      </w:ins>
      <w:ins w:id="107" w:author="Martin Landray" w:date="2020-06-17T20:38:00Z">
        <w:r>
          <w:t>will be appropriately assessed.</w:t>
        </w:r>
      </w:ins>
    </w:p>
    <w:p w14:paraId="25F7A3D3" w14:textId="223E0822" w:rsidR="006E6CE3" w:rsidRDefault="006E6CE3" w:rsidP="002E270A">
      <w:pPr>
        <w:autoSpaceDE/>
        <w:autoSpaceDN/>
        <w:adjustRightInd/>
        <w:contextualSpacing w:val="0"/>
        <w:jc w:val="left"/>
      </w:pPr>
      <w:r>
        <w:br w:type="page"/>
      </w:r>
    </w:p>
    <w:p w14:paraId="27F3C5FD" w14:textId="77114034" w:rsidR="00171E92" w:rsidRDefault="00171E92" w:rsidP="00F123A0"/>
    <w:p w14:paraId="28548FE0" w14:textId="381E6555" w:rsidR="004B65DD" w:rsidRPr="00734153" w:rsidRDefault="00347F62" w:rsidP="00F123A0">
      <w:pPr>
        <w:pStyle w:val="StyleHeading1Linespacingsingle"/>
        <w:numPr>
          <w:ilvl w:val="0"/>
          <w:numId w:val="2"/>
        </w:numPr>
      </w:pPr>
      <w:bookmarkStart w:id="108" w:name="_Toc34778068"/>
      <w:bookmarkStart w:id="109" w:name="_Toc34778123"/>
      <w:bookmarkStart w:id="110" w:name="_Toc34778272"/>
      <w:bookmarkStart w:id="111" w:name="_Toc34778326"/>
      <w:bookmarkStart w:id="112" w:name="_Toc34778379"/>
      <w:bookmarkStart w:id="113" w:name="_Toc34778459"/>
      <w:bookmarkStart w:id="114" w:name="_Toc34778514"/>
      <w:bookmarkStart w:id="115" w:name="_Toc34778570"/>
      <w:bookmarkStart w:id="116" w:name="_Toc34780048"/>
      <w:bookmarkStart w:id="117" w:name="_Toc34780312"/>
      <w:bookmarkStart w:id="118" w:name="_Toc34780442"/>
      <w:bookmarkStart w:id="119" w:name="_Toc244547132"/>
      <w:bookmarkStart w:id="120" w:name="_Toc38099242"/>
      <w:bookmarkStart w:id="121" w:name="_Toc43459369"/>
      <w:bookmarkEnd w:id="108"/>
      <w:bookmarkEnd w:id="109"/>
      <w:bookmarkEnd w:id="110"/>
      <w:bookmarkEnd w:id="111"/>
      <w:bookmarkEnd w:id="112"/>
      <w:bookmarkEnd w:id="113"/>
      <w:bookmarkEnd w:id="114"/>
      <w:bookmarkEnd w:id="115"/>
      <w:bookmarkEnd w:id="116"/>
      <w:bookmarkEnd w:id="117"/>
      <w:bookmarkEnd w:id="118"/>
      <w:bookmarkEnd w:id="119"/>
      <w:r>
        <w:t>Design</w:t>
      </w:r>
      <w:r w:rsidR="000F5D4C">
        <w:t xml:space="preserve"> and Procedures</w:t>
      </w:r>
      <w:bookmarkEnd w:id="120"/>
      <w:bookmarkEnd w:id="121"/>
    </w:p>
    <w:p w14:paraId="4F203D05" w14:textId="77777777" w:rsidR="00392BCB" w:rsidRPr="00734153" w:rsidRDefault="00392BCB" w:rsidP="00F123A0"/>
    <w:p w14:paraId="22D1CEF2" w14:textId="77777777" w:rsidR="00610FE8" w:rsidRPr="00347F62" w:rsidRDefault="00347F62" w:rsidP="00E0475A">
      <w:pPr>
        <w:pStyle w:val="Heading2"/>
      </w:pPr>
      <w:bookmarkStart w:id="122" w:name="_Toc514947203"/>
      <w:bookmarkStart w:id="123" w:name="_Toc515001175"/>
      <w:bookmarkStart w:id="124" w:name="_Toc34303382"/>
      <w:bookmarkStart w:id="125" w:name="_Toc38099243"/>
      <w:bookmarkStart w:id="126" w:name="_Toc43459370"/>
      <w:bookmarkEnd w:id="122"/>
      <w:bookmarkEnd w:id="123"/>
      <w:bookmarkEnd w:id="124"/>
      <w:r w:rsidRPr="00347F62">
        <w:t>Eligibility</w:t>
      </w:r>
      <w:bookmarkEnd w:id="125"/>
      <w:bookmarkEnd w:id="126"/>
    </w:p>
    <w:p w14:paraId="65FCE37E" w14:textId="77777777" w:rsidR="007D0C06" w:rsidRDefault="007D0C06" w:rsidP="00F123A0">
      <w:r w:rsidRPr="00734153">
        <w:t>Patients are eligible for the study</w:t>
      </w:r>
      <w:r>
        <w:t xml:space="preserve"> if all of the following are true:</w:t>
      </w:r>
      <w:r w:rsidRPr="00734153">
        <w:t xml:space="preserve"> </w:t>
      </w:r>
    </w:p>
    <w:p w14:paraId="31B040DA" w14:textId="77777777" w:rsidR="007D0C06" w:rsidRPr="00734153" w:rsidRDefault="007D0C06" w:rsidP="00F123A0"/>
    <w:p w14:paraId="1AEFCA5F" w14:textId="77777777" w:rsidR="007D0C06" w:rsidRPr="00734153" w:rsidRDefault="007D0C06" w:rsidP="00F123A0">
      <w:pPr>
        <w:pStyle w:val="ListParagraph"/>
        <w:numPr>
          <w:ilvl w:val="0"/>
          <w:numId w:val="4"/>
        </w:numPr>
      </w:pPr>
      <w:r>
        <w:t>Hospitalised</w:t>
      </w:r>
    </w:p>
    <w:p w14:paraId="7C336730" w14:textId="09410D78" w:rsidR="007D0C06" w:rsidRPr="00734153" w:rsidRDefault="000F5D4C" w:rsidP="00F123A0">
      <w:pPr>
        <w:pStyle w:val="ListParagraph"/>
        <w:numPr>
          <w:ilvl w:val="0"/>
          <w:numId w:val="4"/>
        </w:numPr>
      </w:pPr>
      <w:r>
        <w:t>SARS-CoV-2</w:t>
      </w:r>
      <w:r w:rsidR="007D0C06">
        <w:t xml:space="preserve"> infection</w:t>
      </w:r>
      <w:r w:rsidR="00D43A6B">
        <w:t xml:space="preserve"> </w:t>
      </w:r>
      <w:r w:rsidR="0076144A">
        <w:t>(clinically suspected</w:t>
      </w:r>
      <w:r w:rsidR="004C270C">
        <w:rPr>
          <w:rStyle w:val="FootnoteReference"/>
        </w:rPr>
        <w:footnoteReference w:id="2"/>
      </w:r>
      <w:r w:rsidR="0076144A">
        <w:t xml:space="preserve"> or laboratory confirmed)</w:t>
      </w:r>
      <w:r w:rsidR="00E875F8">
        <w:rPr>
          <w:rStyle w:val="FootnoteReference"/>
        </w:rPr>
        <w:footnoteReference w:id="3"/>
      </w:r>
    </w:p>
    <w:p w14:paraId="5B0AA3FB" w14:textId="77777777" w:rsidR="007D0C06" w:rsidRDefault="007D0C06" w:rsidP="00F123A0">
      <w:pPr>
        <w:pStyle w:val="ListParagraph"/>
        <w:numPr>
          <w:ilvl w:val="0"/>
          <w:numId w:val="4"/>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the </w:t>
      </w:r>
      <w:r>
        <w:t>trial</w:t>
      </w:r>
    </w:p>
    <w:p w14:paraId="6D9EA7A0" w14:textId="77777777" w:rsidR="002A490E" w:rsidRDefault="002A490E" w:rsidP="00F123A0"/>
    <w:p w14:paraId="646B8890" w14:textId="0532CF79"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674F0D">
        <w:t>9.2</w:t>
      </w:r>
      <w:r w:rsidR="00674F0D">
        <w:fldChar w:fldCharType="end"/>
      </w:r>
      <w:r w:rsidR="00CB2B60">
        <w:t xml:space="preserve"> and Appendix 3; section 9.3 for children</w:t>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4A78BCE7" w14:textId="77777777" w:rsidR="00347F62" w:rsidRDefault="00347F62" w:rsidP="00F123A0">
      <w:pPr>
        <w:rPr>
          <w:lang w:val="en-US"/>
        </w:rPr>
      </w:pPr>
    </w:p>
    <w:p w14:paraId="43A30614" w14:textId="4A8AB3DD" w:rsidR="00FF2DE0" w:rsidRPr="00734153" w:rsidRDefault="00FF2DE0" w:rsidP="00E0475A">
      <w:pPr>
        <w:pStyle w:val="Heading2"/>
      </w:pPr>
      <w:bookmarkStart w:id="129" w:name="_Toc37107289"/>
      <w:bookmarkStart w:id="130" w:name="_Toc38099244"/>
      <w:bookmarkStart w:id="131" w:name="_Toc43459371"/>
      <w:r>
        <w:t>Consent</w:t>
      </w:r>
      <w:bookmarkEnd w:id="129"/>
      <w:bookmarkEnd w:id="130"/>
      <w:bookmarkEnd w:id="131"/>
    </w:p>
    <w:p w14:paraId="04A590BE" w14:textId="6405C4D2" w:rsidR="00C752CE" w:rsidRDefault="000543BB" w:rsidP="00F123A0">
      <w:r>
        <w:t xml:space="preserve">Informed consent should be obtained from each patient </w:t>
      </w:r>
      <w:r w:rsidR="00B3259C">
        <w:t xml:space="preserve">16 years and over </w:t>
      </w:r>
      <w:r>
        <w:t>before enrolment into the study. However, if the patient lacks capacity to give consent due to the severity of their medical condition (e.g. acute respiratory failure or need for immediate ventilation)</w:t>
      </w:r>
      <w:r w:rsidR="00C752CE">
        <w:t xml:space="preserve"> or prior disease</w:t>
      </w:r>
      <w:r>
        <w:t>, then consent may be obtained from a relative acting as the patient’s legally designated representative</w:t>
      </w:r>
      <w:r w:rsidR="00C752CE">
        <w:t xml:space="preserve"> or independent doctor</w:t>
      </w:r>
      <w:r>
        <w:t>. Further consent will then be sought with the patient if they recover sufficiently.</w:t>
      </w:r>
      <w:r w:rsidR="001C58E5">
        <w:t xml:space="preserve"> For children aged &lt;16 years old consent will be sought from their parents or legal guardian. </w:t>
      </w:r>
      <w:r w:rsidR="003B0C3D">
        <w:t>Where possible, c</w:t>
      </w:r>
      <w:r w:rsidR="001C58E5">
        <w:t>hildren aged between 10-15 years old will also be asked for assent. Children aged ≥16 years old will asked for consent as for adults.</w:t>
      </w:r>
      <w:r w:rsidR="00B3259C">
        <w:t xml:space="preserve"> Witnessed consent </w:t>
      </w:r>
      <w:r w:rsidR="00455D3F">
        <w:t>may be obtained over the telephone</w:t>
      </w:r>
      <w:r w:rsidR="00655627">
        <w:t xml:space="preserve"> or web video link</w:t>
      </w:r>
      <w:r w:rsidR="00455D3F">
        <w:t xml:space="preserve"> if </w:t>
      </w:r>
      <w:r w:rsidR="00655627">
        <w:t xml:space="preserve">hospital </w:t>
      </w:r>
      <w:r w:rsidR="00455D3F">
        <w:t xml:space="preserve">visiting rules </w:t>
      </w:r>
      <w:r w:rsidR="00655627">
        <w:t xml:space="preserve">or parental infection </w:t>
      </w:r>
      <w:r w:rsidR="00455D3F">
        <w:t>mean a parent/guardian cannot be physically present</w:t>
      </w:r>
      <w:r w:rsidR="00655627">
        <w:t>.</w:t>
      </w:r>
    </w:p>
    <w:p w14:paraId="1CA22F8A" w14:textId="77777777" w:rsidR="000543BB" w:rsidRDefault="000543BB" w:rsidP="00F123A0"/>
    <w:p w14:paraId="150679A2" w14:textId="53275825" w:rsidR="000543BB" w:rsidRDefault="000543BB" w:rsidP="00F123A0">
      <w:r>
        <w:t>Due to the poor outcomes in COVID-19 patients who require ventilation (&gt;90% mortality in one cohort</w:t>
      </w:r>
      <w:hyperlink w:anchor="_ENREF_7" w:tooltip="Fei, 2020 #60" w:history="1">
        <w:r w:rsidR="00B4591A">
          <w:fldChar w:fldCharType="begin"/>
        </w:r>
        <w:r w:rsidR="00B4591A">
          <w:instrText xml:space="preserve"> ADDIN EN.CITE &lt;EndNote&gt;&lt;Cite&gt;&lt;Author&gt;Fei&lt;/Author&gt;&lt;Year&gt;2020&lt;/Year&gt;&lt;RecNum&gt;60&lt;/RecNum&gt;&lt;DisplayText&gt;&lt;style face="superscript"&gt;7&lt;/style&gt;&lt;/DisplayText&gt;&lt;record&gt;&lt;rec-number&gt;60&lt;/rec-number&gt;&lt;foreign-keys&gt;&lt;key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B4591A">
          <w:fldChar w:fldCharType="separate"/>
        </w:r>
        <w:r w:rsidR="00B4591A" w:rsidRPr="007F3FD0">
          <w:rPr>
            <w:noProof/>
            <w:vertAlign w:val="superscript"/>
          </w:rPr>
          <w:t>7</w:t>
        </w:r>
        <w:r w:rsidR="00B4591A">
          <w:fldChar w:fldCharType="end"/>
        </w:r>
      </w:hyperlink>
      <w:r>
        <w:t xml:space="preserve">), patients who lack capacity to consent due to severe disease (e.g. needs ventilation), and for whom a relative to act as the legally designated representative is not immediately available, </w:t>
      </w:r>
      <w:r w:rsidR="00B92F95">
        <w:t xml:space="preserve">randomisation </w:t>
      </w:r>
      <w:r>
        <w:t xml:space="preserve">and consequent treatment will proceed with consent </w:t>
      </w:r>
      <w:r>
        <w:lastRenderedPageBreak/>
        <w:t>provided by a treating clinician (independent of the clinician seeking to enrol the patient) who will act as the legally designated representative. Consent will then be obtained from the patient’s personal legally designated representative (or directly from the patient if they recover promptly) at the earliest opportunity.</w:t>
      </w:r>
    </w:p>
    <w:p w14:paraId="4E589909" w14:textId="77777777" w:rsidR="004F244C" w:rsidRDefault="004F244C" w:rsidP="00F123A0"/>
    <w:p w14:paraId="5673AFFC" w14:textId="0A7F1231" w:rsidR="000F5D4C" w:rsidRPr="00734153" w:rsidRDefault="00F75723" w:rsidP="00E0475A">
      <w:pPr>
        <w:pStyle w:val="Heading2"/>
      </w:pPr>
      <w:bookmarkStart w:id="132" w:name="_Toc34778072"/>
      <w:bookmarkStart w:id="133" w:name="_Toc34778127"/>
      <w:bookmarkStart w:id="134" w:name="_Toc34778276"/>
      <w:bookmarkStart w:id="135" w:name="_Toc34778330"/>
      <w:bookmarkStart w:id="136" w:name="_Toc34778383"/>
      <w:bookmarkStart w:id="137" w:name="_Toc34778463"/>
      <w:bookmarkStart w:id="138" w:name="_Toc34778518"/>
      <w:bookmarkStart w:id="139" w:name="_Toc34778574"/>
      <w:bookmarkStart w:id="140" w:name="_Toc34780052"/>
      <w:bookmarkStart w:id="141" w:name="_Toc34780316"/>
      <w:bookmarkStart w:id="142" w:name="_Toc34780446"/>
      <w:bookmarkStart w:id="143" w:name="_Toc37107290"/>
      <w:bookmarkStart w:id="144" w:name="_Toc38099245"/>
      <w:bookmarkStart w:id="145" w:name="_Toc43459372"/>
      <w:bookmarkEnd w:id="132"/>
      <w:bookmarkEnd w:id="133"/>
      <w:bookmarkEnd w:id="134"/>
      <w:bookmarkEnd w:id="135"/>
      <w:bookmarkEnd w:id="136"/>
      <w:bookmarkEnd w:id="137"/>
      <w:bookmarkEnd w:id="138"/>
      <w:bookmarkEnd w:id="139"/>
      <w:bookmarkEnd w:id="140"/>
      <w:bookmarkEnd w:id="141"/>
      <w:bookmarkEnd w:id="142"/>
      <w:r>
        <w:t>B</w:t>
      </w:r>
      <w:r w:rsidR="00EB3117">
        <w:t>aseline information</w:t>
      </w:r>
      <w:bookmarkEnd w:id="143"/>
      <w:bookmarkEnd w:id="144"/>
      <w:bookmarkEnd w:id="145"/>
    </w:p>
    <w:p w14:paraId="070928DA" w14:textId="2E716EEA"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52AA3F84" w14:textId="77777777" w:rsidR="00655943" w:rsidRDefault="00655943" w:rsidP="00F123A0"/>
    <w:p w14:paraId="3DB5C7F5" w14:textId="3168A620" w:rsidR="00EB3117" w:rsidRPr="001B0EEE" w:rsidRDefault="00EB3117" w:rsidP="00F123A0">
      <w:pPr>
        <w:pStyle w:val="ListParagraph"/>
        <w:numPr>
          <w:ilvl w:val="0"/>
          <w:numId w:val="16"/>
        </w:numPr>
      </w:pPr>
      <w:r>
        <w:t xml:space="preserve">Patient </w:t>
      </w:r>
      <w:r w:rsidRPr="001B0EEE">
        <w:t>details (e.g. name, NHS number, date of birth, sex)</w:t>
      </w:r>
    </w:p>
    <w:p w14:paraId="32F0E22D" w14:textId="5BE7E0EC" w:rsidR="00EB3117" w:rsidRPr="001B0EEE" w:rsidRDefault="00EB3117" w:rsidP="00F123A0">
      <w:pPr>
        <w:pStyle w:val="ListParagraph"/>
        <w:numPr>
          <w:ilvl w:val="0"/>
          <w:numId w:val="16"/>
        </w:numPr>
      </w:pPr>
      <w:r w:rsidRPr="001B0EEE">
        <w:t>Clinician details (e.g. name)</w:t>
      </w:r>
    </w:p>
    <w:p w14:paraId="6DE86403" w14:textId="02C4D6A2" w:rsidR="003A76BF" w:rsidRPr="001B0EEE" w:rsidRDefault="003A76BF" w:rsidP="00F86D49">
      <w:pPr>
        <w:pStyle w:val="ListParagraph"/>
        <w:numPr>
          <w:ilvl w:val="0"/>
          <w:numId w:val="18"/>
        </w:numPr>
      </w:pPr>
      <w:r w:rsidRPr="001B0EEE">
        <w:t>COVID-19 symptom onset date</w:t>
      </w:r>
    </w:p>
    <w:p w14:paraId="181526DD" w14:textId="4F7E457C" w:rsidR="00EB3117" w:rsidRPr="00B21C29" w:rsidRDefault="00EB3117" w:rsidP="00F86D49">
      <w:pPr>
        <w:pStyle w:val="ListParagraph"/>
        <w:numPr>
          <w:ilvl w:val="0"/>
          <w:numId w:val="18"/>
        </w:numPr>
      </w:pPr>
      <w:r w:rsidRPr="001B0EEE">
        <w:t xml:space="preserve">COVID-19 severity </w:t>
      </w:r>
      <w:r w:rsidR="009B2D72" w:rsidRPr="001B0EEE">
        <w:t>as assessed by need for supplemental oxygen or</w:t>
      </w:r>
      <w:r w:rsidR="001B0EEE" w:rsidRPr="001B0EEE">
        <w:t xml:space="preserve">  ventilation</w:t>
      </w:r>
      <w:r w:rsidR="00070D84">
        <w:t>/extracorporeal membrane oxygenation</w:t>
      </w:r>
      <w:r w:rsidR="00814A7F">
        <w:t xml:space="preserve"> (ECMO)</w:t>
      </w:r>
    </w:p>
    <w:p w14:paraId="1ACFFADE" w14:textId="67E8D372" w:rsidR="00B21C29" w:rsidRPr="001B0EEE" w:rsidRDefault="00B21C29" w:rsidP="00F86D49">
      <w:pPr>
        <w:pStyle w:val="ListParagraph"/>
        <w:numPr>
          <w:ilvl w:val="0"/>
          <w:numId w:val="18"/>
        </w:numPr>
      </w:pPr>
      <w:r>
        <w:t>Major comorbidity (e.g. heart disease, diabetes, chronic lung disease)</w:t>
      </w:r>
      <w:r w:rsidR="003B3DC3">
        <w:t xml:space="preserve"> and pregnancy</w:t>
      </w:r>
    </w:p>
    <w:p w14:paraId="754C007E" w14:textId="4F61BB72" w:rsidR="00EB3117" w:rsidRPr="00E73A91" w:rsidRDefault="00EB3117" w:rsidP="00F123A0">
      <w:pPr>
        <w:pStyle w:val="ListParagraph"/>
        <w:numPr>
          <w:ilvl w:val="0"/>
          <w:numId w:val="16"/>
        </w:numPr>
        <w:rPr>
          <w:color w:val="000000" w:themeColor="text1"/>
        </w:rPr>
      </w:pPr>
      <w:r w:rsidRPr="001B0EEE">
        <w:t xml:space="preserve">Date of </w:t>
      </w:r>
      <w:r w:rsidRPr="00E73A91">
        <w:rPr>
          <w:color w:val="000000" w:themeColor="text1"/>
        </w:rPr>
        <w:t>hospitalisation</w:t>
      </w:r>
    </w:p>
    <w:p w14:paraId="6DF9819E" w14:textId="6F2BBA72" w:rsidR="003803A9" w:rsidRPr="00E73A91" w:rsidRDefault="00EB3117" w:rsidP="00F123A0">
      <w:pPr>
        <w:pStyle w:val="ListParagraph"/>
        <w:numPr>
          <w:ilvl w:val="0"/>
          <w:numId w:val="16"/>
        </w:numPr>
        <w:rPr>
          <w:color w:val="000000" w:themeColor="text1"/>
        </w:rPr>
      </w:pPr>
      <w:r w:rsidRPr="00E73A91">
        <w:rPr>
          <w:color w:val="000000" w:themeColor="text1"/>
        </w:rPr>
        <w:t xml:space="preserve">Contraindication to the study </w:t>
      </w:r>
      <w:r w:rsidR="007218C7" w:rsidRPr="00E73A91">
        <w:rPr>
          <w:color w:val="000000" w:themeColor="text1"/>
        </w:rPr>
        <w:t xml:space="preserve">treatment </w:t>
      </w:r>
      <w:r w:rsidRPr="00E73A91">
        <w:rPr>
          <w:color w:val="000000" w:themeColor="text1"/>
        </w:rPr>
        <w:t>regimens (in the opinion of the attending clinician)</w:t>
      </w:r>
    </w:p>
    <w:p w14:paraId="29C3C2C3" w14:textId="118DF86D" w:rsidR="00227C66" w:rsidRPr="00E73A91" w:rsidRDefault="000214A6" w:rsidP="00227C66">
      <w:pPr>
        <w:pStyle w:val="ListParagraph"/>
        <w:numPr>
          <w:ilvl w:val="0"/>
          <w:numId w:val="16"/>
        </w:numPr>
        <w:rPr>
          <w:color w:val="000000" w:themeColor="text1"/>
        </w:rPr>
      </w:pPr>
      <w:r w:rsidRPr="00E73A91">
        <w:rPr>
          <w:color w:val="000000" w:themeColor="text1"/>
        </w:rPr>
        <w:t>W</w:t>
      </w:r>
      <w:r w:rsidR="00227C66" w:rsidRPr="00E73A91">
        <w:rPr>
          <w:color w:val="000000" w:themeColor="text1"/>
        </w:rPr>
        <w:t>illing</w:t>
      </w:r>
      <w:r w:rsidR="006B0EAF" w:rsidRPr="00E73A91">
        <w:rPr>
          <w:color w:val="000000" w:themeColor="text1"/>
        </w:rPr>
        <w:t xml:space="preserve">ness to </w:t>
      </w:r>
      <w:r w:rsidR="009E2E39" w:rsidRPr="00E73A91">
        <w:rPr>
          <w:color w:val="000000" w:themeColor="text1"/>
        </w:rPr>
        <w:t xml:space="preserve">receive </w:t>
      </w:r>
      <w:r w:rsidR="006B0EAF" w:rsidRPr="00E73A91">
        <w:rPr>
          <w:color w:val="000000" w:themeColor="text1"/>
        </w:rPr>
        <w:t>a blood product</w:t>
      </w:r>
    </w:p>
    <w:p w14:paraId="4F770A5E" w14:textId="4EB81AC6" w:rsidR="003803A9" w:rsidRDefault="00EB3117" w:rsidP="00F123A0">
      <w:pPr>
        <w:pStyle w:val="ListParagraph"/>
        <w:numPr>
          <w:ilvl w:val="0"/>
          <w:numId w:val="16"/>
        </w:numPr>
      </w:pPr>
      <w:r w:rsidRPr="003A76BF">
        <w:t>Name of person completing the form</w:t>
      </w:r>
    </w:p>
    <w:p w14:paraId="33B84145" w14:textId="77777777" w:rsidR="003803A9" w:rsidRDefault="003803A9" w:rsidP="00F123A0"/>
    <w:p w14:paraId="74A9E521" w14:textId="5BF374F9"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37F3BA3F" w14:textId="77777777" w:rsidR="004F244C" w:rsidRDefault="004F244C" w:rsidP="00F123A0"/>
    <w:p w14:paraId="14F3D033" w14:textId="07066B0A" w:rsidR="007341EA" w:rsidRDefault="00D20B52" w:rsidP="00E0475A">
      <w:pPr>
        <w:pStyle w:val="Heading2"/>
      </w:pPr>
      <w:bookmarkStart w:id="146" w:name="_Toc34778074"/>
      <w:bookmarkStart w:id="147" w:name="_Toc34778129"/>
      <w:bookmarkStart w:id="148" w:name="_Toc34778278"/>
      <w:bookmarkStart w:id="149" w:name="_Toc34778332"/>
      <w:bookmarkStart w:id="150" w:name="_Toc34778385"/>
      <w:bookmarkStart w:id="151" w:name="_Toc34778465"/>
      <w:bookmarkStart w:id="152" w:name="_Toc34778520"/>
      <w:bookmarkStart w:id="153" w:name="_Toc34778576"/>
      <w:bookmarkStart w:id="154" w:name="_Toc34780054"/>
      <w:bookmarkStart w:id="155" w:name="_Toc34780318"/>
      <w:bookmarkStart w:id="156" w:name="_Toc34780448"/>
      <w:bookmarkStart w:id="157" w:name="_Toc34778076"/>
      <w:bookmarkStart w:id="158" w:name="_Toc34778131"/>
      <w:bookmarkStart w:id="159" w:name="_Toc34778280"/>
      <w:bookmarkStart w:id="160" w:name="_Toc34778334"/>
      <w:bookmarkStart w:id="161" w:name="_Toc34778387"/>
      <w:bookmarkStart w:id="162" w:name="_Toc34778467"/>
      <w:bookmarkStart w:id="163" w:name="_Toc34778522"/>
      <w:bookmarkStart w:id="164" w:name="_Toc34778578"/>
      <w:bookmarkStart w:id="165" w:name="_Toc34780056"/>
      <w:bookmarkStart w:id="166" w:name="_Toc34780320"/>
      <w:bookmarkStart w:id="167" w:name="_Toc34780450"/>
      <w:bookmarkStart w:id="168" w:name="_Toc37770909"/>
      <w:bookmarkStart w:id="169" w:name="_Toc37771565"/>
      <w:bookmarkStart w:id="170" w:name="_Toc38099246"/>
      <w:bookmarkStart w:id="171" w:name="_Toc43459373"/>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t>Main r</w:t>
      </w:r>
      <w:r w:rsidR="007341EA">
        <w:t>andomi</w:t>
      </w:r>
      <w:r w:rsidR="00B92F95">
        <w:t>s</w:t>
      </w:r>
      <w:r w:rsidR="007341EA">
        <w:t>ation</w:t>
      </w:r>
      <w:bookmarkEnd w:id="170"/>
      <w:bookmarkEnd w:id="171"/>
    </w:p>
    <w:p w14:paraId="08D2AE43" w14:textId="48388C1F" w:rsidR="00040913" w:rsidRDefault="00040913" w:rsidP="00F123A0">
      <w:r>
        <w:t xml:space="preserve">In </w:t>
      </w:r>
      <w:r w:rsidR="00720B07">
        <w:t>addition to receiving usual care, e</w:t>
      </w:r>
      <w:r w:rsidR="007D0C06">
        <w:rPr>
          <w:lang w:val="en-US"/>
        </w:rPr>
        <w:t xml:space="preserve">ligible patients will be </w:t>
      </w:r>
      <w:r w:rsidR="00984697">
        <w:rPr>
          <w:lang w:val="en-US"/>
        </w:rPr>
        <w:t xml:space="preserve">allocated </w:t>
      </w:r>
      <w:r w:rsidR="007D0C06">
        <w:rPr>
          <w:lang w:val="en-US"/>
        </w:rPr>
        <w:t>using a central web-based randomi</w:t>
      </w:r>
      <w:r w:rsidR="00503DC1">
        <w:rPr>
          <w:lang w:val="en-US"/>
        </w:rPr>
        <w:t>s</w:t>
      </w:r>
      <w:r w:rsidR="007D0C06">
        <w:rPr>
          <w:lang w:val="en-US"/>
        </w:rPr>
        <w:t>ation service (without stratification or minimi</w:t>
      </w:r>
      <w:r w:rsidR="00BC211B">
        <w:rPr>
          <w:lang w:val="en-US"/>
        </w:rPr>
        <w:t>s</w:t>
      </w:r>
      <w:r w:rsidR="007D0C06">
        <w:rPr>
          <w:lang w:val="en-US"/>
        </w:rPr>
        <w:t>ation)</w:t>
      </w:r>
      <w:r w:rsidR="00720B07">
        <w:rPr>
          <w:lang w:val="en-US"/>
        </w:rPr>
        <w:t xml:space="preserve">. </w:t>
      </w:r>
      <w:r w:rsidR="00720B07">
        <w:t xml:space="preserve">From version 6.0 of the protocol, a factorial design </w:t>
      </w:r>
      <w:r w:rsidR="00720B07" w:rsidRPr="00F54689">
        <w:t>will be used</w:t>
      </w:r>
      <w:r w:rsidRPr="00040913">
        <w:t xml:space="preserve"> </w:t>
      </w:r>
      <w:r>
        <w:t xml:space="preserve">such that eligible patients </w:t>
      </w:r>
      <w:del w:id="172" w:author="Richard Haynes" w:date="2020-06-09T21:22:00Z">
        <w:r w:rsidDel="00B4591A">
          <w:delText xml:space="preserve">are </w:delText>
        </w:r>
      </w:del>
      <w:ins w:id="173" w:author="Richard Haynes" w:date="2020-06-09T21:22:00Z">
        <w:r w:rsidR="00B4591A">
          <w:t xml:space="preserve">may be </w:t>
        </w:r>
      </w:ins>
      <w:r>
        <w:t>randomised to one of the treatment arms in Randomisation A and, simultaneously, to one of the treatment arms in Randomisation B.</w:t>
      </w:r>
    </w:p>
    <w:p w14:paraId="78B61393" w14:textId="77777777" w:rsidR="00720B07" w:rsidRDefault="00720B07" w:rsidP="00F123A0">
      <w:pPr>
        <w:rPr>
          <w:lang w:val="en-US"/>
        </w:rPr>
      </w:pPr>
    </w:p>
    <w:p w14:paraId="45DD9945" w14:textId="7048B158" w:rsidR="00EA2E80" w:rsidRDefault="002A3F37" w:rsidP="00EA2E80">
      <w:pPr>
        <w:pStyle w:val="Heading3"/>
      </w:pPr>
      <w:bookmarkStart w:id="174" w:name="_Toc43459374"/>
      <w:r>
        <w:t>Main r</w:t>
      </w:r>
      <w:r w:rsidR="00EA2E80" w:rsidRPr="003210C8">
        <w:t xml:space="preserve">andomisation </w:t>
      </w:r>
      <w:r>
        <w:t xml:space="preserve">part </w:t>
      </w:r>
      <w:r w:rsidR="00EA2E80" w:rsidRPr="003210C8">
        <w:t>A:</w:t>
      </w:r>
      <w:bookmarkEnd w:id="174"/>
    </w:p>
    <w:p w14:paraId="2A246DCF" w14:textId="799E5E66" w:rsidR="00720B07" w:rsidRDefault="00EA2E80" w:rsidP="00EA2E80">
      <w:pPr>
        <w:rPr>
          <w:b/>
        </w:rPr>
      </w:pPr>
      <w:r>
        <w:rPr>
          <w:lang w:val="en-US"/>
        </w:rPr>
        <w:t xml:space="preserve">Eligible patients </w:t>
      </w:r>
      <w:ins w:id="175" w:author="Peter Horby" w:date="2020-06-10T09:25:00Z">
        <w:r w:rsidR="00FA0B97">
          <w:rPr>
            <w:lang w:val="en-US"/>
          </w:rPr>
          <w:t>may</w:t>
        </w:r>
      </w:ins>
      <w:del w:id="176" w:author="Peter Horby" w:date="2020-06-10T09:25:00Z">
        <w:r w:rsidDel="00FA0B97">
          <w:rPr>
            <w:lang w:val="en-US"/>
          </w:rPr>
          <w:delText>will</w:delText>
        </w:r>
      </w:del>
      <w:r>
        <w:rPr>
          <w:lang w:val="en-US"/>
        </w:rPr>
        <w:t xml:space="preserve"> be randomised to one of the arms listed below. </w:t>
      </w:r>
      <w:r w:rsidR="00D9799F" w:rsidRPr="00D9799F">
        <w:t>The doses in this section are for adults. Please see Appendix 3 for paediatric dosing.</w:t>
      </w:r>
      <w:r>
        <w:t xml:space="preserve"> </w:t>
      </w:r>
      <w:r w:rsidR="005A133A">
        <w:t>Study treatments do not need to be continued after discharge from hospital.</w:t>
      </w:r>
    </w:p>
    <w:p w14:paraId="71628B0F" w14:textId="77777777" w:rsidR="005A133A" w:rsidRDefault="005A133A" w:rsidP="00F123A0">
      <w:pPr>
        <w:rPr>
          <w:lang w:val="en-US"/>
        </w:rPr>
      </w:pPr>
    </w:p>
    <w:p w14:paraId="4441A00C" w14:textId="4FFA628B" w:rsidR="007D0C06" w:rsidRPr="008A3080" w:rsidRDefault="007D0C06" w:rsidP="00F86D49">
      <w:pPr>
        <w:pStyle w:val="ListParagraph"/>
        <w:numPr>
          <w:ilvl w:val="0"/>
          <w:numId w:val="21"/>
        </w:numPr>
        <w:rPr>
          <w:b/>
          <w:lang w:val="en-US"/>
        </w:rPr>
      </w:pPr>
      <w:r w:rsidRPr="008A3080">
        <w:rPr>
          <w:b/>
          <w:lang w:val="en-US"/>
        </w:rPr>
        <w:t>No additional treatment</w:t>
      </w:r>
    </w:p>
    <w:p w14:paraId="24A5D556" w14:textId="77777777" w:rsidR="007D0C06" w:rsidRPr="003801D9" w:rsidRDefault="007D0C06" w:rsidP="00F123A0">
      <w:pPr>
        <w:rPr>
          <w:lang w:val="en-US"/>
        </w:rPr>
      </w:pPr>
    </w:p>
    <w:p w14:paraId="6A823B8E" w14:textId="5EBAA8B0" w:rsidR="007D0C06" w:rsidRPr="00D43A6B" w:rsidRDefault="007D0C06" w:rsidP="00F86D49">
      <w:pPr>
        <w:pStyle w:val="ListParagraph"/>
        <w:numPr>
          <w:ilvl w:val="0"/>
          <w:numId w:val="21"/>
        </w:numPr>
        <w:rPr>
          <w:color w:val="000000" w:themeColor="text1"/>
          <w:lang w:val="en-US"/>
        </w:rPr>
      </w:pPr>
      <w:r w:rsidRPr="00D43A6B">
        <w:rPr>
          <w:b/>
          <w:color w:val="000000" w:themeColor="text1"/>
        </w:rPr>
        <w:t>Lopinavir</w:t>
      </w:r>
      <w:r w:rsidR="00EC690F" w:rsidRPr="00D43A6B">
        <w:rPr>
          <w:b/>
          <w:color w:val="000000" w:themeColor="text1"/>
        </w:rPr>
        <w:t xml:space="preserve"> 400mg</w:t>
      </w:r>
      <w:r w:rsidRPr="00D43A6B">
        <w:rPr>
          <w:b/>
          <w:color w:val="000000" w:themeColor="text1"/>
        </w:rPr>
        <w:t>-Ritonavir</w:t>
      </w:r>
      <w:r w:rsidR="00EC690F" w:rsidRPr="00D43A6B">
        <w:rPr>
          <w:b/>
          <w:color w:val="000000" w:themeColor="text1"/>
        </w:rPr>
        <w:t xml:space="preserve"> 100mg</w:t>
      </w:r>
      <w:r w:rsidR="004700B2" w:rsidRPr="003A76BF">
        <w:t xml:space="preserve"> </w:t>
      </w:r>
      <w:r w:rsidR="00FF2DE0" w:rsidRPr="003A76BF">
        <w:t xml:space="preserve">by mouth </w:t>
      </w:r>
      <w:r w:rsidR="0066372D">
        <w:t xml:space="preserve">(or nasogastric tube) </w:t>
      </w:r>
      <w:r w:rsidR="004700B2" w:rsidRPr="003A76BF">
        <w:t>every 12 hours for 10 days.</w:t>
      </w:r>
    </w:p>
    <w:p w14:paraId="512FC905" w14:textId="77777777" w:rsidR="00D43A6B" w:rsidRPr="00D43A6B" w:rsidRDefault="00D43A6B" w:rsidP="00F123A0">
      <w:pPr>
        <w:pStyle w:val="ListParagraph"/>
        <w:rPr>
          <w:lang w:val="en-US"/>
        </w:rPr>
      </w:pPr>
    </w:p>
    <w:p w14:paraId="5E76007D" w14:textId="3A226BAF" w:rsidR="00C752CE" w:rsidRPr="008A3080" w:rsidRDefault="00FF2DE0" w:rsidP="00F86D49">
      <w:pPr>
        <w:pStyle w:val="ListParagraph"/>
        <w:numPr>
          <w:ilvl w:val="0"/>
          <w:numId w:val="21"/>
        </w:numPr>
        <w:rPr>
          <w:color w:val="000000" w:themeColor="text1"/>
        </w:rPr>
      </w:pPr>
      <w:r w:rsidRPr="003A76BF">
        <w:rPr>
          <w:b/>
          <w:color w:val="000000" w:themeColor="text1"/>
        </w:rPr>
        <w:t xml:space="preserve">Corticosteroid </w:t>
      </w:r>
      <w:ins w:id="177" w:author="Richard Haynes" w:date="2020-06-09T21:05:00Z">
        <w:r w:rsidR="0009515F">
          <w:rPr>
            <w:b/>
            <w:color w:val="000000" w:themeColor="text1"/>
          </w:rPr>
          <w:t xml:space="preserve">(in children only) </w:t>
        </w:r>
      </w:ins>
      <w:r w:rsidRPr="008A3080">
        <w:rPr>
          <w:color w:val="000000" w:themeColor="text1"/>
        </w:rPr>
        <w:t xml:space="preserve">in the form of </w:t>
      </w:r>
      <w:r w:rsidR="003A76BF" w:rsidRPr="008A3080">
        <w:rPr>
          <w:color w:val="000000" w:themeColor="text1"/>
        </w:rPr>
        <w:t xml:space="preserve">dexamethasone </w:t>
      </w:r>
      <w:ins w:id="178" w:author="Richard Haynes" w:date="2020-06-19T11:32:00Z">
        <w:r w:rsidR="00CA210A">
          <w:rPr>
            <w:color w:val="000000" w:themeColor="text1"/>
          </w:rPr>
          <w:t xml:space="preserve">(or other appropriate corticosteroid: see Appendix 3) </w:t>
        </w:r>
      </w:ins>
      <w:r w:rsidR="003A76BF" w:rsidRPr="008A3080">
        <w:rPr>
          <w:color w:val="000000" w:themeColor="text1"/>
        </w:rPr>
        <w:t xml:space="preserve">administered as an oral </w:t>
      </w:r>
      <w:r w:rsidR="00841CF9" w:rsidRPr="008A3080">
        <w:rPr>
          <w:color w:val="000000" w:themeColor="text1"/>
        </w:rPr>
        <w:t>(</w:t>
      </w:r>
      <w:r w:rsidR="003A76BF" w:rsidRPr="008A3080">
        <w:rPr>
          <w:color w:val="000000" w:themeColor="text1"/>
        </w:rPr>
        <w:t xml:space="preserve">liquid </w:t>
      </w:r>
      <w:r w:rsidR="00841CF9" w:rsidRPr="008A3080">
        <w:rPr>
          <w:color w:val="000000" w:themeColor="text1"/>
        </w:rPr>
        <w:t xml:space="preserve">or tablets) </w:t>
      </w:r>
      <w:r w:rsidR="00DA4B74" w:rsidRPr="008A3080">
        <w:rPr>
          <w:color w:val="000000" w:themeColor="text1"/>
        </w:rPr>
        <w:t xml:space="preserve">or intravenous </w:t>
      </w:r>
      <w:r w:rsidR="003A76BF" w:rsidRPr="008A3080">
        <w:rPr>
          <w:color w:val="000000" w:themeColor="text1"/>
        </w:rPr>
        <w:t>preparation</w:t>
      </w:r>
      <w:del w:id="179" w:author="Richard Haynes" w:date="2020-06-19T11:33:00Z">
        <w:r w:rsidR="003A76BF" w:rsidRPr="008A3080" w:rsidDel="00CA210A">
          <w:rPr>
            <w:color w:val="000000" w:themeColor="text1"/>
          </w:rPr>
          <w:delText xml:space="preserve"> </w:delText>
        </w:r>
        <w:r w:rsidR="002073A3" w:rsidRPr="008A3080" w:rsidDel="00CA210A">
          <w:rPr>
            <w:color w:val="000000" w:themeColor="text1"/>
          </w:rPr>
          <w:delText>6</w:delText>
        </w:r>
        <w:r w:rsidR="003A76BF" w:rsidRPr="008A3080" w:rsidDel="00CA210A">
          <w:rPr>
            <w:color w:val="000000" w:themeColor="text1"/>
          </w:rPr>
          <w:delText xml:space="preserve"> mg once daily </w:delText>
        </w:r>
        <w:r w:rsidRPr="008A3080" w:rsidDel="00CA210A">
          <w:rPr>
            <w:color w:val="000000" w:themeColor="text1"/>
          </w:rPr>
          <w:delText>for 10 days</w:delText>
        </w:r>
      </w:del>
      <w:r w:rsidR="00BC211B">
        <w:rPr>
          <w:color w:val="000000" w:themeColor="text1"/>
        </w:rPr>
        <w:t>.</w:t>
      </w:r>
      <w:r w:rsidR="008A3080">
        <w:rPr>
          <w:color w:val="000000" w:themeColor="text1"/>
        </w:rPr>
        <w:t xml:space="preserve"> </w:t>
      </w:r>
      <w:r w:rsidR="00C752CE" w:rsidRPr="008A3080">
        <w:rPr>
          <w:color w:val="000000" w:themeColor="text1"/>
        </w:rPr>
        <w:t>In pregnancy</w:t>
      </w:r>
      <w:r w:rsidR="001D29A6">
        <w:rPr>
          <w:color w:val="000000" w:themeColor="text1"/>
        </w:rPr>
        <w:t xml:space="preserve"> or breastfeeding women</w:t>
      </w:r>
      <w:r w:rsidR="008A3080" w:rsidRPr="008A3080">
        <w:rPr>
          <w:color w:val="000000" w:themeColor="text1"/>
        </w:rPr>
        <w:t>,</w:t>
      </w:r>
      <w:r w:rsidR="00C752CE" w:rsidRPr="008A3080">
        <w:rPr>
          <w:color w:val="000000" w:themeColor="text1"/>
        </w:rPr>
        <w:t xml:space="preserve"> prednisolone </w:t>
      </w:r>
      <w:del w:id="180" w:author="Richard Haynes" w:date="2020-06-19T11:32:00Z">
        <w:r w:rsidR="00C752CE" w:rsidRPr="008A3080" w:rsidDel="00CA210A">
          <w:rPr>
            <w:color w:val="000000" w:themeColor="text1"/>
          </w:rPr>
          <w:delText xml:space="preserve">40 mg administered by mouth </w:delText>
        </w:r>
      </w:del>
      <w:r w:rsidR="00C752CE" w:rsidRPr="008A3080">
        <w:rPr>
          <w:color w:val="000000" w:themeColor="text1"/>
        </w:rPr>
        <w:t>(or intravenous hydrocortisone</w:t>
      </w:r>
      <w:del w:id="181" w:author="Richard Haynes" w:date="2020-06-19T11:32:00Z">
        <w:r w:rsidR="00C752CE" w:rsidRPr="008A3080" w:rsidDel="00CA210A">
          <w:rPr>
            <w:color w:val="000000" w:themeColor="text1"/>
          </w:rPr>
          <w:delText xml:space="preserve"> 80 mg twice daily</w:delText>
        </w:r>
      </w:del>
      <w:r w:rsidR="00C752CE" w:rsidRPr="008A3080">
        <w:rPr>
          <w:color w:val="000000" w:themeColor="text1"/>
        </w:rPr>
        <w:t>) should be</w:t>
      </w:r>
      <w:r w:rsidR="008A3080">
        <w:rPr>
          <w:color w:val="000000" w:themeColor="text1"/>
        </w:rPr>
        <w:t xml:space="preserve"> used</w:t>
      </w:r>
      <w:del w:id="182" w:author="Richard Haynes" w:date="2020-06-19T11:33:00Z">
        <w:r w:rsidR="008A3080" w:rsidDel="00CA210A">
          <w:rPr>
            <w:color w:val="000000" w:themeColor="text1"/>
          </w:rPr>
          <w:delText xml:space="preserve"> instead of dexamethasone</w:delText>
        </w:r>
      </w:del>
      <w:r w:rsidR="008A3080">
        <w:rPr>
          <w:color w:val="000000" w:themeColor="text1"/>
        </w:rPr>
        <w:t xml:space="preserve">. </w:t>
      </w:r>
    </w:p>
    <w:p w14:paraId="00AAD744" w14:textId="6482E5A9" w:rsidR="008A3080" w:rsidRPr="008A3080" w:rsidRDefault="008A3080" w:rsidP="008A3080">
      <w:pPr>
        <w:pStyle w:val="ListParagraph"/>
        <w:ind w:left="360"/>
        <w:rPr>
          <w:color w:val="000000" w:themeColor="text1"/>
        </w:rPr>
      </w:pPr>
      <w:r w:rsidRPr="008A3080">
        <w:rPr>
          <w:color w:val="000000" w:themeColor="text1"/>
        </w:rPr>
        <w:lastRenderedPageBreak/>
        <w:t>(Note: It is permitted to switch between the two routes of administration according to clinical circumstances.</w:t>
      </w:r>
      <w:r>
        <w:rPr>
          <w:color w:val="000000" w:themeColor="text1"/>
        </w:rPr>
        <w:t>)</w:t>
      </w:r>
    </w:p>
    <w:p w14:paraId="313FB1C3" w14:textId="77777777" w:rsidR="00D43A6B" w:rsidRDefault="00D43A6B" w:rsidP="008A3080">
      <w:pPr>
        <w:pStyle w:val="NormalWeb"/>
        <w:spacing w:before="0" w:beforeAutospacing="0"/>
      </w:pPr>
    </w:p>
    <w:p w14:paraId="31F121F4" w14:textId="21F41882" w:rsidR="00AD611C" w:rsidDel="0009515F" w:rsidRDefault="00AD611C" w:rsidP="00F86D49">
      <w:pPr>
        <w:pStyle w:val="NormalWeb"/>
        <w:numPr>
          <w:ilvl w:val="0"/>
          <w:numId w:val="21"/>
        </w:numPr>
        <w:rPr>
          <w:del w:id="183" w:author="Richard Haynes" w:date="2020-06-09T21:05:00Z"/>
        </w:rPr>
      </w:pPr>
      <w:del w:id="184" w:author="Richard Haynes" w:date="2020-06-09T21:05:00Z">
        <w:r w:rsidRPr="00AD611C" w:rsidDel="0009515F">
          <w:rPr>
            <w:b/>
          </w:rPr>
          <w:delText>Hydroxychloroquine</w:delText>
        </w:r>
        <w:r w:rsidDel="0009515F">
          <w:delText xml:space="preserve"> by mouth </w:delText>
        </w:r>
        <w:r w:rsidR="00984697" w:rsidDel="0009515F">
          <w:delText xml:space="preserve">for a total of 10 </w:delText>
        </w:r>
        <w:r w:rsidR="00984697" w:rsidRPr="00C8161C" w:rsidDel="0009515F">
          <w:delText>days</w:delText>
        </w:r>
        <w:r w:rsidR="00C8161C" w:rsidRPr="00C8161C" w:rsidDel="0009515F">
          <w:delText xml:space="preserve"> </w:delText>
        </w:r>
        <w:r w:rsidR="00984697" w:rsidRPr="00C8161C" w:rsidDel="0009515F">
          <w:delText>as</w:delText>
        </w:r>
        <w:r w:rsidR="00984697" w:rsidDel="0009515F">
          <w:delText xml:space="preserve"> follows</w:delText>
        </w:r>
        <w:r w:rsidDel="0009515F">
          <w:delText xml:space="preserve">: </w:delText>
        </w:r>
      </w:del>
    </w:p>
    <w:p w14:paraId="739363B9" w14:textId="2C5D0A4B" w:rsidR="00D43A6B" w:rsidDel="0009515F" w:rsidRDefault="00D43A6B" w:rsidP="00F123A0">
      <w:pPr>
        <w:pStyle w:val="NormalWeb"/>
        <w:rPr>
          <w:del w:id="185" w:author="Richard Haynes" w:date="2020-06-09T21:05:00Z"/>
        </w:rPr>
      </w:pPr>
    </w:p>
    <w:tbl>
      <w:tblPr>
        <w:tblStyle w:val="TableGrid"/>
        <w:tblW w:w="8930" w:type="dxa"/>
        <w:tblInd w:w="817" w:type="dxa"/>
        <w:tblLook w:val="04A0" w:firstRow="1" w:lastRow="0" w:firstColumn="1" w:lastColumn="0" w:noHBand="0" w:noVBand="1"/>
      </w:tblPr>
      <w:tblGrid>
        <w:gridCol w:w="4961"/>
        <w:gridCol w:w="3969"/>
      </w:tblGrid>
      <w:tr w:rsidR="00896040" w:rsidRPr="00984697" w:rsidDel="0009515F" w14:paraId="0E73ECB9" w14:textId="2AD1B15C" w:rsidTr="00D43A6B">
        <w:trPr>
          <w:del w:id="186" w:author="Richard Haynes" w:date="2020-06-09T21:05:00Z"/>
        </w:trPr>
        <w:tc>
          <w:tcPr>
            <w:tcW w:w="4961" w:type="dxa"/>
          </w:tcPr>
          <w:p w14:paraId="03E35657" w14:textId="020B0E45" w:rsidR="00896040" w:rsidRPr="00984697" w:rsidDel="0009515F" w:rsidRDefault="00896040" w:rsidP="00F123A0">
            <w:pPr>
              <w:pStyle w:val="NormalWeb"/>
              <w:rPr>
                <w:del w:id="187" w:author="Richard Haynes" w:date="2020-06-09T21:05:00Z"/>
              </w:rPr>
            </w:pPr>
            <w:del w:id="188" w:author="Richard Haynes" w:date="2020-06-09T21:05:00Z">
              <w:r w:rsidRPr="00984697" w:rsidDel="0009515F">
                <w:delText>Timing</w:delText>
              </w:r>
            </w:del>
          </w:p>
        </w:tc>
        <w:tc>
          <w:tcPr>
            <w:tcW w:w="3969" w:type="dxa"/>
          </w:tcPr>
          <w:p w14:paraId="4373F769" w14:textId="00DFF549" w:rsidR="00896040" w:rsidRPr="00984697" w:rsidDel="0009515F" w:rsidRDefault="00896040" w:rsidP="00E07E81">
            <w:pPr>
              <w:pStyle w:val="NormalWeb"/>
              <w:jc w:val="center"/>
              <w:rPr>
                <w:del w:id="189" w:author="Richard Haynes" w:date="2020-06-09T21:05:00Z"/>
              </w:rPr>
            </w:pPr>
            <w:del w:id="190" w:author="Richard Haynes" w:date="2020-06-09T21:05:00Z">
              <w:r w:rsidDel="0009515F">
                <w:delText>D</w:delText>
              </w:r>
              <w:r w:rsidRPr="00984697" w:rsidDel="0009515F">
                <w:delText>ose</w:delText>
              </w:r>
            </w:del>
          </w:p>
        </w:tc>
      </w:tr>
      <w:tr w:rsidR="00896040" w:rsidDel="0009515F" w14:paraId="1D17D5CE" w14:textId="07F6FAD3" w:rsidTr="00D43A6B">
        <w:trPr>
          <w:del w:id="191" w:author="Richard Haynes" w:date="2020-06-09T21:05:00Z"/>
        </w:trPr>
        <w:tc>
          <w:tcPr>
            <w:tcW w:w="4961" w:type="dxa"/>
          </w:tcPr>
          <w:p w14:paraId="104D3114" w14:textId="63E2A78C" w:rsidR="00896040" w:rsidDel="0009515F" w:rsidRDefault="00896040" w:rsidP="00F123A0">
            <w:pPr>
              <w:pStyle w:val="NormalWeb"/>
              <w:rPr>
                <w:del w:id="192" w:author="Richard Haynes" w:date="2020-06-09T21:05:00Z"/>
              </w:rPr>
            </w:pPr>
            <w:del w:id="193" w:author="Richard Haynes" w:date="2020-06-09T21:05:00Z">
              <w:r w:rsidDel="0009515F">
                <w:delText>Initial</w:delText>
              </w:r>
            </w:del>
          </w:p>
        </w:tc>
        <w:tc>
          <w:tcPr>
            <w:tcW w:w="3969" w:type="dxa"/>
          </w:tcPr>
          <w:p w14:paraId="7C6084C2" w14:textId="5B207A0C" w:rsidR="00896040" w:rsidDel="0009515F" w:rsidRDefault="00896040" w:rsidP="00E07E81">
            <w:pPr>
              <w:pStyle w:val="NormalWeb"/>
              <w:jc w:val="center"/>
              <w:rPr>
                <w:del w:id="194" w:author="Richard Haynes" w:date="2020-06-09T21:05:00Z"/>
              </w:rPr>
            </w:pPr>
            <w:del w:id="195" w:author="Richard Haynes" w:date="2020-06-09T21:05:00Z">
              <w:r w:rsidDel="0009515F">
                <w:delText>800 mg</w:delText>
              </w:r>
            </w:del>
          </w:p>
        </w:tc>
      </w:tr>
      <w:tr w:rsidR="00896040" w:rsidRPr="000F1A65" w:rsidDel="0009515F" w14:paraId="45C36E6E" w14:textId="06EFFAA3" w:rsidTr="00D43A6B">
        <w:trPr>
          <w:del w:id="196" w:author="Richard Haynes" w:date="2020-06-09T21:05:00Z"/>
        </w:trPr>
        <w:tc>
          <w:tcPr>
            <w:tcW w:w="4961" w:type="dxa"/>
          </w:tcPr>
          <w:p w14:paraId="6A119078" w14:textId="595FE3B1" w:rsidR="00896040" w:rsidRPr="000F1A65" w:rsidDel="0009515F" w:rsidRDefault="00896040" w:rsidP="0076144A">
            <w:pPr>
              <w:pStyle w:val="NormalWeb"/>
              <w:rPr>
                <w:del w:id="197" w:author="Richard Haynes" w:date="2020-06-09T21:05:00Z"/>
              </w:rPr>
            </w:pPr>
            <w:del w:id="198" w:author="Richard Haynes" w:date="2020-06-09T21:05:00Z">
              <w:r w:rsidRPr="000F1A65" w:rsidDel="0009515F">
                <w:delText xml:space="preserve">6 hours </w:delText>
              </w:r>
              <w:r w:rsidR="0076144A" w:rsidDel="0009515F">
                <w:delText>after initial dose</w:delText>
              </w:r>
            </w:del>
          </w:p>
        </w:tc>
        <w:tc>
          <w:tcPr>
            <w:tcW w:w="3969" w:type="dxa"/>
          </w:tcPr>
          <w:p w14:paraId="3EE03B16" w14:textId="26EA55F2" w:rsidR="00896040" w:rsidRPr="000F1A65" w:rsidDel="0009515F" w:rsidRDefault="00896040" w:rsidP="00E07E81">
            <w:pPr>
              <w:pStyle w:val="NormalWeb"/>
              <w:jc w:val="center"/>
              <w:rPr>
                <w:del w:id="199" w:author="Richard Haynes" w:date="2020-06-09T21:05:00Z"/>
              </w:rPr>
            </w:pPr>
            <w:del w:id="200" w:author="Richard Haynes" w:date="2020-06-09T21:05:00Z">
              <w:r w:rsidRPr="000F1A65" w:rsidDel="0009515F">
                <w:delText>800 mg</w:delText>
              </w:r>
            </w:del>
          </w:p>
        </w:tc>
      </w:tr>
      <w:tr w:rsidR="00896040" w:rsidRPr="000F1A65" w:rsidDel="0009515F" w14:paraId="796252F9" w14:textId="245F7B78" w:rsidTr="00D43A6B">
        <w:trPr>
          <w:del w:id="201" w:author="Richard Haynes" w:date="2020-06-09T21:05:00Z"/>
        </w:trPr>
        <w:tc>
          <w:tcPr>
            <w:tcW w:w="4961" w:type="dxa"/>
          </w:tcPr>
          <w:p w14:paraId="5C3DA978" w14:textId="3DD4ABF8" w:rsidR="00896040" w:rsidRPr="000F1A65" w:rsidDel="0009515F" w:rsidRDefault="00896040" w:rsidP="0076144A">
            <w:pPr>
              <w:pStyle w:val="NormalWeb"/>
              <w:rPr>
                <w:del w:id="202" w:author="Richard Haynes" w:date="2020-06-09T21:05:00Z"/>
              </w:rPr>
            </w:pPr>
            <w:del w:id="203" w:author="Richard Haynes" w:date="2020-06-09T21:05:00Z">
              <w:r w:rsidRPr="000F1A65" w:rsidDel="0009515F">
                <w:delText>12 hours</w:delText>
              </w:r>
              <w:r w:rsidR="004832D7" w:rsidDel="0009515F">
                <w:delText xml:space="preserve"> </w:delText>
              </w:r>
              <w:r w:rsidR="0076144A" w:rsidDel="0009515F">
                <w:delText>after initial dose</w:delText>
              </w:r>
            </w:del>
          </w:p>
        </w:tc>
        <w:tc>
          <w:tcPr>
            <w:tcW w:w="3969" w:type="dxa"/>
          </w:tcPr>
          <w:p w14:paraId="449B5482" w14:textId="0D0F709A" w:rsidR="00896040" w:rsidRPr="000F1A65" w:rsidDel="0009515F" w:rsidRDefault="00896040" w:rsidP="00E07E81">
            <w:pPr>
              <w:pStyle w:val="NormalWeb"/>
              <w:jc w:val="center"/>
              <w:rPr>
                <w:del w:id="204" w:author="Richard Haynes" w:date="2020-06-09T21:05:00Z"/>
              </w:rPr>
            </w:pPr>
            <w:del w:id="205" w:author="Richard Haynes" w:date="2020-06-09T21:05:00Z">
              <w:r w:rsidRPr="000F1A65" w:rsidDel="0009515F">
                <w:delText>400 mg</w:delText>
              </w:r>
            </w:del>
          </w:p>
        </w:tc>
      </w:tr>
      <w:tr w:rsidR="00896040" w:rsidRPr="000F1A65" w:rsidDel="0009515F" w14:paraId="0F6D9BD2" w14:textId="298E9E7C" w:rsidTr="0076144A">
        <w:trPr>
          <w:trHeight w:val="138"/>
          <w:del w:id="206" w:author="Richard Haynes" w:date="2020-06-09T21:05:00Z"/>
        </w:trPr>
        <w:tc>
          <w:tcPr>
            <w:tcW w:w="4961" w:type="dxa"/>
          </w:tcPr>
          <w:p w14:paraId="7584A0C0" w14:textId="64C18FAA" w:rsidR="00896040" w:rsidRPr="000F1A65" w:rsidDel="0009515F" w:rsidRDefault="00896040" w:rsidP="0076144A">
            <w:pPr>
              <w:pStyle w:val="NormalWeb"/>
              <w:rPr>
                <w:del w:id="207" w:author="Richard Haynes" w:date="2020-06-09T21:05:00Z"/>
              </w:rPr>
            </w:pPr>
            <w:del w:id="208" w:author="Richard Haynes" w:date="2020-06-09T21:05:00Z">
              <w:r w:rsidRPr="000F1A65" w:rsidDel="0009515F">
                <w:delText>24 hours</w:delText>
              </w:r>
              <w:r w:rsidR="004832D7" w:rsidDel="0009515F">
                <w:delText xml:space="preserve"> </w:delText>
              </w:r>
              <w:r w:rsidR="0076144A" w:rsidDel="0009515F">
                <w:delText>after initial dose</w:delText>
              </w:r>
            </w:del>
          </w:p>
        </w:tc>
        <w:tc>
          <w:tcPr>
            <w:tcW w:w="3969" w:type="dxa"/>
          </w:tcPr>
          <w:p w14:paraId="7C17DAC9" w14:textId="5EF64A56" w:rsidR="00896040" w:rsidRPr="000F1A65" w:rsidDel="0009515F" w:rsidRDefault="00896040" w:rsidP="00E07E81">
            <w:pPr>
              <w:pStyle w:val="NormalWeb"/>
              <w:jc w:val="center"/>
              <w:rPr>
                <w:del w:id="209" w:author="Richard Haynes" w:date="2020-06-09T21:05:00Z"/>
              </w:rPr>
            </w:pPr>
            <w:del w:id="210" w:author="Richard Haynes" w:date="2020-06-09T21:05:00Z">
              <w:r w:rsidRPr="000F1A65" w:rsidDel="0009515F">
                <w:delText>400 mg</w:delText>
              </w:r>
            </w:del>
          </w:p>
        </w:tc>
      </w:tr>
      <w:tr w:rsidR="00896040" w:rsidRPr="000F1A65" w:rsidDel="0009515F" w14:paraId="0310374B" w14:textId="54BD4DBE" w:rsidTr="00D43A6B">
        <w:trPr>
          <w:del w:id="211" w:author="Richard Haynes" w:date="2020-06-09T21:05:00Z"/>
        </w:trPr>
        <w:tc>
          <w:tcPr>
            <w:tcW w:w="4961" w:type="dxa"/>
          </w:tcPr>
          <w:p w14:paraId="15910CA9" w14:textId="1FDEE6E5" w:rsidR="00896040" w:rsidRPr="000F1A65" w:rsidDel="0009515F" w:rsidRDefault="00896040" w:rsidP="00F123A0">
            <w:pPr>
              <w:pStyle w:val="NormalWeb"/>
              <w:rPr>
                <w:del w:id="212" w:author="Richard Haynes" w:date="2020-06-09T21:05:00Z"/>
              </w:rPr>
            </w:pPr>
            <w:del w:id="213" w:author="Richard Haynes" w:date="2020-06-09T21:05:00Z">
              <w:r w:rsidRPr="000F1A65" w:rsidDel="0009515F">
                <w:delText xml:space="preserve">Every </w:delText>
              </w:r>
              <w:r w:rsidR="00696B33" w:rsidRPr="000F1A65" w:rsidDel="0009515F">
                <w:delText>12</w:delText>
              </w:r>
              <w:r w:rsidRPr="000F1A65" w:rsidDel="0009515F">
                <w:delText xml:space="preserve"> hours thereafter for 9 days</w:delText>
              </w:r>
            </w:del>
          </w:p>
        </w:tc>
        <w:tc>
          <w:tcPr>
            <w:tcW w:w="3969" w:type="dxa"/>
          </w:tcPr>
          <w:p w14:paraId="789F79F2" w14:textId="2544A010" w:rsidR="00896040" w:rsidRPr="000F1A65" w:rsidDel="0009515F" w:rsidRDefault="00896040" w:rsidP="00E07E81">
            <w:pPr>
              <w:pStyle w:val="NormalWeb"/>
              <w:jc w:val="center"/>
              <w:rPr>
                <w:del w:id="214" w:author="Richard Haynes" w:date="2020-06-09T21:05:00Z"/>
              </w:rPr>
            </w:pPr>
            <w:del w:id="215" w:author="Richard Haynes" w:date="2020-06-09T21:05:00Z">
              <w:r w:rsidRPr="000F1A65" w:rsidDel="0009515F">
                <w:delText>400 mg</w:delText>
              </w:r>
            </w:del>
          </w:p>
        </w:tc>
      </w:tr>
    </w:tbl>
    <w:p w14:paraId="4983F752" w14:textId="14C8D830" w:rsidR="00F94271" w:rsidRDefault="00F94271" w:rsidP="00F86D49">
      <w:pPr>
        <w:pStyle w:val="NormalWeb"/>
        <w:numPr>
          <w:ilvl w:val="0"/>
          <w:numId w:val="21"/>
        </w:numPr>
      </w:pPr>
      <w:r>
        <w:rPr>
          <w:b/>
        </w:rPr>
        <w:t>Azithromycin 500mg</w:t>
      </w:r>
      <w:r>
        <w:t xml:space="preserve"> by mouth (or nasogastric tube) or intravenously once daily for 10 days.</w:t>
      </w:r>
    </w:p>
    <w:p w14:paraId="781A5D0F" w14:textId="76950120" w:rsidR="00F94271" w:rsidRDefault="00F94271" w:rsidP="00F94271">
      <w:pPr>
        <w:pStyle w:val="NormalWeb"/>
      </w:pPr>
    </w:p>
    <w:p w14:paraId="4CAE8B30" w14:textId="2D01CB94" w:rsidR="005A133A" w:rsidRDefault="005A133A" w:rsidP="006831C4">
      <w:pPr>
        <w:pStyle w:val="NormalWeb"/>
        <w:spacing w:before="0" w:beforeAutospacing="0" w:after="0" w:afterAutospacing="0"/>
      </w:pPr>
      <w:r>
        <w:t xml:space="preserve">For randomisation </w:t>
      </w:r>
      <w:r w:rsidR="002A3F37">
        <w:t xml:space="preserve">part </w:t>
      </w:r>
      <w:r>
        <w:t>A, t</w:t>
      </w:r>
      <w:r w:rsidRPr="000F1A65">
        <w:t xml:space="preserve">he randomisation program will allocate patients in a ratio of 2:1 between the no additional </w:t>
      </w:r>
      <w:r>
        <w:t>treatment</w:t>
      </w:r>
      <w:r w:rsidRPr="000F1A65">
        <w:t xml:space="preserve"> arm and each of the other arms available. Hence if</w:t>
      </w:r>
      <w:r>
        <w:t xml:space="preserve"> 5</w:t>
      </w:r>
      <w:r w:rsidRPr="000F1A65">
        <w:t xml:space="preserve"> arms are available, then the randomisation will be in the ratio 2:1:1:1:1. If one or more of the active drug treatments is not available at the hospital or is believed, by the attending clinician, to be contraindicated (or definitely indicated) for the specific patient, then this fact will be recorded via the web-based form prior</w:t>
      </w:r>
      <w:r w:rsidRPr="00984697">
        <w:t xml:space="preserve"> to randomisation; random allocation will then be between the remaining arms (</w:t>
      </w:r>
      <w:r>
        <w:t xml:space="preserve">i.e. </w:t>
      </w:r>
      <w:r w:rsidRPr="00984697">
        <w:t xml:space="preserve">in a </w:t>
      </w:r>
      <w:r>
        <w:t xml:space="preserve">2:1:1:1, </w:t>
      </w:r>
      <w:r w:rsidRPr="00984697">
        <w:t>2:1:1 or 2:1 ratio).</w:t>
      </w:r>
      <w:ins w:id="216" w:author="Richard Haynes" w:date="2020-06-09T21:06:00Z">
        <w:r w:rsidR="0009515F">
          <w:t xml:space="preserve"> If no treatments are both available and suitable, then it may be possible to only be randomised in part B.</w:t>
        </w:r>
      </w:ins>
    </w:p>
    <w:p w14:paraId="287E91F2" w14:textId="77777777" w:rsidR="005A133A" w:rsidRDefault="005A133A" w:rsidP="006831C4">
      <w:pPr>
        <w:pStyle w:val="NormalWeb"/>
        <w:spacing w:after="0" w:afterAutospacing="0"/>
      </w:pPr>
    </w:p>
    <w:p w14:paraId="297669AB" w14:textId="538394CB" w:rsidR="005A133A" w:rsidRDefault="005D64DF" w:rsidP="006831C4">
      <w:pPr>
        <w:pStyle w:val="Heading3"/>
      </w:pPr>
      <w:bookmarkStart w:id="217" w:name="_Toc43459375"/>
      <w:r>
        <w:t>Main r</w:t>
      </w:r>
      <w:r w:rsidR="005A133A" w:rsidRPr="003210C8">
        <w:t xml:space="preserve">andomisation </w:t>
      </w:r>
      <w:r>
        <w:t xml:space="preserve">part </w:t>
      </w:r>
      <w:r w:rsidR="005A133A">
        <w:t>B</w:t>
      </w:r>
      <w:r w:rsidR="005A133A" w:rsidRPr="003210C8">
        <w:t>:</w:t>
      </w:r>
      <w:bookmarkEnd w:id="217"/>
    </w:p>
    <w:p w14:paraId="4C05715A" w14:textId="7C14AD76" w:rsidR="00EA2E80" w:rsidRDefault="00EA2E80" w:rsidP="006831C4">
      <w:pPr>
        <w:rPr>
          <w:b/>
        </w:rPr>
      </w:pPr>
      <w:r>
        <w:rPr>
          <w:lang w:val="en-US"/>
        </w:rPr>
        <w:t xml:space="preserve">Eligible patients </w:t>
      </w:r>
      <w:r w:rsidR="009B5D85">
        <w:rPr>
          <w:lang w:val="en-US"/>
        </w:rPr>
        <w:t xml:space="preserve">may </w:t>
      </w:r>
      <w:r>
        <w:rPr>
          <w:lang w:val="en-US"/>
        </w:rPr>
        <w:t xml:space="preserve">be randomised to one of the arms listed below. </w:t>
      </w:r>
      <w:r w:rsidRPr="00D9799F">
        <w:t>The doses in this section are for adults. Please see Appendix 3 for paediatric dosing.</w:t>
      </w:r>
      <w:r>
        <w:t xml:space="preserve"> </w:t>
      </w:r>
    </w:p>
    <w:p w14:paraId="1C407B55" w14:textId="0C038C57" w:rsidR="009E4939" w:rsidRDefault="009E4939" w:rsidP="006831C4">
      <w:pPr>
        <w:rPr>
          <w:lang w:val="en-US"/>
        </w:rPr>
      </w:pPr>
    </w:p>
    <w:p w14:paraId="04660016" w14:textId="77777777" w:rsidR="009E4939" w:rsidRPr="008A3080" w:rsidRDefault="009E4939" w:rsidP="00F86D49">
      <w:pPr>
        <w:pStyle w:val="ListParagraph"/>
        <w:numPr>
          <w:ilvl w:val="0"/>
          <w:numId w:val="21"/>
        </w:numPr>
        <w:rPr>
          <w:b/>
          <w:lang w:val="en-US"/>
        </w:rPr>
      </w:pPr>
      <w:r w:rsidRPr="008A3080">
        <w:rPr>
          <w:b/>
          <w:lang w:val="en-US"/>
        </w:rPr>
        <w:t>No additional treatment</w:t>
      </w:r>
    </w:p>
    <w:p w14:paraId="581E03F6" w14:textId="77777777" w:rsidR="009E4939" w:rsidRPr="003801D9" w:rsidRDefault="009E4939" w:rsidP="009E4939">
      <w:pPr>
        <w:rPr>
          <w:lang w:val="en-US"/>
        </w:rPr>
      </w:pPr>
    </w:p>
    <w:p w14:paraId="2A2ADBC9" w14:textId="73187A87" w:rsidR="009E4939" w:rsidRPr="009E4939" w:rsidRDefault="009E4939" w:rsidP="00F86D49">
      <w:pPr>
        <w:pStyle w:val="ListParagraph"/>
        <w:numPr>
          <w:ilvl w:val="0"/>
          <w:numId w:val="21"/>
        </w:numPr>
        <w:rPr>
          <w:b/>
          <w:bCs w:val="0"/>
        </w:rPr>
      </w:pPr>
      <w:r w:rsidRPr="009E4939">
        <w:rPr>
          <w:b/>
        </w:rPr>
        <w:t>Convalescent plasma</w:t>
      </w:r>
    </w:p>
    <w:p w14:paraId="172894F2" w14:textId="77777777" w:rsidR="009E4939" w:rsidRPr="009E4939" w:rsidRDefault="009E4939" w:rsidP="009E4939">
      <w:pPr>
        <w:pStyle w:val="ListParagraph"/>
        <w:rPr>
          <w:b/>
          <w:bCs w:val="0"/>
        </w:rPr>
      </w:pPr>
    </w:p>
    <w:p w14:paraId="7EE2EF4E" w14:textId="3FCE9B26" w:rsidR="00720B07" w:rsidRDefault="009E4939" w:rsidP="002A3F37">
      <w:pPr>
        <w:ind w:left="426"/>
      </w:pPr>
      <w:r>
        <w:t>Single unit of ABO compatible convalescent plasma (275mls +/- 75 mls) intravenous per day on study days 1</w:t>
      </w:r>
      <w:r w:rsidR="007218C7">
        <w:t xml:space="preserve"> (as soon as possible after randomisation)</w:t>
      </w:r>
      <w:r>
        <w:t xml:space="preserve"> and 2</w:t>
      </w:r>
      <w:r w:rsidR="0031390B">
        <w:t xml:space="preserve"> (with a m</w:t>
      </w:r>
      <w:r w:rsidRPr="00BA15E8">
        <w:t>inimum of 12 hour interval between 1st and 2nd units</w:t>
      </w:r>
      <w:r w:rsidR="0031390B">
        <w:t>)</w:t>
      </w:r>
      <w:r w:rsidRPr="00BA15E8">
        <w:t>.</w:t>
      </w:r>
      <w:r w:rsidR="002A3F37">
        <w:t xml:space="preserve"> </w:t>
      </w:r>
      <w:bookmarkStart w:id="218" w:name="_Hlk38421739"/>
      <w:r w:rsidR="00720B07" w:rsidRPr="00FE38EA">
        <w:t>ABO identical plasma is preferred if available.</w:t>
      </w:r>
      <w:r w:rsidR="00EC1FE7">
        <w:t xml:space="preserve"> </w:t>
      </w:r>
      <w:r w:rsidR="00EC1FE7" w:rsidRPr="00E43742">
        <w:t>The second transfusion should not be given if patient has a suspected serious adverse reaction during or after the first transfusion.</w:t>
      </w:r>
    </w:p>
    <w:p w14:paraId="4D8FC4E5" w14:textId="77777777" w:rsidR="002A3F37" w:rsidRDefault="002A3F37" w:rsidP="002A3F37">
      <w:pPr>
        <w:ind w:left="426"/>
      </w:pPr>
    </w:p>
    <w:p w14:paraId="0D42E355" w14:textId="14BC64E5" w:rsidR="005A133A" w:rsidRDefault="005A133A" w:rsidP="005A133A">
      <w:pPr>
        <w:pStyle w:val="NormalWeb"/>
        <w:spacing w:before="0" w:beforeAutospacing="0" w:after="0" w:afterAutospacing="0"/>
      </w:pPr>
      <w:r>
        <w:t>For randomisation</w:t>
      </w:r>
      <w:r w:rsidR="002A3F37">
        <w:t xml:space="preserve"> part</w:t>
      </w:r>
      <w:r>
        <w:t xml:space="preserve"> B, t</w:t>
      </w:r>
      <w:r w:rsidRPr="000F1A65">
        <w:t xml:space="preserve">he randomisation program will allocate patients in a ratio of </w:t>
      </w:r>
      <w:r>
        <w:t>1</w:t>
      </w:r>
      <w:r w:rsidRPr="000F1A65">
        <w:t xml:space="preserve">:1 between each of the arms. If </w:t>
      </w:r>
      <w:r>
        <w:t>the active treatment</w:t>
      </w:r>
      <w:r w:rsidRPr="000F1A65">
        <w:t xml:space="preserve"> is not available at the hospital</w:t>
      </w:r>
      <w:r>
        <w:t>, the patient does not consent to receive convalescent plasma,</w:t>
      </w:r>
      <w:r w:rsidRPr="000F1A65">
        <w:t xml:space="preserve"> or is believed, by the attending clinician, to be contraindicated for the specific patient, then this fact will be recorded via the web-based form </w:t>
      </w:r>
      <w:r>
        <w:t xml:space="preserve">and the patient will be excluded from Randomisation </w:t>
      </w:r>
      <w:r w:rsidR="002A3F37">
        <w:t xml:space="preserve">part </w:t>
      </w:r>
      <w:r>
        <w:t>B</w:t>
      </w:r>
      <w:r w:rsidRPr="00984697">
        <w:t>.</w:t>
      </w:r>
    </w:p>
    <w:p w14:paraId="517970B9" w14:textId="7D730214" w:rsidR="005A133A" w:rsidRPr="005E5911" w:rsidRDefault="005A133A" w:rsidP="005E5911">
      <w:pPr>
        <w:autoSpaceDE/>
        <w:autoSpaceDN/>
        <w:adjustRightInd/>
        <w:contextualSpacing w:val="0"/>
        <w:jc w:val="left"/>
        <w:rPr>
          <w:rFonts w:eastAsia="Calibri"/>
        </w:rPr>
      </w:pPr>
    </w:p>
    <w:p w14:paraId="1F47B38C" w14:textId="2AEE8D6D" w:rsidR="003803A9" w:rsidRDefault="003803A9" w:rsidP="00E0475A">
      <w:pPr>
        <w:pStyle w:val="Heading2"/>
      </w:pPr>
      <w:bookmarkStart w:id="219" w:name="_Toc40166725"/>
      <w:bookmarkStart w:id="220" w:name="_Toc40209059"/>
      <w:bookmarkStart w:id="221" w:name="_Toc40209117"/>
      <w:bookmarkStart w:id="222" w:name="_Toc40209175"/>
      <w:bookmarkStart w:id="223" w:name="_Toc40209233"/>
      <w:bookmarkStart w:id="224" w:name="_Toc40252655"/>
      <w:bookmarkStart w:id="225" w:name="_Toc38099247"/>
      <w:bookmarkStart w:id="226" w:name="_Toc43459376"/>
      <w:bookmarkEnd w:id="218"/>
      <w:bookmarkEnd w:id="219"/>
      <w:bookmarkEnd w:id="220"/>
      <w:bookmarkEnd w:id="221"/>
      <w:bookmarkEnd w:id="222"/>
      <w:bookmarkEnd w:id="223"/>
      <w:bookmarkEnd w:id="224"/>
      <w:r>
        <w:t>Administration of</w:t>
      </w:r>
      <w:r w:rsidR="00295817">
        <w:t xml:space="preserve"> a</w:t>
      </w:r>
      <w:r w:rsidR="004F244C">
        <w:t>llocated</w:t>
      </w:r>
      <w:r w:rsidR="00295817">
        <w:t xml:space="preserve"> t</w:t>
      </w:r>
      <w:r>
        <w:t>reatment</w:t>
      </w:r>
      <w:bookmarkEnd w:id="225"/>
      <w:bookmarkEnd w:id="226"/>
    </w:p>
    <w:p w14:paraId="4F7DCD35" w14:textId="7F8ABB00" w:rsidR="004F244C" w:rsidRDefault="003803A9" w:rsidP="00F123A0">
      <w:r>
        <w:t>The details of the allocated study treatment</w:t>
      </w:r>
      <w:r w:rsidR="00F017A9">
        <w:t>s</w:t>
      </w:r>
      <w:r>
        <w:t xml:space="preserve"> will be displayed on the screen and can be printed or downloaded.</w:t>
      </w:r>
      <w:r w:rsidR="004F244C" w:rsidRPr="004F244C">
        <w:t xml:space="preserve"> </w:t>
      </w:r>
      <w:r w:rsidR="004F244C">
        <w:t xml:space="preserve">The hospital clinicians </w:t>
      </w:r>
      <w:r w:rsidR="00295817">
        <w:t xml:space="preserve">are </w:t>
      </w:r>
      <w:r w:rsidR="004F244C">
        <w:t xml:space="preserve">responsible for administration of the </w:t>
      </w:r>
      <w:r w:rsidR="00221D8C">
        <w:lastRenderedPageBreak/>
        <w:t xml:space="preserve">allocated </w:t>
      </w:r>
      <w:r w:rsidR="004F244C">
        <w:t>treatment</w:t>
      </w:r>
      <w:r w:rsidR="00FE35B2">
        <w:t>s</w:t>
      </w:r>
      <w:r w:rsidR="004F244C">
        <w:t>. The patient’s own doctors are free to modify or stop study treatment</w:t>
      </w:r>
      <w:r w:rsidR="00FE35B2">
        <w:t>s</w:t>
      </w:r>
      <w:r w:rsidR="004F244C">
        <w:t xml:space="preserve"> </w:t>
      </w:r>
      <w:r w:rsidR="00221D8C">
        <w:t xml:space="preserve">if </w:t>
      </w:r>
      <w:r w:rsidR="004F244C">
        <w:t xml:space="preserve">they feel </w:t>
      </w:r>
      <w:r w:rsidR="00221D8C">
        <w:t xml:space="preserve">it </w:t>
      </w:r>
      <w:r w:rsidR="004F244C">
        <w:t>is in the best interests of the patient</w:t>
      </w:r>
      <w:r w:rsidR="005C4764">
        <w:t xml:space="preserve"> without the need for the patient to withdraw from the study (see section </w:t>
      </w:r>
      <w:r w:rsidR="005C4764">
        <w:fldChar w:fldCharType="begin"/>
      </w:r>
      <w:r w:rsidR="005C4764">
        <w:instrText xml:space="preserve"> REF _Ref34936252 \r \h </w:instrText>
      </w:r>
      <w:r w:rsidR="005C4764">
        <w:fldChar w:fldCharType="separate"/>
      </w:r>
      <w:r w:rsidR="00E73A91">
        <w:t>2.9</w:t>
      </w:r>
      <w:r w:rsidR="005C4764">
        <w:fldChar w:fldCharType="end"/>
      </w:r>
      <w:r w:rsidR="00BB04DD">
        <w:t>)</w:t>
      </w:r>
      <w:r w:rsidR="004F244C">
        <w:t>.</w:t>
      </w:r>
      <w:r w:rsidR="00842AA6">
        <w:t xml:space="preserve"> </w:t>
      </w:r>
      <w:r w:rsidR="00842AA6" w:rsidRPr="002A5944">
        <w:t xml:space="preserve">This study is being conducted within hospitals. Therefore use of medication will be subject to standard </w:t>
      </w:r>
      <w:r w:rsidR="001C58E5">
        <w:t>medication</w:t>
      </w:r>
      <w:r w:rsidR="00842AA6" w:rsidRPr="002A5944">
        <w:t xml:space="preserve"> reviews (typically within 48 hours of enrolment) which will guide modifications to both the study treatment and use of concomitant medication (e.g. in the case of potential drug interactions).</w:t>
      </w:r>
    </w:p>
    <w:p w14:paraId="4D76B1F4" w14:textId="77777777" w:rsidR="00587178" w:rsidRDefault="00587178" w:rsidP="00F123A0"/>
    <w:p w14:paraId="1F0AD893" w14:textId="0E834027" w:rsidR="00587178" w:rsidRPr="00734153" w:rsidRDefault="00587178" w:rsidP="00F123A0">
      <w:r>
        <w:t xml:space="preserve">Note: NHS guidelines require patients to have </w:t>
      </w:r>
      <w:r w:rsidRPr="00587178">
        <w:rPr>
          <w:b/>
        </w:rPr>
        <w:t>two</w:t>
      </w:r>
      <w:r>
        <w:t xml:space="preserve"> </w:t>
      </w:r>
      <w:r w:rsidR="00420A68">
        <w:t xml:space="preserve">separate blood </w:t>
      </w:r>
      <w:r>
        <w:t>samples taken for Group and Screen</w:t>
      </w:r>
      <w:r w:rsidR="00420A68">
        <w:t xml:space="preserve"> prior to administration of blood products</w:t>
      </w:r>
      <w:r>
        <w:t>.</w:t>
      </w:r>
      <w:r w:rsidR="00292E9B">
        <w:t xml:space="preserve"> Each sample is approximately 5 mL and both need to be taken at any time between admission to hospital and receipt of the first plasma transfusion (as the laboratory will not issue plasma without both samples</w:t>
      </w:r>
      <w:r w:rsidR="00850F10">
        <w:t>)</w:t>
      </w:r>
      <w:ins w:id="227" w:author="Richard Haynes" w:date="2020-06-09T21:08:00Z">
        <w:r w:rsidR="0009515F">
          <w:t>, although if a valid historical sample exists this can be used for one of the samples</w:t>
        </w:r>
      </w:ins>
      <w:r w:rsidR="00292E9B">
        <w:t>. The participant’s blood group is identified to ensure that blood group-compatible plasma is given and this information would be available to the participant if they wish. Such tests may be required as part of the routine care of the participant if the managing team wish to consider using blood products</w:t>
      </w:r>
      <w:r w:rsidR="00690DF5">
        <w:t xml:space="preserve"> and samples will be stored, retained and destroyed as per </w:t>
      </w:r>
      <w:r w:rsidR="00A54279">
        <w:t xml:space="preserve">trust </w:t>
      </w:r>
      <w:r w:rsidR="00690DF5">
        <w:t xml:space="preserve"> standard procedures and protocols.</w:t>
      </w:r>
    </w:p>
    <w:p w14:paraId="6429E8D0" w14:textId="14016F89" w:rsidR="00655943" w:rsidRDefault="00655943" w:rsidP="00F123A0"/>
    <w:p w14:paraId="48EE1097" w14:textId="672CAF96" w:rsidR="00D20B52" w:rsidRPr="00E23519" w:rsidRDefault="00D20B52" w:rsidP="00E0475A">
      <w:pPr>
        <w:pStyle w:val="Heading2"/>
      </w:pPr>
      <w:bookmarkStart w:id="228" w:name="_Toc37064404"/>
      <w:bookmarkStart w:id="229" w:name="_Toc38099248"/>
      <w:bookmarkStart w:id="230" w:name="_Toc43459377"/>
      <w:r>
        <w:t>Second</w:t>
      </w:r>
      <w:r w:rsidRPr="00E23519">
        <w:t xml:space="preserve"> </w:t>
      </w:r>
      <w:r>
        <w:t xml:space="preserve">randomisation </w:t>
      </w:r>
      <w:bookmarkEnd w:id="228"/>
      <w:r>
        <w:t>for patients with progressive COVID-19</w:t>
      </w:r>
      <w:bookmarkEnd w:id="229"/>
      <w:bookmarkEnd w:id="230"/>
    </w:p>
    <w:p w14:paraId="2F7CC4DD" w14:textId="6FAFC319" w:rsidR="00D20B52" w:rsidRDefault="00D20B52" w:rsidP="00D20B52">
      <w:pPr>
        <w:pStyle w:val="Default"/>
        <w:contextualSpacing/>
        <w:jc w:val="both"/>
      </w:pPr>
      <w:r>
        <w:t>Patients enrolled in the RECOVERY trial and with clinical evidence of a hyper-inflammatory state may be considered for a second randomisation if they meet the following criteria:</w:t>
      </w:r>
    </w:p>
    <w:p w14:paraId="60992288" w14:textId="77777777" w:rsidR="00D20B52" w:rsidRDefault="00D20B52" w:rsidP="00D20B52">
      <w:pPr>
        <w:pStyle w:val="Default"/>
        <w:contextualSpacing/>
        <w:jc w:val="both"/>
      </w:pPr>
    </w:p>
    <w:p w14:paraId="6DCEA9D9" w14:textId="3EACA4F0" w:rsidR="00D20B52" w:rsidRDefault="00866BCB" w:rsidP="00F86D49">
      <w:pPr>
        <w:pStyle w:val="ListParagraph"/>
        <w:numPr>
          <w:ilvl w:val="0"/>
          <w:numId w:val="23"/>
        </w:numPr>
      </w:pPr>
      <w:r>
        <w:t>Randomised into the</w:t>
      </w:r>
      <w:r w:rsidR="00D20B52">
        <w:t xml:space="preserve"> RECOVERY trial no more than 21 days ago</w:t>
      </w:r>
    </w:p>
    <w:p w14:paraId="55CE910A" w14:textId="77777777" w:rsidR="00D20B52" w:rsidRDefault="00D20B52" w:rsidP="00F86D49">
      <w:pPr>
        <w:pStyle w:val="ListParagraph"/>
        <w:numPr>
          <w:ilvl w:val="0"/>
          <w:numId w:val="23"/>
        </w:numPr>
      </w:pPr>
      <w:r>
        <w:t>Clinical evidence of progressive COVID-19:</w:t>
      </w:r>
    </w:p>
    <w:p w14:paraId="25879F14" w14:textId="77777777" w:rsidR="00876E3E" w:rsidRDefault="00D20B52" w:rsidP="00F86D49">
      <w:pPr>
        <w:pStyle w:val="ListParagraph"/>
        <w:numPr>
          <w:ilvl w:val="1"/>
          <w:numId w:val="23"/>
        </w:numPr>
      </w:pPr>
      <w:r>
        <w:t>oxygen saturation &lt;</w:t>
      </w:r>
      <w:r w:rsidRPr="00190A2B">
        <w:t>9</w:t>
      </w:r>
      <w:r>
        <w:t>2</w:t>
      </w:r>
      <w:r w:rsidRPr="00190A2B">
        <w:t xml:space="preserve">% </w:t>
      </w:r>
      <w:r w:rsidR="006B3C3D">
        <w:t xml:space="preserve">on room air </w:t>
      </w:r>
      <w:r>
        <w:t>or requiring oxygen</w:t>
      </w:r>
    </w:p>
    <w:p w14:paraId="002E3880" w14:textId="638C8D2F" w:rsidR="00D20B52" w:rsidRDefault="005D64DF" w:rsidP="00876E3E">
      <w:pPr>
        <w:pStyle w:val="ListParagraph"/>
        <w:ind w:left="1440"/>
      </w:pPr>
      <w:r>
        <w:t>(or in children</w:t>
      </w:r>
      <w:r w:rsidR="00292E9B">
        <w:t xml:space="preserve"> (age &lt;18 years)</w:t>
      </w:r>
      <w:r>
        <w:t>, significant systemic disease with persistent pyrexia</w:t>
      </w:r>
      <w:r w:rsidR="00876E3E">
        <w:t>, with or without evidence of respiratory involvement</w:t>
      </w:r>
      <w:r>
        <w:t>)</w:t>
      </w:r>
      <w:r>
        <w:rPr>
          <w:rStyle w:val="FootnoteReference"/>
        </w:rPr>
        <w:footnoteReference w:id="4"/>
      </w:r>
      <w:r w:rsidR="006B3C3D">
        <w:t xml:space="preserve">; </w:t>
      </w:r>
      <w:r w:rsidR="00D20B52">
        <w:t>and</w:t>
      </w:r>
    </w:p>
    <w:p w14:paraId="2C56DFFF" w14:textId="4A929D0E" w:rsidR="00D20B52" w:rsidRDefault="00D20B52" w:rsidP="00F86D49">
      <w:pPr>
        <w:pStyle w:val="ListParagraph"/>
        <w:numPr>
          <w:ilvl w:val="1"/>
          <w:numId w:val="23"/>
        </w:numPr>
      </w:pPr>
      <w:r w:rsidRPr="00190A2B">
        <w:t>C</w:t>
      </w:r>
      <w:r>
        <w:t xml:space="preserve">-reactive protein </w:t>
      </w:r>
      <w:r w:rsidR="006B3C3D">
        <w:t>≥</w:t>
      </w:r>
      <w:r w:rsidR="008F69C6">
        <w:t>75 mg/L</w:t>
      </w:r>
    </w:p>
    <w:p w14:paraId="78874027" w14:textId="77777777" w:rsidR="005E4A7E" w:rsidRDefault="00D20B52" w:rsidP="00F86D49">
      <w:pPr>
        <w:pStyle w:val="ListParagraph"/>
        <w:numPr>
          <w:ilvl w:val="0"/>
          <w:numId w:val="23"/>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1BDBFE59" w14:textId="31CC81B9"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r w:rsidR="00DB6908">
        <w:t>criteria</w:t>
      </w:r>
      <w:r w:rsidR="00DE34FB">
        <w:t>.</w:t>
      </w:r>
      <w:r>
        <w:t>)</w:t>
      </w:r>
    </w:p>
    <w:p w14:paraId="61B96576" w14:textId="77777777" w:rsidR="00D20B52" w:rsidRDefault="00D20B52" w:rsidP="00D20B52">
      <w:pPr>
        <w:pStyle w:val="Default"/>
        <w:contextualSpacing/>
        <w:jc w:val="both"/>
      </w:pPr>
    </w:p>
    <w:p w14:paraId="77D1F338" w14:textId="3F4B054C"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t</w:t>
      </w:r>
      <w:r w:rsidR="00FE35B2">
        <w:t>hree</w:t>
      </w:r>
      <w:r w:rsidR="00F126A2" w:rsidRPr="00F126A2">
        <w:t xml:space="preserve"> study treatments</w:t>
      </w:r>
      <w:r w:rsidR="002A3F37">
        <w:t xml:space="preserve"> (</w:t>
      </w:r>
      <w:r w:rsidR="007218C7">
        <w:t>one</w:t>
      </w:r>
      <w:r w:rsidR="002A3F37">
        <w:t xml:space="preserve"> each from Main randomisation parts A and</w:t>
      </w:r>
      <w:r w:rsidR="00F31D86">
        <w:t xml:space="preserve"> B, plus one from the second</w:t>
      </w:r>
      <w:r w:rsidR="002A3F37">
        <w:t xml:space="preserve"> randomisation)</w:t>
      </w:r>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r w:rsidR="004055EB">
        <w:t xml:space="preserve"> Those transferred from the</w:t>
      </w:r>
      <w:r w:rsidR="00735A8C">
        <w:t xml:space="preserve"> </w:t>
      </w:r>
      <w:r w:rsidR="005122A7">
        <w:t>T</w:t>
      </w:r>
      <w:r w:rsidR="00292E9B">
        <w:t>rust</w:t>
      </w:r>
      <w:r w:rsidR="00735A8C">
        <w:t xml:space="preserve"> at which they were</w:t>
      </w:r>
      <w:r w:rsidR="004055EB">
        <w:t xml:space="preserve"> originally enrolled in the trial will be ineligible for the second randomisation.</w:t>
      </w:r>
    </w:p>
    <w:p w14:paraId="562BF893" w14:textId="77777777" w:rsidR="008B3E94" w:rsidRDefault="008B3E94" w:rsidP="008B3E94">
      <w:pPr>
        <w:pStyle w:val="Default"/>
        <w:ind w:left="180"/>
        <w:contextualSpacing/>
        <w:jc w:val="both"/>
      </w:pPr>
    </w:p>
    <w:p w14:paraId="39E90D3E" w14:textId="07A85018" w:rsidR="00D20B52" w:rsidRDefault="00D20B52" w:rsidP="008B3E94">
      <w:pPr>
        <w:pStyle w:val="Default"/>
        <w:ind w:left="180"/>
        <w:contextualSpacing/>
        <w:jc w:val="both"/>
      </w:pPr>
      <w:r w:rsidRPr="0079455F">
        <w:lastRenderedPageBreak/>
        <w:t>The</w:t>
      </w:r>
      <w:r>
        <w:t xml:space="preserve"> following information will be recorded (on the web-based form) by the attending clinician or delegate:</w:t>
      </w:r>
    </w:p>
    <w:p w14:paraId="68D13A8E" w14:textId="77777777" w:rsidR="00E55907" w:rsidRDefault="00E55907" w:rsidP="00D20B52"/>
    <w:p w14:paraId="75AD4378" w14:textId="77777777" w:rsidR="00D20B52" w:rsidRPr="001B0EEE" w:rsidRDefault="00D20B52" w:rsidP="00D20B52">
      <w:pPr>
        <w:pStyle w:val="ListParagraph"/>
        <w:numPr>
          <w:ilvl w:val="0"/>
          <w:numId w:val="16"/>
        </w:numPr>
      </w:pPr>
      <w:r>
        <w:t xml:space="preserve">Patient </w:t>
      </w:r>
      <w:r w:rsidRPr="001B0EEE">
        <w:t>details (e.g. name, NHS number, date of birth, sex)</w:t>
      </w:r>
    </w:p>
    <w:p w14:paraId="130259FE" w14:textId="77777777" w:rsidR="00D20B52" w:rsidRPr="001B0EEE" w:rsidRDefault="00D20B52" w:rsidP="00D20B52">
      <w:pPr>
        <w:pStyle w:val="ListParagraph"/>
        <w:numPr>
          <w:ilvl w:val="0"/>
          <w:numId w:val="16"/>
        </w:numPr>
      </w:pPr>
      <w:r w:rsidRPr="001B0EEE">
        <w:t>Clinician details (e.g. name)</w:t>
      </w:r>
    </w:p>
    <w:p w14:paraId="5C432171" w14:textId="3C17175E" w:rsidR="00D20B52" w:rsidRPr="000F1A65" w:rsidRDefault="00D20B52" w:rsidP="00F86D49">
      <w:pPr>
        <w:pStyle w:val="ListParagraph"/>
        <w:numPr>
          <w:ilvl w:val="0"/>
          <w:numId w:val="18"/>
        </w:numPr>
      </w:pPr>
      <w:r w:rsidRPr="001B0EEE">
        <w:t>COVID-19 severity as assessed by need for supplemental oxygen or  ventilation</w:t>
      </w:r>
      <w:r>
        <w:t>/</w:t>
      </w:r>
      <w:r w:rsidR="00814A7F">
        <w:t>ECMO</w:t>
      </w:r>
    </w:p>
    <w:p w14:paraId="1666C06C" w14:textId="5FEF96D4" w:rsidR="00D20B52" w:rsidRPr="00B21C29" w:rsidRDefault="00D20B52" w:rsidP="00F86D49">
      <w:pPr>
        <w:pStyle w:val="ListParagraph"/>
        <w:numPr>
          <w:ilvl w:val="0"/>
          <w:numId w:val="18"/>
        </w:numPr>
      </w:pPr>
      <w:r>
        <w:t>Markers of progressive COVID-19 (</w:t>
      </w:r>
      <w:r w:rsidR="00DB6908">
        <w:t xml:space="preserve">including </w:t>
      </w:r>
      <w:r>
        <w:t>oxygen saturation, C-reactive protein)</w:t>
      </w:r>
    </w:p>
    <w:p w14:paraId="7EF0B6F0" w14:textId="3D98BE45" w:rsidR="00D20B52" w:rsidRPr="003A76BF" w:rsidRDefault="00D20B52" w:rsidP="00D20B52">
      <w:pPr>
        <w:pStyle w:val="ListParagraph"/>
        <w:numPr>
          <w:ilvl w:val="0"/>
          <w:numId w:val="16"/>
        </w:numPr>
      </w:pPr>
      <w:r w:rsidRPr="003A76BF">
        <w:t xml:space="preserve">Contraindication to the study drug </w:t>
      </w:r>
      <w:r w:rsidR="006B3C3D">
        <w:t>treatment</w:t>
      </w:r>
      <w:r w:rsidRPr="003A76BF">
        <w:t>s (in the opinion of the attending clinician)</w:t>
      </w:r>
    </w:p>
    <w:p w14:paraId="73A70EDE" w14:textId="77777777" w:rsidR="00D20B52" w:rsidRDefault="00D20B52" w:rsidP="00D20B52">
      <w:pPr>
        <w:pStyle w:val="ListParagraph"/>
        <w:numPr>
          <w:ilvl w:val="0"/>
          <w:numId w:val="16"/>
        </w:numPr>
      </w:pPr>
      <w:r w:rsidRPr="003A76BF">
        <w:t>Name of person completing the form</w:t>
      </w:r>
    </w:p>
    <w:p w14:paraId="6AF25A40" w14:textId="77777777" w:rsidR="00D20B52" w:rsidRDefault="00D20B52" w:rsidP="00D20B52"/>
    <w:p w14:paraId="6E7D2FF9" w14:textId="7231ED78"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53A664DB" w14:textId="77777777" w:rsidR="00D20B52" w:rsidRDefault="00D20B52" w:rsidP="00D20B52">
      <w:pPr>
        <w:pStyle w:val="Default"/>
        <w:contextualSpacing/>
        <w:jc w:val="both"/>
      </w:pPr>
    </w:p>
    <w:p w14:paraId="31781A13" w14:textId="77777777" w:rsidR="00D20B52" w:rsidRDefault="00D20B52" w:rsidP="00D20B52">
      <w:pPr>
        <w:pStyle w:val="Default"/>
        <w:contextualSpacing/>
        <w:jc w:val="both"/>
      </w:pPr>
      <w:r>
        <w:t xml:space="preserve">Eligible participants may be randomised between the following treatment arms: </w:t>
      </w:r>
    </w:p>
    <w:p w14:paraId="678D0FAF" w14:textId="77777777" w:rsidR="00D20B52" w:rsidRDefault="00D20B52" w:rsidP="00D20B52">
      <w:pPr>
        <w:pStyle w:val="Default"/>
        <w:contextualSpacing/>
        <w:jc w:val="both"/>
      </w:pPr>
    </w:p>
    <w:p w14:paraId="299FA30A" w14:textId="77777777" w:rsidR="00D20B52" w:rsidRPr="009B4E83" w:rsidRDefault="00D20B52" w:rsidP="00F86D49">
      <w:pPr>
        <w:pStyle w:val="Default"/>
        <w:numPr>
          <w:ilvl w:val="0"/>
          <w:numId w:val="22"/>
        </w:numPr>
        <w:ind w:left="360"/>
        <w:contextualSpacing/>
        <w:jc w:val="both"/>
        <w:rPr>
          <w:bCs/>
        </w:rPr>
      </w:pPr>
      <w:r w:rsidRPr="009B4E83">
        <w:rPr>
          <w:b/>
          <w:bCs/>
        </w:rPr>
        <w:t>No additional treatment:</w:t>
      </w:r>
      <w:r w:rsidRPr="009B4E83">
        <w:rPr>
          <w:bCs/>
        </w:rPr>
        <w:t xml:space="preserve"> There are currently no approved anti-viral</w:t>
      </w:r>
      <w:r>
        <w:rPr>
          <w:bCs/>
        </w:rPr>
        <w:t xml:space="preserve"> or host-directed</w:t>
      </w:r>
      <w:r w:rsidRPr="009B4E83">
        <w:rPr>
          <w:bCs/>
        </w:rPr>
        <w:t xml:space="preserve"> treatments for COVID-19.</w:t>
      </w:r>
    </w:p>
    <w:p w14:paraId="6C3E70C6" w14:textId="77777777" w:rsidR="00D20B52" w:rsidRDefault="00D20B52" w:rsidP="00D20B52">
      <w:pPr>
        <w:pStyle w:val="Default"/>
        <w:contextualSpacing/>
        <w:jc w:val="both"/>
      </w:pPr>
    </w:p>
    <w:p w14:paraId="4CB2068E" w14:textId="7699FE24" w:rsidR="006B3C3D" w:rsidRPr="00984467" w:rsidRDefault="00D20B52" w:rsidP="00F86D49">
      <w:pPr>
        <w:pStyle w:val="Default"/>
        <w:numPr>
          <w:ilvl w:val="0"/>
          <w:numId w:val="22"/>
        </w:numPr>
        <w:ind w:left="360"/>
        <w:contextualSpacing/>
        <w:jc w:val="both"/>
        <w:rPr>
          <w:bCs/>
        </w:rPr>
      </w:pPr>
      <w:r w:rsidRPr="008F69C6">
        <w:rPr>
          <w:b/>
        </w:rPr>
        <w:t>Tocilizumab</w:t>
      </w:r>
      <w:r>
        <w:t xml:space="preserve"> </w:t>
      </w:r>
      <w:r w:rsidR="008F69C6">
        <w:t xml:space="preserve">by </w:t>
      </w:r>
      <w:r w:rsidR="00984467">
        <w:t>intravenous infusion with the dose determined by body weight:</w:t>
      </w:r>
    </w:p>
    <w:p w14:paraId="66BDF0ED" w14:textId="77777777" w:rsidR="00984467" w:rsidRDefault="00984467" w:rsidP="00984467">
      <w:pPr>
        <w:pStyle w:val="Default"/>
        <w:contextualSpacing/>
        <w:jc w:val="both"/>
      </w:pPr>
    </w:p>
    <w:tbl>
      <w:tblPr>
        <w:tblStyle w:val="TableGrid"/>
        <w:tblW w:w="0" w:type="auto"/>
        <w:tblInd w:w="817" w:type="dxa"/>
        <w:tblLook w:val="04A0" w:firstRow="1" w:lastRow="0" w:firstColumn="1" w:lastColumn="0" w:noHBand="0" w:noVBand="1"/>
      </w:tblPr>
      <w:tblGrid>
        <w:gridCol w:w="3285"/>
        <w:gridCol w:w="3285"/>
      </w:tblGrid>
      <w:tr w:rsidR="006C4189" w14:paraId="0D766762" w14:textId="77777777" w:rsidTr="006C4189">
        <w:tc>
          <w:tcPr>
            <w:tcW w:w="3285" w:type="dxa"/>
          </w:tcPr>
          <w:p w14:paraId="1040EC99" w14:textId="246DF2CE" w:rsidR="006C4189" w:rsidRDefault="006C4189" w:rsidP="006C4189">
            <w:pPr>
              <w:pStyle w:val="Default"/>
              <w:contextualSpacing/>
              <w:jc w:val="center"/>
              <w:rPr>
                <w:bCs/>
              </w:rPr>
            </w:pPr>
            <w:r>
              <w:rPr>
                <w:bCs/>
              </w:rPr>
              <w:t>Weight*</w:t>
            </w:r>
          </w:p>
        </w:tc>
        <w:tc>
          <w:tcPr>
            <w:tcW w:w="3285" w:type="dxa"/>
          </w:tcPr>
          <w:p w14:paraId="25C15198" w14:textId="5BD4DDB1" w:rsidR="006C4189" w:rsidRDefault="006C4189" w:rsidP="006C4189">
            <w:pPr>
              <w:pStyle w:val="Default"/>
              <w:contextualSpacing/>
              <w:jc w:val="center"/>
              <w:rPr>
                <w:bCs/>
              </w:rPr>
            </w:pPr>
            <w:r>
              <w:rPr>
                <w:bCs/>
              </w:rPr>
              <w:t>Dose</w:t>
            </w:r>
          </w:p>
        </w:tc>
      </w:tr>
      <w:tr w:rsidR="006C4189" w14:paraId="6596B89B" w14:textId="77777777" w:rsidTr="006C4189">
        <w:tc>
          <w:tcPr>
            <w:tcW w:w="3285" w:type="dxa"/>
          </w:tcPr>
          <w:p w14:paraId="668979D8" w14:textId="006FFDA6" w:rsidR="006C4189" w:rsidRDefault="0005695E" w:rsidP="006C4189">
            <w:pPr>
              <w:pStyle w:val="Default"/>
              <w:contextualSpacing/>
              <w:jc w:val="center"/>
              <w:rPr>
                <w:bCs/>
              </w:rPr>
            </w:pPr>
            <w:r>
              <w:rPr>
                <w:bCs/>
              </w:rPr>
              <w:t>&gt;40</w:t>
            </w:r>
            <w:r w:rsidR="006C4189">
              <w:rPr>
                <w:bCs/>
              </w:rPr>
              <w:t xml:space="preserve"> </w:t>
            </w:r>
            <w:r w:rsidR="00CA5601">
              <w:rPr>
                <w:bCs/>
              </w:rPr>
              <w:t xml:space="preserve">and </w:t>
            </w:r>
            <w:r w:rsidR="006C4189">
              <w:rPr>
                <w:bCs/>
              </w:rPr>
              <w:t>≤65 kg</w:t>
            </w:r>
          </w:p>
        </w:tc>
        <w:tc>
          <w:tcPr>
            <w:tcW w:w="3285" w:type="dxa"/>
          </w:tcPr>
          <w:p w14:paraId="43144FC6" w14:textId="03C5FABF" w:rsidR="006C4189" w:rsidRDefault="006C4189" w:rsidP="0005695E">
            <w:pPr>
              <w:pStyle w:val="Default"/>
              <w:contextualSpacing/>
              <w:jc w:val="center"/>
              <w:rPr>
                <w:bCs/>
              </w:rPr>
            </w:pPr>
            <w:r>
              <w:rPr>
                <w:bCs/>
              </w:rPr>
              <w:t>4</w:t>
            </w:r>
            <w:r w:rsidR="0005695E">
              <w:rPr>
                <w:bCs/>
              </w:rPr>
              <w:t>0</w:t>
            </w:r>
            <w:r>
              <w:rPr>
                <w:bCs/>
              </w:rPr>
              <w:t>0 mg</w:t>
            </w:r>
          </w:p>
        </w:tc>
      </w:tr>
      <w:tr w:rsidR="006C4189" w14:paraId="7E4835C1" w14:textId="77777777" w:rsidTr="006C4189">
        <w:tc>
          <w:tcPr>
            <w:tcW w:w="3285" w:type="dxa"/>
          </w:tcPr>
          <w:p w14:paraId="0ECE4ECE" w14:textId="63626FBE" w:rsidR="006C4189" w:rsidRDefault="0005695E" w:rsidP="006C4189">
            <w:pPr>
              <w:pStyle w:val="Default"/>
              <w:contextualSpacing/>
              <w:jc w:val="center"/>
              <w:rPr>
                <w:bCs/>
              </w:rPr>
            </w:pPr>
            <w:r>
              <w:rPr>
                <w:bCs/>
              </w:rPr>
              <w:t>&gt;65</w:t>
            </w:r>
            <w:r w:rsidR="00CA5601">
              <w:rPr>
                <w:bCs/>
              </w:rPr>
              <w:t xml:space="preserve"> and</w:t>
            </w:r>
            <w:r>
              <w:rPr>
                <w:bCs/>
              </w:rPr>
              <w:t xml:space="preserve"> ≤90</w:t>
            </w:r>
            <w:r w:rsidR="006C4189">
              <w:rPr>
                <w:bCs/>
              </w:rPr>
              <w:t xml:space="preserve"> kg</w:t>
            </w:r>
          </w:p>
        </w:tc>
        <w:tc>
          <w:tcPr>
            <w:tcW w:w="3285" w:type="dxa"/>
          </w:tcPr>
          <w:p w14:paraId="1BB1DD4D" w14:textId="1D40652E" w:rsidR="006C4189" w:rsidRDefault="006C4189" w:rsidP="006C4189">
            <w:pPr>
              <w:pStyle w:val="Default"/>
              <w:contextualSpacing/>
              <w:jc w:val="center"/>
              <w:rPr>
                <w:bCs/>
              </w:rPr>
            </w:pPr>
            <w:r>
              <w:rPr>
                <w:bCs/>
              </w:rPr>
              <w:t>600 mg</w:t>
            </w:r>
          </w:p>
        </w:tc>
      </w:tr>
      <w:tr w:rsidR="006C4189" w14:paraId="0E8C1CC3" w14:textId="77777777" w:rsidTr="006C4189">
        <w:tc>
          <w:tcPr>
            <w:tcW w:w="3285" w:type="dxa"/>
          </w:tcPr>
          <w:p w14:paraId="1FDFCB3F" w14:textId="0D1B0773" w:rsidR="006C4189" w:rsidRDefault="006C4189" w:rsidP="006C4189">
            <w:pPr>
              <w:pStyle w:val="Default"/>
              <w:contextualSpacing/>
              <w:rPr>
                <w:bCs/>
              </w:rPr>
            </w:pPr>
            <w:r>
              <w:rPr>
                <w:bCs/>
              </w:rPr>
              <w:tab/>
              <w:t xml:space="preserve">   </w:t>
            </w:r>
            <w:r w:rsidR="0005695E">
              <w:rPr>
                <w:bCs/>
              </w:rPr>
              <w:t>&gt;90</w:t>
            </w:r>
            <w:r>
              <w:rPr>
                <w:bCs/>
              </w:rPr>
              <w:t xml:space="preserve"> kg</w:t>
            </w:r>
          </w:p>
        </w:tc>
        <w:tc>
          <w:tcPr>
            <w:tcW w:w="3285" w:type="dxa"/>
          </w:tcPr>
          <w:p w14:paraId="6784F079" w14:textId="31FEC7C9" w:rsidR="006C4189" w:rsidRDefault="006C4189" w:rsidP="006C4189">
            <w:pPr>
              <w:pStyle w:val="Default"/>
              <w:contextualSpacing/>
              <w:jc w:val="center"/>
              <w:rPr>
                <w:bCs/>
              </w:rPr>
            </w:pPr>
            <w:r>
              <w:rPr>
                <w:bCs/>
              </w:rPr>
              <w:t>800 mg</w:t>
            </w:r>
          </w:p>
        </w:tc>
      </w:tr>
    </w:tbl>
    <w:p w14:paraId="32263FDB" w14:textId="057A36EF" w:rsidR="00481F91" w:rsidRDefault="00481F91" w:rsidP="002A3F37">
      <w:pPr>
        <w:pStyle w:val="Default"/>
        <w:ind w:left="709"/>
        <w:contextualSpacing/>
        <w:jc w:val="both"/>
      </w:pPr>
      <w:r>
        <w:t>* for lower weights, dosing should be 8 mg/kg</w:t>
      </w:r>
      <w:r w:rsidR="00DB6908">
        <w:t xml:space="preserve"> (see Appendix 3 for paediatric dosing)</w:t>
      </w:r>
    </w:p>
    <w:p w14:paraId="32795A56" w14:textId="3B5E1F59" w:rsidR="00D20B52" w:rsidRDefault="006B3C3D" w:rsidP="006C4189">
      <w:pPr>
        <w:pStyle w:val="Default"/>
        <w:ind w:firstLine="720"/>
        <w:contextualSpacing/>
        <w:jc w:val="both"/>
        <w:rPr>
          <w:bCs/>
        </w:rPr>
      </w:pPr>
      <w:r>
        <w:t xml:space="preserve">(Note: </w:t>
      </w:r>
      <w:r w:rsidR="00473A43">
        <w:t xml:space="preserve">body </w:t>
      </w:r>
      <w:r>
        <w:t>weight may be estimated if it is impractical to weigh the patient)</w:t>
      </w:r>
    </w:p>
    <w:p w14:paraId="5DACCAD4" w14:textId="77777777" w:rsidR="00D20B52" w:rsidRDefault="00D20B52" w:rsidP="00F123A0"/>
    <w:p w14:paraId="2479D7BD" w14:textId="00BA76C9" w:rsidR="006C4189" w:rsidRPr="00984467" w:rsidRDefault="006C4189" w:rsidP="006C4189">
      <w:pPr>
        <w:pStyle w:val="Default"/>
        <w:ind w:left="360"/>
        <w:contextualSpacing/>
        <w:jc w:val="both"/>
        <w:rPr>
          <w:bCs/>
        </w:rPr>
      </w:pPr>
      <w:r>
        <w:rPr>
          <w:bCs/>
        </w:rPr>
        <w:t>Tocilizumab should be given as a single intravenous infusion</w:t>
      </w:r>
      <w:r w:rsidR="00040D43">
        <w:rPr>
          <w:bCs/>
        </w:rPr>
        <w:t xml:space="preserve"> over 60 minutes in 100ml sodium chloride 0.9%</w:t>
      </w:r>
      <w:r>
        <w:rPr>
          <w:bCs/>
        </w:rPr>
        <w:t>. A second dose may be given ≥12 and &lt;24 hours later if, in the opinion of the attending clinician, the patient’s condition has not improved.</w:t>
      </w:r>
    </w:p>
    <w:p w14:paraId="579D669E" w14:textId="77777777" w:rsidR="006C4189" w:rsidRDefault="006C4189" w:rsidP="00F123A0"/>
    <w:p w14:paraId="68FA5909" w14:textId="265090B9" w:rsidR="00AE40D7" w:rsidRDefault="00AE40D7" w:rsidP="00F123A0">
      <w:r w:rsidRPr="000F1A65">
        <w:t>The randomisation program will allocate pa</w:t>
      </w:r>
      <w:r>
        <w:t>tients in a ratio of 1</w:t>
      </w:r>
      <w:r w:rsidRPr="000F1A65">
        <w:t xml:space="preserve">:1 between </w:t>
      </w:r>
      <w:r w:rsidR="00CA5601">
        <w:t>the arms being evaluated in the second randomisation</w:t>
      </w:r>
      <w:r w:rsidRPr="000F1A65">
        <w:t>.</w:t>
      </w:r>
      <w:r w:rsidR="00DE34FB">
        <w:t xml:space="preserve"> Participants should receive standard management (including blood tests such as liver function tests and full blood count) according to their clinical need.</w:t>
      </w:r>
    </w:p>
    <w:p w14:paraId="1CBFBC02" w14:textId="6348EF8A" w:rsidR="003803A9" w:rsidRDefault="00295817" w:rsidP="00E0475A">
      <w:pPr>
        <w:pStyle w:val="Heading2"/>
      </w:pPr>
      <w:bookmarkStart w:id="231" w:name="_Toc35622131"/>
      <w:bookmarkStart w:id="232" w:name="_Ref34937467"/>
      <w:bookmarkStart w:id="233" w:name="_Toc37107293"/>
      <w:bookmarkStart w:id="234" w:name="_Toc38099249"/>
      <w:bookmarkStart w:id="235" w:name="_Toc43459378"/>
      <w:bookmarkEnd w:id="231"/>
      <w:r>
        <w:t>Collecting f</w:t>
      </w:r>
      <w:r w:rsidR="003803A9">
        <w:t xml:space="preserve">ollow-up </w:t>
      </w:r>
      <w:r>
        <w:t>i</w:t>
      </w:r>
      <w:r w:rsidR="003803A9">
        <w:t>nformation</w:t>
      </w:r>
      <w:bookmarkEnd w:id="232"/>
      <w:bookmarkEnd w:id="233"/>
      <w:bookmarkEnd w:id="234"/>
      <w:bookmarkEnd w:id="235"/>
    </w:p>
    <w:p w14:paraId="2040D4EF" w14:textId="61B3BE4B"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624433F5" w14:textId="64C96769" w:rsidR="00A62D78" w:rsidRDefault="00A62D78" w:rsidP="00F123A0">
      <w:pPr>
        <w:pStyle w:val="ListParagraph"/>
        <w:numPr>
          <w:ilvl w:val="0"/>
          <w:numId w:val="17"/>
        </w:numPr>
      </w:pPr>
      <w:r>
        <w:t>Vital status (alive / dead, with date and presumed cause of death, if appropriate)</w:t>
      </w:r>
    </w:p>
    <w:p w14:paraId="68FA8606" w14:textId="4E9EDB55" w:rsidR="00A62D78" w:rsidRDefault="00A62D78" w:rsidP="00F123A0">
      <w:pPr>
        <w:pStyle w:val="ListParagraph"/>
        <w:numPr>
          <w:ilvl w:val="0"/>
          <w:numId w:val="17"/>
        </w:numPr>
      </w:pPr>
      <w:r>
        <w:t>Hospitalisation status (inpatient / discharged, with date of discharge, if appropriate)</w:t>
      </w:r>
    </w:p>
    <w:p w14:paraId="7A16C8FD" w14:textId="50FF5F9B" w:rsidR="00A62D78" w:rsidRDefault="00A62D78" w:rsidP="00F123A0">
      <w:pPr>
        <w:pStyle w:val="ListParagraph"/>
        <w:numPr>
          <w:ilvl w:val="0"/>
          <w:numId w:val="17"/>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83B9D1C" w14:textId="70038C81" w:rsidR="007F6901" w:rsidRDefault="007F6901" w:rsidP="00F123A0">
      <w:pPr>
        <w:pStyle w:val="ListParagraph"/>
        <w:numPr>
          <w:ilvl w:val="0"/>
          <w:numId w:val="17"/>
        </w:numPr>
      </w:pPr>
      <w:r w:rsidRPr="001B0EEE">
        <w:t>Use of renal dialysis or haemofiltration</w:t>
      </w:r>
    </w:p>
    <w:p w14:paraId="152E6F8A" w14:textId="6A228206" w:rsidR="006035C5" w:rsidRPr="001B0EEE" w:rsidRDefault="006035C5" w:rsidP="006035C5">
      <w:pPr>
        <w:pStyle w:val="ListParagraph"/>
        <w:numPr>
          <w:ilvl w:val="0"/>
          <w:numId w:val="17"/>
        </w:numPr>
      </w:pPr>
      <w:r>
        <w:t xml:space="preserve">Documented </w:t>
      </w:r>
      <w:r w:rsidR="008B753A">
        <w:t xml:space="preserve">new </w:t>
      </w:r>
      <w:r w:rsidR="00AC7482">
        <w:t xml:space="preserve">major </w:t>
      </w:r>
      <w:r>
        <w:t>cardia</w:t>
      </w:r>
      <w:r w:rsidR="005B0ED2">
        <w:t>c</w:t>
      </w:r>
      <w:r>
        <w:t xml:space="preserve"> arrhythmia (</w:t>
      </w:r>
      <w:r w:rsidR="00AC7482">
        <w:t>including atrial and ventricular arrhythmia</w:t>
      </w:r>
      <w:r w:rsidR="007218C7">
        <w:t>s</w:t>
      </w:r>
      <w:r>
        <w:t>)</w:t>
      </w:r>
    </w:p>
    <w:p w14:paraId="58A49C40" w14:textId="423A2789" w:rsidR="00517DCC" w:rsidRDefault="006C4189" w:rsidP="006035C5">
      <w:pPr>
        <w:pStyle w:val="ListParagraph"/>
        <w:numPr>
          <w:ilvl w:val="0"/>
          <w:numId w:val="17"/>
        </w:numPr>
      </w:pPr>
      <w:r>
        <w:lastRenderedPageBreak/>
        <w:t>Use of any medications included in the RECOVERY trial protocol (including drugs in the same class)</w:t>
      </w:r>
      <w:ins w:id="236" w:author="Peter Horby" w:date="2020-06-10T09:27:00Z">
        <w:r w:rsidR="00AB73CE">
          <w:t xml:space="preserve"> or remdesivir.</w:t>
        </w:r>
      </w:ins>
    </w:p>
    <w:p w14:paraId="46EBC773" w14:textId="77777777" w:rsidR="00DB6BC0" w:rsidRDefault="00DB6BC0" w:rsidP="00F123A0"/>
    <w:p w14:paraId="27C196FD" w14:textId="4010D8C0" w:rsidR="00A62D78" w:rsidRDefault="00A62D78" w:rsidP="00F123A0">
      <w:r>
        <w:t>This information will be obtained and entered into the web-based IT system by a member of the hospital clinical or research staff.</w:t>
      </w:r>
    </w:p>
    <w:p w14:paraId="48CA41E6" w14:textId="77777777" w:rsidR="00A62D78" w:rsidRDefault="00A62D78" w:rsidP="00F123A0"/>
    <w:p w14:paraId="2189E3E7" w14:textId="69859B39" w:rsidR="009B2D72" w:rsidRPr="003A76BF"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2AFAD26F" w14:textId="77777777" w:rsidR="003803A9" w:rsidRDefault="003803A9" w:rsidP="00F123A0"/>
    <w:p w14:paraId="1AF2A86F" w14:textId="1D6B2602" w:rsidR="00C212FA" w:rsidRDefault="00FE2F14" w:rsidP="00C212FA">
      <w:pPr>
        <w:pStyle w:val="Heading3"/>
      </w:pPr>
      <w:bookmarkStart w:id="237" w:name="_Ref39669099"/>
      <w:bookmarkStart w:id="238" w:name="_Toc43459379"/>
      <w:r>
        <w:t>Additional</w:t>
      </w:r>
      <w:r w:rsidR="00C212FA">
        <w:t xml:space="preserve"> assessment of safety of convalescent plasma</w:t>
      </w:r>
      <w:bookmarkEnd w:id="237"/>
      <w:bookmarkEnd w:id="238"/>
    </w:p>
    <w:p w14:paraId="7127408C" w14:textId="1B8AFE2D" w:rsidR="00C212FA" w:rsidRPr="00C97BE3" w:rsidRDefault="00FE2F14" w:rsidP="00F123A0">
      <w:pPr>
        <w:rPr>
          <w:color w:val="000000" w:themeColor="text1"/>
        </w:rPr>
      </w:pPr>
      <w:r w:rsidRPr="00C97BE3">
        <w:rPr>
          <w:color w:val="000000" w:themeColor="text1"/>
        </w:rPr>
        <w:t>For the first 200 participants in Main Randomi</w:t>
      </w:r>
      <w:r w:rsidR="009B5D85">
        <w:rPr>
          <w:color w:val="000000" w:themeColor="text1"/>
        </w:rPr>
        <w:t>s</w:t>
      </w:r>
      <w:r w:rsidRPr="00C97BE3">
        <w:rPr>
          <w:color w:val="000000" w:themeColor="text1"/>
        </w:rPr>
        <w:t xml:space="preserve">ation part B (no additional treatment vs. convalescent plasma), </w:t>
      </w:r>
      <w:r w:rsidR="00112BDB" w:rsidRPr="00C97BE3">
        <w:rPr>
          <w:color w:val="000000" w:themeColor="text1"/>
        </w:rPr>
        <w:t>the following information will be collected</w:t>
      </w:r>
      <w:r w:rsidRPr="00C97BE3">
        <w:rPr>
          <w:color w:val="000000" w:themeColor="text1"/>
        </w:rPr>
        <w:t xml:space="preserve"> on the following events occurring within the first 72 hours after randomisation</w:t>
      </w:r>
      <w:r w:rsidR="00112BDB" w:rsidRPr="00C97BE3">
        <w:rPr>
          <w:color w:val="000000" w:themeColor="text1"/>
        </w:rPr>
        <w:t>:</w:t>
      </w:r>
    </w:p>
    <w:p w14:paraId="5F6F9A12" w14:textId="0567A0DC" w:rsidR="00FE2F14" w:rsidRPr="00C97BE3" w:rsidRDefault="00FE2F14" w:rsidP="00F86D49">
      <w:pPr>
        <w:pStyle w:val="ListParagraph"/>
        <w:numPr>
          <w:ilvl w:val="0"/>
          <w:numId w:val="29"/>
        </w:numPr>
        <w:rPr>
          <w:color w:val="000000" w:themeColor="text1"/>
        </w:rPr>
      </w:pPr>
      <w:r w:rsidRPr="00C97BE3">
        <w:rPr>
          <w:color w:val="000000" w:themeColor="text1"/>
        </w:rPr>
        <w:t>Sudden worsening in respiratory status</w:t>
      </w:r>
    </w:p>
    <w:p w14:paraId="45DE14BF" w14:textId="5E01D140" w:rsidR="00FE2F14" w:rsidRPr="00C97BE3" w:rsidRDefault="00FE2F14" w:rsidP="00F86D49">
      <w:pPr>
        <w:pStyle w:val="ListParagraph"/>
        <w:numPr>
          <w:ilvl w:val="0"/>
          <w:numId w:val="29"/>
        </w:numPr>
        <w:rPr>
          <w:color w:val="000000" w:themeColor="text1"/>
        </w:rPr>
      </w:pPr>
      <w:r w:rsidRPr="00C97BE3">
        <w:rPr>
          <w:color w:val="000000" w:themeColor="text1"/>
        </w:rPr>
        <w:t>Severe allergic reaction</w:t>
      </w:r>
    </w:p>
    <w:p w14:paraId="000E83C5" w14:textId="07A670F7" w:rsidR="00EC1FE7" w:rsidRPr="00C97BE3" w:rsidRDefault="00EC1FE7" w:rsidP="00F86D49">
      <w:pPr>
        <w:pStyle w:val="ListParagraph"/>
        <w:numPr>
          <w:ilvl w:val="0"/>
          <w:numId w:val="29"/>
        </w:numPr>
        <w:rPr>
          <w:color w:val="000000" w:themeColor="text1"/>
        </w:rPr>
      </w:pPr>
      <w:r w:rsidRPr="00C97BE3">
        <w:rPr>
          <w:color w:val="000000" w:themeColor="text1"/>
        </w:rPr>
        <w:t>Temperature &gt;39</w:t>
      </w:r>
      <w:r w:rsidRPr="00C97BE3">
        <w:rPr>
          <w:color w:val="000000" w:themeColor="text1"/>
          <w:vertAlign w:val="superscript"/>
        </w:rPr>
        <w:t>o</w:t>
      </w:r>
      <w:r w:rsidRPr="00C97BE3">
        <w:rPr>
          <w:color w:val="000000" w:themeColor="text1"/>
        </w:rPr>
        <w:t xml:space="preserve">C or </w:t>
      </w:r>
      <w:r w:rsidR="002627C5" w:rsidRPr="00C97BE3">
        <w:rPr>
          <w:color w:val="000000" w:themeColor="text1"/>
        </w:rPr>
        <w:t>≥</w:t>
      </w:r>
      <w:r w:rsidRPr="00C97BE3">
        <w:rPr>
          <w:color w:val="000000" w:themeColor="text1"/>
        </w:rPr>
        <w:t>2</w:t>
      </w:r>
      <w:r w:rsidRPr="00C97BE3">
        <w:rPr>
          <w:color w:val="000000" w:themeColor="text1"/>
          <w:vertAlign w:val="superscript"/>
        </w:rPr>
        <w:t>o</w:t>
      </w:r>
      <w:r w:rsidRPr="00C97BE3">
        <w:rPr>
          <w:color w:val="000000" w:themeColor="text1"/>
        </w:rPr>
        <w:t>C rise above baseline</w:t>
      </w:r>
    </w:p>
    <w:p w14:paraId="7BCFEC3E" w14:textId="7E00A1B4" w:rsidR="002627C5" w:rsidRPr="00C97BE3" w:rsidRDefault="002627C5" w:rsidP="00F86D49">
      <w:pPr>
        <w:pStyle w:val="ListParagraph"/>
        <w:numPr>
          <w:ilvl w:val="0"/>
          <w:numId w:val="29"/>
        </w:numPr>
        <w:rPr>
          <w:color w:val="000000" w:themeColor="text1"/>
        </w:rPr>
      </w:pPr>
      <w:r w:rsidRPr="00C97BE3">
        <w:rPr>
          <w:color w:val="000000" w:themeColor="text1"/>
        </w:rPr>
        <w:t>Sudden hypotension, defined as either (i) sudden drop in systolic blood pressure of ≥30 mmHg with systolic blood pressure ≤80 mmHg; or (ii) requiring urgent medical attention</w:t>
      </w:r>
    </w:p>
    <w:p w14:paraId="52D2B5DA" w14:textId="77777777" w:rsidR="0009515F" w:rsidRDefault="00EC1FE7" w:rsidP="00F86D49">
      <w:pPr>
        <w:pStyle w:val="ListParagraph"/>
        <w:numPr>
          <w:ilvl w:val="0"/>
          <w:numId w:val="29"/>
        </w:numPr>
        <w:rPr>
          <w:ins w:id="239" w:author="Richard Haynes" w:date="2020-06-09T21:09:00Z"/>
          <w:color w:val="000000" w:themeColor="text1"/>
        </w:rPr>
      </w:pPr>
      <w:r w:rsidRPr="00C97BE3">
        <w:rPr>
          <w:color w:val="000000" w:themeColor="text1"/>
        </w:rPr>
        <w:t xml:space="preserve">Clinical haemolysis, defined as fall in haemoglobin plus one or </w:t>
      </w:r>
      <w:r w:rsidR="009D38ED" w:rsidRPr="00C97BE3">
        <w:rPr>
          <w:color w:val="000000" w:themeColor="text1"/>
        </w:rPr>
        <w:t xml:space="preserve">more of the following: rise in </w:t>
      </w:r>
      <w:r w:rsidR="002627C5" w:rsidRPr="00C97BE3">
        <w:rPr>
          <w:color w:val="000000" w:themeColor="text1"/>
        </w:rPr>
        <w:t>lactate dehydrogenase (LDH)</w:t>
      </w:r>
      <w:r w:rsidRPr="00C97BE3">
        <w:rPr>
          <w:color w:val="000000" w:themeColor="text1"/>
        </w:rPr>
        <w:t xml:space="preserve">, rise in bilirubin, positive </w:t>
      </w:r>
      <w:r w:rsidR="009D38ED" w:rsidRPr="00C97BE3">
        <w:rPr>
          <w:color w:val="000000" w:themeColor="text1"/>
        </w:rPr>
        <w:t>direct antiglobulin test (</w:t>
      </w:r>
      <w:r w:rsidRPr="00C97BE3">
        <w:rPr>
          <w:color w:val="000000" w:themeColor="text1"/>
        </w:rPr>
        <w:t>DAT</w:t>
      </w:r>
      <w:r w:rsidR="009D38ED" w:rsidRPr="00C97BE3">
        <w:rPr>
          <w:color w:val="000000" w:themeColor="text1"/>
        </w:rPr>
        <w:t>)</w:t>
      </w:r>
      <w:r w:rsidRPr="00C97BE3">
        <w:rPr>
          <w:color w:val="000000" w:themeColor="text1"/>
        </w:rPr>
        <w:t>,</w:t>
      </w:r>
      <w:r w:rsidR="002627C5" w:rsidRPr="00C97BE3">
        <w:rPr>
          <w:color w:val="000000" w:themeColor="text1"/>
        </w:rPr>
        <w:t xml:space="preserve"> or</w:t>
      </w:r>
      <w:r w:rsidRPr="00C97BE3">
        <w:rPr>
          <w:color w:val="000000" w:themeColor="text1"/>
        </w:rPr>
        <w:t xml:space="preserve"> positive crossmatch</w:t>
      </w:r>
    </w:p>
    <w:p w14:paraId="3EB493A0" w14:textId="0E3FA1BC" w:rsidR="00EC1FE7" w:rsidRPr="0009515F" w:rsidRDefault="0009515F" w:rsidP="0009515F">
      <w:pPr>
        <w:pStyle w:val="ListParagraph"/>
        <w:numPr>
          <w:ilvl w:val="0"/>
          <w:numId w:val="29"/>
        </w:numPr>
        <w:rPr>
          <w:color w:val="000000" w:themeColor="text1"/>
        </w:rPr>
      </w:pPr>
      <w:ins w:id="240" w:author="Richard Haynes" w:date="2020-06-09T21:09:00Z">
        <w:r w:rsidRPr="0009515F">
          <w:rPr>
            <w:color w:val="000000" w:themeColor="text1"/>
          </w:rPr>
          <w:t xml:space="preserve">Thrombotic event, </w:t>
        </w:r>
        <w:r w:rsidR="003B2D1A" w:rsidRPr="0009515F">
          <w:rPr>
            <w:color w:val="000000" w:themeColor="text1"/>
          </w:rPr>
          <w:t xml:space="preserve">defined </w:t>
        </w:r>
        <w:r w:rsidRPr="0009515F">
          <w:rPr>
            <w:color w:val="000000" w:themeColor="text1"/>
          </w:rPr>
          <w:t>as either (i) acute pulmonary embolism; or (ii) deep-vein thrombosis; or (iii) ischaemic stroke; or (iv) myocardial infarction;</w:t>
        </w:r>
        <w:r>
          <w:rPr>
            <w:color w:val="000000" w:themeColor="text1"/>
          </w:rPr>
          <w:t xml:space="preserve"> </w:t>
        </w:r>
        <w:r w:rsidRPr="0009515F">
          <w:rPr>
            <w:color w:val="000000" w:themeColor="text1"/>
          </w:rPr>
          <w:t>or (v) systemic arterial embolism</w:t>
        </w:r>
      </w:ins>
      <w:r w:rsidR="002627C5" w:rsidRPr="0009515F">
        <w:rPr>
          <w:color w:val="000000" w:themeColor="text1"/>
        </w:rPr>
        <w:t>.</w:t>
      </w:r>
    </w:p>
    <w:p w14:paraId="3A2CFB6A" w14:textId="77777777" w:rsidR="00FE2F14" w:rsidRPr="00C97BE3" w:rsidRDefault="00FE2F14" w:rsidP="00FE2F14">
      <w:pPr>
        <w:rPr>
          <w:color w:val="000000" w:themeColor="text1"/>
        </w:rPr>
      </w:pPr>
    </w:p>
    <w:p w14:paraId="5A15C177" w14:textId="0CBA518D" w:rsidR="00FE2F14" w:rsidRPr="00C97BE3" w:rsidRDefault="00FE2F14" w:rsidP="00FE2F14">
      <w:pPr>
        <w:rPr>
          <w:color w:val="000000" w:themeColor="text1"/>
        </w:rPr>
      </w:pPr>
      <w:r w:rsidRPr="00C97BE3">
        <w:rPr>
          <w:color w:val="000000" w:themeColor="text1"/>
        </w:rPr>
        <w:t xml:space="preserve">The Data Monitoring Committee will review unblinded information on these outcomes and advise if, in their view, the collection </w:t>
      </w:r>
      <w:r w:rsidR="000214A6" w:rsidRPr="00C97BE3">
        <w:rPr>
          <w:color w:val="000000" w:themeColor="text1"/>
        </w:rPr>
        <w:t xml:space="preserve">of </w:t>
      </w:r>
      <w:r w:rsidRPr="00C97BE3">
        <w:rPr>
          <w:color w:val="000000" w:themeColor="text1"/>
        </w:rPr>
        <w:t>such information should be extended</w:t>
      </w:r>
      <w:r w:rsidR="000214A6" w:rsidRPr="00C97BE3">
        <w:rPr>
          <w:color w:val="000000" w:themeColor="text1"/>
        </w:rPr>
        <w:t xml:space="preserve"> to more participants</w:t>
      </w:r>
      <w:r w:rsidRPr="00C97BE3">
        <w:rPr>
          <w:color w:val="000000" w:themeColor="text1"/>
        </w:rPr>
        <w:t>.</w:t>
      </w:r>
    </w:p>
    <w:p w14:paraId="5A678611" w14:textId="77777777" w:rsidR="00FE2F14" w:rsidRPr="00C97BE3" w:rsidRDefault="00FE2F14" w:rsidP="00FE2F14">
      <w:pPr>
        <w:rPr>
          <w:color w:val="000000" w:themeColor="text1"/>
        </w:rPr>
      </w:pPr>
    </w:p>
    <w:p w14:paraId="2A87162E" w14:textId="1430CEE0" w:rsidR="00FE2F14" w:rsidRPr="00C97BE3" w:rsidRDefault="00FE2F14" w:rsidP="00FE2F14">
      <w:pPr>
        <w:rPr>
          <w:color w:val="000000" w:themeColor="text1"/>
        </w:rPr>
      </w:pPr>
      <w:r w:rsidRPr="00C97BE3">
        <w:rPr>
          <w:color w:val="000000" w:themeColor="text1"/>
        </w:rPr>
        <w:t>In addition</w:t>
      </w:r>
      <w:r w:rsidR="008B753A" w:rsidRPr="00C97BE3">
        <w:rPr>
          <w:color w:val="000000" w:themeColor="text1"/>
        </w:rPr>
        <w:t>,</w:t>
      </w:r>
      <w:r w:rsidRPr="00C97BE3">
        <w:rPr>
          <w:color w:val="000000" w:themeColor="text1"/>
        </w:rPr>
        <w:t xml:space="preserve"> Serious Hazards Of Transfusion (SHOT) reporting </w:t>
      </w:r>
      <w:r w:rsidR="008B753A" w:rsidRPr="00C97BE3">
        <w:rPr>
          <w:color w:val="000000" w:themeColor="text1"/>
        </w:rPr>
        <w:t xml:space="preserve">will be conducted for all patients receiving convalescent plasma for the </w:t>
      </w:r>
      <w:r w:rsidR="00F31D86" w:rsidRPr="00C97BE3">
        <w:rPr>
          <w:color w:val="000000" w:themeColor="text1"/>
        </w:rPr>
        <w:t xml:space="preserve">full </w:t>
      </w:r>
      <w:r w:rsidR="008B753A" w:rsidRPr="00C97BE3">
        <w:rPr>
          <w:color w:val="000000" w:themeColor="text1"/>
        </w:rPr>
        <w:t xml:space="preserve">duration of the study </w:t>
      </w:r>
      <w:r w:rsidRPr="00C97BE3">
        <w:rPr>
          <w:color w:val="000000" w:themeColor="text1"/>
        </w:rPr>
        <w:t xml:space="preserve">(see section </w:t>
      </w:r>
      <w:r w:rsidRPr="00C97BE3">
        <w:rPr>
          <w:color w:val="000000" w:themeColor="text1"/>
        </w:rPr>
        <w:fldChar w:fldCharType="begin"/>
      </w:r>
      <w:r w:rsidRPr="00C97BE3">
        <w:rPr>
          <w:color w:val="000000" w:themeColor="text1"/>
        </w:rPr>
        <w:instrText xml:space="preserve"> REF _Ref34892690 \r \h </w:instrText>
      </w:r>
      <w:r w:rsidRPr="00C97BE3">
        <w:rPr>
          <w:color w:val="000000" w:themeColor="text1"/>
        </w:rPr>
      </w:r>
      <w:r w:rsidRPr="00C97BE3">
        <w:rPr>
          <w:color w:val="000000" w:themeColor="text1"/>
        </w:rPr>
        <w:fldChar w:fldCharType="separate"/>
      </w:r>
      <w:r w:rsidRPr="00C97BE3">
        <w:rPr>
          <w:color w:val="000000" w:themeColor="text1"/>
        </w:rPr>
        <w:t>4.1</w:t>
      </w:r>
      <w:r w:rsidRPr="00C97BE3">
        <w:rPr>
          <w:color w:val="000000" w:themeColor="text1"/>
        </w:rPr>
        <w:fldChar w:fldCharType="end"/>
      </w:r>
      <w:r w:rsidRPr="00C97BE3">
        <w:rPr>
          <w:color w:val="000000" w:themeColor="text1"/>
        </w:rPr>
        <w:t>)</w:t>
      </w:r>
      <w:r w:rsidR="00646C04" w:rsidRPr="00C97BE3">
        <w:rPr>
          <w:color w:val="000000" w:themeColor="text1"/>
        </w:rPr>
        <w:t>.</w:t>
      </w:r>
    </w:p>
    <w:p w14:paraId="14A7A9BE" w14:textId="77777777" w:rsidR="004F244C" w:rsidRPr="00347F62" w:rsidRDefault="004F244C" w:rsidP="00E0475A">
      <w:pPr>
        <w:pStyle w:val="Heading2"/>
      </w:pPr>
      <w:bookmarkStart w:id="241" w:name="_Ref34937519"/>
      <w:bookmarkStart w:id="242" w:name="_Toc37107294"/>
      <w:bookmarkStart w:id="243" w:name="_Toc38099250"/>
      <w:bookmarkStart w:id="244" w:name="_Toc43459380"/>
      <w:r>
        <w:t>Duration of follow-up</w:t>
      </w:r>
      <w:bookmarkEnd w:id="241"/>
      <w:bookmarkEnd w:id="242"/>
      <w:bookmarkEnd w:id="243"/>
      <w:bookmarkEnd w:id="244"/>
    </w:p>
    <w:p w14:paraId="7F279205" w14:textId="349B7253" w:rsidR="004F244C" w:rsidRDefault="004F244C" w:rsidP="00F123A0">
      <w:pPr>
        <w:rPr>
          <w:lang w:val="en-US"/>
        </w:rPr>
      </w:pPr>
      <w:r>
        <w:rPr>
          <w:lang w:val="en-US"/>
        </w:rPr>
        <w:t xml:space="preserve">All </w:t>
      </w:r>
      <w:r w:rsidR="00BB0B51">
        <w:rPr>
          <w:lang w:val="en-US"/>
        </w:rPr>
        <w:t xml:space="preserve">randomised </w:t>
      </w:r>
      <w:r>
        <w:rPr>
          <w:lang w:val="en-US"/>
        </w:rPr>
        <w:t xml:space="preserve">participants are to be followed up until death, discharge from hospital or 28 days </w:t>
      </w:r>
      <w:r w:rsidR="00F47C60">
        <w:rPr>
          <w:lang w:val="en-US"/>
        </w:rPr>
        <w:t xml:space="preserve">after </w:t>
      </w:r>
      <w:r w:rsidR="00866BCB">
        <w:rPr>
          <w:lang w:val="en-US"/>
        </w:rPr>
        <w:t xml:space="preserve">first </w:t>
      </w:r>
      <w:r w:rsidR="00BB0B51">
        <w:rPr>
          <w:lang w:val="en-US"/>
        </w:rPr>
        <w:t>randomisation</w:t>
      </w:r>
      <w:r w:rsidR="001B0EEE">
        <w:rPr>
          <w:lang w:val="en-US"/>
        </w:rPr>
        <w:t xml:space="preserve"> (whichever is sooner)</w:t>
      </w:r>
      <w:r>
        <w:rPr>
          <w:lang w:val="en-US"/>
        </w:rPr>
        <w:t xml:space="preserve">. It is </w:t>
      </w:r>
      <w:r w:rsidR="00BB0B51">
        <w:rPr>
          <w:lang w:val="en-US"/>
        </w:rPr>
        <w:t xml:space="preserve">recognised </w:t>
      </w:r>
      <w:r>
        <w:rPr>
          <w:lang w:val="en-US"/>
        </w:rPr>
        <w:t xml:space="preserve">that in the setting of this trial, there may be some variability in exactly how many days </w:t>
      </w:r>
      <w:r w:rsidR="00F47C60">
        <w:rPr>
          <w:lang w:val="en-US"/>
        </w:rPr>
        <w:t xml:space="preserve">after </w:t>
      </w:r>
      <w:r w:rsidR="00BB0B51">
        <w:rPr>
          <w:lang w:val="en-US"/>
        </w:rPr>
        <w:t>randomisation</w:t>
      </w:r>
      <w:r>
        <w:rPr>
          <w:lang w:val="en-US"/>
        </w:rPr>
        <w:t>, information on disease status is collected. This is acceptable and will be taken account of in the analyses and interpretation of results, the principle being that some information about post-</w:t>
      </w:r>
      <w:r w:rsidR="00BB0B51">
        <w:rPr>
          <w:lang w:val="en-US"/>
        </w:rPr>
        <w:t xml:space="preserve">randomisation </w:t>
      </w:r>
      <w:r>
        <w:rPr>
          <w:lang w:val="en-US"/>
        </w:rPr>
        <w:t>disease status is better than none.</w:t>
      </w:r>
    </w:p>
    <w:p w14:paraId="2C19CC45" w14:textId="77777777" w:rsidR="004F244C" w:rsidRDefault="004F244C" w:rsidP="00F123A0">
      <w:pPr>
        <w:rPr>
          <w:lang w:val="en-US"/>
        </w:rPr>
      </w:pPr>
    </w:p>
    <w:p w14:paraId="31DF498C" w14:textId="284CD65C" w:rsidR="003803A9" w:rsidRDefault="004F244C" w:rsidP="00F123A0">
      <w:r>
        <w:rPr>
          <w:lang w:val="en-US"/>
        </w:rPr>
        <w:t>Longer</w:t>
      </w:r>
      <w:r w:rsidR="00DB4029">
        <w:rPr>
          <w:lang w:val="en-US"/>
        </w:rPr>
        <w:t xml:space="preserve"> </w:t>
      </w:r>
      <w:r w:rsidR="00BB0B51">
        <w:rPr>
          <w:lang w:val="en-US"/>
        </w:rPr>
        <w:t xml:space="preserve">term </w:t>
      </w:r>
      <w:r w:rsidR="007D18B7">
        <w:rPr>
          <w:lang w:val="en-US"/>
        </w:rPr>
        <w:t xml:space="preserve">(up to 10 years) </w:t>
      </w:r>
      <w:r>
        <w:rPr>
          <w:lang w:val="en-US"/>
        </w:rPr>
        <w:t>follow-up will be sought</w:t>
      </w:r>
      <w:r w:rsidR="00086BC6">
        <w:rPr>
          <w:lang w:val="en-US"/>
        </w:rPr>
        <w:t xml:space="preserve"> </w:t>
      </w:r>
      <w:r>
        <w:rPr>
          <w:lang w:val="en-US"/>
        </w:rPr>
        <w:t>through linkage to electronic healthcare</w:t>
      </w:r>
      <w:r w:rsidR="00086BC6">
        <w:rPr>
          <w:lang w:val="en-US"/>
        </w:rPr>
        <w:t xml:space="preserve"> </w:t>
      </w:r>
      <w:r>
        <w:rPr>
          <w:lang w:val="en-US"/>
        </w:rPr>
        <w:t xml:space="preserve">records and </w:t>
      </w:r>
      <w:r>
        <w:t>medical databases including those held by NHS Digital</w:t>
      </w:r>
      <w:r w:rsidR="003B6701">
        <w:t>, Public Health England</w:t>
      </w:r>
      <w:r>
        <w:t xml:space="preserve"> and equivalent </w:t>
      </w:r>
      <w:r w:rsidRPr="002A5944">
        <w:t>bodies</w:t>
      </w:r>
      <w:r w:rsidR="003B6701" w:rsidRPr="002A5944">
        <w:t>, and to relevant research databases (e.g. UK Biobank, Genomics England)</w:t>
      </w:r>
      <w:r w:rsidRPr="002A5944">
        <w:t>.</w:t>
      </w:r>
      <w:r>
        <w:t xml:space="preserve"> </w:t>
      </w:r>
    </w:p>
    <w:p w14:paraId="30FB8F19" w14:textId="77777777" w:rsidR="00655943" w:rsidRPr="00D22701" w:rsidRDefault="00655943" w:rsidP="00F123A0"/>
    <w:p w14:paraId="4BF0D7F3" w14:textId="77777777" w:rsidR="004F244C" w:rsidRPr="00734153" w:rsidRDefault="004F244C" w:rsidP="00E0475A">
      <w:pPr>
        <w:pStyle w:val="Heading2"/>
      </w:pPr>
      <w:bookmarkStart w:id="245" w:name="_Toc34778082"/>
      <w:bookmarkStart w:id="246" w:name="_Toc34778137"/>
      <w:bookmarkStart w:id="247" w:name="_Toc34778286"/>
      <w:bookmarkStart w:id="248" w:name="_Toc34778340"/>
      <w:bookmarkStart w:id="249" w:name="_Toc34778393"/>
      <w:bookmarkStart w:id="250" w:name="_Toc34778473"/>
      <w:bookmarkStart w:id="251" w:name="_Toc34778528"/>
      <w:bookmarkStart w:id="252" w:name="_Toc34778584"/>
      <w:bookmarkStart w:id="253" w:name="_Toc34780062"/>
      <w:bookmarkStart w:id="254" w:name="_Toc34780326"/>
      <w:bookmarkStart w:id="255" w:name="_Toc34780456"/>
      <w:bookmarkStart w:id="256" w:name="_Toc34778083"/>
      <w:bookmarkStart w:id="257" w:name="_Toc34778138"/>
      <w:bookmarkStart w:id="258" w:name="_Toc34778287"/>
      <w:bookmarkStart w:id="259" w:name="_Toc34778341"/>
      <w:bookmarkStart w:id="260" w:name="_Toc34778394"/>
      <w:bookmarkStart w:id="261" w:name="_Toc34778474"/>
      <w:bookmarkStart w:id="262" w:name="_Toc34778529"/>
      <w:bookmarkStart w:id="263" w:name="_Toc34778585"/>
      <w:bookmarkStart w:id="264" w:name="_Toc34780063"/>
      <w:bookmarkStart w:id="265" w:name="_Toc34780327"/>
      <w:bookmarkStart w:id="266" w:name="_Toc34780457"/>
      <w:bookmarkStart w:id="267" w:name="_Toc34778084"/>
      <w:bookmarkStart w:id="268" w:name="_Toc34778139"/>
      <w:bookmarkStart w:id="269" w:name="_Toc34778288"/>
      <w:bookmarkStart w:id="270" w:name="_Toc34778342"/>
      <w:bookmarkStart w:id="271" w:name="_Toc34778395"/>
      <w:bookmarkStart w:id="272" w:name="_Toc34778475"/>
      <w:bookmarkStart w:id="273" w:name="_Toc34778530"/>
      <w:bookmarkStart w:id="274" w:name="_Toc34778586"/>
      <w:bookmarkStart w:id="275" w:name="_Toc34780064"/>
      <w:bookmarkStart w:id="276" w:name="_Toc34780328"/>
      <w:bookmarkStart w:id="277" w:name="_Toc34780458"/>
      <w:bookmarkStart w:id="278" w:name="_Ref34936252"/>
      <w:bookmarkStart w:id="279" w:name="_Toc37107295"/>
      <w:bookmarkStart w:id="280" w:name="_Toc38099251"/>
      <w:bookmarkStart w:id="281" w:name="_Toc43459381"/>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734153">
        <w:lastRenderedPageBreak/>
        <w:t>Withdrawal of consent</w:t>
      </w:r>
      <w:bookmarkEnd w:id="278"/>
      <w:bookmarkEnd w:id="279"/>
      <w:bookmarkEnd w:id="280"/>
      <w:bookmarkEnd w:id="281"/>
    </w:p>
    <w:p w14:paraId="71996EC6" w14:textId="05A7BDCD" w:rsidR="004F244C" w:rsidRDefault="004F244C" w:rsidP="00F123A0">
      <w:r w:rsidRPr="00734153">
        <w:t xml:space="preserve">A decision by a participant </w:t>
      </w:r>
      <w:r w:rsidR="00E523F7">
        <w:t xml:space="preserve">(or their parent/guardian) </w:t>
      </w:r>
      <w:r w:rsidRPr="00734153">
        <w:t xml:space="preserve">that they no longer wish to continue receiving study treatment should </w:t>
      </w:r>
      <w:r w:rsidRPr="00734153">
        <w:rPr>
          <w:b/>
        </w:rPr>
        <w:t>not</w:t>
      </w:r>
      <w:r w:rsidRPr="00734153">
        <w:t xml:space="preserve"> be considered to be a withdrawal of consent for follow-up. However, participants </w:t>
      </w:r>
      <w:r w:rsidR="00E523F7">
        <w:t xml:space="preserve">(or their parent/guardian) </w:t>
      </w:r>
      <w:r w:rsidRPr="00734153">
        <w:t xml:space="preserve">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13795057" w14:textId="69CB81A6" w:rsidR="0088383F" w:rsidRDefault="0088383F" w:rsidP="00F123A0"/>
    <w:p w14:paraId="40ABFB77" w14:textId="47888B3C"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1FFB0B83" w14:textId="6DB84C26" w:rsidR="00C7102C" w:rsidRDefault="00C7102C">
      <w:pPr>
        <w:autoSpaceDE/>
        <w:autoSpaceDN/>
        <w:adjustRightInd/>
        <w:contextualSpacing w:val="0"/>
        <w:jc w:val="left"/>
        <w:rPr>
          <w:lang w:val="en-US"/>
        </w:rPr>
      </w:pPr>
    </w:p>
    <w:p w14:paraId="66E1ED23" w14:textId="765A4AB2" w:rsidR="004B65DD" w:rsidRPr="00734153" w:rsidRDefault="004B65DD" w:rsidP="00F123A0">
      <w:pPr>
        <w:pStyle w:val="StyleHeading1Linespacingsingle"/>
        <w:numPr>
          <w:ilvl w:val="0"/>
          <w:numId w:val="2"/>
        </w:numPr>
      </w:pPr>
      <w:bookmarkStart w:id="282" w:name="_Toc34778086"/>
      <w:bookmarkStart w:id="283" w:name="_Toc34778141"/>
      <w:bookmarkStart w:id="284" w:name="_Toc34778290"/>
      <w:bookmarkStart w:id="285" w:name="_Toc34778344"/>
      <w:bookmarkStart w:id="286" w:name="_Toc34778397"/>
      <w:bookmarkStart w:id="287" w:name="_Toc34778477"/>
      <w:bookmarkStart w:id="288" w:name="_Toc34778532"/>
      <w:bookmarkStart w:id="289" w:name="_Toc34778588"/>
      <w:bookmarkStart w:id="290" w:name="_Toc34780066"/>
      <w:bookmarkStart w:id="291" w:name="_Toc34780330"/>
      <w:bookmarkStart w:id="292" w:name="_Toc34780460"/>
      <w:bookmarkStart w:id="293" w:name="_Toc34778088"/>
      <w:bookmarkStart w:id="294" w:name="_Toc34778143"/>
      <w:bookmarkStart w:id="295" w:name="_Toc34778292"/>
      <w:bookmarkStart w:id="296" w:name="_Toc34778346"/>
      <w:bookmarkStart w:id="297" w:name="_Toc34778399"/>
      <w:bookmarkStart w:id="298" w:name="_Toc34778479"/>
      <w:bookmarkStart w:id="299" w:name="_Toc34778534"/>
      <w:bookmarkStart w:id="300" w:name="_Toc34778590"/>
      <w:bookmarkStart w:id="301" w:name="_Toc34780068"/>
      <w:bookmarkStart w:id="302" w:name="_Toc34780332"/>
      <w:bookmarkStart w:id="303" w:name="_Toc34780462"/>
      <w:bookmarkStart w:id="304" w:name="_Toc34778089"/>
      <w:bookmarkStart w:id="305" w:name="_Toc34778144"/>
      <w:bookmarkStart w:id="306" w:name="_Toc34778293"/>
      <w:bookmarkStart w:id="307" w:name="_Toc34778347"/>
      <w:bookmarkStart w:id="308" w:name="_Toc34778400"/>
      <w:bookmarkStart w:id="309" w:name="_Toc34778480"/>
      <w:bookmarkStart w:id="310" w:name="_Toc34778535"/>
      <w:bookmarkStart w:id="311" w:name="_Toc34778591"/>
      <w:bookmarkStart w:id="312" w:name="_Toc34780069"/>
      <w:bookmarkStart w:id="313" w:name="_Toc34780333"/>
      <w:bookmarkStart w:id="314" w:name="_Toc34780463"/>
      <w:bookmarkStart w:id="315" w:name="_Toc34778090"/>
      <w:bookmarkStart w:id="316" w:name="_Toc34778145"/>
      <w:bookmarkStart w:id="317" w:name="_Toc34778294"/>
      <w:bookmarkStart w:id="318" w:name="_Toc34778348"/>
      <w:bookmarkStart w:id="319" w:name="_Toc34778401"/>
      <w:bookmarkStart w:id="320" w:name="_Toc34778481"/>
      <w:bookmarkStart w:id="321" w:name="_Toc34778536"/>
      <w:bookmarkStart w:id="322" w:name="_Toc34778592"/>
      <w:bookmarkStart w:id="323" w:name="_Toc34780070"/>
      <w:bookmarkStart w:id="324" w:name="_Toc34780334"/>
      <w:bookmarkStart w:id="325" w:name="_Toc34780464"/>
      <w:bookmarkStart w:id="326" w:name="_Ref419466990"/>
      <w:bookmarkStart w:id="327" w:name="_Toc37107296"/>
      <w:bookmarkStart w:id="328" w:name="_Toc38099252"/>
      <w:bookmarkStart w:id="329" w:name="_Toc43459382"/>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734153">
        <w:t>Statistical analysis</w:t>
      </w:r>
      <w:bookmarkEnd w:id="326"/>
      <w:bookmarkEnd w:id="327"/>
      <w:bookmarkEnd w:id="328"/>
      <w:bookmarkEnd w:id="329"/>
    </w:p>
    <w:p w14:paraId="6837CBBB" w14:textId="77777777" w:rsidR="00EB55A5" w:rsidRDefault="00EB55A5" w:rsidP="00D1558B">
      <w:pPr>
        <w:pStyle w:val="Default"/>
        <w:rPr>
          <w:sz w:val="22"/>
          <w:szCs w:val="22"/>
        </w:rPr>
      </w:pPr>
      <w:bookmarkStart w:id="330" w:name="_Ref242758982"/>
    </w:p>
    <w:p w14:paraId="4436A9A1" w14:textId="0FB1970D"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2F9186F0" w14:textId="77777777" w:rsidR="00D1558B" w:rsidRDefault="00D1558B" w:rsidP="00E0475A">
      <w:pPr>
        <w:pStyle w:val="Heading2"/>
      </w:pPr>
      <w:bookmarkStart w:id="331" w:name="_Toc37107297"/>
      <w:bookmarkStart w:id="332" w:name="_Toc38099253"/>
      <w:bookmarkStart w:id="333" w:name="_Toc43459383"/>
      <w:r>
        <w:t>Outcomes</w:t>
      </w:r>
      <w:bookmarkEnd w:id="331"/>
      <w:bookmarkEnd w:id="332"/>
      <w:bookmarkEnd w:id="333"/>
    </w:p>
    <w:p w14:paraId="7CF268B2" w14:textId="632881E5"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first</w:t>
      </w:r>
      <w:r w:rsidR="00717229">
        <w:rPr>
          <w:lang w:val="en-US"/>
        </w:rPr>
        <w:t xml:space="preserve"> </w:t>
      </w:r>
      <w:r w:rsidR="008A3080">
        <w:rPr>
          <w:lang w:val="en-US"/>
        </w:rPr>
        <w:t>randomis</w:t>
      </w:r>
      <w:r w:rsidR="00717229">
        <w:rPr>
          <w:lang w:val="en-US"/>
        </w:rPr>
        <w:t xml:space="preserve">ation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death at various timepoints following discharge</w:t>
      </w:r>
      <w:r w:rsidR="00D1558B">
        <w:rPr>
          <w:lang w:val="en-US"/>
        </w:rPr>
        <w:t>)</w:t>
      </w:r>
      <w:r w:rsidR="00BB0B51">
        <w:rPr>
          <w:lang w:val="en-US"/>
        </w:rPr>
        <w:t>.</w:t>
      </w:r>
    </w:p>
    <w:p w14:paraId="7AA767C0" w14:textId="77777777" w:rsidR="00D1558B" w:rsidRDefault="00D1558B" w:rsidP="00F123A0">
      <w:pPr>
        <w:rPr>
          <w:lang w:val="en-US"/>
        </w:rPr>
      </w:pPr>
    </w:p>
    <w:p w14:paraId="034430F5" w14:textId="36D2973A"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del w:id="334" w:author="Richard Haynes" w:date="2020-06-19T11:34:00Z">
        <w:r w:rsidR="00727F60" w:rsidDel="00CA210A">
          <w:rPr>
            <w:lang w:val="en-US"/>
          </w:rPr>
          <w:delText xml:space="preserve">the </w:delText>
        </w:r>
        <w:r w:rsidRPr="00FF2DE0" w:rsidDel="00CA210A">
          <w:rPr>
            <w:lang w:val="en-US"/>
          </w:rPr>
          <w:delText xml:space="preserve">need for (and duration of) </w:delText>
        </w:r>
        <w:r w:rsidR="00A73E0A" w:rsidRPr="001B0EEE" w:rsidDel="00CA210A">
          <w:rPr>
            <w:color w:val="000000" w:themeColor="text1"/>
          </w:rPr>
          <w:delText>ventilation</w:delText>
        </w:r>
        <w:r w:rsidR="00364D7F" w:rsidDel="00CA210A">
          <w:rPr>
            <w:color w:val="000000" w:themeColor="text1"/>
          </w:rPr>
          <w:delText>;</w:delText>
        </w:r>
        <w:r w:rsidR="00646C04" w:rsidDel="00CA210A">
          <w:rPr>
            <w:lang w:val="en-US"/>
          </w:rPr>
          <w:delText xml:space="preserve"> </w:delText>
        </w:r>
      </w:del>
      <w:r w:rsidR="00646C04">
        <w:rPr>
          <w:lang w:val="en-US"/>
        </w:rPr>
        <w:t>and</w:t>
      </w:r>
      <w:r w:rsidR="00804477">
        <w:rPr>
          <w:lang w:val="en-US"/>
        </w:rPr>
        <w:t>,</w:t>
      </w:r>
      <w:r w:rsidR="00814A7F">
        <w:rPr>
          <w:lang w:val="en-US"/>
        </w:rPr>
        <w:t xml:space="preserve"> among patients not on </w:t>
      </w:r>
      <w:ins w:id="335" w:author="Richard Haynes" w:date="2020-06-19T11:34:00Z">
        <w:r w:rsidR="00CA210A">
          <w:rPr>
            <w:lang w:val="en-US"/>
          </w:rPr>
          <w:t xml:space="preserve">mechanical </w:t>
        </w:r>
      </w:ins>
      <w:r w:rsidR="00814A7F">
        <w:rPr>
          <w:lang w:val="en-US"/>
        </w:rPr>
        <w:t>ventilation at baseline</w:t>
      </w:r>
      <w:r w:rsidR="00804477">
        <w:rPr>
          <w:lang w:val="en-US"/>
        </w:rPr>
        <w:t>,</w:t>
      </w:r>
      <w:r w:rsidR="00814A7F">
        <w:rPr>
          <w:lang w:val="en-US"/>
        </w:rPr>
        <w:t xml:space="preserve"> the composite endpoint of death or need for mechanical ventilation or ECMO.</w:t>
      </w:r>
    </w:p>
    <w:p w14:paraId="206FDF70" w14:textId="70F2F42B" w:rsidR="0031390B" w:rsidRDefault="0031390B" w:rsidP="00F123A0">
      <w:pPr>
        <w:rPr>
          <w:lang w:val="en-US"/>
        </w:rPr>
      </w:pPr>
    </w:p>
    <w:p w14:paraId="338E05CA" w14:textId="4F32C349" w:rsidR="0031390B" w:rsidRDefault="0031390B" w:rsidP="00F123A0">
      <w:pPr>
        <w:rPr>
          <w:lang w:val="en-US"/>
        </w:rPr>
      </w:pPr>
      <w:r>
        <w:rPr>
          <w:lang w:val="en-US"/>
        </w:rPr>
        <w:t xml:space="preserve">Other objectives include the assessment of the effects of study treatments on the need for </w:t>
      </w:r>
      <w:ins w:id="336" w:author="Richard Haynes" w:date="2020-06-09T21:14:00Z">
        <w:r w:rsidR="00B4591A">
          <w:rPr>
            <w:lang w:val="en-US"/>
          </w:rPr>
          <w:t xml:space="preserve">any ventilation (and duration), </w:t>
        </w:r>
      </w:ins>
      <w:r>
        <w:rPr>
          <w:lang w:val="en-US"/>
        </w:rPr>
        <w:t xml:space="preserve">renal replacement therapy and </w:t>
      </w:r>
      <w:r w:rsidR="009B5D85">
        <w:rPr>
          <w:lang w:val="en-US"/>
        </w:rPr>
        <w:t xml:space="preserve">new </w:t>
      </w:r>
      <w:r>
        <w:rPr>
          <w:lang w:val="en-US"/>
        </w:rPr>
        <w:t>major cardiac arrhythmias.</w:t>
      </w:r>
    </w:p>
    <w:p w14:paraId="1307FB41" w14:textId="77777777" w:rsidR="00A0616D" w:rsidRDefault="00A0616D" w:rsidP="00F123A0">
      <w:pPr>
        <w:rPr>
          <w:lang w:val="en-US"/>
        </w:rPr>
      </w:pPr>
    </w:p>
    <w:p w14:paraId="05CC3C03" w14:textId="1B0239A5" w:rsidR="00A0616D" w:rsidRDefault="00036E0F" w:rsidP="00A0616D">
      <w:pPr>
        <w:rPr>
          <w:lang w:val="en-US"/>
        </w:rPr>
      </w:pPr>
      <w:r>
        <w:rPr>
          <w:lang w:val="en-US"/>
        </w:rPr>
        <w:t>S</w:t>
      </w:r>
      <w:r w:rsidR="0056140B">
        <w:rPr>
          <w:lang w:val="en-US"/>
        </w:rPr>
        <w:t>tudy o</w:t>
      </w:r>
      <w:r w:rsidR="00A0616D">
        <w:rPr>
          <w:lang w:val="en-US"/>
        </w:rPr>
        <w:t>utcome</w:t>
      </w:r>
      <w:r w:rsidR="0056140B">
        <w:rPr>
          <w:lang w:val="en-US"/>
        </w:rPr>
        <w:t xml:space="preserve">s </w:t>
      </w:r>
      <w:r w:rsidR="00A0616D">
        <w:rPr>
          <w:lang w:val="en-US"/>
        </w:rPr>
        <w:t xml:space="preserve">will </w:t>
      </w:r>
      <w:r>
        <w:rPr>
          <w:lang w:val="en-US"/>
        </w:rPr>
        <w:t xml:space="preserve">be assessed based on data recorded up to </w:t>
      </w:r>
      <w:r w:rsidR="0056140B">
        <w:rPr>
          <w:lang w:val="en-US"/>
        </w:rPr>
        <w:t xml:space="preserve">28 days </w:t>
      </w:r>
      <w:r>
        <w:rPr>
          <w:lang w:val="en-US"/>
        </w:rPr>
        <w:t xml:space="preserve">and up to 6 months </w:t>
      </w:r>
      <w:r w:rsidR="0056140B">
        <w:rPr>
          <w:lang w:val="en-US"/>
        </w:rPr>
        <w:t>after the main randomi</w:t>
      </w:r>
      <w:r w:rsidR="009B5D85">
        <w:rPr>
          <w:lang w:val="en-US"/>
        </w:rPr>
        <w:t>s</w:t>
      </w:r>
      <w:r w:rsidR="0056140B">
        <w:rPr>
          <w:lang w:val="en-US"/>
        </w:rPr>
        <w:t>ation.</w:t>
      </w:r>
    </w:p>
    <w:p w14:paraId="4ED96A34" w14:textId="77777777" w:rsidR="00A0616D" w:rsidRDefault="00A0616D" w:rsidP="00F123A0">
      <w:pPr>
        <w:rPr>
          <w:lang w:val="en-US"/>
        </w:rPr>
      </w:pPr>
    </w:p>
    <w:p w14:paraId="08920054" w14:textId="670A6548" w:rsidR="00D1558B" w:rsidRDefault="00D1558B" w:rsidP="00F123A0">
      <w:pPr>
        <w:rPr>
          <w:lang w:val="en-US"/>
        </w:rPr>
      </w:pPr>
      <w:r w:rsidRPr="002A5944">
        <w:rPr>
          <w:lang w:val="en-US"/>
        </w:rPr>
        <w:t>Data from routine healthcare records (including linkage to medical databases held by organi</w:t>
      </w:r>
      <w:r w:rsidR="00BB0B51" w:rsidRPr="002A5944">
        <w:rPr>
          <w:lang w:val="en-US"/>
        </w:rPr>
        <w:t>s</w:t>
      </w:r>
      <w:r w:rsidRPr="002A5944">
        <w:rPr>
          <w:lang w:val="en-US"/>
        </w:rPr>
        <w:t>ations such as NHS Digital)</w:t>
      </w:r>
      <w:r w:rsidR="00E703DF" w:rsidRPr="002A5944">
        <w:rPr>
          <w:lang w:val="en-US"/>
        </w:rPr>
        <w:t xml:space="preserve"> and from relevant research studies (such as UK Biobank and Genomics England)</w:t>
      </w:r>
      <w:r w:rsidRPr="002A5944">
        <w:rPr>
          <w:lang w:val="en-US"/>
        </w:rPr>
        <w:t xml:space="preserve"> will allow subsidiary analyses of the effect of the study treatments on particular non-fatal events (e.g. ascertained through linkage to Hospital Episode Statistics)</w:t>
      </w:r>
      <w:r w:rsidR="00D22701" w:rsidRPr="002A5944">
        <w:rPr>
          <w:lang w:val="en-US"/>
        </w:rPr>
        <w:t xml:space="preserve">, </w:t>
      </w:r>
      <w:r w:rsidR="00D22701" w:rsidRPr="002A5944">
        <w:t>the influence of pre-existing major co-morbidity (e.g. diabetes, heart disease, lung disease, hepatic insufficiency, severe depression, severe kidney impairment, immunosuppression),</w:t>
      </w:r>
      <w:r w:rsidRPr="002A5944">
        <w:rPr>
          <w:lang w:val="en-US"/>
        </w:rPr>
        <w:t xml:space="preserve"> and longer</w:t>
      </w:r>
      <w:r w:rsidR="00086BC6" w:rsidRPr="002A5944">
        <w:rPr>
          <w:lang w:val="en-US"/>
        </w:rPr>
        <w:t>-</w:t>
      </w:r>
      <w:r w:rsidRPr="002A5944">
        <w:rPr>
          <w:lang w:val="en-US"/>
        </w:rPr>
        <w:t xml:space="preserve">term outcomes </w:t>
      </w:r>
      <w:r w:rsidR="00E703DF" w:rsidRPr="002A5944">
        <w:rPr>
          <w:lang w:val="en-US"/>
        </w:rPr>
        <w:t>as well as in particular sub-categories of patient (e.g. by genotype</w:t>
      </w:r>
      <w:r w:rsidR="00336A40">
        <w:rPr>
          <w:lang w:val="en-US"/>
        </w:rPr>
        <w:t>, pregnancy</w:t>
      </w:r>
      <w:r w:rsidR="00E703DF" w:rsidRPr="002A5944">
        <w:rPr>
          <w:lang w:val="en-US"/>
        </w:rPr>
        <w:t>).</w:t>
      </w:r>
    </w:p>
    <w:p w14:paraId="00165A76" w14:textId="77777777" w:rsidR="00D1558B" w:rsidRDefault="00D1558B" w:rsidP="00F123A0"/>
    <w:p w14:paraId="259A83EF" w14:textId="17A0B323" w:rsidR="00D1558B" w:rsidRDefault="00D1558B" w:rsidP="00E0475A">
      <w:pPr>
        <w:pStyle w:val="Heading2"/>
      </w:pPr>
      <w:bookmarkStart w:id="337" w:name="_Toc37107298"/>
      <w:bookmarkStart w:id="338" w:name="_Toc38099254"/>
      <w:bookmarkStart w:id="339" w:name="_Toc43459384"/>
      <w:r>
        <w:lastRenderedPageBreak/>
        <w:t>Methods of analysis</w:t>
      </w:r>
      <w:bookmarkEnd w:id="337"/>
      <w:bookmarkEnd w:id="338"/>
      <w:bookmarkEnd w:id="339"/>
    </w:p>
    <w:p w14:paraId="0E8A68B1" w14:textId="14DC60FD" w:rsidR="00336A40" w:rsidRDefault="0056140B" w:rsidP="00336A40">
      <w:r>
        <w:t>For all outcomes, c</w:t>
      </w:r>
      <w:r w:rsidR="00DB5F0B">
        <w:t xml:space="preserve">omparisons will be made between all participants </w:t>
      </w:r>
      <w:r w:rsidR="00B92F95">
        <w:t xml:space="preserve">randomised </w:t>
      </w:r>
      <w:r w:rsidR="00DB5F0B">
        <w:t xml:space="preserve">to the different treatment arms, </w:t>
      </w:r>
      <w:r w:rsidR="00DB5F0B" w:rsidRPr="00734153">
        <w:t>irrespective of whether they received their allocated treatment (</w:t>
      </w:r>
      <w:r w:rsidR="00DB5F0B">
        <w:t>“</w:t>
      </w:r>
      <w:r w:rsidR="00DB5F0B" w:rsidRPr="00734153">
        <w:t>intention-to-treat</w:t>
      </w:r>
      <w:r w:rsidR="00DB5F0B">
        <w:t>”</w:t>
      </w:r>
      <w:r w:rsidR="00DB5F0B" w:rsidRPr="00734153">
        <w:t xml:space="preserve"> analyses).</w:t>
      </w:r>
    </w:p>
    <w:p w14:paraId="533311D6" w14:textId="77777777" w:rsidR="00E25844" w:rsidRDefault="00E25844" w:rsidP="00336A40"/>
    <w:p w14:paraId="472C6752" w14:textId="32D6BA99" w:rsidR="00A0616D"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CD0535">
        <w:t xml:space="preserve">For binary outcomes where the timing is unknown, the </w:t>
      </w:r>
      <w:r w:rsidR="0056140B">
        <w:t xml:space="preserve">risk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 xml:space="preserve">death within 28 days of </w:t>
      </w:r>
      <w:r w:rsidR="00866BCB">
        <w:t xml:space="preserve">first </w:t>
      </w:r>
      <w:r w:rsidR="00336A40">
        <w:t>randomisation</w:t>
      </w:r>
      <w:r w:rsidR="008F69C6">
        <w:t>)</w:t>
      </w:r>
      <w:r w:rsidR="00336A40">
        <w:t>, discharge alive before 28 days will assume safety from the event (</w:t>
      </w:r>
      <w:r w:rsidR="0056140B">
        <w:t xml:space="preserve">unless there is </w:t>
      </w:r>
      <w:r w:rsidR="00336A40">
        <w:t>additional data confirming otherwise).</w:t>
      </w:r>
    </w:p>
    <w:p w14:paraId="64D7B46F" w14:textId="77777777" w:rsidR="00336A40" w:rsidRDefault="00336A40" w:rsidP="00336A40"/>
    <w:p w14:paraId="2168E3FA" w14:textId="3A81AD4E" w:rsidR="00626E73" w:rsidRDefault="00336A40" w:rsidP="001F3C6B">
      <w:r w:rsidRPr="00CD0535">
        <w:t xml:space="preserve">Pairwise comparisons </w:t>
      </w:r>
      <w:r w:rsidR="00C72A57">
        <w:t xml:space="preserve">within each randomisation </w:t>
      </w:r>
      <w:r w:rsidRPr="00CD0535">
        <w:t xml:space="preserve">will be made between each treatment arm and the </w:t>
      </w:r>
      <w:r>
        <w:t xml:space="preserve">no additional treatment </w:t>
      </w:r>
      <w:r w:rsidRPr="00CD0535">
        <w:t>arm</w:t>
      </w:r>
      <w:r>
        <w:t xml:space="preserve"> (reference group)</w:t>
      </w:r>
      <w:r w:rsidR="001536DD">
        <w:t xml:space="preserve"> in that particular randomisation</w:t>
      </w:r>
      <w:r w:rsidR="00C72A57">
        <w:t xml:space="preserve"> (main randomisation phase A, main randomisation phase B, and </w:t>
      </w:r>
      <w:r w:rsidR="00F31D86">
        <w:t>second</w:t>
      </w:r>
      <w:r w:rsidR="00C72A57">
        <w:t xml:space="preserve"> randomisation)</w:t>
      </w:r>
      <w:r>
        <w:t>.</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del w:id="340" w:author="Richard Haynes" w:date="2020-06-09T21:15:00Z">
        <w:r w:rsidR="00626E73" w:rsidDel="00B4591A">
          <w:delText xml:space="preserve">Adjustment </w:delText>
        </w:r>
      </w:del>
      <w:ins w:id="341" w:author="Richard Haynes" w:date="2020-06-09T21:15:00Z">
        <w:r w:rsidR="00B4591A">
          <w:t xml:space="preserve">Allowance </w:t>
        </w:r>
      </w:ins>
      <w:r w:rsidR="00626E73">
        <w:t xml:space="preserve">for multiple treatment </w:t>
      </w:r>
      <w:del w:id="342" w:author="Ed Juszczak" w:date="2020-06-10T08:44:00Z">
        <w:r w:rsidR="00626E73" w:rsidDel="003B2D1A">
          <w:delText>comparisions</w:delText>
        </w:r>
      </w:del>
      <w:ins w:id="343" w:author="Ed Juszczak" w:date="2020-06-10T08:44:00Z">
        <w:r w:rsidR="003B2D1A">
          <w:t>comparisons</w:t>
        </w:r>
      </w:ins>
      <w:r w:rsidR="00626E73">
        <w:t xml:space="preserve"> due to the multi-arm design will be made. </w:t>
      </w:r>
      <w:r w:rsidR="00C84CA6">
        <w:t>All p-values will be 2-sided.</w:t>
      </w:r>
    </w:p>
    <w:p w14:paraId="15018BCB" w14:textId="77777777" w:rsidR="001F3C6B" w:rsidRDefault="001F3C6B" w:rsidP="001F3C6B"/>
    <w:p w14:paraId="273752A8" w14:textId="3FFDBA2F" w:rsidR="00336A40" w:rsidRPr="00734153" w:rsidRDefault="00336A40" w:rsidP="00336A40">
      <w:r>
        <w:t xml:space="preserve">Pre-specified subgroup analysis </w:t>
      </w:r>
      <w:r w:rsidR="00AF2CD4">
        <w:t xml:space="preserve">(e.g., disease severity; time since onset of symptoms; sex; age group) </w:t>
      </w:r>
      <w:r>
        <w:t>will be conducted for the primary outcome using the statistical test for interaction (or test for trend where appropriate)</w:t>
      </w:r>
      <w:r w:rsidR="00AF2CD4">
        <w:t>,</w:t>
      </w:r>
    </w:p>
    <w:p w14:paraId="65158D08" w14:textId="77777777" w:rsidR="003C4421" w:rsidRPr="00734153" w:rsidRDefault="003C4421" w:rsidP="00F123A0"/>
    <w:p w14:paraId="5A80D8E0" w14:textId="5DCF78D6" w:rsidR="00CA5601" w:rsidRDefault="00626E73" w:rsidP="00626E73">
      <w:r>
        <w:t>Further details will be fully described in the Statistical Analysis Plan.</w:t>
      </w:r>
    </w:p>
    <w:p w14:paraId="30BD00AB" w14:textId="195E3A93" w:rsidR="002D475E" w:rsidRDefault="002D475E">
      <w:pPr>
        <w:autoSpaceDE/>
        <w:autoSpaceDN/>
        <w:adjustRightInd/>
        <w:contextualSpacing w:val="0"/>
        <w:jc w:val="left"/>
      </w:pPr>
    </w:p>
    <w:p w14:paraId="0264DB11" w14:textId="77777777" w:rsidR="00626E73" w:rsidRDefault="00626E73" w:rsidP="00626E73"/>
    <w:p w14:paraId="0838678C" w14:textId="16595A8C" w:rsidR="007F4D0E" w:rsidRDefault="00C71205" w:rsidP="00F123A0">
      <w:pPr>
        <w:pStyle w:val="StyleHeading1Linespacingsingle"/>
        <w:numPr>
          <w:ilvl w:val="0"/>
          <w:numId w:val="2"/>
        </w:numPr>
      </w:pPr>
      <w:bookmarkStart w:id="344" w:name="_Toc37770919"/>
      <w:bookmarkStart w:id="345" w:name="_Toc37771575"/>
      <w:bookmarkStart w:id="346" w:name="_Toc37107299"/>
      <w:bookmarkStart w:id="347" w:name="_Toc38099255"/>
      <w:bookmarkStart w:id="348" w:name="_Toc43459385"/>
      <w:bookmarkEnd w:id="344"/>
      <w:bookmarkEnd w:id="345"/>
      <w:r>
        <w:t>DATA and saFETy Monitoring</w:t>
      </w:r>
      <w:bookmarkEnd w:id="346"/>
      <w:bookmarkEnd w:id="347"/>
      <w:bookmarkEnd w:id="348"/>
    </w:p>
    <w:p w14:paraId="7F54D249" w14:textId="2B258A86" w:rsidR="00295817" w:rsidRDefault="00295817" w:rsidP="00E0475A">
      <w:pPr>
        <w:pStyle w:val="Heading2"/>
      </w:pPr>
      <w:bookmarkStart w:id="349" w:name="_Ref34892690"/>
      <w:bookmarkStart w:id="350" w:name="_Toc37107300"/>
      <w:bookmarkStart w:id="351" w:name="_Toc38099256"/>
      <w:bookmarkStart w:id="352" w:name="_Toc43459386"/>
      <w:r>
        <w:t>Recording Suspected Serious Adverse Reactions</w:t>
      </w:r>
      <w:bookmarkEnd w:id="349"/>
      <w:bookmarkEnd w:id="350"/>
      <w:bookmarkEnd w:id="351"/>
      <w:bookmarkEnd w:id="352"/>
    </w:p>
    <w:p w14:paraId="7A98C39B" w14:textId="2C12E75C"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r w:rsidR="0079455F" w:rsidRPr="0079455F">
        <w:t xml:space="preserve"> </w:t>
      </w:r>
    </w:p>
    <w:p w14:paraId="00C0AC25" w14:textId="77777777" w:rsidR="007F4D0E" w:rsidRPr="007F4D0E" w:rsidRDefault="007F4D0E" w:rsidP="00F123A0">
      <w:pPr>
        <w:rPr>
          <w:lang w:val="en-US"/>
        </w:rPr>
      </w:pPr>
    </w:p>
    <w:p w14:paraId="68B7FE6D" w14:textId="35CA7D63"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5"/>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rsidR="002627C5">
        <w:t xml:space="preserve"> (SSAR)</w:t>
      </w:r>
      <w:r>
        <w:t xml:space="preserve">. </w:t>
      </w:r>
      <w:r>
        <w:lastRenderedPageBreak/>
        <w:t>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5E8AEEDF" w14:textId="77777777" w:rsidR="007F4D0E" w:rsidRDefault="007F4D0E" w:rsidP="00F123A0"/>
    <w:p w14:paraId="0800C081" w14:textId="0D9CBA8B" w:rsidR="00053FC5" w:rsidRDefault="007F4D0E" w:rsidP="00F123A0">
      <w:r>
        <w:t xml:space="preserve">All </w:t>
      </w:r>
      <w:r w:rsidR="002627C5">
        <w:t xml:space="preserve">SSARs </w:t>
      </w:r>
      <w:r w:rsidRPr="00935BA5">
        <w:t xml:space="preserve">should be reported </w:t>
      </w:r>
      <w:r>
        <w:t>by telephone to the Central Coordinating Office and recorded on the study IT system immediately</w:t>
      </w:r>
      <w:r w:rsidRPr="00935BA5">
        <w:t>.</w:t>
      </w:r>
    </w:p>
    <w:p w14:paraId="702ABAE3" w14:textId="77777777" w:rsidR="008D19B8" w:rsidRDefault="008D19B8" w:rsidP="00F123A0"/>
    <w:p w14:paraId="65D1832E" w14:textId="3C2AC914" w:rsidR="00F31D86" w:rsidRDefault="00F31D86" w:rsidP="00F31D86">
      <w:bookmarkStart w:id="353" w:name="_Toc34778488"/>
      <w:bookmarkStart w:id="354" w:name="_Toc34778543"/>
      <w:bookmarkStart w:id="355" w:name="_Toc34778599"/>
      <w:bookmarkStart w:id="356" w:name="_Toc34780077"/>
      <w:bookmarkStart w:id="357" w:name="_Toc34778097"/>
      <w:bookmarkStart w:id="358" w:name="_Toc34778152"/>
      <w:bookmarkStart w:id="359" w:name="_Toc34778301"/>
      <w:bookmarkStart w:id="360" w:name="_Toc34778355"/>
      <w:bookmarkStart w:id="361" w:name="_Toc34778408"/>
      <w:bookmarkStart w:id="362" w:name="_Toc34778489"/>
      <w:bookmarkStart w:id="363" w:name="_Toc34778544"/>
      <w:bookmarkStart w:id="364" w:name="_Toc34778600"/>
      <w:bookmarkStart w:id="365" w:name="_Toc34780078"/>
      <w:bookmarkStart w:id="366" w:name="_Toc34778490"/>
      <w:bookmarkStart w:id="367" w:name="_Toc34778545"/>
      <w:bookmarkStart w:id="368" w:name="_Toc34778601"/>
      <w:bookmarkStart w:id="369" w:name="_Toc34780079"/>
      <w:bookmarkStart w:id="370" w:name="_Toc135020171"/>
      <w:bookmarkEnd w:id="330"/>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t>S</w:t>
      </w:r>
      <w:r w:rsidR="002627C5">
        <w:t>uspected s</w:t>
      </w:r>
      <w:r>
        <w:t xml:space="preserve">erious transfusion reactions in patients who receive convalescent plasma should </w:t>
      </w:r>
      <w:r w:rsidRPr="009510A2">
        <w:t xml:space="preserve">additionally </w:t>
      </w:r>
      <w:r>
        <w:t xml:space="preserve">be </w:t>
      </w:r>
      <w:r w:rsidR="002627C5">
        <w:t xml:space="preserve">reported to </w:t>
      </w:r>
      <w:r>
        <w:t>Serious Hazards of Transfusions (SHOT) and through the MHRA Serious Adverse Blood Reactions and Events (SABRE) system.</w:t>
      </w:r>
      <w:r>
        <w:rPr>
          <w:rStyle w:val="FootnoteReference"/>
        </w:rPr>
        <w:footnoteReference w:id="6"/>
      </w:r>
    </w:p>
    <w:p w14:paraId="1CABFA39" w14:textId="77777777" w:rsidR="00E86E55" w:rsidRDefault="00E86E55" w:rsidP="00F123A0"/>
    <w:p w14:paraId="28935B9F" w14:textId="49150CE7" w:rsidR="00E86E55" w:rsidRDefault="00E86E55" w:rsidP="00E0475A">
      <w:pPr>
        <w:pStyle w:val="Heading2"/>
      </w:pPr>
      <w:bookmarkStart w:id="371" w:name="_Toc37107301"/>
      <w:bookmarkStart w:id="372" w:name="_Toc38099257"/>
      <w:bookmarkStart w:id="373" w:name="_Toc43459387"/>
      <w:r>
        <w:t>Central assessment and onward reporting of SUSARs</w:t>
      </w:r>
      <w:bookmarkEnd w:id="371"/>
      <w:bookmarkEnd w:id="372"/>
      <w:bookmarkEnd w:id="373"/>
    </w:p>
    <w:p w14:paraId="185A654B" w14:textId="77777777" w:rsidR="001A4D9F" w:rsidRDefault="001A4D9F" w:rsidP="00F123A0">
      <w:pPr>
        <w:rPr>
          <w:lang w:val="en-US"/>
        </w:rPr>
      </w:pPr>
    </w:p>
    <w:p w14:paraId="4FDC6391" w14:textId="30B3E7BD"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54E49ED8" w14:textId="77777777" w:rsidR="00121D5D" w:rsidRPr="002A5944" w:rsidRDefault="00121D5D" w:rsidP="00F123A0">
      <w:pPr>
        <w:rPr>
          <w:lang w:val="en-US"/>
        </w:rPr>
      </w:pPr>
    </w:p>
    <w:p w14:paraId="61AEB742" w14:textId="00CDFAE1" w:rsidR="00121D5D" w:rsidRPr="002A5944" w:rsidRDefault="00121D5D" w:rsidP="00F123A0">
      <w:r w:rsidRPr="002A5944">
        <w:t>The focus of SUSAR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06B9434F" w14:textId="77777777" w:rsidR="00121D5D" w:rsidRPr="002A5944" w:rsidRDefault="00121D5D" w:rsidP="00F123A0"/>
    <w:p w14:paraId="0C57E97F" w14:textId="77777777" w:rsidR="00121D5D" w:rsidRPr="002A5944" w:rsidRDefault="00121D5D" w:rsidP="00F123A0">
      <w:pPr>
        <w:pStyle w:val="ListParagraph"/>
        <w:numPr>
          <w:ilvl w:val="0"/>
          <w:numId w:val="13"/>
        </w:numPr>
      </w:pPr>
      <w:r w:rsidRPr="002A5944">
        <w:t>Events which are the consequence of COVID-19; and</w:t>
      </w:r>
    </w:p>
    <w:p w14:paraId="23A55EAB" w14:textId="4DEB2A1A" w:rsidR="00121D5D" w:rsidRPr="002A5944" w:rsidRDefault="00121D5D" w:rsidP="00F123A0">
      <w:pPr>
        <w:pStyle w:val="ListParagraph"/>
        <w:numPr>
          <w:ilvl w:val="0"/>
          <w:numId w:val="13"/>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1A2D7C12" w14:textId="77777777" w:rsidR="00121D5D" w:rsidRPr="002A5944" w:rsidRDefault="00121D5D" w:rsidP="00F123A0"/>
    <w:p w14:paraId="32017A48"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DBCE6C8" w14:textId="77777777" w:rsidR="00121D5D" w:rsidRPr="002A5944" w:rsidRDefault="00121D5D" w:rsidP="00F123A0"/>
    <w:p w14:paraId="52EE8390" w14:textId="567CC485" w:rsidR="00121D5D" w:rsidRPr="00734153" w:rsidRDefault="00121D5D" w:rsidP="00F123A0">
      <w:r w:rsidRPr="002A5944">
        <w:t>All confirmed SUSARs will be reported to the Chair of the DMC and to relevant regulatory authorities, ethics committees, and investigators in an expedited manner in accordance with regulatory requirements.</w:t>
      </w:r>
    </w:p>
    <w:p w14:paraId="2FBE45F6" w14:textId="77777777" w:rsidR="00AE7268" w:rsidRDefault="00AE7268" w:rsidP="00F123A0">
      <w:pPr>
        <w:rPr>
          <w:lang w:val="en-US"/>
        </w:rPr>
      </w:pPr>
    </w:p>
    <w:p w14:paraId="318EAF1C" w14:textId="5A22EECE" w:rsidR="00E95A88" w:rsidDel="008F7F24" w:rsidRDefault="00E95A88" w:rsidP="00E0475A">
      <w:pPr>
        <w:pStyle w:val="Heading2"/>
      </w:pPr>
      <w:bookmarkStart w:id="374" w:name="_Toc37107302"/>
      <w:bookmarkStart w:id="375" w:name="_Toc38099258"/>
      <w:bookmarkStart w:id="376" w:name="_Toc43459388"/>
      <w:r w:rsidRPr="00734153" w:rsidDel="008F7F24">
        <w:t xml:space="preserve">Recording </w:t>
      </w:r>
      <w:r w:rsidDel="008F7F24">
        <w:t>other Adverse Events</w:t>
      </w:r>
      <w:bookmarkEnd w:id="374"/>
      <w:bookmarkEnd w:id="375"/>
      <w:bookmarkEnd w:id="376"/>
    </w:p>
    <w:p w14:paraId="44DE8A43" w14:textId="1FF21712"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887AD1">
        <w:t>4.1</w:t>
      </w:r>
      <w:r w:rsidDel="008F7F24">
        <w:fldChar w:fldCharType="end"/>
      </w:r>
      <w:r w:rsidDel="008F7F24">
        <w:t xml:space="preserve">), information will be collected on </w:t>
      </w:r>
      <w:r w:rsidR="00E95A88" w:rsidDel="008F7F24">
        <w:t xml:space="preserve">all deaths and efforts will be made to ascertain the underlying cause. Other serious or non-serious adverse events will not be recorded. It is anticipated that for some sub-studies, more detailed information on adverse events (e.g. </w:t>
      </w:r>
      <w:r w:rsidR="00E95A88" w:rsidDel="008F7F24">
        <w:lastRenderedPageBreak/>
        <w:t>through linkage to medical databases) or on other effects of the treatment (e.g. laboratory or radiological features) will be recorded and analysed but this is not a requirement of the core protocol.</w:t>
      </w:r>
    </w:p>
    <w:p w14:paraId="1D02D7C1" w14:textId="77777777" w:rsidR="004B65DD" w:rsidRPr="00734153" w:rsidRDefault="004B65DD" w:rsidP="00F123A0">
      <w:bookmarkStart w:id="377" w:name="_Toc514709855"/>
      <w:bookmarkStart w:id="378" w:name="_Toc514756016"/>
      <w:bookmarkStart w:id="379" w:name="_Toc514773832"/>
      <w:bookmarkStart w:id="380" w:name="_Toc514776538"/>
      <w:bookmarkStart w:id="381" w:name="_Toc514939412"/>
      <w:bookmarkStart w:id="382" w:name="_Toc514947223"/>
      <w:bookmarkStart w:id="383" w:name="_Toc515001195"/>
      <w:bookmarkStart w:id="384" w:name="_Toc34303402"/>
      <w:bookmarkStart w:id="385" w:name="_Toc514709856"/>
      <w:bookmarkStart w:id="386" w:name="_Toc514756017"/>
      <w:bookmarkStart w:id="387" w:name="_Toc514773833"/>
      <w:bookmarkStart w:id="388" w:name="_Toc514776539"/>
      <w:bookmarkStart w:id="389" w:name="_Toc514939413"/>
      <w:bookmarkStart w:id="390" w:name="_Toc514947224"/>
      <w:bookmarkStart w:id="391" w:name="_Toc515001196"/>
      <w:bookmarkStart w:id="392" w:name="_Toc34303403"/>
      <w:bookmarkStart w:id="393" w:name="_Toc502695956"/>
      <w:bookmarkStart w:id="394" w:name="_Toc502696245"/>
      <w:bookmarkStart w:id="395" w:name="_Toc503430774"/>
      <w:bookmarkEnd w:id="370"/>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14:paraId="111BBA38" w14:textId="2DB8BDC7" w:rsidR="004B65DD" w:rsidRPr="00734153" w:rsidRDefault="00123202" w:rsidP="00E0475A">
      <w:pPr>
        <w:pStyle w:val="Heading2"/>
      </w:pPr>
      <w:bookmarkStart w:id="396" w:name="_Toc247076032"/>
      <w:bookmarkStart w:id="397" w:name="_Toc247076034"/>
      <w:bookmarkStart w:id="398" w:name="_Toc247076037"/>
      <w:bookmarkStart w:id="399" w:name="_Toc247076039"/>
      <w:bookmarkStart w:id="400" w:name="_Toc135020176"/>
      <w:bookmarkStart w:id="401" w:name="_Ref247430832"/>
      <w:bookmarkStart w:id="402" w:name="_Ref490814834"/>
      <w:bookmarkStart w:id="403" w:name="_Ref491115124"/>
      <w:bookmarkStart w:id="404" w:name="_Toc37107303"/>
      <w:bookmarkStart w:id="405" w:name="_Toc38099259"/>
      <w:bookmarkStart w:id="406" w:name="_Toc43459389"/>
      <w:bookmarkEnd w:id="396"/>
      <w:bookmarkEnd w:id="397"/>
      <w:bookmarkEnd w:id="398"/>
      <w:bookmarkEnd w:id="399"/>
      <w:r>
        <w:t>R</w:t>
      </w:r>
      <w:r w:rsidR="004B65DD" w:rsidRPr="00734153">
        <w:t xml:space="preserve">ole of the </w:t>
      </w:r>
      <w:bookmarkEnd w:id="400"/>
      <w:bookmarkEnd w:id="401"/>
      <w:bookmarkEnd w:id="402"/>
      <w:bookmarkEnd w:id="403"/>
      <w:r w:rsidR="00E55C01">
        <w:t>D</w:t>
      </w:r>
      <w:r w:rsidR="00E86E55">
        <w:t>ata Monitoring Committee (DM</w:t>
      </w:r>
      <w:r w:rsidR="00E55C01">
        <w:t>C</w:t>
      </w:r>
      <w:r w:rsidR="00E86E55">
        <w:t>)</w:t>
      </w:r>
      <w:bookmarkEnd w:id="404"/>
      <w:bookmarkEnd w:id="405"/>
      <w:bookmarkEnd w:id="406"/>
    </w:p>
    <w:p w14:paraId="6225CB51"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5EF5D6F0" w14:textId="77777777" w:rsidR="00834413" w:rsidRDefault="00834413" w:rsidP="00F123A0"/>
    <w:p w14:paraId="1E3A911E" w14:textId="0036EBCC" w:rsidR="00834413"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6E861015" w14:textId="77777777" w:rsidR="00FE2F14" w:rsidRDefault="00FE2F14" w:rsidP="00F123A0"/>
    <w:p w14:paraId="6EE10F87" w14:textId="61DF88D2" w:rsidR="00FE2F14" w:rsidRPr="003D4AC6" w:rsidRDefault="00292E9B" w:rsidP="00F123A0">
      <w:r>
        <w:t xml:space="preserve">The DMC will review the safety and efficacy analyses among children (age &lt;18 years) both separately and combined with the adult data. </w:t>
      </w:r>
      <w:r w:rsidR="00FE2F14">
        <w:t xml:space="preserve">As described in section </w:t>
      </w:r>
      <w:r w:rsidR="00FE2F14">
        <w:fldChar w:fldCharType="begin"/>
      </w:r>
      <w:r w:rsidR="00FE2F14">
        <w:instrText xml:space="preserve"> REF _Ref39669099 \r \h </w:instrText>
      </w:r>
      <w:r w:rsidR="00FE2F14">
        <w:fldChar w:fldCharType="separate"/>
      </w:r>
      <w:r w:rsidR="00FE2F14">
        <w:t>2.7.1</w:t>
      </w:r>
      <w:r w:rsidR="00FE2F14">
        <w:fldChar w:fldCharType="end"/>
      </w:r>
      <w:r w:rsidR="00FE2F14">
        <w:t xml:space="preserve">, the DMC will advise if collection of information relating to the safety of convalescent plasma should be extended beyond the first 200 patients enrolled to Main Randomisation phase B (no additional </w:t>
      </w:r>
      <w:r w:rsidR="00D05270">
        <w:t xml:space="preserve">treatment </w:t>
      </w:r>
      <w:r w:rsidR="00FE2F14" w:rsidRPr="00FE2F14">
        <w:rPr>
          <w:i/>
        </w:rPr>
        <w:t>vs.</w:t>
      </w:r>
      <w:r w:rsidR="00FE2F14">
        <w:t xml:space="preserve"> convalescent plasma).</w:t>
      </w:r>
    </w:p>
    <w:p w14:paraId="1AB76F80" w14:textId="77777777" w:rsidR="00DC2E51" w:rsidRDefault="00DC2E51" w:rsidP="00F123A0"/>
    <w:p w14:paraId="31DB96BE" w14:textId="62CBDD28" w:rsidR="00DC2E51" w:rsidRDefault="00DC2E51" w:rsidP="00E0475A">
      <w:pPr>
        <w:pStyle w:val="Heading2"/>
      </w:pPr>
      <w:bookmarkStart w:id="407" w:name="_Toc37107304"/>
      <w:bookmarkStart w:id="408" w:name="_Toc38099260"/>
      <w:bookmarkStart w:id="409" w:name="_Toc43459390"/>
      <w:r>
        <w:t>Blinding</w:t>
      </w:r>
      <w:bookmarkEnd w:id="407"/>
      <w:bookmarkEnd w:id="408"/>
      <w:bookmarkEnd w:id="409"/>
    </w:p>
    <w:p w14:paraId="3742613A" w14:textId="54077DB5"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or members of the Steering Committee (unless the DMC advises otherwise).</w:t>
      </w:r>
      <w:r w:rsidR="00DB5F0B" w:rsidRPr="00734153" w:rsidDel="00DB5F0B">
        <w:t xml:space="preserve"> </w:t>
      </w:r>
    </w:p>
    <w:p w14:paraId="11D331FE" w14:textId="77777777" w:rsidR="002D475E" w:rsidRDefault="002D475E" w:rsidP="00053FC5">
      <w:pPr>
        <w:autoSpaceDE/>
        <w:autoSpaceDN/>
        <w:adjustRightInd/>
        <w:contextualSpacing w:val="0"/>
        <w:jc w:val="left"/>
      </w:pPr>
    </w:p>
    <w:p w14:paraId="46622F8F" w14:textId="3FC76175" w:rsidR="00674F0D" w:rsidRDefault="00674F0D" w:rsidP="00053FC5">
      <w:pPr>
        <w:autoSpaceDE/>
        <w:autoSpaceDN/>
        <w:adjustRightInd/>
        <w:contextualSpacing w:val="0"/>
        <w:jc w:val="left"/>
      </w:pPr>
    </w:p>
    <w:p w14:paraId="2DE8D74E" w14:textId="7D188FA4" w:rsidR="00295817" w:rsidRDefault="00295817" w:rsidP="00F123A0">
      <w:pPr>
        <w:pStyle w:val="StyleHeading1Linespacingsingle"/>
        <w:numPr>
          <w:ilvl w:val="0"/>
          <w:numId w:val="2"/>
        </w:numPr>
      </w:pPr>
      <w:bookmarkStart w:id="410" w:name="_Toc37770926"/>
      <w:bookmarkStart w:id="411" w:name="_Toc37771582"/>
      <w:bookmarkStart w:id="412" w:name="_Toc37770927"/>
      <w:bookmarkStart w:id="413" w:name="_Toc37771583"/>
      <w:bookmarkStart w:id="414" w:name="_Toc37107305"/>
      <w:bookmarkStart w:id="415" w:name="_Toc38099261"/>
      <w:bookmarkStart w:id="416" w:name="_Toc43459391"/>
      <w:bookmarkEnd w:id="410"/>
      <w:bookmarkEnd w:id="411"/>
      <w:bookmarkEnd w:id="412"/>
      <w:bookmarkEnd w:id="413"/>
      <w:r>
        <w:t>Quality Management</w:t>
      </w:r>
      <w:bookmarkEnd w:id="414"/>
      <w:bookmarkEnd w:id="415"/>
      <w:bookmarkEnd w:id="416"/>
    </w:p>
    <w:p w14:paraId="2DB419CD" w14:textId="77777777" w:rsidR="00295817" w:rsidRDefault="00295817" w:rsidP="00F123A0"/>
    <w:p w14:paraId="258F0379" w14:textId="77777777" w:rsidR="00EB55A5" w:rsidRPr="00734153" w:rsidRDefault="00EB55A5" w:rsidP="00E0475A">
      <w:pPr>
        <w:pStyle w:val="Heading2"/>
      </w:pPr>
      <w:bookmarkStart w:id="417" w:name="_Toc37107306"/>
      <w:bookmarkStart w:id="418" w:name="_Toc38099262"/>
      <w:bookmarkStart w:id="419" w:name="_Toc43459392"/>
      <w:r>
        <w:t>Quality By Design Principles</w:t>
      </w:r>
      <w:bookmarkEnd w:id="417"/>
      <w:bookmarkEnd w:id="418"/>
      <w:bookmarkEnd w:id="419"/>
    </w:p>
    <w:p w14:paraId="5AFEA0E5" w14:textId="45FA00DC"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756F5944" w14:textId="77777777" w:rsidR="00EB55A5" w:rsidRDefault="00EB55A5" w:rsidP="00F123A0"/>
    <w:p w14:paraId="4BC06B01" w14:textId="77777777" w:rsidR="00EB55A5" w:rsidRDefault="00EB55A5" w:rsidP="00F123A0">
      <w:r>
        <w:t>The critical factors that influence the ability to deliver these quality objectives are:</w:t>
      </w:r>
    </w:p>
    <w:p w14:paraId="2FD5F562" w14:textId="256196F4" w:rsidR="00EB55A5" w:rsidRDefault="00EB55A5" w:rsidP="00F123A0">
      <w:pPr>
        <w:pStyle w:val="ListParagraph"/>
        <w:numPr>
          <w:ilvl w:val="0"/>
          <w:numId w:val="15"/>
        </w:numPr>
      </w:pPr>
      <w:r>
        <w:lastRenderedPageBreak/>
        <w:t>to minimise the burden on busy clinicians working in</w:t>
      </w:r>
      <w:r w:rsidR="00DB5F0B">
        <w:t xml:space="preserve"> an</w:t>
      </w:r>
      <w:r>
        <w:t xml:space="preserve"> overstretched hospital</w:t>
      </w:r>
      <w:r w:rsidR="00DB5F0B">
        <w:t xml:space="preserve"> </w:t>
      </w:r>
      <w:r>
        <w:t>during a major epidemic</w:t>
      </w:r>
    </w:p>
    <w:p w14:paraId="3E337948" w14:textId="77777777" w:rsidR="00EB55A5" w:rsidRDefault="00EB55A5" w:rsidP="00F123A0">
      <w:pPr>
        <w:pStyle w:val="ListParagraph"/>
        <w:numPr>
          <w:ilvl w:val="0"/>
          <w:numId w:val="15"/>
        </w:numPr>
      </w:pPr>
      <w:r>
        <w:t>to ensure that suitable patients have access to the trial medication without impacting or delaying other aspects of their emergency care</w:t>
      </w:r>
    </w:p>
    <w:p w14:paraId="57C0A056" w14:textId="7101C84F" w:rsidR="00EB55A5" w:rsidRDefault="00EB55A5" w:rsidP="00F123A0">
      <w:pPr>
        <w:pStyle w:val="ListParagraph"/>
        <w:numPr>
          <w:ilvl w:val="0"/>
          <w:numId w:val="15"/>
        </w:numPr>
      </w:pPr>
      <w:r>
        <w:t xml:space="preserve">to provide information on the study to patients and clinicians in a timely and readily digestible fashion but without impacting adversely on other aspects of the trial or the patient’s care </w:t>
      </w:r>
    </w:p>
    <w:p w14:paraId="13D3F3A3" w14:textId="77777777" w:rsidR="00EB55A5" w:rsidRDefault="00EB55A5" w:rsidP="00F123A0">
      <w:pPr>
        <w:pStyle w:val="ListParagraph"/>
        <w:numPr>
          <w:ilvl w:val="0"/>
          <w:numId w:val="15"/>
        </w:numPr>
      </w:pPr>
      <w:r>
        <w:t>to allow individual clinicians to use their judgement about whether any of the treatment arms are not suitable for the patient</w:t>
      </w:r>
    </w:p>
    <w:p w14:paraId="45367960" w14:textId="77777777" w:rsidR="00EB55A5" w:rsidRDefault="00EB55A5" w:rsidP="00F123A0">
      <w:pPr>
        <w:pStyle w:val="ListParagraph"/>
        <w:numPr>
          <w:ilvl w:val="0"/>
          <w:numId w:val="15"/>
        </w:numPr>
      </w:pPr>
      <w:r>
        <w:t>to collect comprehensive information on the mortality and disease status</w:t>
      </w:r>
    </w:p>
    <w:p w14:paraId="55DB2473" w14:textId="77777777" w:rsidR="00EB55A5" w:rsidRDefault="00EB55A5" w:rsidP="00F123A0"/>
    <w:p w14:paraId="5312420B" w14:textId="2E2BD0B5"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0038FEAE" w14:textId="77777777" w:rsidR="00EB55A5" w:rsidRDefault="00EB55A5" w:rsidP="00F123A0"/>
    <w:p w14:paraId="7CED4730" w14:textId="77777777" w:rsidR="004B65DD" w:rsidRDefault="004B65DD" w:rsidP="00E0475A">
      <w:pPr>
        <w:pStyle w:val="Heading2"/>
      </w:pPr>
      <w:bookmarkStart w:id="420" w:name="_Toc36902929"/>
      <w:bookmarkStart w:id="421" w:name="_Toc36902930"/>
      <w:bookmarkStart w:id="422" w:name="_Toc135020178"/>
      <w:bookmarkStart w:id="423" w:name="_Toc37107307"/>
      <w:bookmarkStart w:id="424" w:name="_Toc38099263"/>
      <w:bookmarkStart w:id="425" w:name="_Toc43459393"/>
      <w:bookmarkEnd w:id="420"/>
      <w:bookmarkEnd w:id="421"/>
      <w:r w:rsidRPr="00734153">
        <w:t>Training and monitoring</w:t>
      </w:r>
      <w:bookmarkEnd w:id="422"/>
      <w:bookmarkEnd w:id="423"/>
      <w:bookmarkEnd w:id="424"/>
      <w:bookmarkEnd w:id="425"/>
    </w:p>
    <w:p w14:paraId="35D1021C" w14:textId="30894736"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2E4AC7D0" w14:textId="77777777" w:rsidR="005619F4" w:rsidRPr="00734153" w:rsidRDefault="005619F4" w:rsidP="00F123A0"/>
    <w:p w14:paraId="05E02FA9" w14:textId="4EE3AB6B"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0491299C" w14:textId="77777777" w:rsidR="009A1841" w:rsidRPr="00734153" w:rsidRDefault="009A1841" w:rsidP="00F123A0"/>
    <w:p w14:paraId="66234393" w14:textId="24DC73DC" w:rsidR="009B0676"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 xml:space="preserve">he CCO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statistic</w:t>
      </w:r>
      <w:r w:rsidR="006202FE" w:rsidRPr="00734153">
        <w:t>al monitoring of study data.</w:t>
      </w:r>
      <w:r w:rsidR="006202FE" w:rsidRPr="00734153">
        <w:fldChar w:fldCharType="begin">
          <w:fldData xml:space="preserve">PEVuZE5vdGU+PENpdGU+PEF1dGhvcj5WZW5ldDwvQXV0aG9yPjxZZWFyPjIwMTI8L1llYXI+PFJl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</w:fldData>
        </w:fldChar>
      </w:r>
      <w:r w:rsidR="0031390B">
        <w:instrText xml:space="preserve"> ADDIN EN.CITE </w:instrText>
      </w:r>
      <w:r w:rsidR="0031390B">
        <w:fldChar w:fldCharType="begin">
          <w:fldData xml:space="preserve">PEVuZE5vdGU+PENpdGU+PEF1dGhvcj5WZW5ldDwvQXV0aG9yPjxZZWFyPjIwMTI8L1llYXI+PFJl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</w:fldData>
        </w:fldChar>
      </w:r>
      <w:r w:rsidR="0031390B">
        <w:instrText xml:space="preserve"> ADDIN EN.CITE.DATA </w:instrText>
      </w:r>
      <w:r w:rsidR="0031390B">
        <w:fldChar w:fldCharType="end"/>
      </w:r>
      <w:r w:rsidR="006202FE" w:rsidRPr="00734153">
        <w:fldChar w:fldCharType="separate"/>
      </w:r>
      <w:hyperlink w:anchor="_ENREF_8" w:tooltip="Venet, 2012 #52373" w:history="1">
        <w:r w:rsidR="00B4591A" w:rsidRPr="0031390B">
          <w:rPr>
            <w:noProof/>
            <w:vertAlign w:val="superscript"/>
          </w:rPr>
          <w:t>8</w:t>
        </w:r>
      </w:hyperlink>
      <w:r w:rsidR="0031390B" w:rsidRPr="0031390B">
        <w:rPr>
          <w:noProof/>
          <w:vertAlign w:val="superscript"/>
        </w:rPr>
        <w:t>,</w:t>
      </w:r>
      <w:hyperlink w:anchor="_ENREF_9" w:tooltip=", 2013 #52372" w:history="1">
        <w:r w:rsidR="00B4591A" w:rsidRPr="0031390B">
          <w:rPr>
            <w:noProof/>
            <w:vertAlign w:val="superscript"/>
          </w:rPr>
          <w:t>9</w:t>
        </w:r>
      </w:hyperlink>
      <w:r w:rsidR="006202FE" w:rsidRPr="00734153">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No routine source data verification will take place.</w:t>
      </w:r>
    </w:p>
    <w:p w14:paraId="5EE7C1C0" w14:textId="77777777" w:rsidR="009B0676" w:rsidRDefault="009B0676" w:rsidP="00F123A0"/>
    <w:p w14:paraId="4FF5F686" w14:textId="6D54B330" w:rsidR="004B65DD" w:rsidRPr="00734153" w:rsidRDefault="009B0676" w:rsidP="00F123A0">
      <w:r w:rsidRPr="007E4A91">
        <w:t>Training of laboratory and transfusion staff and initiation of convalescent plasma</w:t>
      </w:r>
      <w:r>
        <w:t xml:space="preserve"> delivery</w:t>
      </w:r>
      <w:r w:rsidRPr="007E4A91">
        <w:t xml:space="preserve"> will be performed by NHS</w:t>
      </w:r>
      <w:r>
        <w:t xml:space="preserve"> </w:t>
      </w:r>
      <w:r w:rsidRPr="007E4A91">
        <w:t>B</w:t>
      </w:r>
      <w:r>
        <w:t>lood and Transplant Clinical Trials Unit</w:t>
      </w:r>
      <w:r w:rsidRPr="007E4A91">
        <w:t xml:space="preserve">. </w:t>
      </w:r>
      <w:r w:rsidR="005539EF" w:rsidRPr="00734153">
        <w:t xml:space="preserve"> </w:t>
      </w:r>
      <w:bookmarkStart w:id="426" w:name="_Toc528139379"/>
    </w:p>
    <w:p w14:paraId="61BBD22A" w14:textId="77777777" w:rsidR="007F6901" w:rsidRDefault="007F6901" w:rsidP="00F123A0"/>
    <w:p w14:paraId="7362E04F" w14:textId="77777777" w:rsidR="009B64A3" w:rsidRDefault="009B64A3" w:rsidP="00E0475A">
      <w:pPr>
        <w:pStyle w:val="Heading2"/>
      </w:pPr>
      <w:bookmarkStart w:id="427" w:name="_Toc37107308"/>
      <w:bookmarkStart w:id="428" w:name="_Toc38099264"/>
      <w:bookmarkStart w:id="429" w:name="_Toc43459394"/>
      <w:r w:rsidRPr="00734153">
        <w:lastRenderedPageBreak/>
        <w:t>Data management</w:t>
      </w:r>
      <w:bookmarkEnd w:id="427"/>
      <w:bookmarkEnd w:id="428"/>
      <w:bookmarkEnd w:id="429"/>
    </w:p>
    <w:p w14:paraId="334422E6" w14:textId="1D7DA9A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use </w:t>
      </w:r>
      <w:r>
        <w:t>be responsible for provision of the relevant web-based applications and for generation of data extracts for analyses</w:t>
      </w:r>
      <w:r w:rsidRPr="00734153">
        <w:t>.</w:t>
      </w:r>
    </w:p>
    <w:p w14:paraId="57FB901E" w14:textId="77777777" w:rsidR="009B64A3" w:rsidRPr="00734153" w:rsidRDefault="009B64A3" w:rsidP="00F123A0"/>
    <w:p w14:paraId="68D4C270" w14:textId="721AE039"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10" w:tooltip=", 2003 #52374" w:history="1">
        <w:r w:rsidR="00B4591A" w:rsidRPr="00734153">
          <w:fldChar w:fldCharType="begin"/>
        </w:r>
        <w:r w:rsidR="00B4591A">
          <w:instrText xml:space="preserve"> ADDIN EN.CITE &lt;EndNote&gt;&lt;Cite&gt;&lt;Year&gt;2003&lt;/Year&gt;&lt;RecNum&gt;52374&lt;/RecNum&gt;&lt;DisplayText&gt;&lt;style face="superscript"&gt;10&lt;/style&gt;&lt;/DisplayText&gt;&lt;record&gt;&lt;rec-number&gt;52374&lt;/rec-number&gt;&lt;foreign-keys&gt;&lt;key app="EN" db-id="dew0z2vzfvvxp0eppdzvrztesaxvs0x0p9wt" timestamp="1503057773"&gt;52374&lt;/key&gt;&lt;/foreign-keys&gt;&lt;ref-type name="Web Page"&gt;12&lt;/ref-type&gt;&lt;contributors&gt;&lt;/contributors&gt;&lt;titles&gt;&lt;title&gt;U.S. Department of Health and Human Services Food and Drug Administration. Guidance for Industry Part 11, Electronic Records; Electronic Signatures — Scope and Application&lt;/title&gt;&lt;/titles&gt;&lt;number&gt;18 August 2017&lt;/number&gt;&lt;dates&gt;&lt;year&gt;2003&lt;/year&gt;&lt;/dates&gt;&lt;urls&gt;&lt;related-urls&gt;&lt;url&gt;https://www.fda.gov/downloads/RegulatoryInformation/Guidances/ucm125125.pdf &lt;/url&gt;&lt;/related-urls&gt;&lt;/urls&gt;&lt;/record&gt;&lt;/Cite&gt;&lt;/EndNote&gt;</w:instrText>
        </w:r>
        <w:r w:rsidR="00B4591A" w:rsidRPr="00734153">
          <w:fldChar w:fldCharType="separate"/>
        </w:r>
        <w:r w:rsidR="00B4591A" w:rsidRPr="0031390B">
          <w:rPr>
            <w:noProof/>
            <w:vertAlign w:val="superscript"/>
          </w:rPr>
          <w:t>10</w:t>
        </w:r>
        <w:r w:rsidR="00B4591A" w:rsidRPr="00734153">
          <w:fldChar w:fldCharType="end"/>
        </w:r>
      </w:hyperlink>
      <w:r w:rsidRPr="00734153">
        <w:t xml:space="preserve"> Staff will have access restricted to the functionality and data that are appropriate for their role in the study.</w:t>
      </w:r>
    </w:p>
    <w:p w14:paraId="45341FF9" w14:textId="77777777" w:rsidR="009B64A3" w:rsidRPr="00734153" w:rsidRDefault="009B64A3" w:rsidP="00F123A0">
      <w:pPr>
        <w:rPr>
          <w:lang w:val="en-US"/>
        </w:rPr>
      </w:pPr>
    </w:p>
    <w:p w14:paraId="7BBB72C3" w14:textId="77777777" w:rsidR="009B64A3" w:rsidRDefault="009B64A3" w:rsidP="00E0475A">
      <w:pPr>
        <w:pStyle w:val="Heading2"/>
      </w:pPr>
      <w:bookmarkStart w:id="430" w:name="_Toc37107309"/>
      <w:bookmarkStart w:id="431" w:name="_Toc38099265"/>
      <w:bookmarkStart w:id="432" w:name="_Toc43459395"/>
      <w:r w:rsidRPr="00734153">
        <w:t>Source documents and archiving</w:t>
      </w:r>
      <w:bookmarkEnd w:id="430"/>
      <w:bookmarkEnd w:id="431"/>
      <w:bookmarkEnd w:id="432"/>
    </w:p>
    <w:p w14:paraId="612EA4D7" w14:textId="0ED0D309"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D05270">
        <w:t>2.8</w:t>
      </w:r>
      <w:r w:rsidR="00BB04DD">
        <w:fldChar w:fldCharType="end"/>
      </w:r>
      <w:r w:rsidR="00BB04DD">
        <w:t>)</w:t>
      </w:r>
      <w:r w:rsidR="00FD7B1B">
        <w:t>, with the exception of children for whom such data must be stored until they reach 21 years old (due to the statute of limitations)</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2EEBEC78" w14:textId="77777777" w:rsidR="00717229" w:rsidRDefault="00717229" w:rsidP="00F123A0"/>
    <w:p w14:paraId="26442CB3" w14:textId="77777777" w:rsidR="004010F4" w:rsidRPr="00734153" w:rsidRDefault="004010F4" w:rsidP="00F123A0"/>
    <w:p w14:paraId="329FE85B" w14:textId="5E1A38CA" w:rsidR="00C71205" w:rsidRDefault="00C71205" w:rsidP="00F123A0">
      <w:pPr>
        <w:pStyle w:val="StyleHeading1Linespacingsingle"/>
        <w:numPr>
          <w:ilvl w:val="0"/>
          <w:numId w:val="2"/>
        </w:numPr>
      </w:pPr>
      <w:bookmarkStart w:id="433" w:name="_Toc37107310"/>
      <w:bookmarkStart w:id="434" w:name="_Toc38099266"/>
      <w:bookmarkStart w:id="435" w:name="_Toc43459396"/>
      <w:r>
        <w:t>Operational and administrative details</w:t>
      </w:r>
      <w:bookmarkEnd w:id="433"/>
      <w:bookmarkEnd w:id="434"/>
      <w:bookmarkEnd w:id="435"/>
    </w:p>
    <w:p w14:paraId="44DF18DF" w14:textId="77777777" w:rsidR="00C71205" w:rsidRDefault="00C71205" w:rsidP="00F123A0"/>
    <w:p w14:paraId="7C47B54D" w14:textId="288684D0" w:rsidR="009B64A3" w:rsidRPr="00734153" w:rsidRDefault="009B64A3" w:rsidP="00E0475A">
      <w:pPr>
        <w:pStyle w:val="Heading2"/>
      </w:pPr>
      <w:bookmarkStart w:id="436" w:name="_Toc37107311"/>
      <w:bookmarkStart w:id="437" w:name="_Toc38099267"/>
      <w:bookmarkStart w:id="438" w:name="_Toc43459397"/>
      <w:r w:rsidRPr="00734153">
        <w:t xml:space="preserve">Sponsor and </w:t>
      </w:r>
      <w:r>
        <w:t>coordination</w:t>
      </w:r>
      <w:bookmarkEnd w:id="436"/>
      <w:bookmarkEnd w:id="437"/>
      <w:bookmarkEnd w:id="438"/>
    </w:p>
    <w:p w14:paraId="0B492953" w14:textId="0250CE15"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The data will be collected, analysed and published independently of the source of funding. </w:t>
      </w:r>
    </w:p>
    <w:p w14:paraId="6EEB2402" w14:textId="77777777" w:rsidR="009B64A3" w:rsidRDefault="009B64A3" w:rsidP="00F123A0"/>
    <w:p w14:paraId="3327AEDB" w14:textId="0D79EA19" w:rsidR="000543BB" w:rsidRPr="00734153" w:rsidRDefault="000543BB" w:rsidP="00E0475A">
      <w:pPr>
        <w:pStyle w:val="Heading2"/>
      </w:pPr>
      <w:bookmarkStart w:id="439" w:name="_Toc37107312"/>
      <w:bookmarkStart w:id="440" w:name="_Toc38099268"/>
      <w:bookmarkStart w:id="441" w:name="_Toc43459398"/>
      <w:r>
        <w:t>Funding</w:t>
      </w:r>
      <w:bookmarkEnd w:id="439"/>
      <w:bookmarkEnd w:id="440"/>
      <w:bookmarkEnd w:id="441"/>
    </w:p>
    <w:p w14:paraId="195B47C0" w14:textId="47B658F8"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Wellcome Trust, the Bill and Melinda Gates Foundation, </w:t>
      </w:r>
      <w:r w:rsidRPr="000543BB">
        <w:t>Health Data Research UK, and the Medical Research Council Population Health Research Unit</w:t>
      </w:r>
      <w:r w:rsidR="003270BA">
        <w:t xml:space="preserve">, and NIHR </w:t>
      </w:r>
      <w:r w:rsidR="003270BA" w:rsidRPr="00364D7F">
        <w:t>Clinical Trials Unit Support Funding.</w:t>
      </w:r>
    </w:p>
    <w:p w14:paraId="2A14F938" w14:textId="77777777" w:rsidR="000543BB" w:rsidRDefault="000543BB" w:rsidP="00F123A0"/>
    <w:p w14:paraId="5A5C17C7" w14:textId="77777777" w:rsidR="000543BB" w:rsidRPr="00734153" w:rsidRDefault="000543BB" w:rsidP="00E0475A">
      <w:pPr>
        <w:pStyle w:val="Heading2"/>
      </w:pPr>
      <w:bookmarkStart w:id="442" w:name="_Toc37107313"/>
      <w:bookmarkStart w:id="443" w:name="_Toc38099269"/>
      <w:bookmarkStart w:id="444" w:name="_Toc43459399"/>
      <w:r w:rsidRPr="00734153">
        <w:lastRenderedPageBreak/>
        <w:t>Indemnity</w:t>
      </w:r>
      <w:bookmarkEnd w:id="442"/>
      <w:bookmarkEnd w:id="443"/>
      <w:bookmarkEnd w:id="444"/>
    </w:p>
    <w:p w14:paraId="1A092076" w14:textId="77777777" w:rsidR="000543BB" w:rsidRDefault="000543BB" w:rsidP="00F123A0">
      <w:r>
        <w:t>The University has a specialist insurance policy in place which would operate in the event of any participant suffering harm as a result of their involvement in the research (Newline Underwriting Management Ltd, at Lloyd’s of London).  NHS indemnity operates in respect of the clinical treatment that is provided.</w:t>
      </w:r>
    </w:p>
    <w:p w14:paraId="6B2F094F" w14:textId="77777777" w:rsidR="000543BB" w:rsidRPr="00734153" w:rsidRDefault="000543BB" w:rsidP="00F123A0"/>
    <w:p w14:paraId="02F268AF" w14:textId="5DCF308A" w:rsidR="009B64A3" w:rsidRPr="00734153" w:rsidRDefault="009B64A3" w:rsidP="00E0475A">
      <w:pPr>
        <w:pStyle w:val="Heading2"/>
      </w:pPr>
      <w:bookmarkStart w:id="445" w:name="_Toc37107314"/>
      <w:bookmarkStart w:id="446" w:name="_Toc38099270"/>
      <w:bookmarkStart w:id="447" w:name="_Toc43459400"/>
      <w:r w:rsidRPr="00734153">
        <w:t>Local Clinical Centres</w:t>
      </w:r>
      <w:bookmarkEnd w:id="445"/>
      <w:bookmarkEnd w:id="446"/>
      <w:bookmarkEnd w:id="447"/>
    </w:p>
    <w:p w14:paraId="1F3A3CDD" w14:textId="4E26BEE7" w:rsidR="009B64A3" w:rsidRDefault="009B64A3" w:rsidP="00F123A0">
      <w:r w:rsidRPr="00734153">
        <w:t xml:space="preserve">The study will </w:t>
      </w:r>
      <w:r w:rsidR="00153660">
        <w:t xml:space="preserve">be </w:t>
      </w:r>
      <w:r>
        <w:t>conducted at multiple hospitals (</w:t>
      </w:r>
      <w:r w:rsidRPr="00734153">
        <w:t>Local Clinical Centres</w:t>
      </w:r>
      <w:r>
        <w:t xml:space="preserve">) within the UK.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r w:rsidR="00DB6908">
        <w:t xml:space="preserve"> Where LCCs plan to recruit children the principal investigator will co-opt support from a local paediatrician </w:t>
      </w:r>
      <w:r w:rsidR="00790FD7">
        <w:t xml:space="preserve">and/or neonatologists </w:t>
      </w:r>
      <w:r w:rsidR="00DB6908">
        <w:t xml:space="preserve">to oversee the management of children </w:t>
      </w:r>
      <w:r w:rsidR="00790FD7">
        <w:t xml:space="preserve">and infants </w:t>
      </w:r>
      <w:r w:rsidR="00DB6908">
        <w:t>in the trial.</w:t>
      </w:r>
    </w:p>
    <w:p w14:paraId="6B349259" w14:textId="77777777" w:rsidR="009B64A3" w:rsidRPr="00734153" w:rsidRDefault="009B64A3" w:rsidP="00F123A0"/>
    <w:p w14:paraId="449FBF89" w14:textId="2F01732E" w:rsidR="004B65DD" w:rsidRPr="00734153" w:rsidRDefault="004B65DD" w:rsidP="00E0475A">
      <w:pPr>
        <w:pStyle w:val="Heading2"/>
      </w:pPr>
      <w:bookmarkStart w:id="448" w:name="_Toc34778609"/>
      <w:bookmarkStart w:id="449" w:name="_Toc34780093"/>
      <w:bookmarkStart w:id="450" w:name="_Toc34780353"/>
      <w:bookmarkStart w:id="451" w:name="_Toc34780483"/>
      <w:bookmarkStart w:id="452" w:name="_Toc135020179"/>
      <w:bookmarkStart w:id="453" w:name="_Toc37107315"/>
      <w:bookmarkStart w:id="454" w:name="_Toc38099271"/>
      <w:bookmarkStart w:id="455" w:name="_Toc43459401"/>
      <w:bookmarkEnd w:id="448"/>
      <w:bookmarkEnd w:id="449"/>
      <w:bookmarkEnd w:id="450"/>
      <w:bookmarkEnd w:id="451"/>
      <w:r w:rsidRPr="00734153">
        <w:t xml:space="preserve">Supply of study </w:t>
      </w:r>
      <w:bookmarkEnd w:id="426"/>
      <w:bookmarkEnd w:id="452"/>
      <w:r w:rsidR="00C71205">
        <w:t>treatment</w:t>
      </w:r>
      <w:r w:rsidR="006A79C3">
        <w:t>s</w:t>
      </w:r>
      <w:bookmarkEnd w:id="453"/>
      <w:bookmarkEnd w:id="454"/>
      <w:bookmarkEnd w:id="455"/>
    </w:p>
    <w:p w14:paraId="71294B6C" w14:textId="35792554" w:rsidR="006A79C3" w:rsidRDefault="006A79C3" w:rsidP="00F123A0">
      <w:r>
        <w:t>For l</w:t>
      </w:r>
      <w:r w:rsidRPr="006A79C3">
        <w:t xml:space="preserve">icensed treatments (e.g. </w:t>
      </w:r>
      <w:r w:rsidR="00AC7482">
        <w:t>l</w:t>
      </w:r>
      <w:r w:rsidRPr="006A79C3">
        <w:t>opinavir-</w:t>
      </w:r>
      <w:r w:rsidR="00AC7482">
        <w:t>r</w:t>
      </w:r>
      <w:r w:rsidRPr="006A79C3">
        <w:t xml:space="preserve">itonavir, </w:t>
      </w:r>
      <w:r w:rsidR="00F63146">
        <w:t>corticosteroids</w:t>
      </w:r>
      <w:r w:rsidR="006D5989">
        <w:t xml:space="preserve">, </w:t>
      </w:r>
      <w:r w:rsidR="00AC7482">
        <w:t>t</w:t>
      </w:r>
      <w:r w:rsidR="006D5989">
        <w:t>ocilizumab</w:t>
      </w:r>
      <w:r w:rsidR="00F63146">
        <w:t>)</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p>
    <w:p w14:paraId="04304707" w14:textId="77777777" w:rsidR="006A79C3" w:rsidRDefault="006A79C3" w:rsidP="00F123A0"/>
    <w:p w14:paraId="5E094124" w14:textId="1EFF49B8" w:rsidR="006A79C3" w:rsidRDefault="006A79C3" w:rsidP="00F123A0">
      <w:r>
        <w:t>For unlicensed treatments</w:t>
      </w:r>
      <w:r w:rsidR="00655943">
        <w:t>,</w:t>
      </w:r>
      <w:r w:rsidR="00F63146">
        <w:t xml:space="preserve"> </w:t>
      </w:r>
      <w:r>
        <w:t>manufacture, packaging and delivery will be the responsibility of the pharmaceutical company</w:t>
      </w:r>
      <w:r w:rsidR="00655943">
        <w:t xml:space="preserve"> and Department of Health and Social Care</w:t>
      </w:r>
      <w:r>
        <w:t xml:space="preserve">. Treatment issue to </w:t>
      </w:r>
      <w:r w:rsidR="008A745F">
        <w:t xml:space="preserve">randomised </w:t>
      </w:r>
      <w:r>
        <w:t>participants will be in accordance with local practice (and may be in line with the processes required for routine prescriptions or compassionate use).</w:t>
      </w:r>
    </w:p>
    <w:p w14:paraId="42BBE984" w14:textId="3DFA4658" w:rsidR="001C595A" w:rsidRDefault="001C595A" w:rsidP="00F123A0"/>
    <w:p w14:paraId="1D8D44F4" w14:textId="7D561454" w:rsidR="009510A2" w:rsidRPr="006A79C3" w:rsidRDefault="009510A2" w:rsidP="00F123A0">
      <w:r>
        <w:t>For convalescent plasma, manufacture, packaging</w:t>
      </w:r>
      <w:r w:rsidR="002973A1">
        <w:t>,</w:t>
      </w:r>
      <w:r>
        <w:t xml:space="preserve"> and delivery will be the responsibility of the relevant UK Blood Service (NHS Blood and Transplant for England, Welsh Blood Service for Wales, Scottish National Blood Transfusion Service for Scotland, and the Northern Ireland Blood Transfusion Service for Northern Ireland). Convalescent plasma will be labelled in accordance with regulatory requirements and the unit will be issued to the ward for a named patient in a bag marked for clinical trial use only.</w:t>
      </w:r>
      <w:r w:rsidRPr="009510A2">
        <w:t xml:space="preserve"> </w:t>
      </w:r>
      <w:r>
        <w:t>Treatment issue to randomised participants will be by prescription.</w:t>
      </w:r>
    </w:p>
    <w:p w14:paraId="10281D40" w14:textId="77777777" w:rsidR="002073A3" w:rsidRDefault="002073A3" w:rsidP="00F123A0"/>
    <w:p w14:paraId="6DF6D107" w14:textId="0D848BAF" w:rsidR="002073A3" w:rsidRPr="006A79C3" w:rsidRDefault="002073A3" w:rsidP="00F123A0">
      <w:r>
        <w:t>Study treatments will not be labelled beyond other than as required for routine clinical use. They will be stored alongside other routine medications with no additional monitoring. No accountability records will be kept beyond those used for routine prescriptions.</w:t>
      </w:r>
    </w:p>
    <w:p w14:paraId="767C0DBE" w14:textId="77777777" w:rsidR="002073A3" w:rsidRPr="00734153" w:rsidRDefault="002073A3" w:rsidP="00F123A0"/>
    <w:p w14:paraId="6DF6007E" w14:textId="15C46843" w:rsidR="005344A9" w:rsidRPr="00734153" w:rsidRDefault="005344A9" w:rsidP="00E0475A">
      <w:pPr>
        <w:pStyle w:val="Heading2"/>
      </w:pPr>
      <w:bookmarkStart w:id="456" w:name="_Toc34780096"/>
      <w:bookmarkStart w:id="457" w:name="_Toc34780356"/>
      <w:bookmarkStart w:id="458" w:name="_Toc34780486"/>
      <w:bookmarkStart w:id="459" w:name="_Toc34780097"/>
      <w:bookmarkStart w:id="460" w:name="_Toc34780357"/>
      <w:bookmarkStart w:id="461" w:name="_Toc34780487"/>
      <w:bookmarkStart w:id="462" w:name="_Toc34780099"/>
      <w:bookmarkStart w:id="463" w:name="_Toc34780359"/>
      <w:bookmarkStart w:id="464" w:name="_Toc34780489"/>
      <w:bookmarkStart w:id="465" w:name="_Toc34780100"/>
      <w:bookmarkStart w:id="466" w:name="_Toc34780360"/>
      <w:bookmarkStart w:id="467" w:name="_Toc34780490"/>
      <w:bookmarkStart w:id="468" w:name="_Toc514776555"/>
      <w:bookmarkStart w:id="469" w:name="_Toc514939429"/>
      <w:bookmarkStart w:id="470" w:name="_Toc514947240"/>
      <w:bookmarkStart w:id="471" w:name="_Toc514776556"/>
      <w:bookmarkStart w:id="472" w:name="_Toc514939430"/>
      <w:bookmarkStart w:id="473" w:name="_Toc514947241"/>
      <w:bookmarkStart w:id="474" w:name="_Toc34780101"/>
      <w:bookmarkStart w:id="475" w:name="_Toc34780361"/>
      <w:bookmarkStart w:id="476" w:name="_Toc34780491"/>
      <w:bookmarkStart w:id="477" w:name="_Toc34780102"/>
      <w:bookmarkStart w:id="478" w:name="_Toc34780362"/>
      <w:bookmarkStart w:id="479" w:name="_Toc34780492"/>
      <w:bookmarkStart w:id="480" w:name="_Toc34780105"/>
      <w:bookmarkStart w:id="481" w:name="_Toc34780365"/>
      <w:bookmarkStart w:id="482" w:name="_Toc34780495"/>
      <w:bookmarkStart w:id="483" w:name="_Toc34780107"/>
      <w:bookmarkStart w:id="484" w:name="_Toc34780367"/>
      <w:bookmarkStart w:id="485" w:name="_Toc34780497"/>
      <w:bookmarkStart w:id="486" w:name="_Toc34780108"/>
      <w:bookmarkStart w:id="487" w:name="_Toc34780368"/>
      <w:bookmarkStart w:id="488" w:name="_Toc34780498"/>
      <w:bookmarkStart w:id="489" w:name="_Toc34780110"/>
      <w:bookmarkStart w:id="490" w:name="_Toc34780370"/>
      <w:bookmarkStart w:id="491" w:name="_Toc34780500"/>
      <w:bookmarkStart w:id="492" w:name="_Toc34780111"/>
      <w:bookmarkStart w:id="493" w:name="_Toc34780371"/>
      <w:bookmarkStart w:id="494" w:name="_Toc34780501"/>
      <w:bookmarkStart w:id="495" w:name="_Toc34780112"/>
      <w:bookmarkStart w:id="496" w:name="_Toc34780372"/>
      <w:bookmarkStart w:id="497" w:name="_Toc34780502"/>
      <w:bookmarkStart w:id="498" w:name="_Toc37107316"/>
      <w:bookmarkStart w:id="499" w:name="_Toc38099272"/>
      <w:bookmarkStart w:id="500" w:name="_Toc43459402"/>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Pr="00734153">
        <w:t>End of trial</w:t>
      </w:r>
      <w:bookmarkEnd w:id="498"/>
      <w:bookmarkEnd w:id="499"/>
      <w:bookmarkEnd w:id="500"/>
    </w:p>
    <w:p w14:paraId="117DC415" w14:textId="17F8A818"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20D81918" w14:textId="77777777" w:rsidR="005344A9" w:rsidRPr="003328DE" w:rsidRDefault="005344A9" w:rsidP="00F123A0"/>
    <w:p w14:paraId="1D4781CA" w14:textId="77777777" w:rsidR="004B65DD" w:rsidRPr="003328DE" w:rsidRDefault="004B65DD" w:rsidP="00E0475A">
      <w:pPr>
        <w:pStyle w:val="Heading2"/>
      </w:pPr>
      <w:bookmarkStart w:id="501" w:name="_Toc261531375"/>
      <w:bookmarkStart w:id="502" w:name="_Toc261531376"/>
      <w:bookmarkStart w:id="503" w:name="_Toc528139386"/>
      <w:bookmarkStart w:id="504" w:name="_Toc135020188"/>
      <w:bookmarkStart w:id="505" w:name="_Toc37107317"/>
      <w:bookmarkStart w:id="506" w:name="_Toc38099273"/>
      <w:bookmarkStart w:id="507" w:name="_Toc43459403"/>
      <w:bookmarkEnd w:id="501"/>
      <w:bookmarkEnd w:id="502"/>
      <w:r w:rsidRPr="003328DE">
        <w:lastRenderedPageBreak/>
        <w:t>Publications</w:t>
      </w:r>
      <w:r w:rsidR="0083053F" w:rsidRPr="003328DE">
        <w:t xml:space="preserve"> and</w:t>
      </w:r>
      <w:r w:rsidRPr="003328DE">
        <w:t xml:space="preserve"> reports</w:t>
      </w:r>
      <w:bookmarkEnd w:id="503"/>
      <w:bookmarkEnd w:id="504"/>
      <w:bookmarkEnd w:id="505"/>
      <w:bookmarkEnd w:id="506"/>
      <w:bookmarkEnd w:id="507"/>
    </w:p>
    <w:p w14:paraId="5B4AF494" w14:textId="33B95B58" w:rsidR="002A40E8" w:rsidRPr="00734153" w:rsidRDefault="004B65DD" w:rsidP="00F123A0">
      <w:r w:rsidRPr="003328DE">
        <w:t>The Steering Committee will be responsible</w:t>
      </w:r>
      <w:r w:rsidRPr="00734153">
        <w:t xml:space="preserve"> for drafting the main reports from the study and for review of any other reports.</w:t>
      </w:r>
      <w:r w:rsidR="00785F4F" w:rsidRPr="00734153">
        <w:t xml:space="preserve"> </w:t>
      </w:r>
      <w:r w:rsidR="002A40E8" w:rsidRPr="00734153">
        <w:t>In general, papers initiated by the 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6595B591" w14:textId="77777777" w:rsidR="004B65DD" w:rsidRPr="00734153" w:rsidRDefault="004B65DD" w:rsidP="00F123A0"/>
    <w:p w14:paraId="3B6379C8" w14:textId="77777777" w:rsidR="0083053F" w:rsidRPr="00734153" w:rsidRDefault="0083053F" w:rsidP="00F123A0">
      <w:r w:rsidRPr="00734153">
        <w:t xml:space="preserve">The Steering Committee will also </w:t>
      </w:r>
      <w:r w:rsidR="005741F6" w:rsidRPr="00734153">
        <w:t xml:space="preserve">establish </w:t>
      </w:r>
      <w:r w:rsidRPr="00734153">
        <w:t>a process by which proposals for additional publications (including from independent external researchers) are considered by the Steering Committee. The Steering Committee will facilitate the use of the study data and approval will not be unreasonably withheld. However, the 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Steering Committee will have the right to review and comment on any draft manuscripts prior to publication.</w:t>
      </w:r>
    </w:p>
    <w:p w14:paraId="7243BC07" w14:textId="77777777" w:rsidR="004B65DD" w:rsidRPr="00734153" w:rsidRDefault="004B65DD" w:rsidP="00F123A0"/>
    <w:p w14:paraId="2B915899" w14:textId="77777777" w:rsidR="0083053F" w:rsidRPr="00734153" w:rsidRDefault="0083053F" w:rsidP="00E0475A">
      <w:pPr>
        <w:pStyle w:val="Heading2"/>
      </w:pPr>
      <w:bookmarkStart w:id="508" w:name="_Toc37107318"/>
      <w:bookmarkStart w:id="509" w:name="_Toc38099274"/>
      <w:bookmarkStart w:id="510" w:name="_Toc43459404"/>
      <w:r w:rsidRPr="00734153">
        <w:t>Substudies</w:t>
      </w:r>
      <w:bookmarkEnd w:id="508"/>
      <w:bookmarkEnd w:id="509"/>
      <w:bookmarkEnd w:id="510"/>
    </w:p>
    <w:p w14:paraId="1A26F46E" w14:textId="0399D3CC" w:rsidR="00734CD3" w:rsidRDefault="004B65DD" w:rsidP="00F123A0">
      <w:r w:rsidRPr="00734153">
        <w:t xml:space="preserve">Proposals for substudies must be approved by the 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2B7861E1" w14:textId="27BA3146" w:rsidR="00734CD3" w:rsidRDefault="00734CD3" w:rsidP="00F123A0"/>
    <w:p w14:paraId="5F1A77C7" w14:textId="77777777" w:rsidR="008D19B8" w:rsidRDefault="008D19B8" w:rsidP="00F123A0"/>
    <w:p w14:paraId="2F6DA942" w14:textId="0C29AB2F" w:rsidR="00734CD3" w:rsidRPr="00734153" w:rsidRDefault="00734CD3" w:rsidP="00734CD3">
      <w:pPr>
        <w:pStyle w:val="StyleHeading1Linespacingsingle"/>
        <w:numPr>
          <w:ilvl w:val="0"/>
          <w:numId w:val="2"/>
        </w:numPr>
      </w:pPr>
      <w:bookmarkStart w:id="511" w:name="_Toc43459405"/>
      <w:r>
        <w:t>VERSION HISTORY</w:t>
      </w:r>
      <w:bookmarkEnd w:id="511"/>
    </w:p>
    <w:p w14:paraId="2D0124A5" w14:textId="77777777" w:rsidR="00734CD3" w:rsidRDefault="00734CD3" w:rsidP="00F123A0"/>
    <w:p w14:paraId="159A48EA" w14:textId="43E77005" w:rsidR="00734CD3"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3C0B0B" w14:paraId="61417A90" w14:textId="77777777" w:rsidTr="0031390B">
        <w:tc>
          <w:tcPr>
            <w:tcW w:w="2156" w:type="dxa"/>
          </w:tcPr>
          <w:p w14:paraId="69D52B49" w14:textId="77777777" w:rsidR="009A510F" w:rsidRPr="003C0B0B" w:rsidRDefault="009A510F" w:rsidP="00F123A0">
            <w:pPr>
              <w:rPr>
                <w:lang w:val="en-US"/>
              </w:rPr>
            </w:pPr>
            <w:bookmarkStart w:id="512" w:name="_Toc37771598"/>
            <w:bookmarkStart w:id="513" w:name="_Toc261531379"/>
            <w:bookmarkStart w:id="514" w:name="_Toc494539256"/>
            <w:bookmarkStart w:id="515" w:name="_Toc494539258"/>
            <w:bookmarkStart w:id="516" w:name="_Toc494539259"/>
            <w:bookmarkStart w:id="517" w:name="_Toc499039131"/>
            <w:bookmarkStart w:id="518" w:name="_Toc499041180"/>
            <w:bookmarkStart w:id="519" w:name="_Toc499141708"/>
            <w:bookmarkStart w:id="520" w:name="_Toc499141999"/>
            <w:bookmarkStart w:id="521" w:name="_Toc499144817"/>
            <w:bookmarkStart w:id="522" w:name="_Toc499039132"/>
            <w:bookmarkStart w:id="523" w:name="_Toc499041181"/>
            <w:bookmarkStart w:id="524" w:name="_Toc499141709"/>
            <w:bookmarkStart w:id="525" w:name="_Toc499142000"/>
            <w:bookmarkStart w:id="526" w:name="_Toc499144818"/>
            <w:bookmarkStart w:id="527" w:name="_Toc40209089"/>
            <w:bookmarkStart w:id="528" w:name="_Toc40209147"/>
            <w:bookmarkStart w:id="529" w:name="_Toc40209205"/>
            <w:bookmarkStart w:id="530" w:name="_Toc40209090"/>
            <w:bookmarkStart w:id="531" w:name="_Toc40209148"/>
            <w:bookmarkStart w:id="532" w:name="_Toc40209206"/>
            <w:bookmarkStart w:id="533" w:name="_Toc40209091"/>
            <w:bookmarkStart w:id="534" w:name="_Toc40209149"/>
            <w:bookmarkStart w:id="535" w:name="_Toc40209207"/>
            <w:bookmarkStart w:id="536" w:name="_Toc40209092"/>
            <w:bookmarkStart w:id="537" w:name="_Toc40209150"/>
            <w:bookmarkStart w:id="538" w:name="_Toc40209208"/>
            <w:bookmarkStart w:id="539" w:name="_Toc40209093"/>
            <w:bookmarkStart w:id="540" w:name="_Toc40209151"/>
            <w:bookmarkStart w:id="541" w:name="_Toc40209209"/>
            <w:bookmarkStart w:id="542" w:name="_Toc40209094"/>
            <w:bookmarkStart w:id="543" w:name="_Toc40209152"/>
            <w:bookmarkStart w:id="544" w:name="_Toc40209210"/>
            <w:bookmarkStart w:id="545" w:name="_Toc40209154"/>
            <w:bookmarkStart w:id="546" w:name="_Toc124158421"/>
            <w:bookmarkStart w:id="547" w:name="_Toc135020189"/>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3C0B0B">
              <w:rPr>
                <w:lang w:val="en-US"/>
              </w:rPr>
              <w:t>Version number</w:t>
            </w:r>
          </w:p>
        </w:tc>
        <w:tc>
          <w:tcPr>
            <w:tcW w:w="1740" w:type="dxa"/>
          </w:tcPr>
          <w:p w14:paraId="31EA9100" w14:textId="77777777" w:rsidR="009A510F" w:rsidRPr="003C0B0B" w:rsidRDefault="009A510F" w:rsidP="00F123A0">
            <w:pPr>
              <w:rPr>
                <w:lang w:val="en-US"/>
              </w:rPr>
            </w:pPr>
            <w:r w:rsidRPr="003C0B0B">
              <w:rPr>
                <w:lang w:val="en-US"/>
              </w:rPr>
              <w:t>Date</w:t>
            </w:r>
          </w:p>
        </w:tc>
        <w:tc>
          <w:tcPr>
            <w:tcW w:w="6244" w:type="dxa"/>
          </w:tcPr>
          <w:p w14:paraId="0EC972B0" w14:textId="77777777" w:rsidR="009A510F" w:rsidRPr="003C0B0B" w:rsidRDefault="009A510F" w:rsidP="00F123A0">
            <w:pPr>
              <w:rPr>
                <w:lang w:val="en-US"/>
              </w:rPr>
            </w:pPr>
            <w:r w:rsidRPr="003C0B0B">
              <w:rPr>
                <w:lang w:val="en-US"/>
              </w:rPr>
              <w:t>Brief Description of Changes</w:t>
            </w:r>
          </w:p>
        </w:tc>
      </w:tr>
      <w:tr w:rsidR="009A510F" w14:paraId="36A16037" w14:textId="77777777" w:rsidTr="0031390B">
        <w:tc>
          <w:tcPr>
            <w:tcW w:w="2156" w:type="dxa"/>
          </w:tcPr>
          <w:p w14:paraId="2807E219" w14:textId="77777777" w:rsidR="009A510F" w:rsidRDefault="009A510F" w:rsidP="00F123A0">
            <w:pPr>
              <w:rPr>
                <w:lang w:val="en-US"/>
              </w:rPr>
            </w:pPr>
            <w:r>
              <w:rPr>
                <w:lang w:val="en-US"/>
              </w:rPr>
              <w:t>1.0</w:t>
            </w:r>
          </w:p>
        </w:tc>
        <w:tc>
          <w:tcPr>
            <w:tcW w:w="1740" w:type="dxa"/>
          </w:tcPr>
          <w:p w14:paraId="51798F41" w14:textId="77777777" w:rsidR="009A510F" w:rsidRDefault="009A510F" w:rsidP="00F123A0">
            <w:pPr>
              <w:rPr>
                <w:lang w:val="en-US"/>
              </w:rPr>
            </w:pPr>
            <w:r>
              <w:rPr>
                <w:lang w:val="en-US"/>
              </w:rPr>
              <w:t>13-Mar-2020</w:t>
            </w:r>
          </w:p>
        </w:tc>
        <w:tc>
          <w:tcPr>
            <w:tcW w:w="6244" w:type="dxa"/>
          </w:tcPr>
          <w:p w14:paraId="3F7996F7" w14:textId="77777777" w:rsidR="009A510F" w:rsidRDefault="009A510F" w:rsidP="00F123A0">
            <w:pPr>
              <w:rPr>
                <w:lang w:val="en-US"/>
              </w:rPr>
            </w:pPr>
            <w:r>
              <w:rPr>
                <w:lang w:val="en-US"/>
              </w:rPr>
              <w:t>Initial version</w:t>
            </w:r>
          </w:p>
        </w:tc>
      </w:tr>
      <w:tr w:rsidR="009A510F" w14:paraId="2C1BF7C6" w14:textId="77777777" w:rsidTr="0031390B">
        <w:tc>
          <w:tcPr>
            <w:tcW w:w="2156" w:type="dxa"/>
          </w:tcPr>
          <w:p w14:paraId="67F4F9B1" w14:textId="0E379D11" w:rsidR="009A510F" w:rsidRPr="00B2198A" w:rsidRDefault="009A510F" w:rsidP="00F123A0">
            <w:pPr>
              <w:rPr>
                <w:lang w:val="en-US"/>
              </w:rPr>
            </w:pPr>
            <w:r w:rsidRPr="00B2198A">
              <w:rPr>
                <w:lang w:val="en-US"/>
              </w:rPr>
              <w:t>2.0</w:t>
            </w:r>
          </w:p>
        </w:tc>
        <w:tc>
          <w:tcPr>
            <w:tcW w:w="1740" w:type="dxa"/>
          </w:tcPr>
          <w:p w14:paraId="3C1BE1BA" w14:textId="1519B53B" w:rsidR="009A510F" w:rsidRPr="00B2198A" w:rsidRDefault="00B2198A" w:rsidP="00F123A0">
            <w:pPr>
              <w:rPr>
                <w:lang w:val="en-US"/>
              </w:rPr>
            </w:pPr>
            <w:r>
              <w:rPr>
                <w:lang w:val="en-US"/>
              </w:rPr>
              <w:t>21</w:t>
            </w:r>
            <w:r w:rsidR="009A510F" w:rsidRPr="00B2198A">
              <w:rPr>
                <w:lang w:val="en-US"/>
              </w:rPr>
              <w:t>-Mar-2020</w:t>
            </w:r>
          </w:p>
        </w:tc>
        <w:tc>
          <w:tcPr>
            <w:tcW w:w="6244" w:type="dxa"/>
          </w:tcPr>
          <w:p w14:paraId="14AF8207" w14:textId="434D645F" w:rsidR="009A510F" w:rsidRDefault="009A510F" w:rsidP="00AC7482">
            <w:pPr>
              <w:rPr>
                <w:lang w:val="en-US"/>
              </w:rPr>
            </w:pPr>
            <w:r w:rsidRPr="00B2198A">
              <w:rPr>
                <w:lang w:val="en-US"/>
              </w:rPr>
              <w:t xml:space="preserve">Addition of </w:t>
            </w:r>
            <w:r w:rsidR="00AC7482">
              <w:rPr>
                <w:lang w:val="en-US"/>
              </w:rPr>
              <w:t>h</w:t>
            </w:r>
            <w:r w:rsidR="00473FD0" w:rsidRPr="00B2198A">
              <w:rPr>
                <w:lang w:val="en-US"/>
              </w:rPr>
              <w:t>ydroxychloroquine</w:t>
            </w:r>
            <w:r w:rsidRPr="00B2198A">
              <w:rPr>
                <w:lang w:val="en-US"/>
              </w:rPr>
              <w:t xml:space="preserve">. Administrative </w:t>
            </w:r>
            <w:r w:rsidR="00EB461B" w:rsidRPr="00B2198A">
              <w:rPr>
                <w:lang w:val="en-US"/>
              </w:rPr>
              <w:t xml:space="preserve">changes </w:t>
            </w:r>
            <w:r w:rsidRPr="00B2198A">
              <w:rPr>
                <w:lang w:val="en-US"/>
              </w:rPr>
              <w:t xml:space="preserve">and </w:t>
            </w:r>
            <w:r w:rsidR="00EB461B" w:rsidRPr="00B2198A">
              <w:rPr>
                <w:lang w:val="en-US"/>
              </w:rPr>
              <w:t>other clarifications.</w:t>
            </w:r>
          </w:p>
        </w:tc>
      </w:tr>
      <w:tr w:rsidR="009A510F" w14:paraId="590A32B5" w14:textId="77777777" w:rsidTr="0031390B">
        <w:tc>
          <w:tcPr>
            <w:tcW w:w="2156" w:type="dxa"/>
          </w:tcPr>
          <w:p w14:paraId="47FD275E" w14:textId="21633098" w:rsidR="009A510F" w:rsidRDefault="00717229" w:rsidP="00F123A0">
            <w:pPr>
              <w:rPr>
                <w:lang w:val="en-US"/>
              </w:rPr>
            </w:pPr>
            <w:r w:rsidRPr="00655943">
              <w:rPr>
                <w:lang w:val="en-US"/>
              </w:rPr>
              <w:t>3.0</w:t>
            </w:r>
          </w:p>
        </w:tc>
        <w:tc>
          <w:tcPr>
            <w:tcW w:w="1740" w:type="dxa"/>
          </w:tcPr>
          <w:p w14:paraId="55DC2314" w14:textId="5346AE22" w:rsidR="009A510F" w:rsidRDefault="00717229" w:rsidP="00E339AB">
            <w:pPr>
              <w:rPr>
                <w:lang w:val="en-US"/>
              </w:rPr>
            </w:pPr>
            <w:r>
              <w:rPr>
                <w:lang w:val="en-US"/>
              </w:rPr>
              <w:t>0</w:t>
            </w:r>
            <w:r w:rsidR="002465FC">
              <w:rPr>
                <w:lang w:val="en-US"/>
              </w:rPr>
              <w:t>7</w:t>
            </w:r>
            <w:r>
              <w:rPr>
                <w:lang w:val="en-US"/>
              </w:rPr>
              <w:t>-Apr-2020</w:t>
            </w:r>
          </w:p>
        </w:tc>
        <w:tc>
          <w:tcPr>
            <w:tcW w:w="6244" w:type="dxa"/>
          </w:tcPr>
          <w:p w14:paraId="0F1BF8C8" w14:textId="77777777" w:rsidR="00336A40" w:rsidRDefault="00336A40" w:rsidP="00336A40">
            <w:pPr>
              <w:rPr>
                <w:lang w:val="en-US"/>
              </w:rPr>
            </w:pPr>
            <w:r>
              <w:rPr>
                <w:lang w:val="en-US"/>
              </w:rPr>
              <w:t>Extension of eligibility to those with suspected COVID-19</w:t>
            </w:r>
          </w:p>
          <w:p w14:paraId="3822B15A" w14:textId="0B107272" w:rsidR="00717229" w:rsidRDefault="00E15F0E" w:rsidP="00E25844">
            <w:pPr>
              <w:rPr>
                <w:lang w:val="en-US"/>
              </w:rPr>
            </w:pPr>
            <w:r>
              <w:rPr>
                <w:lang w:val="en-US"/>
              </w:rPr>
              <w:t xml:space="preserve">Addition of </w:t>
            </w:r>
            <w:r w:rsidR="00AC7482">
              <w:rPr>
                <w:lang w:val="en-US"/>
              </w:rPr>
              <w:t>a</w:t>
            </w:r>
            <w:r w:rsidR="00473FD0">
              <w:rPr>
                <w:lang w:val="en-US"/>
              </w:rPr>
              <w:t xml:space="preserve">zithromycin </w:t>
            </w:r>
            <w:r>
              <w:rPr>
                <w:lang w:val="en-US"/>
              </w:rPr>
              <w:t>arm</w:t>
            </w:r>
            <w:r w:rsidR="00E25844">
              <w:rPr>
                <w:lang w:val="en-US"/>
              </w:rPr>
              <w:t>.</w:t>
            </w:r>
          </w:p>
          <w:p w14:paraId="3DD78A6B" w14:textId="77777777" w:rsidR="0088383F" w:rsidRDefault="0088383F" w:rsidP="00E25844">
            <w:pPr>
              <w:rPr>
                <w:lang w:val="en-US"/>
              </w:rPr>
            </w:pPr>
            <w:r>
              <w:rPr>
                <w:lang w:val="en-US"/>
              </w:rPr>
              <w:t>Addition of inclusion of adults who lack permanently lack capacity.</w:t>
            </w:r>
          </w:p>
          <w:p w14:paraId="793A9F9D" w14:textId="1C28DF4E" w:rsidR="0088383F" w:rsidRDefault="0088383F" w:rsidP="00E25844">
            <w:pPr>
              <w:rPr>
                <w:lang w:val="en-US"/>
              </w:rPr>
            </w:pPr>
            <w:r>
              <w:rPr>
                <w:lang w:val="en-US"/>
              </w:rPr>
              <w:t>Change to primary outcome from in-hospital death to death within 28 days of randomization.</w:t>
            </w:r>
          </w:p>
        </w:tc>
      </w:tr>
      <w:tr w:rsidR="00327820" w14:paraId="7DADE7FB" w14:textId="77777777" w:rsidTr="0031390B">
        <w:tc>
          <w:tcPr>
            <w:tcW w:w="2156" w:type="dxa"/>
          </w:tcPr>
          <w:p w14:paraId="0A7E4E5D" w14:textId="13A9925B" w:rsidR="00327820" w:rsidRPr="00655943" w:rsidRDefault="00327820" w:rsidP="00F123A0">
            <w:pPr>
              <w:rPr>
                <w:lang w:val="en-US"/>
              </w:rPr>
            </w:pPr>
            <w:r>
              <w:rPr>
                <w:lang w:val="en-US"/>
              </w:rPr>
              <w:t>4.0</w:t>
            </w:r>
          </w:p>
        </w:tc>
        <w:tc>
          <w:tcPr>
            <w:tcW w:w="1740" w:type="dxa"/>
          </w:tcPr>
          <w:p w14:paraId="2A910540" w14:textId="53186614" w:rsidR="00327820" w:rsidRDefault="00755E67" w:rsidP="005A20CF">
            <w:pPr>
              <w:rPr>
                <w:lang w:val="en-US"/>
              </w:rPr>
            </w:pPr>
            <w:r>
              <w:rPr>
                <w:lang w:val="en-US"/>
              </w:rPr>
              <w:t>1</w:t>
            </w:r>
            <w:r w:rsidR="005A20CF">
              <w:rPr>
                <w:lang w:val="en-US"/>
              </w:rPr>
              <w:t>4</w:t>
            </w:r>
            <w:r w:rsidR="00327820">
              <w:rPr>
                <w:lang w:val="en-US"/>
              </w:rPr>
              <w:t>-Apr-2020</w:t>
            </w:r>
          </w:p>
        </w:tc>
        <w:tc>
          <w:tcPr>
            <w:tcW w:w="6244" w:type="dxa"/>
          </w:tcPr>
          <w:p w14:paraId="18833C53" w14:textId="11034267" w:rsidR="00327820" w:rsidRDefault="00327820" w:rsidP="00CA5601">
            <w:pPr>
              <w:rPr>
                <w:lang w:val="en-US"/>
              </w:rPr>
            </w:pPr>
            <w:r>
              <w:rPr>
                <w:lang w:val="en-US"/>
              </w:rPr>
              <w:t>Addition of second randomi</w:t>
            </w:r>
            <w:r w:rsidR="00CA5601">
              <w:rPr>
                <w:lang w:val="en-US"/>
              </w:rPr>
              <w:t>s</w:t>
            </w:r>
            <w:r w:rsidR="00473FD0">
              <w:rPr>
                <w:lang w:val="en-US"/>
              </w:rPr>
              <w:t>a</w:t>
            </w:r>
            <w:r>
              <w:rPr>
                <w:lang w:val="en-US"/>
              </w:rPr>
              <w:t xml:space="preserve">tion to </w:t>
            </w:r>
            <w:r w:rsidR="00AC7482">
              <w:rPr>
                <w:lang w:val="en-US"/>
              </w:rPr>
              <w:t>t</w:t>
            </w:r>
            <w:r>
              <w:rPr>
                <w:lang w:val="en-US"/>
              </w:rPr>
              <w:t>ocilizumab vs. standard of care among patients with progressive COVID-19.</w:t>
            </w:r>
          </w:p>
        </w:tc>
      </w:tr>
      <w:tr w:rsidR="00DB6908" w14:paraId="0CD73ABC" w14:textId="77777777" w:rsidTr="0031390B">
        <w:tc>
          <w:tcPr>
            <w:tcW w:w="2156" w:type="dxa"/>
          </w:tcPr>
          <w:p w14:paraId="3F768194" w14:textId="77777777" w:rsidR="00DB6908" w:rsidRDefault="00DB6908" w:rsidP="00F123A0">
            <w:pPr>
              <w:rPr>
                <w:lang w:val="en-US"/>
              </w:rPr>
            </w:pPr>
            <w:r>
              <w:rPr>
                <w:lang w:val="en-US"/>
              </w:rPr>
              <w:t>5.0</w:t>
            </w:r>
          </w:p>
        </w:tc>
        <w:tc>
          <w:tcPr>
            <w:tcW w:w="1740" w:type="dxa"/>
          </w:tcPr>
          <w:p w14:paraId="4055E68E" w14:textId="77777777" w:rsidR="00DB6908" w:rsidRDefault="000E6C36" w:rsidP="005A20CF">
            <w:pPr>
              <w:rPr>
                <w:lang w:val="en-US"/>
              </w:rPr>
            </w:pPr>
            <w:r>
              <w:rPr>
                <w:lang w:val="en-US"/>
              </w:rPr>
              <w:t>24-</w:t>
            </w:r>
            <w:r w:rsidR="00DB6908">
              <w:rPr>
                <w:lang w:val="en-US"/>
              </w:rPr>
              <w:t>Apr-2020</w:t>
            </w:r>
          </w:p>
        </w:tc>
        <w:tc>
          <w:tcPr>
            <w:tcW w:w="6244" w:type="dxa"/>
          </w:tcPr>
          <w:p w14:paraId="3A7A9C9E" w14:textId="77777777" w:rsidR="00DB6908" w:rsidRDefault="00DB6908" w:rsidP="00CA5601">
            <w:pPr>
              <w:rPr>
                <w:lang w:val="en-US"/>
              </w:rPr>
            </w:pPr>
            <w:r>
              <w:rPr>
                <w:lang w:val="en-US"/>
              </w:rPr>
              <w:t>Addition of children to study population.</w:t>
            </w:r>
          </w:p>
        </w:tc>
      </w:tr>
      <w:tr w:rsidR="00AE40BB" w14:paraId="14184A72" w14:textId="77777777" w:rsidTr="0031390B">
        <w:tc>
          <w:tcPr>
            <w:tcW w:w="2156" w:type="dxa"/>
          </w:tcPr>
          <w:p w14:paraId="20499430" w14:textId="49075F16" w:rsidR="00AE40BB" w:rsidRPr="0031390B" w:rsidRDefault="00AE40BB" w:rsidP="00F123A0">
            <w:pPr>
              <w:rPr>
                <w:lang w:val="en-US"/>
              </w:rPr>
            </w:pPr>
            <w:r w:rsidRPr="0031390B">
              <w:rPr>
                <w:lang w:val="en-US"/>
              </w:rPr>
              <w:t>6.0</w:t>
            </w:r>
          </w:p>
        </w:tc>
        <w:tc>
          <w:tcPr>
            <w:tcW w:w="1740" w:type="dxa"/>
          </w:tcPr>
          <w:p w14:paraId="41C6C310" w14:textId="45172BBB" w:rsidR="00AE40BB" w:rsidRPr="0031390B" w:rsidRDefault="001F1E0D" w:rsidP="001512CA">
            <w:pPr>
              <w:rPr>
                <w:lang w:val="en-US"/>
              </w:rPr>
            </w:pPr>
            <w:r w:rsidRPr="0031390B">
              <w:rPr>
                <w:lang w:val="en-US"/>
              </w:rPr>
              <w:t>1</w:t>
            </w:r>
            <w:r w:rsidR="001512CA">
              <w:rPr>
                <w:lang w:val="en-US"/>
              </w:rPr>
              <w:t>4</w:t>
            </w:r>
            <w:r w:rsidR="00AE40BB" w:rsidRPr="0031390B">
              <w:rPr>
                <w:lang w:val="en-US"/>
              </w:rPr>
              <w:t>-May-2020</w:t>
            </w:r>
          </w:p>
        </w:tc>
        <w:tc>
          <w:tcPr>
            <w:tcW w:w="6244" w:type="dxa"/>
          </w:tcPr>
          <w:p w14:paraId="01361D8D" w14:textId="0D4A0E0B" w:rsidR="00AE40BB" w:rsidRDefault="00AE40BB" w:rsidP="00CA5601">
            <w:pPr>
              <w:rPr>
                <w:lang w:val="en-US"/>
              </w:rPr>
            </w:pPr>
            <w:r w:rsidRPr="0031390B">
              <w:rPr>
                <w:lang w:val="en-US"/>
              </w:rPr>
              <w:t>Addition of convalescent plasma</w:t>
            </w:r>
          </w:p>
        </w:tc>
      </w:tr>
      <w:tr w:rsidR="00B4591A" w14:paraId="74E8E02B" w14:textId="77777777" w:rsidTr="0031390B">
        <w:trPr>
          <w:ins w:id="548" w:author="Richard Haynes" w:date="2020-06-09T21:15:00Z"/>
        </w:trPr>
        <w:tc>
          <w:tcPr>
            <w:tcW w:w="2156" w:type="dxa"/>
          </w:tcPr>
          <w:p w14:paraId="105DC7D2" w14:textId="7077C9D7" w:rsidR="00B4591A" w:rsidRPr="0031390B" w:rsidRDefault="00B4591A" w:rsidP="00F123A0">
            <w:pPr>
              <w:rPr>
                <w:ins w:id="549" w:author="Richard Haynes" w:date="2020-06-09T21:15:00Z"/>
                <w:lang w:val="en-US"/>
              </w:rPr>
            </w:pPr>
            <w:ins w:id="550" w:author="Richard Haynes" w:date="2020-06-09T21:15:00Z">
              <w:r>
                <w:rPr>
                  <w:lang w:val="en-US"/>
                </w:rPr>
                <w:t>7.0</w:t>
              </w:r>
            </w:ins>
          </w:p>
        </w:tc>
        <w:tc>
          <w:tcPr>
            <w:tcW w:w="1740" w:type="dxa"/>
          </w:tcPr>
          <w:p w14:paraId="78C779E9" w14:textId="0F345CD9" w:rsidR="00B4591A" w:rsidRPr="0031390B" w:rsidRDefault="005F61D0" w:rsidP="001512CA">
            <w:pPr>
              <w:rPr>
                <w:ins w:id="551" w:author="Richard Haynes" w:date="2020-06-09T21:15:00Z"/>
                <w:lang w:val="en-US"/>
              </w:rPr>
            </w:pPr>
            <w:ins w:id="552" w:author="Martin Landray" w:date="2020-06-18T22:03:00Z">
              <w:r>
                <w:rPr>
                  <w:lang w:val="en-US"/>
                </w:rPr>
                <w:t>18</w:t>
              </w:r>
            </w:ins>
            <w:ins w:id="553" w:author="Richard Haynes" w:date="2020-06-09T21:15:00Z">
              <w:del w:id="554" w:author="Martin Landray" w:date="2020-06-18T22:03:00Z">
                <w:r w:rsidR="00B4591A" w:rsidDel="005F61D0">
                  <w:rPr>
                    <w:lang w:val="en-US"/>
                  </w:rPr>
                  <w:delText>09</w:delText>
                </w:r>
              </w:del>
              <w:r w:rsidR="00B4591A">
                <w:rPr>
                  <w:lang w:val="en-US"/>
                </w:rPr>
                <w:t>-Jun-2020</w:t>
              </w:r>
            </w:ins>
          </w:p>
        </w:tc>
        <w:tc>
          <w:tcPr>
            <w:tcW w:w="6244" w:type="dxa"/>
          </w:tcPr>
          <w:p w14:paraId="4804148E" w14:textId="77777777" w:rsidR="005F61D0" w:rsidRDefault="00B4591A" w:rsidP="00B65F18">
            <w:pPr>
              <w:rPr>
                <w:ins w:id="555" w:author="Martin Landray" w:date="2020-06-18T22:03:00Z"/>
                <w:lang w:val="en-US"/>
              </w:rPr>
            </w:pPr>
            <w:ins w:id="556" w:author="Richard Haynes" w:date="2020-06-09T21:16:00Z">
              <w:r>
                <w:rPr>
                  <w:lang w:val="en-US"/>
                </w:rPr>
                <w:t>Allowance of randomisation in part B of main randomi</w:t>
              </w:r>
            </w:ins>
            <w:ins w:id="557" w:author="Ed Juszczak" w:date="2020-06-10T08:39:00Z">
              <w:r w:rsidR="00B65F18">
                <w:rPr>
                  <w:lang w:val="en-US"/>
                </w:rPr>
                <w:t>s</w:t>
              </w:r>
            </w:ins>
            <w:ins w:id="558" w:author="Richard Haynes" w:date="2020-06-09T21:16:00Z">
              <w:r>
                <w:rPr>
                  <w:lang w:val="en-US"/>
                </w:rPr>
                <w:t>ation without part A</w:t>
              </w:r>
            </w:ins>
            <w:ins w:id="559" w:author="Martin Landray" w:date="2020-06-18T22:02:00Z">
              <w:r w:rsidR="005F61D0">
                <w:rPr>
                  <w:lang w:val="en-US"/>
                </w:rPr>
                <w:t>.</w:t>
              </w:r>
            </w:ins>
          </w:p>
          <w:p w14:paraId="004FC48F" w14:textId="77777777" w:rsidR="005F61D0" w:rsidRDefault="005F61D0" w:rsidP="00B65F18">
            <w:pPr>
              <w:rPr>
                <w:ins w:id="560" w:author="Martin Landray" w:date="2020-06-18T22:03:00Z"/>
                <w:lang w:val="en-US"/>
              </w:rPr>
            </w:pPr>
          </w:p>
          <w:p w14:paraId="179CC972" w14:textId="5F955E4E" w:rsidR="00B4591A" w:rsidRPr="0031390B" w:rsidRDefault="005F61D0" w:rsidP="00B65F18">
            <w:pPr>
              <w:rPr>
                <w:ins w:id="561" w:author="Richard Haynes" w:date="2020-06-09T21:15:00Z"/>
                <w:lang w:val="en-US"/>
              </w:rPr>
            </w:pPr>
            <w:ins w:id="562" w:author="Martin Landray" w:date="2020-06-18T22:02:00Z">
              <w:r>
                <w:rPr>
                  <w:lang w:val="en-US"/>
                </w:rPr>
                <w:t>Removal of hydroxychloroquine and dexamethasone treatment arms.</w:t>
              </w:r>
            </w:ins>
          </w:p>
        </w:tc>
      </w:tr>
    </w:tbl>
    <w:p w14:paraId="08F07662" w14:textId="77777777" w:rsidR="000C6882" w:rsidRDefault="000C6882">
      <w:pPr>
        <w:autoSpaceDE/>
        <w:autoSpaceDN/>
        <w:adjustRightInd/>
        <w:contextualSpacing w:val="0"/>
        <w:jc w:val="left"/>
        <w:rPr>
          <w:b/>
          <w:bCs w:val="0"/>
          <w:caps/>
          <w:kern w:val="32"/>
          <w:sz w:val="28"/>
          <w:szCs w:val="28"/>
          <w:lang w:eastAsia="en-US"/>
        </w:rPr>
      </w:pPr>
      <w:bookmarkStart w:id="563" w:name="_Toc36962155"/>
      <w:bookmarkStart w:id="564" w:name="_Toc36962219"/>
      <w:bookmarkStart w:id="565" w:name="_Toc37064434"/>
      <w:bookmarkStart w:id="566" w:name="_Toc37107083"/>
      <w:bookmarkStart w:id="567" w:name="_Toc37107321"/>
      <w:bookmarkStart w:id="568" w:name="_Toc246777108"/>
      <w:bookmarkStart w:id="569" w:name="_Toc37107322"/>
      <w:bookmarkStart w:id="570" w:name="_Toc38099277"/>
      <w:bookmarkEnd w:id="563"/>
      <w:bookmarkEnd w:id="564"/>
      <w:bookmarkEnd w:id="565"/>
      <w:bookmarkEnd w:id="566"/>
      <w:bookmarkEnd w:id="567"/>
      <w:r>
        <w:lastRenderedPageBreak/>
        <w:br w:type="page"/>
      </w:r>
    </w:p>
    <w:p w14:paraId="1B66DCC0" w14:textId="727EE3A7" w:rsidR="004B65DD" w:rsidRPr="00734153" w:rsidRDefault="004B65DD" w:rsidP="00F123A0">
      <w:pPr>
        <w:pStyle w:val="StyleHeading1Linespacingsingle"/>
        <w:numPr>
          <w:ilvl w:val="0"/>
          <w:numId w:val="2"/>
        </w:numPr>
      </w:pPr>
      <w:bookmarkStart w:id="571" w:name="_Toc43459406"/>
      <w:r w:rsidRPr="00734153">
        <w:lastRenderedPageBreak/>
        <w:t>Appendices</w:t>
      </w:r>
      <w:bookmarkEnd w:id="568"/>
      <w:bookmarkEnd w:id="569"/>
      <w:bookmarkEnd w:id="570"/>
      <w:bookmarkEnd w:id="571"/>
    </w:p>
    <w:p w14:paraId="4DE6D254" w14:textId="5BABBF9D" w:rsidR="00265B14" w:rsidRDefault="00265B14" w:rsidP="00E0475A">
      <w:pPr>
        <w:pStyle w:val="Heading2"/>
      </w:pPr>
      <w:bookmarkStart w:id="572" w:name="_Appendix_1:_Assessment"/>
      <w:bookmarkStart w:id="573" w:name="_Ref34817785"/>
      <w:bookmarkStart w:id="574" w:name="_Ref34817916"/>
      <w:bookmarkStart w:id="575" w:name="_Toc37107323"/>
      <w:bookmarkStart w:id="576" w:name="_Toc38099278"/>
      <w:bookmarkStart w:id="577" w:name="_Toc43459407"/>
      <w:bookmarkEnd w:id="572"/>
      <w:r>
        <w:t>Appendix 1: Information about the treatment arms</w:t>
      </w:r>
      <w:bookmarkEnd w:id="573"/>
      <w:bookmarkEnd w:id="574"/>
      <w:bookmarkEnd w:id="575"/>
      <w:bookmarkEnd w:id="576"/>
      <w:bookmarkEnd w:id="577"/>
    </w:p>
    <w:p w14:paraId="2B1FB03E" w14:textId="77777777" w:rsidR="00265B14" w:rsidRDefault="00265B14" w:rsidP="00F123A0"/>
    <w:p w14:paraId="79B8F830" w14:textId="77777777" w:rsidR="00265B14" w:rsidRDefault="00265B14" w:rsidP="00F123A0">
      <w:r>
        <w:t>All patients will receive usual care in the participating hospital.</w:t>
      </w:r>
    </w:p>
    <w:p w14:paraId="48163615" w14:textId="77777777" w:rsidR="00265B14" w:rsidRDefault="00265B14" w:rsidP="00F123A0"/>
    <w:p w14:paraId="1725AC02" w14:textId="2943D407" w:rsidR="00265B14" w:rsidRPr="009B4E83" w:rsidDel="00CA210A" w:rsidRDefault="00265B14" w:rsidP="00265B14">
      <w:pPr>
        <w:pStyle w:val="Default"/>
        <w:contextualSpacing/>
        <w:jc w:val="both"/>
        <w:rPr>
          <w:del w:id="578" w:author="Richard Haynes" w:date="2020-06-19T11:38:00Z"/>
          <w:bCs/>
        </w:rPr>
      </w:pPr>
      <w:del w:id="579" w:author="Richard Haynes" w:date="2020-06-19T11:38:00Z">
        <w:r w:rsidRPr="009B4E83" w:rsidDel="00CA210A">
          <w:rPr>
            <w:b/>
            <w:bCs/>
          </w:rPr>
          <w:delText>No additional treatment:</w:delText>
        </w:r>
        <w:r w:rsidRPr="009B4E83" w:rsidDel="00CA210A">
          <w:rPr>
            <w:bCs/>
          </w:rPr>
          <w:delText xml:space="preserve"> </w:delText>
        </w:r>
        <w:r w:rsidDel="00CA210A">
          <w:rPr>
            <w:bCs/>
          </w:rPr>
          <w:delText>There are no proven therapies for COVID-19.</w:delText>
        </w:r>
      </w:del>
    </w:p>
    <w:p w14:paraId="1B447D2E" w14:textId="2A29DA93" w:rsidR="00265B14" w:rsidDel="00CA210A" w:rsidRDefault="00265B14" w:rsidP="00265B14">
      <w:pPr>
        <w:pStyle w:val="Default"/>
        <w:contextualSpacing/>
        <w:jc w:val="both"/>
        <w:rPr>
          <w:del w:id="580" w:author="Richard Haynes" w:date="2020-06-19T11:38:00Z"/>
        </w:rPr>
      </w:pPr>
    </w:p>
    <w:p w14:paraId="2D8306E2" w14:textId="1EF8A01A" w:rsidR="00265B14" w:rsidRDefault="00265B14" w:rsidP="00265B14">
      <w:pPr>
        <w:pStyle w:val="Default"/>
        <w:contextualSpacing/>
        <w:jc w:val="both"/>
      </w:pPr>
      <w:r w:rsidRPr="002851EA">
        <w:rPr>
          <w:b/>
        </w:rPr>
        <w:t>Lopinavir-</w:t>
      </w:r>
      <w:r w:rsidR="00D05270">
        <w:rPr>
          <w:b/>
        </w:rPr>
        <w:t>r</w:t>
      </w:r>
      <w:r w:rsidRPr="002851EA">
        <w:rPr>
          <w:b/>
        </w:rPr>
        <w:t>itonavir:</w:t>
      </w:r>
      <w:r>
        <w:rPr>
          <w:b/>
        </w:rPr>
        <w:t xml:space="preserve"> </w:t>
      </w:r>
      <w:r w:rsidRPr="006C5666">
        <w:t>Lopinavir</w:t>
      </w:r>
      <w:r>
        <w:t xml:space="preserve"> is</w:t>
      </w:r>
      <w:r w:rsidRPr="006C5666">
        <w:t xml:space="preserve"> a human immunodeficiency virus 1 (HIV-1) protease inhibitor, which is combined with ritonavir to increase lopinavir’s plasma half-life. </w:t>
      </w:r>
      <w:r>
        <w:t>It is licensed in adults and children from the age of 14 days (2 years in Scotland).  It has been widely used in pregnant women.</w:t>
      </w:r>
      <w:hyperlink w:anchor="_ENREF_11" w:tooltip="Pasley, 2013 #59" w:history="1">
        <w:r w:rsidR="00B4591A">
          <w:fldChar w:fldCharType="begin">
            <w:fldData xml:space="preserve">PEVuZE5vdGU+PENpdGU+PEF1dGhvcj5QYXNsZXk8L0F1dGhvcj48WWVhcj4yMDEzPC9ZZWFyPjxS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</w:fldData>
          </w:fldChar>
        </w:r>
        <w:r w:rsidR="00B4591A">
          <w:instrText xml:space="preserve"> ADDIN EN.CITE </w:instrText>
        </w:r>
        <w:r w:rsidR="00B4591A">
          <w:fldChar w:fldCharType="begin">
            <w:fldData xml:space="preserve">PEVuZE5vdGU+PENpdGU+PEF1dGhvcj5QYXNsZXk8L0F1dGhvcj48WWVhcj4yMDEzPC9ZZWFyPjxS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</w:fldData>
          </w:fldChar>
        </w:r>
        <w:r w:rsidR="00B4591A">
          <w:instrText xml:space="preserve"> ADDIN EN.CITE.DATA </w:instrText>
        </w:r>
        <w:r w:rsidR="00B4591A">
          <w:fldChar w:fldCharType="end"/>
        </w:r>
        <w:r w:rsidR="00B4591A">
          <w:fldChar w:fldCharType="separate"/>
        </w:r>
        <w:r w:rsidR="00B4591A" w:rsidRPr="0031390B">
          <w:rPr>
            <w:noProof/>
            <w:vertAlign w:val="superscript"/>
          </w:rPr>
          <w:t>11</w:t>
        </w:r>
        <w:r w:rsidR="00B4591A">
          <w:fldChar w:fldCharType="end"/>
        </w:r>
      </w:hyperlink>
      <w:r>
        <w:t xml:space="preserve"> </w:t>
      </w:r>
      <w:r w:rsidRPr="006C5666">
        <w:t>Lopinavir has in vitro inhibitory activity against SARS coronavirus (SARS-CoV) and MERS-Co</w:t>
      </w:r>
      <w:r w:rsidR="007F6901">
        <w:t>V</w:t>
      </w:r>
      <w:r w:rsidRPr="006C5666">
        <w:t>.</w:t>
      </w:r>
      <w:hyperlink w:anchor="_ENREF_12" w:tooltip="Chu, 2004 #34" w:history="1">
        <w:r w:rsidR="00B4591A" w:rsidRPr="006C5666">
          <w:fldChar w:fldCharType="begin">
            <w:fldData xml:space="preserve">PEVuZE5vdGU+PENpdGU+PEF1dGhvcj5DaHU8L0F1dGhvcj48WWVhcj4yMDA0PC9ZZWFyPjxSZWNO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</w:fldData>
          </w:fldChar>
        </w:r>
        <w:r w:rsidR="00B4591A">
          <w:instrText xml:space="preserve"> ADDIN EN.CITE </w:instrText>
        </w:r>
        <w:r w:rsidR="00B4591A">
          <w:fldChar w:fldCharType="begin">
            <w:fldData xml:space="preserve">PEVuZE5vdGU+PENpdGU+PEF1dGhvcj5DaHU8L0F1dGhvcj48WWVhcj4yMDA0PC9ZZWFyPjxSZWNO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</w:fldData>
          </w:fldChar>
        </w:r>
        <w:r w:rsidR="00B4591A">
          <w:instrText xml:space="preserve"> ADDIN EN.CITE.DATA </w:instrText>
        </w:r>
        <w:r w:rsidR="00B4591A">
          <w:fldChar w:fldCharType="end"/>
        </w:r>
        <w:r w:rsidR="00B4591A" w:rsidRPr="006C5666">
          <w:fldChar w:fldCharType="separate"/>
        </w:r>
        <w:r w:rsidR="00B4591A" w:rsidRPr="0031390B">
          <w:rPr>
            <w:noProof/>
            <w:vertAlign w:val="superscript"/>
          </w:rPr>
          <w:t>12-14</w:t>
        </w:r>
        <w:r w:rsidR="00B4591A" w:rsidRPr="006C5666">
          <w:fldChar w:fldCharType="end"/>
        </w:r>
      </w:hyperlink>
      <w:r w:rsidRPr="006C5666">
        <w:t xml:space="preserve"> </w:t>
      </w:r>
      <w:hyperlink w:anchor="_ENREF_15" w:tooltip="de Wilde, 2013 #37" w:history="1">
        <w:r w:rsidR="00B4591A" w:rsidRPr="006C5666">
          <w:fldChar w:fldCharType="begin">
            <w:fldData xml:space="preserve">PEVuZE5vdGU+PENpdGU+PEF1dGhvcj5kZSBXaWxkZTwvQXV0aG9yPjxZZWFyPjIwMTM8L1llYXI+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</w:fldData>
          </w:fldChar>
        </w:r>
        <w:r w:rsidR="00B4591A">
          <w:instrText xml:space="preserve"> ADDIN EN.CITE </w:instrText>
        </w:r>
        <w:r w:rsidR="00B4591A">
          <w:fldChar w:fldCharType="begin">
            <w:fldData xml:space="preserve">PEVuZE5vdGU+PENpdGU+PEF1dGhvcj5kZSBXaWxkZTwvQXV0aG9yPjxZZWFyPjIwMTM8L1llYXI+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</w:fldData>
          </w:fldChar>
        </w:r>
        <w:r w:rsidR="00B4591A">
          <w:instrText xml:space="preserve"> ADDIN EN.CITE.DATA </w:instrText>
        </w:r>
        <w:r w:rsidR="00B4591A">
          <w:fldChar w:fldCharType="end"/>
        </w:r>
        <w:r w:rsidR="00B4591A" w:rsidRPr="006C5666">
          <w:fldChar w:fldCharType="separate"/>
        </w:r>
        <w:r w:rsidR="00B4591A" w:rsidRPr="0031390B">
          <w:rPr>
            <w:noProof/>
            <w:vertAlign w:val="superscript"/>
          </w:rPr>
          <w:t>15</w:t>
        </w:r>
        <w:r w:rsidR="00B4591A" w:rsidRPr="006C5666">
          <w:fldChar w:fldCharType="end"/>
        </w:r>
      </w:hyperlink>
      <w:r w:rsidR="003559E1">
        <w:t xml:space="preserve"> </w:t>
      </w:r>
      <w:r w:rsidRPr="006C5666">
        <w:t>In common marmosets infected with MERS-CoV,</w:t>
      </w:r>
      <w:r w:rsidRPr="006C5666">
        <w:rPr>
          <w:rFonts w:eastAsia="Times New Roman"/>
          <w:shd w:val="clear" w:color="auto" w:fill="FFFFFF"/>
        </w:rPr>
        <w:t xml:space="preserve"> animals treated with lopinavir/ritonavir had improved clinical, radiological, and pathological outcomes and reduced viral loads compared with untreated animals.</w:t>
      </w:r>
      <w:hyperlink w:anchor="_ENREF_16" w:tooltip="Chan, 2015 #40" w:history="1">
        <w:r w:rsidR="00B4591A" w:rsidRPr="006C5666">
          <w:rPr>
            <w:rFonts w:eastAsia="Times New Roman"/>
            <w:shd w:val="clear" w:color="auto" w:fill="FFFFFF"/>
          </w:rPr>
          <w:fldChar w:fldCharType="begin">
            <w:fldData xml:space="preserve">PEVuZE5vdGU+PENpdGU+PEF1dGhvcj5DaGFuPC9BdXRob3I+PFllYXI+MjAxNTwvWWVhcj48UmVj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</w:fldData>
          </w:fldChar>
        </w:r>
        <w:r w:rsidR="00B4591A">
          <w:rPr>
            <w:rFonts w:eastAsia="Times New Roman"/>
            <w:shd w:val="clear" w:color="auto" w:fill="FFFFFF"/>
          </w:rPr>
          <w:instrText xml:space="preserve"> ADDIN EN.CITE </w:instrText>
        </w:r>
        <w:r w:rsidR="00B4591A">
          <w:rPr>
            <w:rFonts w:eastAsia="Times New Roman"/>
            <w:shd w:val="clear" w:color="auto" w:fill="FFFFFF"/>
          </w:rPr>
          <w:fldChar w:fldCharType="begin">
            <w:fldData xml:space="preserve">PEVuZE5vdGU+PENpdGU+PEF1dGhvcj5DaGFuPC9BdXRob3I+PFllYXI+MjAxNTwvWWVhcj48UmVj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</w:fldData>
          </w:fldChar>
        </w:r>
        <w:r w:rsidR="00B4591A">
          <w:rPr>
            <w:rFonts w:eastAsia="Times New Roman"/>
            <w:shd w:val="clear" w:color="auto" w:fill="FFFFFF"/>
          </w:rPr>
          <w:instrText xml:space="preserve"> ADDIN EN.CITE.DATA </w:instrText>
        </w:r>
        <w:r w:rsidR="00B4591A">
          <w:rPr>
            <w:rFonts w:eastAsia="Times New Roman"/>
            <w:shd w:val="clear" w:color="auto" w:fill="FFFFFF"/>
          </w:rPr>
        </w:r>
        <w:r w:rsidR="00B4591A">
          <w:rPr>
            <w:rFonts w:eastAsia="Times New Roman"/>
            <w:shd w:val="clear" w:color="auto" w:fill="FFFFFF"/>
          </w:rPr>
          <w:fldChar w:fldCharType="end"/>
        </w:r>
        <w:r w:rsidR="00B4591A" w:rsidRPr="006C5666">
          <w:rPr>
            <w:rFonts w:eastAsia="Times New Roman"/>
            <w:shd w:val="clear" w:color="auto" w:fill="FFFFFF"/>
          </w:rPr>
        </w:r>
        <w:r w:rsidR="00B4591A" w:rsidRPr="006C5666">
          <w:rPr>
            <w:rFonts w:eastAsia="Times New Roman"/>
            <w:shd w:val="clear" w:color="auto" w:fill="FFFFFF"/>
          </w:rPr>
          <w:fldChar w:fldCharType="separate"/>
        </w:r>
        <w:r w:rsidR="00B4591A" w:rsidRPr="0031390B">
          <w:rPr>
            <w:rFonts w:eastAsia="Times New Roman"/>
            <w:noProof/>
            <w:shd w:val="clear" w:color="auto" w:fill="FFFFFF"/>
            <w:vertAlign w:val="superscript"/>
          </w:rPr>
          <w:t>16</w:t>
        </w:r>
        <w:r w:rsidR="00B4591A" w:rsidRPr="006C5666">
          <w:rPr>
            <w:rFonts w:eastAsia="Times New Roman"/>
            <w:shd w:val="clear" w:color="auto" w:fill="FFFFFF"/>
          </w:rPr>
          <w:fldChar w:fldCharType="end"/>
        </w:r>
      </w:hyperlink>
      <w:r w:rsidRPr="006C5666">
        <w:rPr>
          <w:rFonts w:eastAsia="Times New Roman"/>
          <w:shd w:val="clear" w:color="auto" w:fill="FFFFFF"/>
        </w:rPr>
        <w:t xml:space="preserve"> </w:t>
      </w:r>
      <w:r w:rsidRPr="006C5666">
        <w:t>In one single-</w:t>
      </w:r>
      <w:del w:id="581" w:author="Ed Juszczak" w:date="2020-06-10T08:44:00Z">
        <w:r w:rsidRPr="006C5666" w:rsidDel="003B2D1A">
          <w:delText>center</w:delText>
        </w:r>
      </w:del>
      <w:ins w:id="582" w:author="Ed Juszczak" w:date="2020-06-10T08:44:00Z">
        <w:r w:rsidR="003B2D1A" w:rsidRPr="006C5666">
          <w:t>centre</w:t>
        </w:r>
      </w:ins>
      <w:r w:rsidRPr="006C5666">
        <w:t>, open-label study of the addition of lopinavir 400mg/ritonavir 100mg to ribavirin and corticosteroids in SARS patients the risk of adverse clinical outcomes (acute respiratory distress syndrome [ARDS] or death) was significantly lower (2.4% v 28.8%, p&lt;0.001) compared to a historical control group.</w:t>
      </w:r>
      <w:hyperlink w:anchor="_ENREF_12" w:tooltip="Chu, 2004 #34" w:history="1">
        <w:r w:rsidR="00B4591A" w:rsidRPr="006C5666">
          <w:fldChar w:fldCharType="begin">
            <w:fldData xml:space="preserve">PEVuZE5vdGU+PENpdGU+PEF1dGhvcj5DaHU8L0F1dGhvcj48WWVhcj4yMDA0PC9ZZWFyPjxSZWNO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</w:fldData>
          </w:fldChar>
        </w:r>
        <w:r w:rsidR="00B4591A">
          <w:instrText xml:space="preserve"> ADDIN EN.CITE </w:instrText>
        </w:r>
        <w:r w:rsidR="00B4591A">
          <w:fldChar w:fldCharType="begin">
            <w:fldData xml:space="preserve">PEVuZE5vdGU+PENpdGU+PEF1dGhvcj5DaHU8L0F1dGhvcj48WWVhcj4yMDA0PC9ZZWFyPjxSZWNO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</w:fldData>
          </w:fldChar>
        </w:r>
        <w:r w:rsidR="00B4591A">
          <w:instrText xml:space="preserve"> ADDIN EN.CITE.DATA </w:instrText>
        </w:r>
        <w:r w:rsidR="00B4591A">
          <w:fldChar w:fldCharType="end"/>
        </w:r>
        <w:r w:rsidR="00B4591A" w:rsidRPr="006C5666">
          <w:fldChar w:fldCharType="separate"/>
        </w:r>
        <w:r w:rsidR="00B4591A" w:rsidRPr="0031390B">
          <w:rPr>
            <w:noProof/>
            <w:vertAlign w:val="superscript"/>
          </w:rPr>
          <w:t>12</w:t>
        </w:r>
        <w:r w:rsidR="00B4591A" w:rsidRPr="006C5666">
          <w:fldChar w:fldCharType="end"/>
        </w:r>
      </w:hyperlink>
      <w:r w:rsidRPr="0053169F">
        <w:t xml:space="preserve"> </w:t>
      </w:r>
    </w:p>
    <w:p w14:paraId="16ABD649" w14:textId="77777777" w:rsidR="00265B14" w:rsidRPr="0053169F" w:rsidRDefault="00265B14" w:rsidP="00F123A0"/>
    <w:p w14:paraId="1DBB44E2" w14:textId="40594B56" w:rsidR="003328DE" w:rsidRPr="00186B1B" w:rsidRDefault="00265B14" w:rsidP="00265B14">
      <w:pPr>
        <w:pStyle w:val="Default"/>
        <w:contextualSpacing/>
        <w:jc w:val="both"/>
        <w:rPr>
          <w:rFonts w:eastAsia="Times New Roman"/>
        </w:rPr>
      </w:pPr>
      <w:r w:rsidRPr="009B4E83">
        <w:t xml:space="preserve">The most common </w:t>
      </w:r>
      <w:r>
        <w:t xml:space="preserve">short-term </w:t>
      </w:r>
      <w:r w:rsidRPr="009B4E83">
        <w:t xml:space="preserve">side effects in adults </w:t>
      </w:r>
      <w:r>
        <w:t>are diarrhoea, nausea, and vomiting. I</w:t>
      </w:r>
      <w:r w:rsidRPr="009B4E83">
        <w:t>t must not be used by patients with severe liver disease</w:t>
      </w:r>
      <w:r>
        <w:t xml:space="preserve">. </w:t>
      </w:r>
      <w:r w:rsidRPr="009B4E83">
        <w:t>It should not be co-administered with medicinal products that are highly dependent on CYP3A for clearance and for which elevated plasma concentrations are associated with serious and/or life</w:t>
      </w:r>
      <w:r>
        <w:t>-</w:t>
      </w:r>
      <w:r w:rsidRPr="009B4E83">
        <w:t>threatening events (see Summary of Product Characteristics).</w:t>
      </w:r>
      <w:r w:rsidR="00A73E0A">
        <w:t xml:space="preserve"> Storage should be as per conditions in the Summary of Product Characteristics.</w:t>
      </w:r>
    </w:p>
    <w:p w14:paraId="47E190F3" w14:textId="77777777" w:rsidR="00265B14" w:rsidRPr="009B4E83" w:rsidRDefault="00265B14" w:rsidP="00265B14">
      <w:pPr>
        <w:pStyle w:val="Default"/>
        <w:contextualSpacing/>
        <w:jc w:val="both"/>
        <w:rPr>
          <w:b/>
        </w:rPr>
      </w:pPr>
    </w:p>
    <w:p w14:paraId="76AE31AB" w14:textId="632144D3" w:rsidR="00265B14" w:rsidRPr="008F286A" w:rsidRDefault="002221DE" w:rsidP="00F123A0">
      <w:r>
        <w:rPr>
          <w:b/>
        </w:rPr>
        <w:t>Dexamethasone</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 xml:space="preserve">infections, including COVID-19, SARS and MERS. Common to severe cases of these infections is the presence of hypercytokinemia (a cytokine ‘storm’) and development of acute lung injury or </w:t>
      </w:r>
      <w:r w:rsidR="000E47E2">
        <w:t>acute</w:t>
      </w:r>
      <w:r w:rsidR="00265B14">
        <w:t xml:space="preserve"> respiratory distress syndrome (ARDS).</w:t>
      </w:r>
      <w:hyperlink w:anchor="_ENREF_17" w:tooltip="Lau, 2013 #3785" w:history="1">
        <w:r w:rsidR="00B4591A">
          <w:fldChar w:fldCharType="begin">
            <w:fldData xml:space="preserve">PEVuZE5vdGU+PENpdGU+PEF1dGhvcj5MYXU8L0F1dGhvcj48WWVhcj4yMDEzPC9ZZWFyPjxSZWNO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</w:fldData>
          </w:fldChar>
        </w:r>
        <w:r w:rsidR="00B4591A">
          <w:instrText xml:space="preserve"> ADDIN EN.CITE </w:instrText>
        </w:r>
        <w:r w:rsidR="00B4591A">
          <w:fldChar w:fldCharType="begin">
            <w:fldData xml:space="preserve">PEVuZE5vdGU+PENpdGU+PEF1dGhvcj5MYXU8L0F1dGhvcj48WWVhcj4yMDEzPC9ZZWFyPjxSZWNO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</w:fldData>
          </w:fldChar>
        </w:r>
        <w:r w:rsidR="00B4591A">
          <w:instrText xml:space="preserve"> ADDIN EN.CITE.DATA </w:instrText>
        </w:r>
        <w:r w:rsidR="00B4591A">
          <w:fldChar w:fldCharType="end"/>
        </w:r>
        <w:r w:rsidR="00B4591A">
          <w:fldChar w:fldCharType="separate"/>
        </w:r>
        <w:r w:rsidR="00B4591A" w:rsidRPr="0031390B">
          <w:rPr>
            <w:noProof/>
            <w:vertAlign w:val="superscript"/>
          </w:rPr>
          <w:t>17-20</w:t>
        </w:r>
        <w:r w:rsidR="00B4591A">
          <w:fldChar w:fldCharType="end"/>
        </w:r>
      </w:hyperlink>
      <w:r w:rsidR="003559E1">
        <w:t xml:space="preserve"> </w:t>
      </w:r>
      <w:r w:rsidR="00265B14">
        <w:t>Pathologically, diffuse alveolar damage is found in patients who die from these infections.</w:t>
      </w:r>
      <w:hyperlink w:anchor="_ENREF_21" w:tooltip="Xu, 2020 #3798" w:history="1">
        <w:r w:rsidR="00B4591A">
          <w:fldChar w:fldCharType="begin">
            <w:fldData xml:space="preserve">PEVuZE5vdGU+PENpdGU+PEF1dGhvcj5YdTwvQXV0aG9yPjxZZWFyPjIwMjA8L1llYXI+PFJlY051
bT4zNzk4PC9SZWNOdW0+PERpc3BsYXlUZXh0PjxzdHlsZSBmYWNlPSJzdXBlcnNjcmlwdCI+MjE8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B4591A">
          <w:instrText xml:space="preserve"> ADDIN EN.CITE </w:instrText>
        </w:r>
        <w:r w:rsidR="00B4591A">
          <w:fldChar w:fldCharType="begin">
            <w:fldData xml:space="preserve">PEVuZE5vdGU+PENpdGU+PEF1dGhvcj5YdTwvQXV0aG9yPjxZZWFyPjIwMjA8L1llYXI+PFJlY051
bT4zNzk4PC9SZWNOdW0+PERpc3BsYXlUZXh0PjxzdHlsZSBmYWNlPSJzdXBlcnNjcmlwdCI+MjE8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B4591A">
          <w:instrText xml:space="preserve"> ADDIN EN.CITE.DATA </w:instrText>
        </w:r>
        <w:r w:rsidR="00B4591A">
          <w:fldChar w:fldCharType="end"/>
        </w:r>
        <w:r w:rsidR="00B4591A">
          <w:fldChar w:fldCharType="separate"/>
        </w:r>
        <w:r w:rsidR="00B4591A" w:rsidRPr="0031390B">
          <w:rPr>
            <w:noProof/>
            <w:vertAlign w:val="superscript"/>
          </w:rPr>
          <w:t>21</w:t>
        </w:r>
        <w:r w:rsidR="00B4591A">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22" w:tooltip="Rochwerg, 2018 #3712" w:history="1">
        <w:r w:rsidR="00B4591A">
          <w:rPr>
            <w:szCs w:val="20"/>
          </w:rPr>
          <w:fldChar w:fldCharType="begin">
            <w:fldData xml:space="preserve">PEVuZE5vdGU+PENpdGU+PEF1dGhvcj5Sb2Nod2VyZzwvQXV0aG9yPjxZZWFyPjIwMTg8L1llYXI+
PFJlY051bT4zNzEyPC9SZWNOdW0+PERpc3BsYXlUZXh0PjxzdHlsZSBmYWNlPSJzdXBlcnNjcmlw
dCI+MjItMjQ8L3N0eWxlPjwvRGlzcGxheVRleHQ+PHJlY29yZD48cmVjLW51bWJlcj4zNzEyPC9y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B4591A">
          <w:rPr>
            <w:szCs w:val="20"/>
          </w:rPr>
          <w:instrText xml:space="preserve"> ADDIN EN.CITE </w:instrText>
        </w:r>
        <w:r w:rsidR="00B4591A">
          <w:rPr>
            <w:szCs w:val="20"/>
          </w:rPr>
          <w:fldChar w:fldCharType="begin">
            <w:fldData xml:space="preserve">PEVuZE5vdGU+PENpdGU+PEF1dGhvcj5Sb2Nod2VyZzwvQXV0aG9yPjxZZWFyPjIwMTg8L1llYXI+
PFJlY051bT4zNzEyPC9SZWNOdW0+PERpc3BsYXlUZXh0PjxzdHlsZSBmYWNlPSJzdXBlcnNjcmlw
dCI+MjItMjQ8L3N0eWxlPjwvRGlzcGxheVRleHQ+PHJlY29yZD48cmVjLW51bWJlcj4zNzEyPC9y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B4591A">
          <w:rPr>
            <w:szCs w:val="20"/>
          </w:rPr>
          <w:instrText xml:space="preserve"> ADDIN EN.CITE.DATA </w:instrText>
        </w:r>
        <w:r w:rsidR="00B4591A">
          <w:rPr>
            <w:szCs w:val="20"/>
          </w:rPr>
        </w:r>
        <w:r w:rsidR="00B4591A">
          <w:rPr>
            <w:szCs w:val="20"/>
          </w:rPr>
          <w:fldChar w:fldCharType="end"/>
        </w:r>
        <w:r w:rsidR="00B4591A">
          <w:rPr>
            <w:szCs w:val="20"/>
          </w:rPr>
        </w:r>
        <w:r w:rsidR="00B4591A">
          <w:rPr>
            <w:szCs w:val="20"/>
          </w:rPr>
          <w:fldChar w:fldCharType="separate"/>
        </w:r>
        <w:r w:rsidR="00B4591A" w:rsidRPr="0031390B">
          <w:rPr>
            <w:noProof/>
            <w:szCs w:val="20"/>
            <w:vertAlign w:val="superscript"/>
          </w:rPr>
          <w:t>22-24</w:t>
        </w:r>
        <w:r w:rsidR="00B4591A">
          <w:rPr>
            <w:szCs w:val="20"/>
          </w:rPr>
          <w:fldChar w:fldCharType="end"/>
        </w:r>
      </w:hyperlink>
    </w:p>
    <w:p w14:paraId="13B46C81" w14:textId="77777777" w:rsidR="00265B14" w:rsidRDefault="00265B14" w:rsidP="00F123A0"/>
    <w:p w14:paraId="0BB33C40" w14:textId="62899214" w:rsidR="00265B14" w:rsidRPr="003638E3" w:rsidRDefault="00265B14" w:rsidP="00F123A0">
      <w:r>
        <w:t>In trials of low-to-moderate doses of corticosteroids, the main adverse effect has been hyperglycaemia.</w:t>
      </w:r>
      <w:r>
        <w:fldChar w:fldCharType="begin">
          <w:fldData xml:space="preserve">PEVuZE5vdGU+PENpdGU+PEF1dGhvcj5NZWlqdmlzPC9BdXRob3I+PFllYXI+MjAxMTwvWWVhcj48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IERyIE5lZ3JpbiwgTGFzIFBhbG1hcyBkZSBHcmFuIENhbmFyaWEsIFNwYWluOyBLZWVuYW4gUmVz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IERyIE5lZ3JpbiwgTGFzIFBhbG1hcyBkZSBHcmFuIENhbmFyaWEsIFNwYWluLiYjeEQ7Qmlvc3Rh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</w:fldData>
        </w:fldChar>
      </w:r>
      <w:r w:rsidR="0031390B">
        <w:instrText xml:space="preserve"> ADDIN EN.CITE </w:instrText>
      </w:r>
      <w:r w:rsidR="0031390B">
        <w:fldChar w:fldCharType="begin">
          <w:fldData xml:space="preserve">PEVuZE5vdGU+PENpdGU+PEF1dGhvcj5NZWlqdmlzPC9BdXRob3I+PFllYXI+MjAxMTwvWWVhcj48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IERyIE5lZ3JpbiwgTGFzIFBhbG1hcyBkZSBHcmFuIENhbmFyaWEsIFNwYWluOyBLZWVuYW4gUmVz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IERyIE5lZ3JpbiwgTGFzIFBhbG1hcyBkZSBHcmFuIENhbmFyaWEsIFNwYWluLiYjeEQ7Qmlvc3Rh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</w:fldData>
        </w:fldChar>
      </w:r>
      <w:r w:rsidR="0031390B">
        <w:instrText xml:space="preserve"> ADDIN EN.CITE.DATA </w:instrText>
      </w:r>
      <w:r w:rsidR="0031390B">
        <w:fldChar w:fldCharType="end"/>
      </w:r>
      <w:r>
        <w:fldChar w:fldCharType="separate"/>
      </w:r>
      <w:hyperlink w:anchor="_ENREF_23" w:tooltip="Villar, 2020 #3790" w:history="1">
        <w:r w:rsidR="00B4591A" w:rsidRPr="0031390B">
          <w:rPr>
            <w:noProof/>
            <w:vertAlign w:val="superscript"/>
          </w:rPr>
          <w:t>23</w:t>
        </w:r>
      </w:hyperlink>
      <w:r w:rsidR="0031390B" w:rsidRPr="0031390B">
        <w:rPr>
          <w:noProof/>
          <w:vertAlign w:val="superscript"/>
        </w:rPr>
        <w:t>,</w:t>
      </w:r>
      <w:hyperlink w:anchor="_ENREF_25" w:tooltip="Meijvis, 2011 #990" w:history="1">
        <w:r w:rsidR="00B4591A" w:rsidRPr="0031390B">
          <w:rPr>
            <w:noProof/>
            <w:vertAlign w:val="superscript"/>
          </w:rPr>
          <w:t>25</w:t>
        </w:r>
      </w:hyperlink>
      <w:r>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r w:rsidRPr="00C042E7">
        <w:t>hypernatraemia</w:t>
      </w:r>
      <w:r w:rsidRPr="003638E3">
        <w:t xml:space="preserve"> (RR 1.61, 95% CI 1.26 to 2.06) was noted.</w:t>
      </w:r>
      <w:hyperlink w:anchor="_ENREF_26" w:tooltip="Annane, 2009 #1056" w:history="1">
        <w:r w:rsidR="00B4591A">
          <w:fldChar w:fldCharType="begin">
            <w:fldData xml:space="preserve">PEVuZE5vdGU+PENpdGU+PEF1dGhvcj5Bbm5hbmU8L0F1dGhvcj48WWVhcj4yMDA5PC9ZZWFyPjxS
ZWNOdW0+MTA1NjwvUmVjTnVtPjxEaXNwbGF5VGV4dD48c3R5bGUgZmFjZT0ic3VwZXJzY3JpcHQi
PjI2PC9zdHlsZT48L0Rpc3BsYXlUZXh0PjxyZWNvcmQ+PHJlYy1udW1iZXI+MTA1NjwvcmVjLW51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B4591A">
          <w:instrText xml:space="preserve"> ADDIN EN.CITE </w:instrText>
        </w:r>
        <w:r w:rsidR="00B4591A">
          <w:fldChar w:fldCharType="begin">
            <w:fldData xml:space="preserve">PEVuZE5vdGU+PENpdGU+PEF1dGhvcj5Bbm5hbmU8L0F1dGhvcj48WWVhcj4yMDA5PC9ZZWFyPjxS
ZWNOdW0+MTA1NjwvUmVjTnVtPjxEaXNwbGF5VGV4dD48c3R5bGUgZmFjZT0ic3VwZXJzY3JpcHQi
PjI2PC9zdHlsZT48L0Rpc3BsYXlUZXh0PjxyZWNvcmQ+PHJlYy1udW1iZXI+MTA1NjwvcmVjLW51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B4591A">
          <w:instrText xml:space="preserve"> ADDIN EN.CITE.DATA </w:instrText>
        </w:r>
        <w:r w:rsidR="00B4591A">
          <w:fldChar w:fldCharType="end"/>
        </w:r>
        <w:r w:rsidR="00B4591A">
          <w:fldChar w:fldCharType="separate"/>
        </w:r>
        <w:r w:rsidR="00B4591A" w:rsidRPr="0031390B">
          <w:rPr>
            <w:noProof/>
            <w:vertAlign w:val="superscript"/>
          </w:rPr>
          <w:t>26</w:t>
        </w:r>
        <w:r w:rsidR="00B4591A">
          <w:fldChar w:fldCharType="end"/>
        </w:r>
      </w:hyperlink>
      <w:r>
        <w:t xml:space="preserve"> Dexamethasone has a) minimal mineralocorticoid activity and does not affect sodium and water balance, thus avoiding potential problems with fluid retention which are not uncommon in severe viral pneumonitis/ARDS, and b) a comparatively long biological half-life of 36 to 54 hours enabling once a day dosing.</w:t>
      </w:r>
      <w:r w:rsidR="00A73E0A">
        <w:t xml:space="preserve"> </w:t>
      </w:r>
      <w:r w:rsidR="00336A40" w:rsidRPr="008A3080">
        <w:rPr>
          <w:color w:val="000000" w:themeColor="text1"/>
        </w:rPr>
        <w:t>In pregnancy, prednisolone 40 mg administered by mouth (or intravenous hydrocortisone 80 mg twice daily) should be</w:t>
      </w:r>
      <w:r w:rsidR="00336A40">
        <w:rPr>
          <w:color w:val="000000" w:themeColor="text1"/>
        </w:rPr>
        <w:t xml:space="preserve"> used instead of dexamethasone. </w:t>
      </w:r>
      <w:r w:rsidR="00A73E0A">
        <w:t>Storage should be as per conditions in the Summary of Product Characteristics.</w:t>
      </w:r>
    </w:p>
    <w:p w14:paraId="761B1D3E" w14:textId="4EA3D3DB" w:rsidR="00265B14" w:rsidRDefault="00265B14" w:rsidP="00F123A0"/>
    <w:p w14:paraId="0FBE7DDA" w14:textId="502BBB85" w:rsidR="00FB160F" w:rsidDel="00B4591A" w:rsidRDefault="00F47C60" w:rsidP="00F123A0">
      <w:pPr>
        <w:rPr>
          <w:del w:id="583" w:author="Richard Haynes" w:date="2020-06-09T21:17:00Z"/>
        </w:rPr>
      </w:pPr>
      <w:del w:id="584" w:author="Richard Haynes" w:date="2020-06-09T21:17:00Z">
        <w:r w:rsidRPr="008B2E54" w:rsidDel="00B4591A">
          <w:rPr>
            <w:b/>
          </w:rPr>
          <w:delText xml:space="preserve">Hydroxycholoroquine: </w:delText>
        </w:r>
        <w:r w:rsidR="000B39F6" w:rsidRPr="008B2E54" w:rsidDel="00B4591A">
          <w:delText>Chloroquine</w:delText>
        </w:r>
        <w:r w:rsidR="00324D47" w:rsidRPr="008B2E54" w:rsidDel="00B4591A">
          <w:delText xml:space="preserve"> (CQ)</w:delText>
        </w:r>
        <w:r w:rsidR="000B39F6" w:rsidRPr="008B2E54" w:rsidDel="00B4591A">
          <w:delText>, an antimalarial drug discovered in 1934 and introduced generally in 1947, is the drug to which humans have been most exposed</w:delText>
        </w:r>
        <w:r w:rsidR="00FB160F" w:rsidRPr="008B2E54" w:rsidDel="00B4591A">
          <w:delText xml:space="preserve">, with </w:delText>
        </w:r>
        <w:r w:rsidR="000B39F6" w:rsidRPr="008B2E54" w:rsidDel="00B4591A">
          <w:delText xml:space="preserve">an annual global consumption of hundreds of metric tonnes for over 50 years. </w:delText>
        </w:r>
        <w:r w:rsidR="00FB160F" w:rsidRPr="008B2E54" w:rsidDel="00B4591A">
          <w:delText>It</w:delText>
        </w:r>
        <w:r w:rsidR="000B39F6" w:rsidRPr="008B2E54" w:rsidDel="00B4591A">
          <w:delText xml:space="preserve"> is inexpensive</w:delText>
        </w:r>
        <w:r w:rsidR="00FB160F" w:rsidRPr="008B2E54" w:rsidDel="00B4591A">
          <w:delText xml:space="preserve">, </w:delText>
        </w:r>
        <w:r w:rsidR="000B39F6" w:rsidRPr="008B2E54" w:rsidDel="00B4591A">
          <w:delText>simple to administer</w:delText>
        </w:r>
        <w:r w:rsidR="00FB160F" w:rsidRPr="008B2E54" w:rsidDel="00B4591A">
          <w:delText>, and</w:delText>
        </w:r>
        <w:r w:rsidR="007C7881" w:rsidRPr="008B2E54" w:rsidDel="00B4591A">
          <w:delText>, at the appropriate doses,</w:delText>
        </w:r>
        <w:r w:rsidR="00FB160F" w:rsidRPr="008B2E54" w:rsidDel="00B4591A">
          <w:delText xml:space="preserve"> has an excellent safety profile</w:delText>
        </w:r>
        <w:r w:rsidR="000B39F6" w:rsidRPr="008B2E54" w:rsidDel="00B4591A">
          <w:delText xml:space="preserve"> in all age groups</w:delText>
        </w:r>
        <w:r w:rsidR="00FB160F" w:rsidRPr="008B2E54" w:rsidDel="00B4591A">
          <w:delText xml:space="preserve"> and has been the prophylactic drug of choice in pregnancy </w:delText>
        </w:r>
        <w:r w:rsidR="0009515F" w:rsidDel="00B4591A">
          <w:fldChar w:fldCharType="begin"/>
        </w:r>
        <w:r w:rsidR="0009515F" w:rsidDel="00B4591A">
          <w:delInstrText xml:space="preserve"> HYPERLINK \l "_ENREF_27" \o "Villegas, 2007 #2400" </w:delInstrText>
        </w:r>
        <w:r w:rsidR="0009515F" w:rsidDel="00B4591A">
          <w:fldChar w:fldCharType="end"/>
        </w:r>
        <w:r w:rsidR="007C7881" w:rsidRPr="008B2E54" w:rsidDel="00B4591A">
          <w:delText>.</w:delText>
        </w:r>
        <w:r w:rsidR="00FB160F" w:rsidRPr="008B2E54" w:rsidDel="00B4591A">
          <w:delText xml:space="preserve"> </w:delText>
        </w:r>
        <w:r w:rsidR="000B39F6" w:rsidRPr="008B2E54" w:rsidDel="00B4591A">
          <w:delText xml:space="preserve">In addition to its antimalarial use both chloroquine and the closely related hydroxychloroquine </w:delText>
        </w:r>
        <w:r w:rsidR="00324D47" w:rsidRPr="008B2E54" w:rsidDel="00B4591A">
          <w:delText xml:space="preserve">(HCQ) </w:delText>
        </w:r>
        <w:r w:rsidR="000B39F6" w:rsidRPr="008B2E54" w:rsidDel="00B4591A">
          <w:delText xml:space="preserve">are used in continuous daily dosing for rheumatoid arthritis, systemic and discoid lupus erythematosus and psoriatic arthritis. </w:delText>
        </w:r>
        <w:r w:rsidR="007C7881" w:rsidRPr="008B2E54" w:rsidDel="00B4591A">
          <w:delText xml:space="preserve">HCQ </w:delText>
        </w:r>
        <w:r w:rsidR="008B2E54" w:rsidDel="00B4591A">
          <w:delText>is reported to have better safety profile than CQ, better gastrointestinal tolerability</w:delText>
        </w:r>
        <w:r w:rsidR="00EB461B" w:rsidDel="00B4591A">
          <w:delText>,</w:delText>
        </w:r>
        <w:r w:rsidR="008B2E54" w:rsidDel="00B4591A">
          <w:delText xml:space="preserve"> and less retinal toxicity </w:delText>
        </w:r>
        <w:r w:rsidR="0009515F" w:rsidDel="00B4591A">
          <w:fldChar w:fldCharType="begin"/>
        </w:r>
        <w:r w:rsidR="0009515F" w:rsidDel="00B4591A">
          <w:delInstrText xml:space="preserve"> HYPERLINK \l "_ENREF_28" \o "McChesney, 1983 #69" </w:delInstrText>
        </w:r>
        <w:r w:rsidR="0009515F" w:rsidDel="00B4591A">
          <w:fldChar w:fldCharType="end"/>
        </w:r>
        <w:r w:rsidR="008B2E54" w:rsidDel="00B4591A">
          <w:delText>.</w:delText>
        </w:r>
      </w:del>
    </w:p>
    <w:p w14:paraId="208C2645" w14:textId="7BA796C3" w:rsidR="00655943" w:rsidRPr="008B2E54" w:rsidDel="00B4591A" w:rsidRDefault="00655943" w:rsidP="00F123A0">
      <w:pPr>
        <w:rPr>
          <w:del w:id="585" w:author="Richard Haynes" w:date="2020-06-09T21:17:00Z"/>
        </w:rPr>
      </w:pPr>
    </w:p>
    <w:p w14:paraId="09A169CF" w14:textId="598D16E3" w:rsidR="00696B33" w:rsidDel="00B4591A" w:rsidRDefault="000B39F6" w:rsidP="00F123A0">
      <w:pPr>
        <w:rPr>
          <w:del w:id="586" w:author="Richard Haynes" w:date="2020-06-09T21:17:00Z"/>
        </w:rPr>
      </w:pPr>
      <w:del w:id="587" w:author="Richard Haynes" w:date="2020-06-09T21:17:00Z">
        <w:r w:rsidRPr="008B2E54" w:rsidDel="00B4591A">
          <w:delText>C</w:delText>
        </w:r>
        <w:r w:rsidR="00324D47" w:rsidRPr="008B2E54" w:rsidDel="00B4591A">
          <w:delText>Q</w:delText>
        </w:r>
        <w:r w:rsidRPr="008B2E54" w:rsidDel="00B4591A">
          <w:delText xml:space="preserve"> has significant antiviral activity against</w:delText>
        </w:r>
        <w:r w:rsidRPr="008B2E54" w:rsidDel="00B4591A">
          <w:rPr>
            <w:i/>
            <w:iCs/>
          </w:rPr>
          <w:delText xml:space="preserve"> </w:delText>
        </w:r>
        <w:r w:rsidRPr="008B2E54" w:rsidDel="00B4591A">
          <w:delText>SARS-CoV-2 in cell culture</w:delText>
        </w:r>
        <w:r w:rsidR="00324D47" w:rsidRPr="008B2E54" w:rsidDel="00B4591A">
          <w:delText xml:space="preserve"> (EC</w:delText>
        </w:r>
        <w:r w:rsidR="00324D47" w:rsidRPr="00565FCC" w:rsidDel="00B4591A">
          <w:rPr>
            <w:position w:val="-2"/>
            <w:vertAlign w:val="subscript"/>
          </w:rPr>
          <w:delText>50</w:delText>
        </w:r>
        <w:r w:rsidR="00324D47" w:rsidRPr="008B2E54" w:rsidDel="00B4591A">
          <w:rPr>
            <w:position w:val="-2"/>
          </w:rPr>
          <w:delText xml:space="preserve"> </w:delText>
        </w:r>
        <w:r w:rsidR="00324D47" w:rsidRPr="008B2E54" w:rsidDel="00B4591A">
          <w:delText>= 1.13 μM; CC</w:delText>
        </w:r>
        <w:r w:rsidR="00324D47" w:rsidRPr="00565FCC" w:rsidDel="00B4591A">
          <w:rPr>
            <w:position w:val="-2"/>
            <w:vertAlign w:val="subscript"/>
          </w:rPr>
          <w:delText>50</w:delText>
        </w:r>
        <w:r w:rsidR="00324D47" w:rsidRPr="008B2E54" w:rsidDel="00B4591A">
          <w:rPr>
            <w:position w:val="-2"/>
          </w:rPr>
          <w:delText xml:space="preserve"> </w:delText>
        </w:r>
        <w:r w:rsidR="00324D47" w:rsidRPr="008B2E54" w:rsidDel="00B4591A">
          <w:delText>&gt; 100 μM, SI &gt; 88.50)</w:delText>
        </w:r>
        <w:r w:rsidRPr="008B2E54" w:rsidDel="00B4591A">
          <w:delText>, as it does for the related SARS-CoV</w:delText>
        </w:r>
        <w:r w:rsidR="008B2E54" w:rsidDel="00B4591A">
          <w:delText>-1</w:delText>
        </w:r>
        <w:r w:rsidRPr="008B2E54" w:rsidDel="00B4591A">
          <w:delText xml:space="preserve"> </w:delText>
        </w:r>
        <w:r w:rsidR="0009515F" w:rsidDel="00B4591A">
          <w:fldChar w:fldCharType="begin"/>
        </w:r>
        <w:r w:rsidR="0009515F" w:rsidDel="00B4591A">
          <w:delInstrText xml:space="preserve"> HYPERLINK \l "_ENREF_29" \o "Wang, 2020 #1" </w:delInstrText>
        </w:r>
        <w:r w:rsidR="0009515F" w:rsidDel="00B4591A">
          <w:fldChar w:fldCharType="end"/>
        </w:r>
        <w:r w:rsidRPr="008B2E54" w:rsidDel="00B4591A">
          <w:delText>.</w:delText>
        </w:r>
        <w:r w:rsidR="007C7881" w:rsidRPr="008B2E54" w:rsidDel="00B4591A">
          <w:delText xml:space="preserve"> CQ </w:delText>
        </w:r>
        <w:r w:rsidR="007C7881" w:rsidRPr="007C7881" w:rsidDel="00B4591A">
          <w:delText>block</w:delText>
        </w:r>
        <w:r w:rsidR="007C7881" w:rsidRPr="008B2E54" w:rsidDel="00B4591A">
          <w:delText>s</w:delText>
        </w:r>
        <w:r w:rsidR="007C7881" w:rsidRPr="007C7881" w:rsidDel="00B4591A">
          <w:delText xml:space="preserve"> virus infection by increasing endosomal pH required for virus/ cell fusion, as well as interfering with the glycosylation of cellular receptors of SARS-CoV</w:delText>
        </w:r>
        <w:r w:rsidR="007C7881" w:rsidRPr="008B2E54" w:rsidDel="00B4591A">
          <w:delText>.</w:delText>
        </w:r>
        <w:r w:rsidR="0009515F" w:rsidDel="00B4591A">
          <w:fldChar w:fldCharType="begin"/>
        </w:r>
        <w:r w:rsidR="0009515F" w:rsidDel="00B4591A">
          <w:delInstrText xml:space="preserve"> HYPERLINK \l "_ENREF_31" \o "Vincent, 2005 #65" </w:delInstrText>
        </w:r>
        <w:r w:rsidR="0009515F" w:rsidDel="00B4591A">
          <w:fldChar w:fldCharType="end"/>
        </w:r>
        <w:r w:rsidRPr="008B2E54" w:rsidDel="00B4591A">
          <w:delText xml:space="preserve"> </w:delText>
        </w:r>
        <w:r w:rsidR="00324D47" w:rsidRPr="008B2E54" w:rsidDel="00B4591A">
          <w:delText>In SARS-CoV-2 infected Vero cells, HCQ</w:delText>
        </w:r>
        <w:r w:rsidR="00324D47" w:rsidRPr="00324D47" w:rsidDel="00B4591A">
          <w:delText xml:space="preserve"> (EC</w:delText>
        </w:r>
        <w:r w:rsidR="00324D47" w:rsidRPr="00565FCC" w:rsidDel="00B4591A">
          <w:rPr>
            <w:position w:val="-2"/>
            <w:vertAlign w:val="subscript"/>
          </w:rPr>
          <w:delText>50</w:delText>
        </w:r>
        <w:r w:rsidR="00324D47" w:rsidRPr="00324D47" w:rsidDel="00B4591A">
          <w:delText xml:space="preserve">=0.72 μM) </w:delText>
        </w:r>
        <w:r w:rsidR="00324D47" w:rsidRPr="008B2E54" w:rsidDel="00B4591A">
          <w:delText xml:space="preserve">has been reported </w:delText>
        </w:r>
        <w:r w:rsidR="00324D47" w:rsidRPr="00324D47" w:rsidDel="00B4591A">
          <w:delText xml:space="preserve">to be more potent than </w:delText>
        </w:r>
        <w:r w:rsidR="00324D47" w:rsidRPr="008B2E54" w:rsidDel="00B4591A">
          <w:delText>CQ</w:delText>
        </w:r>
        <w:r w:rsidR="00324D47" w:rsidRPr="00324D47" w:rsidDel="00B4591A">
          <w:delText xml:space="preserve"> (EC</w:delText>
        </w:r>
        <w:r w:rsidR="00324D47" w:rsidRPr="00565FCC" w:rsidDel="00B4591A">
          <w:rPr>
            <w:position w:val="-2"/>
            <w:vertAlign w:val="subscript"/>
          </w:rPr>
          <w:delText>50</w:delText>
        </w:r>
        <w:r w:rsidR="00324D47" w:rsidRPr="00324D47" w:rsidDel="00B4591A">
          <w:delText xml:space="preserve">=5.47 μM) </w:delText>
        </w:r>
        <w:r w:rsidR="0009515F" w:rsidDel="00B4591A">
          <w:fldChar w:fldCharType="begin"/>
        </w:r>
        <w:r w:rsidR="0009515F" w:rsidDel="00B4591A">
          <w:delInstrText xml:space="preserve"> HYPERLINK \l "_ENREF_33" \o "Yao, 2020 #64" </w:delInstrText>
        </w:r>
        <w:r w:rsidR="0009515F" w:rsidDel="00B4591A">
          <w:fldChar w:fldCharType="end"/>
        </w:r>
        <w:r w:rsidR="00324D47" w:rsidRPr="008B2E54" w:rsidDel="00B4591A">
          <w:rPr>
            <w:color w:val="1E1E1C"/>
          </w:rPr>
          <w:delText>, although Liu et al reported that CQ was more potent than HCQ.</w:delText>
        </w:r>
        <w:r w:rsidR="0009515F" w:rsidDel="00B4591A">
          <w:fldChar w:fldCharType="begin"/>
        </w:r>
        <w:r w:rsidR="0009515F" w:rsidDel="00B4591A">
          <w:delInstrText xml:space="preserve"> HYPERLINK \l "_ENREF_34" \o "Liu, 2020 #63" </w:delInstrText>
        </w:r>
        <w:r w:rsidR="0009515F" w:rsidDel="00B4591A">
          <w:fldChar w:fldCharType="end"/>
        </w:r>
        <w:r w:rsidR="00324D47" w:rsidRPr="008B2E54" w:rsidDel="00B4591A">
          <w:rPr>
            <w:color w:val="1E1E1C"/>
          </w:rPr>
          <w:delText xml:space="preserve"> </w:delText>
        </w:r>
        <w:r w:rsidRPr="008B2E54" w:rsidDel="00B4591A">
          <w:delText>These are relatively high levels by comparison with therapeutic exposures in the treatment of malaria but could be achieved with daily oral dosing. Chloroquine has complex pharmacokinetic properties</w:delText>
        </w:r>
        <w:r w:rsidR="008B2E54" w:rsidDel="00B4591A">
          <w:delText xml:space="preserve"> and although</w:delText>
        </w:r>
        <w:r w:rsidRPr="008B2E54" w:rsidDel="00B4591A">
          <w:delText xml:space="preserve"> </w:delText>
        </w:r>
        <w:r w:rsidR="008B2E54" w:rsidDel="00B4591A">
          <w:delText>t</w:delText>
        </w:r>
        <w:r w:rsidRPr="008B2E54" w:rsidDel="00B4591A">
          <w:delText xml:space="preserve">he relationship between plasma concentrations and concentrations in respiratory epithelium is not known precisely, in rats the concentration in lung is between 124 and 748-fold that in plasma </w:delText>
        </w:r>
        <w:r w:rsidR="0009515F" w:rsidDel="00B4591A">
          <w:fldChar w:fldCharType="begin"/>
        </w:r>
        <w:r w:rsidR="0009515F" w:rsidDel="00B4591A">
          <w:delInstrText xml:space="preserve"> HYPERLINK \l "_ENREF_35" \o "McChesney, 1967 #2393" </w:delInstrText>
        </w:r>
        <w:r w:rsidR="0009515F" w:rsidDel="00B4591A">
          <w:fldChar w:fldCharType="end"/>
        </w:r>
        <w:r w:rsidRPr="008B2E54" w:rsidDel="00B4591A">
          <w:delText xml:space="preserve">. If active, </w:delText>
        </w:r>
        <w:r w:rsidR="008B2E54" w:rsidDel="00B4591A">
          <w:delText>HCQ</w:delText>
        </w:r>
        <w:r w:rsidRPr="008B2E54" w:rsidDel="00B4591A">
          <w:delText xml:space="preserve"> concentrations in the human lung would be expected to exceed those required for the EC</w:delText>
        </w:r>
        <w:r w:rsidRPr="00565FCC" w:rsidDel="00B4591A">
          <w:rPr>
            <w:vertAlign w:val="subscript"/>
          </w:rPr>
          <w:delText>90</w:delText>
        </w:r>
        <w:r w:rsidRPr="008B2E54" w:rsidDel="00B4591A">
          <w:delText xml:space="preserve"> after an initial dose. There are preliminary reports emerging from China </w:delText>
        </w:r>
        <w:r w:rsidR="000F3E30" w:rsidRPr="008B2E54" w:rsidDel="00B4591A">
          <w:delText xml:space="preserve">and France </w:delText>
        </w:r>
        <w:r w:rsidRPr="008B2E54" w:rsidDel="00B4591A">
          <w:delText>of clinical benefit in the treatment of COVID-19 infections .</w:delText>
        </w:r>
        <w:r w:rsidR="00FB160F" w:rsidRPr="008B2E54" w:rsidDel="00B4591A">
          <w:delText xml:space="preserve"> </w:delText>
        </w:r>
      </w:del>
    </w:p>
    <w:p w14:paraId="2DA36556" w14:textId="45FD840F" w:rsidR="00655943" w:rsidDel="00B4591A" w:rsidRDefault="00655943" w:rsidP="00F123A0">
      <w:pPr>
        <w:rPr>
          <w:del w:id="588" w:author="Richard Haynes" w:date="2020-06-09T21:17:00Z"/>
        </w:rPr>
      </w:pPr>
    </w:p>
    <w:p w14:paraId="61DB5665" w14:textId="2FD51803" w:rsidR="00565FCC" w:rsidDel="00B4591A" w:rsidRDefault="00696B33" w:rsidP="00F123A0">
      <w:pPr>
        <w:rPr>
          <w:del w:id="589" w:author="Richard Haynes" w:date="2020-06-09T21:17:00Z"/>
        </w:rPr>
      </w:pPr>
      <w:del w:id="590" w:author="Richard Haynes" w:date="2020-06-09T21:17:00Z">
        <w:r w:rsidRPr="00696B33" w:rsidDel="00B4591A">
          <w:delText>The recommended adult dosing of chloroquine for treatment of non-falciparum malaria (BNF) is: Initially 620 mg, then 310 mg after 6</w:delText>
        </w:r>
        <w:r w:rsidR="001001E5" w:rsidDel="00B4591A">
          <w:delText>-</w:delText>
        </w:r>
        <w:r w:rsidRPr="00696B33" w:rsidDel="00B4591A">
          <w:delText>8 hours, then 310 mg daily for 2 days</w:delText>
        </w:r>
        <w:r w:rsidR="00565FCC" w:rsidDel="00B4591A">
          <w:delText xml:space="preserve">. This is equivalent to </w:delText>
        </w:r>
        <w:r w:rsidRPr="00696B33" w:rsidDel="00B4591A">
          <w:delText>930mg base in first 24 hours. This is a loading dose to ensure the necessary blood concentrations are achieved rapidly.</w:delText>
        </w:r>
      </w:del>
    </w:p>
    <w:p w14:paraId="70736A08" w14:textId="1D06E610" w:rsidR="00655943" w:rsidDel="00B4591A" w:rsidRDefault="00655943" w:rsidP="00F123A0">
      <w:pPr>
        <w:rPr>
          <w:del w:id="591" w:author="Richard Haynes" w:date="2020-06-09T21:17:00Z"/>
        </w:rPr>
      </w:pPr>
    </w:p>
    <w:p w14:paraId="56753445" w14:textId="2DCEBA9D" w:rsidR="001001E5" w:rsidDel="00B4591A" w:rsidRDefault="00696B33" w:rsidP="00F123A0">
      <w:pPr>
        <w:rPr>
          <w:del w:id="592" w:author="Richard Haynes" w:date="2020-06-09T21:17:00Z"/>
        </w:rPr>
      </w:pPr>
      <w:del w:id="593" w:author="Richard Haynes" w:date="2020-06-09T21:17:00Z">
        <w:r w:rsidRPr="00696B33" w:rsidDel="00B4591A">
          <w:delText>Hydroxychloroquine is very similar to chloroquine. It is used mainly to treat rheumatoid arthritis and other related conditions. The adult dose is usually 400-600mg</w:delText>
        </w:r>
        <w:r w:rsidR="001001E5" w:rsidDel="00B4591A">
          <w:delText xml:space="preserve"> per </w:delText>
        </w:r>
        <w:r w:rsidRPr="00696B33" w:rsidDel="00B4591A">
          <w:delText>day (equivalent to 310 to 465 mg base). Sometimes 800mg</w:delText>
        </w:r>
        <w:r w:rsidR="001001E5" w:rsidDel="00B4591A">
          <w:delText xml:space="preserve"> per </w:delText>
        </w:r>
        <w:r w:rsidRPr="00696B33" w:rsidDel="00B4591A">
          <w:delText>day is given.</w:delText>
        </w:r>
      </w:del>
    </w:p>
    <w:p w14:paraId="1ADDA62B" w14:textId="6ED9D965" w:rsidR="001001E5" w:rsidDel="00B4591A" w:rsidRDefault="001001E5" w:rsidP="00F123A0">
      <w:pPr>
        <w:rPr>
          <w:del w:id="594" w:author="Richard Haynes" w:date="2020-06-09T21:17:00Z"/>
        </w:rPr>
      </w:pPr>
    </w:p>
    <w:p w14:paraId="4EC26F8F" w14:textId="137934C7" w:rsidR="001001E5" w:rsidDel="00B4591A" w:rsidRDefault="00696B33" w:rsidP="00F123A0">
      <w:pPr>
        <w:rPr>
          <w:del w:id="595" w:author="Richard Haynes" w:date="2020-06-09T21:17:00Z"/>
        </w:rPr>
      </w:pPr>
      <w:del w:id="596" w:author="Richard Haynes" w:date="2020-06-09T21:17:00Z">
        <w:r w:rsidRPr="00696B33" w:rsidDel="00B4591A">
          <w:delText>The dose in RECOVERY is Hydroyxchloroquine (155mg base per 200 mg tablet)</w:delText>
        </w:r>
        <w:r w:rsidR="00565FCC" w:rsidDel="00B4591A">
          <w:delText>:</w:delText>
        </w:r>
      </w:del>
    </w:p>
    <w:p w14:paraId="436B6A89" w14:textId="2BEA81E6" w:rsidR="001001E5" w:rsidDel="00B4591A" w:rsidRDefault="001001E5" w:rsidP="00F123A0">
      <w:pPr>
        <w:rPr>
          <w:del w:id="597" w:author="Richard Haynes" w:date="2020-06-09T21:17:00Z"/>
        </w:rPr>
      </w:pPr>
    </w:p>
    <w:p w14:paraId="412DA742" w14:textId="2492B442" w:rsidR="00565FCC" w:rsidRPr="00167119" w:rsidDel="00B4591A" w:rsidRDefault="00696B33" w:rsidP="00F123A0">
      <w:pPr>
        <w:rPr>
          <w:del w:id="598" w:author="Richard Haynes" w:date="2020-06-09T21:17:00Z"/>
        </w:rPr>
      </w:pPr>
      <w:del w:id="599" w:author="Richard Haynes" w:date="2020-06-09T21:17:00Z">
        <w:r w:rsidRPr="00565FCC" w:rsidDel="00B4591A">
          <w:delText>Initial dose:</w:delText>
        </w:r>
        <w:r w:rsidR="00565FCC" w:rsidDel="00B4591A">
          <w:tab/>
        </w:r>
        <w:r w:rsidR="00351C46" w:rsidDel="00B4591A">
          <w:tab/>
        </w:r>
        <w:r w:rsidR="00351C46" w:rsidDel="00B4591A">
          <w:tab/>
        </w:r>
        <w:r w:rsidRPr="00167119" w:rsidDel="00B4591A">
          <w:delText>4 tablet</w:delText>
        </w:r>
        <w:r w:rsidR="00565FCC" w:rsidRPr="00167119" w:rsidDel="00B4591A">
          <w:delText>s</w:delText>
        </w:r>
      </w:del>
    </w:p>
    <w:p w14:paraId="1813CB67" w14:textId="6F4433FB" w:rsidR="00565FCC" w:rsidRPr="00167119" w:rsidDel="00B4591A" w:rsidRDefault="00565FCC" w:rsidP="00F123A0">
      <w:pPr>
        <w:rPr>
          <w:del w:id="600" w:author="Richard Haynes" w:date="2020-06-09T21:17:00Z"/>
        </w:rPr>
      </w:pPr>
      <w:del w:id="601" w:author="Richard Haynes" w:date="2020-06-09T21:17:00Z">
        <w:r w:rsidRPr="00167119" w:rsidDel="00B4591A">
          <w:delText>6</w:delText>
        </w:r>
        <w:r w:rsidR="00696B33" w:rsidRPr="00167119" w:rsidDel="00B4591A">
          <w:delText xml:space="preserve"> hours </w:delText>
        </w:r>
        <w:r w:rsidR="008A3080" w:rsidDel="00B4591A">
          <w:delText>after initial dose</w:delText>
        </w:r>
        <w:r w:rsidRPr="00167119" w:rsidDel="00B4591A">
          <w:delText>:</w:delText>
        </w:r>
        <w:r w:rsidRPr="00167119" w:rsidDel="00B4591A">
          <w:tab/>
        </w:r>
        <w:r w:rsidR="00696B33" w:rsidRPr="00167119" w:rsidDel="00B4591A">
          <w:delText>4 tablets</w:delText>
        </w:r>
      </w:del>
    </w:p>
    <w:p w14:paraId="5D326B55" w14:textId="7D382C77" w:rsidR="00565FCC" w:rsidRPr="00167119" w:rsidDel="00B4591A" w:rsidRDefault="00696B33" w:rsidP="00F123A0">
      <w:pPr>
        <w:rPr>
          <w:del w:id="602" w:author="Richard Haynes" w:date="2020-06-09T21:17:00Z"/>
        </w:rPr>
      </w:pPr>
      <w:del w:id="603" w:author="Richard Haynes" w:date="2020-06-09T21:17:00Z">
        <w:r w:rsidRPr="00167119" w:rsidDel="00B4591A">
          <w:delText>12 hours</w:delText>
        </w:r>
        <w:r w:rsidR="008A3080" w:rsidDel="00B4591A">
          <w:delText xml:space="preserve"> after initial dose</w:delText>
        </w:r>
        <w:r w:rsidR="00565FCC" w:rsidRPr="00167119" w:rsidDel="00B4591A">
          <w:delText>:</w:delText>
        </w:r>
        <w:r w:rsidR="00565FCC" w:rsidRPr="00167119" w:rsidDel="00B4591A">
          <w:tab/>
        </w:r>
        <w:r w:rsidRPr="00167119" w:rsidDel="00B4591A">
          <w:delText>2 tablets</w:delText>
        </w:r>
      </w:del>
    </w:p>
    <w:p w14:paraId="292B22C2" w14:textId="10B301ED" w:rsidR="00565FCC" w:rsidRPr="00167119" w:rsidDel="00B4591A" w:rsidRDefault="00696B33" w:rsidP="00F123A0">
      <w:pPr>
        <w:rPr>
          <w:del w:id="604" w:author="Richard Haynes" w:date="2020-06-09T21:17:00Z"/>
        </w:rPr>
      </w:pPr>
      <w:del w:id="605" w:author="Richard Haynes" w:date="2020-06-09T21:17:00Z">
        <w:r w:rsidRPr="00167119" w:rsidDel="00B4591A">
          <w:delText>24 hours</w:delText>
        </w:r>
        <w:r w:rsidR="008A3080" w:rsidDel="00B4591A">
          <w:delText xml:space="preserve"> after initial dose</w:delText>
        </w:r>
        <w:r w:rsidR="00565FCC" w:rsidRPr="00167119" w:rsidDel="00B4591A">
          <w:delText>:</w:delText>
        </w:r>
        <w:r w:rsidR="00565FCC" w:rsidRPr="00167119" w:rsidDel="00B4591A">
          <w:tab/>
        </w:r>
        <w:r w:rsidRPr="00167119" w:rsidDel="00B4591A">
          <w:delText>2 tablets</w:delText>
        </w:r>
      </w:del>
    </w:p>
    <w:p w14:paraId="70B55F04" w14:textId="07975494" w:rsidR="00565FCC" w:rsidRPr="00565FCC" w:rsidDel="00B4591A" w:rsidRDefault="00696B33" w:rsidP="00F123A0">
      <w:pPr>
        <w:rPr>
          <w:del w:id="606" w:author="Richard Haynes" w:date="2020-06-09T21:17:00Z"/>
        </w:rPr>
      </w:pPr>
      <w:del w:id="607" w:author="Richard Haynes" w:date="2020-06-09T21:17:00Z">
        <w:r w:rsidRPr="00167119" w:rsidDel="00B4591A">
          <w:delText>Thereafter</w:delText>
        </w:r>
        <w:r w:rsidR="00565FCC" w:rsidRPr="00167119" w:rsidDel="00B4591A">
          <w:delText>:</w:delText>
        </w:r>
        <w:r w:rsidR="00565FCC" w:rsidRPr="00167119" w:rsidDel="00B4591A">
          <w:tab/>
        </w:r>
        <w:r w:rsidR="008A3080" w:rsidDel="00B4591A">
          <w:tab/>
        </w:r>
        <w:r w:rsidR="008A3080" w:rsidDel="00B4591A">
          <w:tab/>
        </w:r>
        <w:r w:rsidRPr="00167119" w:rsidDel="00B4591A">
          <w:delText>2 tablets</w:delText>
        </w:r>
        <w:r w:rsidR="00565FCC" w:rsidRPr="00167119" w:rsidDel="00B4591A">
          <w:delText xml:space="preserve"> </w:delText>
        </w:r>
        <w:r w:rsidR="00565FCC" w:rsidRPr="00565FCC" w:rsidDel="00B4591A">
          <w:delText>every 12 hours f</w:delText>
        </w:r>
        <w:r w:rsidRPr="00565FCC" w:rsidDel="00B4591A">
          <w:delText>or a tot</w:delText>
        </w:r>
        <w:r w:rsidR="00565FCC" w:rsidRPr="00565FCC" w:rsidDel="00B4591A">
          <w:delText>al of 10 days</w:delText>
        </w:r>
      </w:del>
    </w:p>
    <w:p w14:paraId="59C4A808" w14:textId="3347E44C" w:rsidR="00565FCC" w:rsidDel="00B4591A" w:rsidRDefault="00696B33" w:rsidP="00F123A0">
      <w:pPr>
        <w:rPr>
          <w:del w:id="608" w:author="Richard Haynes" w:date="2020-06-09T21:17:00Z"/>
        </w:rPr>
      </w:pPr>
      <w:del w:id="609" w:author="Richard Haynes" w:date="2020-06-09T21:17:00Z">
        <w:r w:rsidRPr="00696B33" w:rsidDel="00B4591A">
          <w:rPr>
            <w:color w:val="5856D6"/>
          </w:rPr>
          <w:br/>
        </w:r>
        <w:r w:rsidRPr="00696B33" w:rsidDel="00B4591A">
          <w:delText>12x155mg = 1860mg base = in first 24 hours</w:delText>
        </w:r>
      </w:del>
    </w:p>
    <w:p w14:paraId="4E39A488" w14:textId="2DCF349A" w:rsidR="000B39F6" w:rsidRPr="004832D7" w:rsidDel="00B4591A" w:rsidRDefault="00696B33" w:rsidP="00F123A0">
      <w:pPr>
        <w:rPr>
          <w:del w:id="610" w:author="Richard Haynes" w:date="2020-06-09T21:17:00Z"/>
          <w:b/>
          <w:color w:val="000000" w:themeColor="text1"/>
        </w:rPr>
      </w:pPr>
      <w:del w:id="611" w:author="Richard Haynes" w:date="2020-06-09T21:17:00Z">
        <w:r w:rsidRPr="00696B33" w:rsidDel="00B4591A">
          <w:br/>
          <w:delText>So the loading dose in RECOVERY is twice the normal dose for treating malaria. However, this dose has been selected based on the available data of the IC</w:delText>
        </w:r>
        <w:r w:rsidRPr="00565FCC" w:rsidDel="00B4591A">
          <w:rPr>
            <w:vertAlign w:val="subscript"/>
          </w:rPr>
          <w:delText>50</w:delText>
        </w:r>
        <w:r w:rsidRPr="00696B33" w:rsidDel="00B4591A">
          <w:delText xml:space="preserve"> for SARS-CoV-2. The objective is to reach plasma concentrations that are inhibitory to the virus as soon as safely possible. The plasma concentrations that will result are at the higher end of </w:delText>
        </w:r>
        <w:r w:rsidRPr="00696B33" w:rsidDel="00B4591A">
          <w:lastRenderedPageBreak/>
          <w:delText xml:space="preserve">those encountered during steady state treatment of rheumatoid arthritis. Given the significant mortality in patients hospitalised with COVID-19, this dose is felt to be justified. This is the schedule that </w:delText>
        </w:r>
        <w:r w:rsidR="00CA610B" w:rsidDel="00B4591A">
          <w:delText xml:space="preserve">has been </w:delText>
        </w:r>
        <w:r w:rsidRPr="00696B33" w:rsidDel="00B4591A">
          <w:delText>adopted by the World Health Organisation.</w:delText>
        </w:r>
        <w:r w:rsidR="00351C46" w:rsidDel="00B4591A">
          <w:delText xml:space="preserve"> </w:delText>
        </w:r>
        <w:r w:rsidR="00F34C4C" w:rsidRPr="00696B33" w:rsidDel="00B4591A">
          <w:rPr>
            <w:color w:val="000000" w:themeColor="text1"/>
          </w:rPr>
          <w:delText xml:space="preserve">No dose adjustment is required for weight based on the doses defined in this </w:delText>
        </w:r>
        <w:r w:rsidR="00F34C4C" w:rsidRPr="004832D7" w:rsidDel="00B4591A">
          <w:rPr>
            <w:color w:val="000000" w:themeColor="text1"/>
          </w:rPr>
          <w:delText>protocol.</w:delText>
        </w:r>
      </w:del>
    </w:p>
    <w:p w14:paraId="5EE16512" w14:textId="0121D323" w:rsidR="001001E5" w:rsidDel="00B4591A" w:rsidRDefault="001001E5" w:rsidP="001001E5">
      <w:pPr>
        <w:rPr>
          <w:del w:id="612" w:author="Richard Haynes" w:date="2020-06-09T21:17:00Z"/>
        </w:rPr>
      </w:pPr>
    </w:p>
    <w:p w14:paraId="07EF4ADE" w14:textId="5F74544A" w:rsidR="001001E5" w:rsidRDefault="001001E5" w:rsidP="001001E5">
      <w:r w:rsidRPr="00717229">
        <w:rPr>
          <w:b/>
        </w:rPr>
        <w:t>Azithromycin</w:t>
      </w:r>
      <w:r>
        <w:rPr>
          <w:b/>
        </w:rPr>
        <w:t xml:space="preserve">: </w:t>
      </w:r>
      <w:r w:rsidRPr="00950A95">
        <w:t>Azithromycin is a macrolide antibiotic</w:t>
      </w:r>
      <w:r>
        <w:t>. In addition to their antimicrobial properties, the macrolide antibiotics are known to have immunomodulatory activity. The mechanism of immunomodulation includes decreased production of pro-inflammatory cytokines and inhibition of neutrophil activation.</w:t>
      </w:r>
      <w:hyperlink w:anchor="_ENREF_27" w:tooltip="Kanoh, 2010 #76" w:history="1">
        <w:r w:rsidR="00B4591A">
          <w:fldChar w:fldCharType="begin">
            <w:fldData xml:space="preserve">PEVuZE5vdGU+PENpdGU+PEF1dGhvcj5LYW5vaDwvQXV0aG9yPjxZZWFyPjIwMTA8L1llYXI+PFJl
Y051bT43NjwvUmVjTnVtPjxEaXNwbGF5VGV4dD48c3R5bGUgZmFjZT0ic3VwZXJzY3JpcHQiPjI3
LTI5PC9zdHlsZT48L0Rpc3BsYXlUZXh0PjxyZWNvcmQ+PHJlYy1udW1iZXI+NzY8L3JlYy1udW1i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B4591A">
          <w:instrText xml:space="preserve"> ADDIN EN.CITE </w:instrText>
        </w:r>
        <w:r w:rsidR="00B4591A">
          <w:fldChar w:fldCharType="begin">
            <w:fldData xml:space="preserve">PEVuZE5vdGU+PENpdGU+PEF1dGhvcj5LYW5vaDwvQXV0aG9yPjxZZWFyPjIwMTA8L1llYXI+PFJl
Y051bT43NjwvUmVjTnVtPjxEaXNwbGF5VGV4dD48c3R5bGUgZmFjZT0ic3VwZXJzY3JpcHQiPjI3
LTI5PC9zdHlsZT48L0Rpc3BsYXlUZXh0PjxyZWNvcmQ+PHJlYy1udW1iZXI+NzY8L3JlYy1udW1i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B4591A">
          <w:instrText xml:space="preserve"> ADDIN EN.CITE.DATA </w:instrText>
        </w:r>
        <w:r w:rsidR="00B4591A">
          <w:fldChar w:fldCharType="end"/>
        </w:r>
        <w:r w:rsidR="00B4591A">
          <w:fldChar w:fldCharType="separate"/>
        </w:r>
        <w:r w:rsidR="00B4591A" w:rsidRPr="00B4591A">
          <w:rPr>
            <w:noProof/>
            <w:vertAlign w:val="superscript"/>
          </w:rPr>
          <w:t>27-29</w:t>
        </w:r>
        <w:r w:rsidR="00B4591A">
          <w:fldChar w:fldCharType="end"/>
        </w:r>
      </w:hyperlink>
      <w:r>
        <w:t xml:space="preserve"> Macrolides are widely used both in infectious pneumonia due to their antimicrobial activity and in chronic inflammatory lung disease due to the immunomodulatory effects.</w:t>
      </w:r>
      <w:hyperlink w:anchor="_ENREF_30" w:tooltip="Spagnolo, 2013 #79" w:history="1">
        <w:r w:rsidR="00B4591A">
          <w:fldChar w:fldCharType="begin">
            <w:fldData xml:space="preserve">PEVuZE5vdGU+PENpdGU+PEF1dGhvcj5TcGFnbm9sbzwvQXV0aG9yPjxZZWFyPjIwMTM8L1llYXI+
PFJlY051bT43OTwvUmVjTnVtPjxEaXNwbGF5VGV4dD48c3R5bGUgZmFjZT0ic3VwZXJzY3JpcHQi
PjMwPC9zdHlsZT48L0Rpc3BsYXlUZXh0PjxyZWNvcmQ+PHJlYy1udW1iZXI+Nzk8L3JlYy1udW1i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B4591A">
          <w:instrText xml:space="preserve"> ADDIN EN.CITE </w:instrText>
        </w:r>
        <w:r w:rsidR="00B4591A">
          <w:fldChar w:fldCharType="begin">
            <w:fldData xml:space="preserve">PEVuZE5vdGU+PENpdGU+PEF1dGhvcj5TcGFnbm9sbzwvQXV0aG9yPjxZZWFyPjIwMTM8L1llYXI+
PFJlY051bT43OTwvUmVjTnVtPjxEaXNwbGF5VGV4dD48c3R5bGUgZmFjZT0ic3VwZXJzY3JpcHQi
PjMwPC9zdHlsZT48L0Rpc3BsYXlUZXh0PjxyZWNvcmQ+PHJlYy1udW1iZXI+Nzk8L3JlYy1udW1i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B4591A">
          <w:instrText xml:space="preserve"> ADDIN EN.CITE.DATA </w:instrText>
        </w:r>
        <w:r w:rsidR="00B4591A">
          <w:fldChar w:fldCharType="end"/>
        </w:r>
        <w:r w:rsidR="00B4591A">
          <w:fldChar w:fldCharType="separate"/>
        </w:r>
        <w:r w:rsidR="00B4591A" w:rsidRPr="00B4591A">
          <w:rPr>
            <w:noProof/>
            <w:vertAlign w:val="superscript"/>
          </w:rPr>
          <w:t>30</w:t>
        </w:r>
        <w:r w:rsidR="00B4591A">
          <w:fldChar w:fldCharType="end"/>
        </w:r>
      </w:hyperlink>
      <w:r>
        <w:t xml:space="preserve"> </w:t>
      </w:r>
      <w:r w:rsidRPr="000B6E5F">
        <w:t>Azithromycin is preferred over other macrolides b</w:t>
      </w:r>
      <w:r>
        <w:t>e</w:t>
      </w:r>
      <w:r w:rsidRPr="000B6E5F">
        <w:t>caus</w:t>
      </w:r>
      <w:r>
        <w:t>e data suggest it has stronger immunomodulatory effects than other macrolides.</w:t>
      </w:r>
      <w:hyperlink w:anchor="_ENREF_29" w:tooltip="Zimmermann, 2018 #81" w:history="1">
        <w:r w:rsidR="00B4591A">
          <w:fldChar w:fldCharType="begin">
            <w:fldData xml:space="preserve">PEVuZE5vdGU+PENpdGU+PEF1dGhvcj5aaW1tZXJtYW5uPC9BdXRob3I+PFllYXI+MjAxODwvWWVh
cj48UmVjTnVtPjgxPC9SZWNOdW0+PERpc3BsYXlUZXh0PjxzdHlsZSBmYWNlPSJzdXBlcnNjcmlw
dCI+Mjk8L3N0eWxlPjwvRGlzcGxheVRleHQ+PHJlY29yZD48cmVjLW51bWJlcj44MTwvcmVjLW51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B4591A">
          <w:instrText xml:space="preserve"> ADDIN EN.CITE </w:instrText>
        </w:r>
        <w:r w:rsidR="00B4591A">
          <w:fldChar w:fldCharType="begin">
            <w:fldData xml:space="preserve">PEVuZE5vdGU+PENpdGU+PEF1dGhvcj5aaW1tZXJtYW5uPC9BdXRob3I+PFllYXI+MjAxODwvWWVh
cj48UmVjTnVtPjgxPC9SZWNOdW0+PERpc3BsYXlUZXh0PjxzdHlsZSBmYWNlPSJzdXBlcnNjcmlw
dCI+Mjk8L3N0eWxlPjwvRGlzcGxheVRleHQ+PHJlY29yZD48cmVjLW51bWJlcj44MTwvcmVjLW51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B4591A">
          <w:instrText xml:space="preserve"> ADDIN EN.CITE.DATA </w:instrText>
        </w:r>
        <w:r w:rsidR="00B4591A">
          <w:fldChar w:fldCharType="end"/>
        </w:r>
        <w:r w:rsidR="00B4591A">
          <w:fldChar w:fldCharType="separate"/>
        </w:r>
        <w:r w:rsidR="00B4591A" w:rsidRPr="00B4591A">
          <w:rPr>
            <w:noProof/>
            <w:vertAlign w:val="superscript"/>
          </w:rPr>
          <w:t>29</w:t>
        </w:r>
        <w:r w:rsidR="00B4591A">
          <w:fldChar w:fldCharType="end"/>
        </w:r>
      </w:hyperlink>
    </w:p>
    <w:p w14:paraId="0217ECA3" w14:textId="77777777" w:rsidR="001001E5" w:rsidRDefault="001001E5" w:rsidP="001001E5"/>
    <w:p w14:paraId="6ADDCF5A" w14:textId="40B14F2F" w:rsidR="001001E5" w:rsidRPr="000B6E5F" w:rsidRDefault="001001E5" w:rsidP="001001E5">
      <w:r>
        <w:t>The use of macrolides in influenza-associated pneumonia has been associated with a faster reduction in inflammatory cytokines and, in combination with naproxen, decreased mortality.</w:t>
      </w:r>
      <w:hyperlink w:anchor="_ENREF_31" w:tooltip="Hui, 2018 #82" w:history="1">
        <w:r w:rsidR="00B4591A">
          <w:fldChar w:fldCharType="begin">
            <w:fldData xml:space="preserve">PEVuZE5vdGU+PENpdGU+PEF1dGhvcj5IdWk8L0F1dGhvcj48WWVhcj4yMDE4PC9ZZWFyPjxSZWNO
dW0+ODI8L1JlY051bT48RGlzcGxheVRleHQ+PHN0eWxlIGZhY2U9InN1cGVyc2NyaXB0Ij4zMS0z
Mzwvc3R5bGU+PC9EaXNwbGF5VGV4dD48cmVjb3JkPjxyZWMtbnVtYmVyPjgyPC9yZWMtbnVtYmVy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B4591A">
          <w:instrText xml:space="preserve"> ADDIN EN.CITE </w:instrText>
        </w:r>
        <w:r w:rsidR="00B4591A">
          <w:fldChar w:fldCharType="begin">
            <w:fldData xml:space="preserve">PEVuZE5vdGU+PENpdGU+PEF1dGhvcj5IdWk8L0F1dGhvcj48WWVhcj4yMDE4PC9ZZWFyPjxSZWNO
dW0+ODI8L1JlY051bT48RGlzcGxheVRleHQ+PHN0eWxlIGZhY2U9InN1cGVyc2NyaXB0Ij4zMS0z
Mzwvc3R5bGU+PC9EaXNwbGF5VGV4dD48cmVjb3JkPjxyZWMtbnVtYmVyPjgyPC9yZWMtbnVtYmVy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B4591A">
          <w:instrText xml:space="preserve"> ADDIN EN.CITE.DATA </w:instrText>
        </w:r>
        <w:r w:rsidR="00B4591A">
          <w:fldChar w:fldCharType="end"/>
        </w:r>
        <w:r w:rsidR="00B4591A">
          <w:fldChar w:fldCharType="separate"/>
        </w:r>
        <w:r w:rsidR="00B4591A" w:rsidRPr="00B4591A">
          <w:rPr>
            <w:noProof/>
            <w:vertAlign w:val="superscript"/>
          </w:rPr>
          <w:t>31-33</w:t>
        </w:r>
        <w:r w:rsidR="00B4591A">
          <w:fldChar w:fldCharType="end"/>
        </w:r>
      </w:hyperlink>
      <w:r>
        <w:t xml:space="preserve"> Observational studies in MERS-CoV have not demonstrated a mortality benefit of macrolide use.</w:t>
      </w:r>
      <w:hyperlink w:anchor="_ENREF_34" w:tooltip="Arabi, 2019 #85" w:history="1">
        <w:r w:rsidR="00B4591A">
          <w:fldChar w:fldCharType="begin">
            <w:fldData xml:space="preserve">PEVuZE5vdGU+PENpdGU+PEF1dGhvcj5BcmFiaTwvQXV0aG9yPjxZZWFyPjIwMTk8L1llYXI+PFJl
Y051bT44NTwvUmVjTnVtPjxEaXNwbGF5VGV4dD48c3R5bGUgZmFjZT0ic3VwZXJzY3JpcHQiPjM0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B4591A">
          <w:instrText xml:space="preserve"> ADDIN EN.CITE </w:instrText>
        </w:r>
        <w:r w:rsidR="00B4591A">
          <w:fldChar w:fldCharType="begin">
            <w:fldData xml:space="preserve">PEVuZE5vdGU+PENpdGU+PEF1dGhvcj5BcmFiaTwvQXV0aG9yPjxZZWFyPjIwMTk8L1llYXI+PFJl
Y051bT44NTwvUmVjTnVtPjxEaXNwbGF5VGV4dD48c3R5bGUgZmFjZT0ic3VwZXJzY3JpcHQiPjM0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B4591A">
          <w:instrText xml:space="preserve"> ADDIN EN.CITE.DATA </w:instrText>
        </w:r>
        <w:r w:rsidR="00B4591A">
          <w:fldChar w:fldCharType="end"/>
        </w:r>
        <w:r w:rsidR="00B4591A">
          <w:fldChar w:fldCharType="separate"/>
        </w:r>
        <w:r w:rsidR="00B4591A" w:rsidRPr="00B4591A">
          <w:rPr>
            <w:noProof/>
            <w:vertAlign w:val="superscript"/>
          </w:rPr>
          <w:t>34</w:t>
        </w:r>
        <w:r w:rsidR="00B4591A">
          <w:fldChar w:fldCharType="end"/>
        </w:r>
      </w:hyperlink>
      <w:r>
        <w:t xml:space="preserve"> Macrolides have not been evaluated in severe betacoronavirus infections in randomised controlled trials.</w:t>
      </w:r>
      <w:r w:rsidRPr="00B900C8">
        <w:t xml:space="preserve"> </w:t>
      </w:r>
      <w:r>
        <w:t>The safety of macrolides is well established.</w:t>
      </w:r>
    </w:p>
    <w:p w14:paraId="115BAAB8" w14:textId="77777777" w:rsidR="008F69C6" w:rsidRPr="00CE1CFC" w:rsidRDefault="008F69C6" w:rsidP="008F69C6"/>
    <w:p w14:paraId="04B10CD2" w14:textId="684EBBCA" w:rsidR="008F69C6" w:rsidRDefault="00CA2F0D" w:rsidP="008F69C6">
      <w:pPr>
        <w:rPr>
          <w:b/>
        </w:rPr>
      </w:pPr>
      <w:r w:rsidRPr="00CA2F0D">
        <w:rPr>
          <w:b/>
        </w:rPr>
        <w:t>T</w:t>
      </w:r>
      <w:r w:rsidR="008F69C6" w:rsidRPr="00CA2F0D">
        <w:rPr>
          <w:b/>
        </w:rPr>
        <w:t>ocilizumab</w:t>
      </w:r>
      <w:r w:rsidR="008F69C6" w:rsidRPr="00321882">
        <w:t xml:space="preserve"> </w:t>
      </w:r>
      <w:r>
        <w:t>is a monoclonal antibody</w:t>
      </w:r>
      <w:r w:rsidR="008F69C6">
        <w:t xml:space="preserve"> that bind</w:t>
      </w:r>
      <w:r>
        <w:t>s</w:t>
      </w:r>
      <w:r w:rsidR="008F69C6">
        <w:t xml:space="preserve"> to the receptor for IL-6</w:t>
      </w:r>
      <w:r>
        <w:t>, blocking</w:t>
      </w:r>
      <w:r w:rsidR="008F69C6">
        <w:t xml:space="preserve"> IL-6 signalling and reduce</w:t>
      </w:r>
      <w:r w:rsidR="009726DB">
        <w:t>s</w:t>
      </w:r>
      <w:r w:rsidR="008F69C6">
        <w:t xml:space="preserve"> inflammation. </w:t>
      </w:r>
      <w:r>
        <w:t>Tocilizumab is</w:t>
      </w:r>
      <w:r w:rsidR="008F69C6" w:rsidRPr="00321882">
        <w:t xml:space="preserve"> licensed for use in patients with rheumatoid arthritis</w:t>
      </w:r>
      <w:r>
        <w:t xml:space="preserve"> and </w:t>
      </w:r>
      <w:r w:rsidR="008F69C6" w:rsidRPr="00321882">
        <w:t xml:space="preserve">for use in </w:t>
      </w:r>
      <w:r w:rsidR="008F69C6">
        <w:t xml:space="preserve">people aged </w:t>
      </w:r>
      <w:r w:rsidR="00CA5601">
        <w:t xml:space="preserve">at least </w:t>
      </w:r>
      <w:r w:rsidR="008F69C6">
        <w:t>2 years with</w:t>
      </w:r>
      <w:r w:rsidRPr="00CA2F0D">
        <w:t xml:space="preserve"> </w:t>
      </w:r>
      <w:r>
        <w:t>chimeric antigen receptor (CAR) T cell-induced severe or life-threatening cytokine release syndrome.</w:t>
      </w:r>
    </w:p>
    <w:p w14:paraId="17457BB4" w14:textId="77777777" w:rsidR="008F69C6" w:rsidRDefault="008F69C6" w:rsidP="008F69C6"/>
    <w:p w14:paraId="5FA770B2" w14:textId="2E6EC004" w:rsidR="008F69C6" w:rsidRDefault="008F69C6" w:rsidP="008F69C6">
      <w:r>
        <w:t>Severe COVID-19 is associated with a hyper-inflammatory state with elevated ESR, C-reactive protein, D-dimers, lactate dehydrogenase, ferritin, and increased levels of pro-inflammatory cytokines including as IL-1 and IL-6.</w:t>
      </w:r>
      <w:r w:rsidR="00472D4D">
        <w:fldChar w:fldCharType="begin">
          <w:fldData xml:space="preserve">PEVuZE5vdGU+PENpdGU+PEF1dGhvcj5aaGFuZzwvQXV0aG9yPjxZZWFyPjIwMjA8L1llYXI+PFJl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IEVsZWN0cm9uaWMgYWRkcmVzczogeHN3eV9wdW1jQDE2My5jb20uJiN4RDtEZXBhcnRtZW50IG9m
IFJoZXVtYXRvbG9neSBhbmQgQ2xpbmljYWwgSW1tdW5vbG9neSwgQ2hpbmVzZSBBY2FkZW15IG9m
IE1lZGljYWwgU2NpZW5jZXMgKENBTVMpLCBQZWtpbmcgVW5pb24gTWVkaWNhbCBDb2xsZWdlIEhv
c3BpdGFsLCBUaGUgTWluaXN0cnkgb2YgRWR1Y2F0aW9uIEtleSBMYWJvcmF0b3J5LCBOYXRpb25h
bCBDbGluaWNhbCBSZXNlYXJjaCBDZW50ZXIgZm9yIERlcm1hdG9sb2dpYyBhbmQgSW1tdW5vbG9n
aWMgRGlzZWFzZXMsIEJlaWppbmcgMTAwNzMwLCBDaGluYS4gRWxlY3Ryb25pYyBhZGRyZXNzOiB4
aWFvZmVuZy56ZW5nQGNzdGFyLm9yZy5jbi4mI3hEO0RlcGFydG1lbnQgb2YgQ2FyZGlvbG9neSwg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V3VoYW4gQ2l0eSwgSHViZWkgUHJvdmluY2UgMjAwMDY1LCBDaGluYS4gRWxlY3Ryb25pYyBhZGRy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</w:fldData>
        </w:fldChar>
      </w:r>
      <w:r w:rsidR="00B4591A">
        <w:instrText xml:space="preserve"> ADDIN EN.CITE </w:instrText>
      </w:r>
      <w:r w:rsidR="00B4591A">
        <w:fldChar w:fldCharType="begin">
          <w:fldData xml:space="preserve">PEVuZE5vdGU+PENpdGU+PEF1dGhvcj5aaGFuZzwvQXV0aG9yPjxZZWFyPjIwMjA8L1llYXI+PFJl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IEVsZWN0cm9uaWMgYWRkcmVzczogeHN3eV9wdW1jQDE2My5jb20uJiN4RDtEZXBhcnRtZW50IG9m
IFJoZXVtYXRvbG9neSBhbmQgQ2xpbmljYWwgSW1tdW5vbG9neSwgQ2hpbmVzZSBBY2FkZW15IG9m
IE1lZGljYWwgU2NpZW5jZXMgKENBTVMpLCBQZWtpbmcgVW5pb24gTWVkaWNhbCBDb2xsZWdlIEhv
c3BpdGFsLCBUaGUgTWluaXN0cnkgb2YgRWR1Y2F0aW9uIEtleSBMYWJvcmF0b3J5LCBOYXRpb25h
bCBDbGluaWNhbCBSZXNlYXJjaCBDZW50ZXIgZm9yIERlcm1hdG9sb2dpYyBhbmQgSW1tdW5vbG9n
aWMgRGlzZWFzZXMsIEJlaWppbmcgMTAwNzMwLCBDaGluYS4gRWxlY3Ryb25pYyBhZGRyZXNzOiB4
aWFvZmVuZy56ZW5nQGNzdGFyLm9yZy5jbi4mI3hEO0RlcGFydG1lbnQgb2YgQ2FyZGlvbG9neSwg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V3VoYW4gQ2l0eSwgSHViZWkgUHJvdmluY2UgMjAwMDY1LCBDaGluYS4gRWxlY3Ryb25pYyBhZGRy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</w:fldData>
        </w:fldChar>
      </w:r>
      <w:r w:rsidR="00B4591A">
        <w:instrText xml:space="preserve"> ADDIN EN.CITE.DATA </w:instrText>
      </w:r>
      <w:r w:rsidR="00B4591A">
        <w:fldChar w:fldCharType="end"/>
      </w:r>
      <w:r w:rsidR="00472D4D">
        <w:fldChar w:fldCharType="separate"/>
      </w:r>
      <w:hyperlink w:anchor="_ENREF_4" w:tooltip="Wang, 2020 #9" w:history="1">
        <w:r w:rsidR="00B4591A" w:rsidRPr="00B4591A">
          <w:rPr>
            <w:noProof/>
            <w:vertAlign w:val="superscript"/>
          </w:rPr>
          <w:t>4</w:t>
        </w:r>
      </w:hyperlink>
      <w:r w:rsidR="00B4591A" w:rsidRPr="00B4591A">
        <w:rPr>
          <w:noProof/>
          <w:vertAlign w:val="superscript"/>
        </w:rPr>
        <w:t>,</w:t>
      </w:r>
      <w:hyperlink w:anchor="_ENREF_35" w:tooltip="Zhang, 2020 #87" w:history="1">
        <w:r w:rsidR="00B4591A" w:rsidRPr="00B4591A">
          <w:rPr>
            <w:noProof/>
            <w:vertAlign w:val="superscript"/>
          </w:rPr>
          <w:t>35</w:t>
        </w:r>
      </w:hyperlink>
      <w:r w:rsidR="00B4591A" w:rsidRPr="00B4591A">
        <w:rPr>
          <w:noProof/>
          <w:vertAlign w:val="superscript"/>
        </w:rPr>
        <w:t>,</w:t>
      </w:r>
      <w:hyperlink w:anchor="_ENREF_36" w:tooltip="Zhou, 2020 #86" w:history="1">
        <w:r w:rsidR="00B4591A" w:rsidRPr="00B4591A">
          <w:rPr>
            <w:noProof/>
            <w:vertAlign w:val="superscript"/>
          </w:rPr>
          <w:t>36</w:t>
        </w:r>
      </w:hyperlink>
      <w:r w:rsidR="00472D4D">
        <w:fldChar w:fldCharType="end"/>
      </w:r>
      <w:r>
        <w:t xml:space="preserve"> </w:t>
      </w:r>
      <w:hyperlink w:anchor="_ENREF_3_46" w:tooltip="Zhou, 2020 #86" w:history="1"/>
      <w:r>
        <w:t>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Y051bT44NzwvUmVjTnVtPjxEaXNwbGF5VGV4dD48c3R5bGUgZmFjZT0ic3VwZXJzY3JpcHQiPjM1
LDM3PC9zdHlsZT48L0Rpc3BsYXlUZXh0PjxyZWNvcmQ+PHJlYy1udW1iZXI+ODc8L3JlYy1udW1i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PEF1dGhvcj5aaGFuZzwvQXV0aG9yPjxZZWFyPjIwMjA8L1llYXI+PFJlY051bT45MzwvUmVjTnVt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</w:fldData>
        </w:fldChar>
      </w:r>
      <w:r w:rsidR="00B4591A">
        <w:instrText xml:space="preserve"> ADDIN EN.CITE </w:instrText>
      </w:r>
      <w:r w:rsidR="00B4591A">
        <w:fldChar w:fldCharType="begin">
          <w:fldData xml:space="preserve">PEVuZE5vdGU+PENpdGU+PEF1dGhvcj5aaGFuZzwvQXV0aG9yPjxZZWFyPjIwMjA8L1llYXI+PFJl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ZiBSaGV1bWF0b2xvZ3kgYW5kIENsaW5pY2FsIEltbXVub2xvZ3ksIENoaW5lc2UgQWNhZGVteSBv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</w:fldData>
        </w:fldChar>
      </w:r>
      <w:r w:rsidR="00B4591A">
        <w:instrText xml:space="preserve"> ADDIN EN.CITE.DATA </w:instrText>
      </w:r>
      <w:r w:rsidR="00B4591A">
        <w:fldChar w:fldCharType="end"/>
      </w:r>
      <w:r w:rsidR="007F3FD0">
        <w:fldChar w:fldCharType="separate"/>
      </w:r>
      <w:hyperlink w:anchor="_ENREF_35" w:tooltip="Zhang, 2020 #87" w:history="1">
        <w:r w:rsidR="00B4591A" w:rsidRPr="00B4591A">
          <w:rPr>
            <w:noProof/>
            <w:vertAlign w:val="superscript"/>
          </w:rPr>
          <w:t>35</w:t>
        </w:r>
      </w:hyperlink>
      <w:r w:rsidR="00B4591A" w:rsidRPr="00B4591A">
        <w:rPr>
          <w:noProof/>
          <w:vertAlign w:val="superscript"/>
        </w:rPr>
        <w:t>,</w:t>
      </w:r>
      <w:hyperlink w:anchor="_ENREF_37" w:tooltip="Zhang, 2020 #93" w:history="1">
        <w:r w:rsidR="00B4591A" w:rsidRPr="00B4591A">
          <w:rPr>
            <w:noProof/>
            <w:vertAlign w:val="superscript"/>
          </w:rPr>
          <w:t>37</w:t>
        </w:r>
      </w:hyperlink>
      <w:r w:rsidR="007F3FD0">
        <w:fldChar w:fldCharType="end"/>
      </w:r>
      <w:r w:rsidR="00CA2F0D">
        <w:t xml:space="preserve"> IL</w:t>
      </w:r>
      <w:r>
        <w:t xml:space="preserve">-6 inhibitors have not been evaluated for the treatment of COVID-19 in randomised controlled trials. </w:t>
      </w:r>
    </w:p>
    <w:p w14:paraId="341DD085" w14:textId="70B00C52" w:rsidR="00CE1CFC" w:rsidRDefault="00CE1CFC" w:rsidP="00F123A0"/>
    <w:p w14:paraId="320C8DBD" w14:textId="6B9E7D4E" w:rsidR="00C67F70" w:rsidRDefault="001C595A" w:rsidP="00C67F70">
      <w:r w:rsidRPr="001C595A">
        <w:rPr>
          <w:b/>
          <w:bCs w:val="0"/>
        </w:rPr>
        <w:t xml:space="preserve">Convalescent plasma: </w:t>
      </w:r>
      <w:r w:rsidR="00C67F70">
        <w:t>Convalescent plasma treatment, containing high titres of polyclonal antibody, has been used to treat severe viral pneumonia</w:t>
      </w:r>
      <w:r w:rsidR="00256B28">
        <w:t>s</w:t>
      </w:r>
      <w:r w:rsidR="00C67F70">
        <w:t xml:space="preserve">. Many studies have been </w:t>
      </w:r>
      <w:r w:rsidR="00256B28">
        <w:t xml:space="preserve">small or </w:t>
      </w:r>
      <w:r w:rsidR="00C67F70">
        <w:t xml:space="preserve">poorly controlled but have </w:t>
      </w:r>
      <w:r w:rsidR="00256B28">
        <w:t>reported</w:t>
      </w:r>
      <w:r w:rsidR="00C67F70">
        <w:t xml:space="preserve"> </w:t>
      </w:r>
      <w:r w:rsidR="00256B28">
        <w:t xml:space="preserve">beneficial effects </w:t>
      </w:r>
      <w:r w:rsidR="00C67F70">
        <w:t xml:space="preserve">in </w:t>
      </w:r>
      <w:r w:rsidR="00256B28">
        <w:t>avian influenza</w:t>
      </w:r>
      <w:hyperlink w:anchor="_ENREF_38" w:tooltip="Zhou, 2007 #23" w:history="1">
        <w:r w:rsidR="00B4591A">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TnVtPjIzPC9SZWNOdW0+PERpc3BsYXlUZXh0PjxzdHlsZSBmYWNlPSJzdXBlcnNjcmlwdCI+Mzgt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</w:fldData>
          </w:fldChar>
        </w:r>
        <w:r w:rsidR="00B4591A">
          <w:rPr>
            <w:rFonts w:ascii="Times New Roman" w:eastAsia="Times New Roman" w:hAnsi="Times New Roman" w:cs="Times New Roman"/>
            <w:bCs w:val="0"/>
            <w:shd w:val="clear" w:color="auto" w:fill="FFFFFF"/>
          </w:rPr>
          <w:instrText xml:space="preserve"> ADDIN EN.CITE </w:instrText>
        </w:r>
        <w:r w:rsidR="00B4591A">
          <w:rPr>
            <w:rFonts w:ascii="Times New Roman" w:eastAsia="Times New Roman" w:hAnsi="Times New Roman" w:cs="Times New Roman"/>
            <w:bCs w:val="0"/>
            <w:shd w:val="clear" w:color="auto" w:fill="FFFFFF"/>
          </w:rPr>
          <w:fldChar w:fldCharType="begin">
            <w:fldData xml:space="preserve">PEVuZE5vdGU+PENpdGU+PEF1dGhvcj5aaG91PC9BdXRob3I+PFllYXI+MjAwNzwvWWVhcj48UmVj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</w:fldData>
          </w:fldChar>
        </w:r>
        <w:r w:rsidR="00B4591A">
          <w:rPr>
            <w:rFonts w:ascii="Times New Roman" w:eastAsia="Times New Roman" w:hAnsi="Times New Roman" w:cs="Times New Roman"/>
            <w:bCs w:val="0"/>
            <w:shd w:val="clear" w:color="auto" w:fill="FFFFFF"/>
          </w:rPr>
          <w:instrText xml:space="preserve"> ADDIN EN.CITE.DATA </w:instrText>
        </w:r>
        <w:r w:rsidR="00B4591A">
          <w:rPr>
            <w:rFonts w:ascii="Times New Roman" w:eastAsia="Times New Roman" w:hAnsi="Times New Roman" w:cs="Times New Roman"/>
            <w:bCs w:val="0"/>
            <w:shd w:val="clear" w:color="auto" w:fill="FFFFFF"/>
          </w:rPr>
        </w:r>
        <w:r w:rsidR="00B4591A">
          <w:rPr>
            <w:rFonts w:ascii="Times New Roman" w:eastAsia="Times New Roman" w:hAnsi="Times New Roman" w:cs="Times New Roman"/>
            <w:bCs w:val="0"/>
            <w:shd w:val="clear" w:color="auto" w:fill="FFFFFF"/>
          </w:rPr>
          <w:fldChar w:fldCharType="end"/>
        </w:r>
        <w:r w:rsidR="00B4591A">
          <w:rPr>
            <w:rFonts w:ascii="Times New Roman" w:eastAsia="Times New Roman" w:hAnsi="Times New Roman" w:cs="Times New Roman"/>
            <w:bCs w:val="0"/>
            <w:shd w:val="clear" w:color="auto" w:fill="FFFFFF"/>
          </w:rPr>
        </w:r>
        <w:r w:rsidR="00B4591A">
          <w:rPr>
            <w:rFonts w:ascii="Times New Roman" w:eastAsia="Times New Roman" w:hAnsi="Times New Roman" w:cs="Times New Roman"/>
            <w:bCs w:val="0"/>
            <w:shd w:val="clear" w:color="auto" w:fill="FFFFFF"/>
          </w:rPr>
          <w:fldChar w:fldCharType="separate"/>
        </w:r>
        <w:r w:rsidR="00B4591A" w:rsidRPr="00B4591A">
          <w:rPr>
            <w:rFonts w:ascii="Times New Roman" w:eastAsia="Times New Roman" w:hAnsi="Times New Roman" w:cs="Times New Roman"/>
            <w:bCs w:val="0"/>
            <w:noProof/>
            <w:shd w:val="clear" w:color="auto" w:fill="FFFFFF"/>
            <w:vertAlign w:val="superscript"/>
          </w:rPr>
          <w:t>38-40</w:t>
        </w:r>
        <w:r w:rsidR="00B4591A">
          <w:rPr>
            <w:rFonts w:ascii="Times New Roman" w:eastAsia="Times New Roman" w:hAnsi="Times New Roman" w:cs="Times New Roman"/>
            <w:bCs w:val="0"/>
            <w:shd w:val="clear" w:color="auto" w:fill="FFFFFF"/>
          </w:rPr>
          <w:fldChar w:fldCharType="end"/>
        </w:r>
      </w:hyperlink>
      <w:r w:rsidR="00256B28">
        <w:t>, i</w:t>
      </w:r>
      <w:r w:rsidR="00C67F70">
        <w:t>nfluenza A (H1N1) infections in 1915-1917</w:t>
      </w:r>
      <w:hyperlink w:anchor="_ENREF_41" w:tooltip="Luke, 2006 #16" w:history="1">
        <w:r w:rsidR="00B4591A">
          <w:fldChar w:fldCharType="begin"/>
        </w:r>
        <w:r w:rsidR="00B4591A">
          <w:instrText xml:space="preserve"> ADDIN EN.CITE &lt;EndNote&gt;&lt;Cite&gt;&lt;Author&gt;Luke&lt;/Author&gt;&lt;Year&gt;2006&lt;/Year&gt;&lt;RecNum&gt;16&lt;/RecNum&gt;&lt;DisplayText&gt;&lt;style face="superscript"&gt;41&lt;/style&gt;&lt;/DisplayText&gt;&lt;record&gt;&lt;rec-number&gt;16&lt;/rec-number&gt;&lt;foreign-keys&gt;&lt;key app="EN" db-id="pp229rxpq5fxpce0vrkxe2z1es9d5dfass5e" timestamp="1587652329"&gt;16&lt;/key&gt;&lt;/foreign-keys&gt;&lt;ref-type name="Journal Article"&gt;17&lt;/ref-type&gt;&lt;contributors&gt;&lt;authors&gt;&lt;author&gt;Luke, T. C.&lt;/author&gt;&lt;author&gt;Kilbane, E. M.&lt;/author&gt;&lt;author&gt;Jackson, J. L.&lt;/author&gt;&lt;author&gt;Hoffman, S. L.&lt;/author&gt;&lt;/authors&gt;&lt;/contributors&gt;&lt;auth-address&gt;Bureau of Medicine and Surgery, U.S. Navy, Washington, DC, USA.&lt;/auth-address&gt;&lt;titles&gt;&lt;title&gt;Meta-analysis: convalescent blood products for Spanish influenza pneumonia: a future H5N1 treatment?&lt;/title&gt;&lt;secondary-title&gt;Ann Intern Med&lt;/secondary-title&gt;&lt;/titles&gt;&lt;periodical&gt;&lt;full-title&gt;Ann Intern Med&lt;/full-title&gt;&lt;/periodical&gt;&lt;pages&gt;599-609&lt;/pages&gt;&lt;volume&gt;145&lt;/volume&gt;&lt;number&gt;8&lt;/number&gt;&lt;edition&gt;2006/08/31&lt;/edition&gt;&lt;keywords&gt;&lt;keyword&gt;Antibodies, Viral/*therapeutic use&lt;/keyword&gt;&lt;keyword&gt;History, 20th Century&lt;/keyword&gt;&lt;keyword&gt;Humans&lt;/keyword&gt;&lt;keyword&gt;*Immunization, Passive/adverse effects&lt;/keyword&gt;&lt;keyword&gt;*Influenza A Virus, H5N1 Subtype&lt;/keyword&gt;&lt;keyword&gt;Influenza, Human/history/mortality/*therapy&lt;/keyword&gt;&lt;keyword&gt;Orthomyxoviridae/*immunology&lt;/keyword&gt;&lt;keyword&gt;Plasma/immunology&lt;/keyword&gt;&lt;keyword&gt;Pneumonia, Viral/history/mortality/*therapy&lt;/keyword&gt;&lt;keyword&gt;Research Design&lt;/keyword&gt;&lt;/keywords&gt;&lt;dates&gt;&lt;year&gt;2006&lt;/year&gt;&lt;pub-dates&gt;&lt;date&gt;Oct 17&lt;/date&gt;&lt;/pub-dates&gt;&lt;/dates&gt;&lt;isbn&gt;1539-3704 (Electronic)&amp;#xD;0003-4819 (Linking)&lt;/isbn&gt;&lt;accession-num&gt;16940336&lt;/accession-num&gt;&lt;urls&gt;&lt;related-urls&gt;&lt;url&gt;https://www.ncbi.nlm.nih.gov/pubmed/16940336&lt;/url&gt;&lt;/related-urls&gt;&lt;/urls&gt;&lt;electronic-resource-num&gt;10.7326/0003-4819-145-8-200610170-00139&lt;/electronic-resource-num&gt;&lt;/record&gt;&lt;/Cite&gt;&lt;/EndNote&gt;</w:instrText>
        </w:r>
        <w:r w:rsidR="00B4591A">
          <w:fldChar w:fldCharType="separate"/>
        </w:r>
        <w:r w:rsidR="00B4591A" w:rsidRPr="00B4591A">
          <w:rPr>
            <w:noProof/>
            <w:vertAlign w:val="superscript"/>
          </w:rPr>
          <w:t>41</w:t>
        </w:r>
        <w:r w:rsidR="00B4591A">
          <w:fldChar w:fldCharType="end"/>
        </w:r>
      </w:hyperlink>
      <w:r w:rsidR="00C67F70">
        <w:t xml:space="preserve"> and 2009/2010</w:t>
      </w:r>
      <w:r w:rsidR="00256B28">
        <w:fldChar w:fldCharType="begin">
          <w:fldData xml:space="preserve">PEVuZE5vdGU+PENpdGU+PEF1dGhvcj5IdW5nPC9BdXRob3I+PFllYXI+MjAxMTwvWWVhcj48UmVj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</w:fldData>
        </w:fldChar>
      </w:r>
      <w:r w:rsidR="00B4591A">
        <w:instrText xml:space="preserve"> ADDIN EN.CITE </w:instrText>
      </w:r>
      <w:r w:rsidR="00B4591A">
        <w:fldChar w:fldCharType="begin">
          <w:fldData xml:space="preserve">PEVuZE5vdGU+PENpdGU+PEF1dGhvcj5IdW5nPC9BdXRob3I+PFllYXI+MjAxMTwvWWVhcj48UmVj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</w:fldData>
        </w:fldChar>
      </w:r>
      <w:r w:rsidR="00B4591A">
        <w:instrText xml:space="preserve"> ADDIN EN.CITE.DATA </w:instrText>
      </w:r>
      <w:r w:rsidR="00B4591A">
        <w:fldChar w:fldCharType="end"/>
      </w:r>
      <w:r w:rsidR="00256B28">
        <w:fldChar w:fldCharType="separate"/>
      </w:r>
      <w:hyperlink w:anchor="_ENREF_42" w:tooltip="Hung, 2011 #22" w:history="1">
        <w:r w:rsidR="00B4591A" w:rsidRPr="00B4591A">
          <w:rPr>
            <w:noProof/>
            <w:vertAlign w:val="superscript"/>
          </w:rPr>
          <w:t>42</w:t>
        </w:r>
      </w:hyperlink>
      <w:r w:rsidR="00B4591A" w:rsidRPr="00B4591A">
        <w:rPr>
          <w:noProof/>
          <w:vertAlign w:val="superscript"/>
        </w:rPr>
        <w:t>,</w:t>
      </w:r>
      <w:hyperlink w:anchor="_ENREF_43" w:tooltip="Hung, 2013 #21" w:history="1">
        <w:r w:rsidR="00B4591A" w:rsidRPr="00B4591A">
          <w:rPr>
            <w:noProof/>
            <w:vertAlign w:val="superscript"/>
          </w:rPr>
          <w:t>43</w:t>
        </w:r>
      </w:hyperlink>
      <w:r w:rsidR="00256B28">
        <w:fldChar w:fldCharType="end"/>
      </w:r>
      <w:r w:rsidR="00C67F70">
        <w:t xml:space="preserve">, </w:t>
      </w:r>
      <w:r w:rsidR="00B82DCA">
        <w:t xml:space="preserve">and </w:t>
      </w:r>
      <w:r w:rsidR="00256B28">
        <w:t>seasonal influenza B</w:t>
      </w:r>
      <w:hyperlink w:anchor="_ENREF_44" w:tooltip="Davey, 2019 #18" w:history="1">
        <w:r w:rsidR="00B4591A">
          <w:fldChar w:fldCharType="begin">
            <w:fldData xml:space="preserve">PEVuZE5vdGU+PENpdGU+PEF1dGhvcj5EYXZleTwvQXV0aG9yPjxZZWFyPjIwMTk8L1llYXI+PFJl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</w:fldData>
          </w:fldChar>
        </w:r>
        <w:r w:rsidR="00B4591A">
          <w:instrText xml:space="preserve"> ADDIN EN.CITE </w:instrText>
        </w:r>
        <w:r w:rsidR="00B4591A">
          <w:fldChar w:fldCharType="begin">
            <w:fldData xml:space="preserve">PEVuZE5vdGU+PENpdGU+PEF1dGhvcj5EYXZleTwvQXV0aG9yPjxZZWFyPjIwMTk8L1llYXI+PFJl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</w:fldData>
          </w:fldChar>
        </w:r>
        <w:r w:rsidR="00B4591A">
          <w:instrText xml:space="preserve"> ADDIN EN.CITE.DATA </w:instrText>
        </w:r>
        <w:r w:rsidR="00B4591A">
          <w:fldChar w:fldCharType="end"/>
        </w:r>
        <w:r w:rsidR="00B4591A">
          <w:fldChar w:fldCharType="separate"/>
        </w:r>
        <w:r w:rsidR="00B4591A" w:rsidRPr="00B4591A">
          <w:rPr>
            <w:noProof/>
            <w:vertAlign w:val="superscript"/>
          </w:rPr>
          <w:t>44</w:t>
        </w:r>
        <w:r w:rsidR="00B4591A">
          <w:fldChar w:fldCharType="end"/>
        </w:r>
      </w:hyperlink>
      <w:r w:rsidR="00256B28">
        <w:t>. M</w:t>
      </w:r>
      <w:r w:rsidR="00C67F70">
        <w:t xml:space="preserve">ore relevant to </w:t>
      </w:r>
      <w:r w:rsidR="00A166C0">
        <w:t>SARS-CoV-2</w:t>
      </w:r>
      <w:r w:rsidR="00C67F70">
        <w:t>,</w:t>
      </w:r>
      <w:r w:rsidR="00256B28">
        <w:t xml:space="preserve"> a</w:t>
      </w:r>
      <w:r w:rsidR="00C67F70">
        <w:t xml:space="preserve"> systematic review </w:t>
      </w:r>
      <w:r w:rsidR="00256B28">
        <w:t xml:space="preserve">of convalescent plasma treatment in SARS-CoV infections in 2003 </w:t>
      </w:r>
      <w:r w:rsidR="00C67F70">
        <w:t>identified eight observational studies that all reported improved mortality a</w:t>
      </w:r>
      <w:r w:rsidR="000F0723">
        <w:t xml:space="preserve">ssociated with the use of convalescent plasma </w:t>
      </w:r>
      <w:r w:rsidR="00C67F70">
        <w:t>– infected patients received various amounts of convalescent plasma.</w:t>
      </w:r>
      <w:hyperlink w:anchor="_ENREF_45" w:tooltip="Mair-Jenkins, 2015 #2" w:history="1">
        <w:r w:rsidR="00B4591A">
          <w:fldChar w:fldCharType="begin">
            <w:fldData xml:space="preserve">PEVuZE5vdGU+PENpdGU+PEF1dGhvcj5NYWlyLUplbmtpbnM8L0F1dGhvcj48WWVhcj4yMDE1PC9Z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</w:fldData>
          </w:fldChar>
        </w:r>
        <w:r w:rsidR="00B4591A">
          <w:instrText xml:space="preserve"> ADDIN EN.CITE </w:instrText>
        </w:r>
        <w:r w:rsidR="00B4591A">
          <w:fldChar w:fldCharType="begin">
            <w:fldData xml:space="preserve">PEVuZE5vdGU+PENpdGU+PEF1dGhvcj5NYWlyLUplbmtpbnM8L0F1dGhvcj48WWVhcj4yMDE1PC9Z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</w:fldData>
          </w:fldChar>
        </w:r>
        <w:r w:rsidR="00B4591A">
          <w:instrText xml:space="preserve"> ADDIN EN.CITE.DATA </w:instrText>
        </w:r>
        <w:r w:rsidR="00B4591A">
          <w:fldChar w:fldCharType="end"/>
        </w:r>
        <w:r w:rsidR="00B4591A">
          <w:fldChar w:fldCharType="separate"/>
        </w:r>
        <w:r w:rsidR="00B4591A" w:rsidRPr="00B4591A">
          <w:rPr>
            <w:noProof/>
            <w:vertAlign w:val="superscript"/>
          </w:rPr>
          <w:t>45</w:t>
        </w:r>
        <w:r w:rsidR="00B4591A">
          <w:fldChar w:fldCharType="end"/>
        </w:r>
      </w:hyperlink>
      <w:r w:rsidR="00C67F70">
        <w:t xml:space="preserve"> </w:t>
      </w:r>
      <w:r w:rsidR="00256B28">
        <w:t>Recent studies in seasonal influenza A and in MERS-CoV highlight the importance of high avidity and high titre antibodies respectively.</w:t>
      </w:r>
      <w:r w:rsidR="00256B28">
        <w:fldChar w:fldCharType="begin">
          <w:fldData xml:space="preserve">PEVuZE5vdGU+PENpdGU+PEF1dGhvcj5CZWlnZWw8L0F1dGhvcj48WWVhcj4yMDE5PC9ZZWFyPjxS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</w:fldData>
        </w:fldChar>
      </w:r>
      <w:r w:rsidR="00B4591A">
        <w:instrText xml:space="preserve"> ADDIN EN.CITE </w:instrText>
      </w:r>
      <w:r w:rsidR="00B4591A">
        <w:fldChar w:fldCharType="begin">
          <w:fldData xml:space="preserve">PEVuZE5vdGU+PENpdGU+PEF1dGhvcj5CZWlnZWw8L0F1dGhvcj48WWVhcj4yMDE5PC9ZZWFyPjxS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</w:fldData>
        </w:fldChar>
      </w:r>
      <w:r w:rsidR="00B4591A">
        <w:instrText xml:space="preserve"> ADDIN EN.CITE.DATA </w:instrText>
      </w:r>
      <w:r w:rsidR="00B4591A">
        <w:fldChar w:fldCharType="end"/>
      </w:r>
      <w:r w:rsidR="00256B28">
        <w:fldChar w:fldCharType="separate"/>
      </w:r>
      <w:hyperlink w:anchor="_ENREF_46" w:tooltip="Beigel, 2019 #17" w:history="1">
        <w:r w:rsidR="00B4591A" w:rsidRPr="00B4591A">
          <w:rPr>
            <w:noProof/>
            <w:vertAlign w:val="superscript"/>
          </w:rPr>
          <w:t>46</w:t>
        </w:r>
      </w:hyperlink>
      <w:r w:rsidR="00B4591A" w:rsidRPr="00B4591A">
        <w:rPr>
          <w:noProof/>
          <w:vertAlign w:val="superscript"/>
        </w:rPr>
        <w:t>,</w:t>
      </w:r>
      <w:hyperlink w:anchor="_ENREF_47" w:tooltip="Arabi, 2016 #13" w:history="1">
        <w:r w:rsidR="00B4591A" w:rsidRPr="00B4591A">
          <w:rPr>
            <w:noProof/>
            <w:vertAlign w:val="superscript"/>
          </w:rPr>
          <w:t>47</w:t>
        </w:r>
      </w:hyperlink>
      <w:r w:rsidR="00256B28">
        <w:fldChar w:fldCharType="end"/>
      </w:r>
      <w:r w:rsidR="00256B28">
        <w:t xml:space="preserve"> </w:t>
      </w:r>
    </w:p>
    <w:p w14:paraId="01D956D1" w14:textId="77777777" w:rsidR="00256B28" w:rsidRDefault="00256B28" w:rsidP="00F1047B">
      <w:pPr>
        <w:autoSpaceDE/>
        <w:autoSpaceDN/>
        <w:adjustRightInd/>
        <w:contextualSpacing w:val="0"/>
        <w:jc w:val="left"/>
        <w:rPr>
          <w:rFonts w:ascii="Times New Roman" w:eastAsia="Times New Roman" w:hAnsi="Times New Roman" w:cs="Times New Roman"/>
          <w:bCs w:val="0"/>
          <w:shd w:val="clear" w:color="auto" w:fill="FFFFFF"/>
        </w:rPr>
      </w:pPr>
    </w:p>
    <w:p w14:paraId="26A66C78" w14:textId="1A0F6FCE" w:rsidR="00C67F70" w:rsidRDefault="00C67F70" w:rsidP="00C67F70">
      <w:r>
        <w:t>Convalescent plasma therapy ha</w:t>
      </w:r>
      <w:r w:rsidR="00C97BE3">
        <w:t>d</w:t>
      </w:r>
      <w:r>
        <w:t xml:space="preserve"> been given to at least 245 COVID-19 patients by the end of February 2020, and, according to a Chinese health official, 91 cases had shown improvement in clinical indicators and symptoms. </w:t>
      </w:r>
      <w:r w:rsidR="00A166C0">
        <w:t>Five</w:t>
      </w:r>
      <w:r>
        <w:t xml:space="preserve"> small case series (26 patients in total) have been published that report the use of convalescent plasma in people with COVID-19 infection.</w:t>
      </w:r>
      <w:hyperlink w:anchor="_ENREF_48" w:tooltip="Ahn, 2020 #5" w:history="1">
        <w:r w:rsidR="00B4591A">
          <w:fldChar w:fldCharType="begin">
            <w:fldData xml:space="preserve">PEVuZE5vdGU+PENpdGU+PEF1dGhvcj5BaG48L0F1dGhvcj48WWVhcj4yMDIwPC9ZZWFyPjxSZWNO
dW0+NTwvUmVjTnVtPjxEaXNwbGF5VGV4dD48c3R5bGUgZmFjZT0ic3VwZXJzY3JpcHQiPjQ4LTUy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L0F1dGhvcj48WWVhcj4yMDIwPC9ZZWFyPjxSZWNOdW0+NjwvUmVjTnVtPjxyZWNvcmQ+PHJlYy1u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</w:fldData>
          </w:fldChar>
        </w:r>
        <w:r w:rsidR="00B4591A">
          <w:instrText xml:space="preserve"> ADDIN EN.CITE </w:instrText>
        </w:r>
        <w:r w:rsidR="00B4591A">
          <w:fldChar w:fldCharType="begin">
            <w:fldData xml:space="preserve">PEVuZE5vdGU+PENpdGU+PEF1dGhvcj5BaG48L0F1dGhvcj48WWVhcj4yMDIwPC9ZZWFyPjxSZWNO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</w:fldData>
          </w:fldChar>
        </w:r>
        <w:r w:rsidR="00B4591A">
          <w:instrText xml:space="preserve"> ADDIN EN.CITE.DATA </w:instrText>
        </w:r>
        <w:r w:rsidR="00B4591A">
          <w:fldChar w:fldCharType="end"/>
        </w:r>
        <w:r w:rsidR="00B4591A">
          <w:fldChar w:fldCharType="separate"/>
        </w:r>
        <w:r w:rsidR="00B4591A" w:rsidRPr="00B4591A">
          <w:rPr>
            <w:noProof/>
            <w:vertAlign w:val="superscript"/>
          </w:rPr>
          <w:t>48-52</w:t>
        </w:r>
        <w:r w:rsidR="00B4591A">
          <w:fldChar w:fldCharType="end"/>
        </w:r>
      </w:hyperlink>
      <w:r>
        <w:t xml:space="preserve"> These studies have reported clinical and radiological improvements after treatment with convalescent plasma. However, these small </w:t>
      </w:r>
      <w:r>
        <w:lastRenderedPageBreak/>
        <w:t xml:space="preserve">uncontrolled studies have significant flaws and the </w:t>
      </w:r>
      <w:r w:rsidR="0036293D">
        <w:t xml:space="preserve">reported </w:t>
      </w:r>
      <w:r>
        <w:t>effec</w:t>
      </w:r>
      <w:r w:rsidR="0036293D">
        <w:t>ts are unreliable</w:t>
      </w:r>
      <w:r>
        <w:t>.</w:t>
      </w:r>
      <w:r w:rsidR="000214A6">
        <w:t xml:space="preserve"> Convalescent plasma is currently being tested in the REMAP-CAP trial among patients on intensive care units.</w:t>
      </w:r>
    </w:p>
    <w:p w14:paraId="2CD5950F" w14:textId="599C0525" w:rsidR="001C595A" w:rsidRPr="001C595A" w:rsidRDefault="001C595A" w:rsidP="00F123A0">
      <w:pPr>
        <w:rPr>
          <w:b/>
          <w:bCs w:val="0"/>
        </w:rPr>
      </w:pPr>
    </w:p>
    <w:p w14:paraId="7824AF30" w14:textId="781045FC" w:rsidR="00A86BD1" w:rsidRDefault="00B4591A" w:rsidP="00E0475A">
      <w:pPr>
        <w:pStyle w:val="Heading2"/>
      </w:pPr>
      <w:bookmarkStart w:id="613" w:name="_Toc36962158"/>
      <w:bookmarkStart w:id="614" w:name="_Toc36962222"/>
      <w:bookmarkStart w:id="615" w:name="_Toc37064437"/>
      <w:bookmarkStart w:id="616" w:name="_Toc37107086"/>
      <w:bookmarkStart w:id="617" w:name="_Toc37107324"/>
      <w:bookmarkStart w:id="618" w:name="_Ref34817979"/>
      <w:bookmarkStart w:id="619" w:name="_Toc37107325"/>
      <w:bookmarkStart w:id="620" w:name="_Toc38099279"/>
      <w:bookmarkStart w:id="621" w:name="_Toc43459408"/>
      <w:bookmarkStart w:id="622" w:name="_Toc246777109"/>
      <w:bookmarkStart w:id="623" w:name="_Ref247428675"/>
      <w:bookmarkStart w:id="624" w:name="_Ref247429975"/>
      <w:bookmarkEnd w:id="613"/>
      <w:bookmarkEnd w:id="614"/>
      <w:bookmarkEnd w:id="615"/>
      <w:bookmarkEnd w:id="616"/>
      <w:bookmarkEnd w:id="617"/>
      <w:r>
        <w:t>A</w:t>
      </w:r>
      <w:r w:rsidR="00A86BD1">
        <w:t xml:space="preserve">ppendix </w:t>
      </w:r>
      <w:r w:rsidR="00265B14">
        <w:t>2</w:t>
      </w:r>
      <w:r w:rsidR="004D7874">
        <w:t>:</w:t>
      </w:r>
      <w:r w:rsidR="00A86BD1">
        <w:t xml:space="preserve"> Drug specific contraindications</w:t>
      </w:r>
      <w:bookmarkEnd w:id="618"/>
      <w:r w:rsidR="00BB4FC7">
        <w:t xml:space="preserve"> and cautions</w:t>
      </w:r>
      <w:bookmarkEnd w:id="619"/>
      <w:bookmarkEnd w:id="620"/>
      <w:bookmarkEnd w:id="621"/>
    </w:p>
    <w:p w14:paraId="3261B38F" w14:textId="77777777" w:rsidR="00A86BD1" w:rsidRDefault="00A86BD1" w:rsidP="00F123A0"/>
    <w:p w14:paraId="693236CF" w14:textId="77777777" w:rsidR="00A86BD1" w:rsidRPr="00C752CE" w:rsidRDefault="00A86BD1" w:rsidP="00F123A0">
      <w:pPr>
        <w:rPr>
          <w:b/>
        </w:rPr>
      </w:pPr>
      <w:r w:rsidRPr="00C752CE">
        <w:rPr>
          <w:b/>
        </w:rPr>
        <w:t>Lopinavir/ritonavir</w:t>
      </w:r>
    </w:p>
    <w:p w14:paraId="4C8956A3" w14:textId="64A0E8C3" w:rsidR="00F47C60" w:rsidRPr="00841FF7" w:rsidRDefault="00A86BD1" w:rsidP="00F86D49">
      <w:pPr>
        <w:pStyle w:val="ListParagraph"/>
        <w:numPr>
          <w:ilvl w:val="0"/>
          <w:numId w:val="19"/>
        </w:numPr>
      </w:pPr>
      <w:r w:rsidRPr="00841FF7">
        <w:t>Severe hepatic insufficiency</w:t>
      </w:r>
      <w:r w:rsidR="00842AA6">
        <w:t>*</w:t>
      </w:r>
    </w:p>
    <w:p w14:paraId="460983D7" w14:textId="15DA1C08" w:rsidR="00AB10DB" w:rsidRPr="00B2198A" w:rsidRDefault="00A86BD1" w:rsidP="00F86D49">
      <w:pPr>
        <w:pStyle w:val="ListParagraph"/>
        <w:numPr>
          <w:ilvl w:val="0"/>
          <w:numId w:val="19"/>
        </w:numPr>
      </w:pPr>
      <w:r w:rsidRPr="00F47C60">
        <w:t>Co-administration with medicinal products that are highly dependent on CYP3A for clearance and for which elevated plasma concentrations are associated with serious and/or life-threatening events</w:t>
      </w:r>
      <w:r w:rsidR="005D59CE" w:rsidRPr="00F47C60">
        <w:t>. This includes alfuzosin, ranolazine, amiodarone, dronaderone, fusidic acid, neratinib, venetoclax, colchicine, astemizole, terfenadine, lurasidone, pimozide, quetiapine, dihydroergotamine, ergonovine, ergotamine, methylergonovine, cisapride, elbasvir/grazoprevir, ombitasvir/paritaprevir/ritonavir, lovastatin, simvastatin, lomitapide, avanafil, sildenafil, vardenafil, midazolam, triazolam</w:t>
      </w:r>
      <w:r w:rsidR="00AE40BB">
        <w:t>, ciclosporin, tacrolimus</w:t>
      </w:r>
      <w:r w:rsidR="002973A1">
        <w:t>,</w:t>
      </w:r>
      <w:r w:rsidR="00AE40BB">
        <w:t xml:space="preserve"> sirolimus</w:t>
      </w:r>
      <w:r w:rsidR="002973A1">
        <w:t>, rivaroxaban and vorapaxar</w:t>
      </w:r>
      <w:r w:rsidRPr="00F47C60">
        <w:t xml:space="preserve"> </w:t>
      </w:r>
      <w:r w:rsidR="00AB10DB" w:rsidRPr="00F47C60">
        <w:t xml:space="preserve">(See </w:t>
      </w:r>
      <w:r w:rsidR="00AB10DB" w:rsidRPr="00841FF7">
        <w:t>Summary of Product Characteristics</w:t>
      </w:r>
      <w:r w:rsidR="00AB10DB">
        <w:t xml:space="preserve"> for more detail</w:t>
      </w:r>
      <w:r w:rsidR="00AB10DB" w:rsidRPr="00841FF7">
        <w:t>)</w:t>
      </w:r>
      <w:r w:rsidR="00AB10DB" w:rsidRPr="00F47C60">
        <w:t xml:space="preserve">. </w:t>
      </w:r>
      <w:r w:rsidR="00BB4FC7">
        <w:t xml:space="preserve">It may be appropriate to temporarily withhold such </w:t>
      </w:r>
      <w:r w:rsidR="00BB4FC7" w:rsidRPr="00B2198A">
        <w:t xml:space="preserve">concomitant medication while the patient is </w:t>
      </w:r>
      <w:r w:rsidR="00EB461B" w:rsidRPr="00B2198A">
        <w:t>receiving lopinavir/ritonavir</w:t>
      </w:r>
      <w:r w:rsidR="00BB4FC7" w:rsidRPr="00B2198A">
        <w:t>.</w:t>
      </w:r>
      <w:r w:rsidR="002973A1">
        <w:t xml:space="preserve"> For patients receiving warfarin additional INR monitoring is advised.</w:t>
      </w:r>
    </w:p>
    <w:p w14:paraId="7613A113" w14:textId="77777777" w:rsidR="00AB10DB" w:rsidRPr="00AB10DB" w:rsidRDefault="00AB10DB" w:rsidP="00F123A0"/>
    <w:p w14:paraId="728FD25C" w14:textId="4CC0904D" w:rsidR="00A86BD1" w:rsidRPr="00C752CE" w:rsidRDefault="000214A6" w:rsidP="00F123A0">
      <w:pPr>
        <w:rPr>
          <w:b/>
          <w:shd w:val="clear" w:color="auto" w:fill="FFFFFF"/>
        </w:rPr>
      </w:pPr>
      <w:r>
        <w:rPr>
          <w:b/>
          <w:shd w:val="clear" w:color="auto" w:fill="FFFFFF"/>
        </w:rPr>
        <w:t>Corticosteroid</w:t>
      </w:r>
    </w:p>
    <w:p w14:paraId="4E89BCD5" w14:textId="6DA2D699" w:rsidR="00A86BD1" w:rsidRPr="00841FF7" w:rsidRDefault="00A86BD1" w:rsidP="00F86D49">
      <w:pPr>
        <w:pStyle w:val="ListParagraph"/>
        <w:numPr>
          <w:ilvl w:val="0"/>
          <w:numId w:val="20"/>
        </w:numPr>
      </w:pPr>
      <w:r w:rsidRPr="00841FF7">
        <w:t xml:space="preserve">Known contra-indication to </w:t>
      </w:r>
      <w:r w:rsidR="002073A3">
        <w:t xml:space="preserve">short-term </w:t>
      </w:r>
      <w:r w:rsidR="000214A6">
        <w:t>low-dose corticosteroid</w:t>
      </w:r>
      <w:r w:rsidRPr="00841FF7">
        <w:t>.</w:t>
      </w:r>
    </w:p>
    <w:p w14:paraId="1E826E26" w14:textId="77777777" w:rsidR="00F47C60" w:rsidRPr="00841FF7" w:rsidRDefault="00F47C60" w:rsidP="00F123A0"/>
    <w:p w14:paraId="7D572B58" w14:textId="7A482E61" w:rsidR="00F47C60" w:rsidRPr="00C752CE" w:rsidDel="00B4591A" w:rsidRDefault="00F47C60" w:rsidP="00F123A0">
      <w:pPr>
        <w:rPr>
          <w:del w:id="625" w:author="Richard Haynes" w:date="2020-06-09T21:17:00Z"/>
          <w:b/>
        </w:rPr>
      </w:pPr>
      <w:del w:id="626" w:author="Richard Haynes" w:date="2020-06-09T21:17:00Z">
        <w:r w:rsidRPr="00C752CE" w:rsidDel="00B4591A">
          <w:rPr>
            <w:b/>
          </w:rPr>
          <w:delText>Hydroxychloroquine</w:delText>
        </w:r>
      </w:del>
    </w:p>
    <w:p w14:paraId="757EB4EC" w14:textId="1246F8A6" w:rsidR="00F47C60" w:rsidRPr="008B2E54" w:rsidDel="00B4591A" w:rsidRDefault="00F47C60" w:rsidP="00F86D49">
      <w:pPr>
        <w:pStyle w:val="ListParagraph"/>
        <w:numPr>
          <w:ilvl w:val="0"/>
          <w:numId w:val="20"/>
        </w:numPr>
        <w:rPr>
          <w:del w:id="627" w:author="Richard Haynes" w:date="2020-06-09T21:17:00Z"/>
        </w:rPr>
      </w:pPr>
      <w:del w:id="628" w:author="Richard Haynes" w:date="2020-06-09T21:17:00Z">
        <w:r w:rsidRPr="00F47C60" w:rsidDel="00B4591A">
          <w:delText>Known prolonged QTc interval</w:delText>
        </w:r>
        <w:r w:rsidR="004A344F" w:rsidDel="00B4591A">
          <w:delText>*</w:delText>
        </w:r>
      </w:del>
    </w:p>
    <w:p w14:paraId="553BCDDD" w14:textId="59C5CBB9" w:rsidR="008B2E54" w:rsidRPr="00B2198A" w:rsidDel="00B4591A" w:rsidRDefault="00BB4FC7" w:rsidP="00F86D49">
      <w:pPr>
        <w:pStyle w:val="ListParagraph"/>
        <w:numPr>
          <w:ilvl w:val="0"/>
          <w:numId w:val="20"/>
        </w:numPr>
        <w:rPr>
          <w:del w:id="629" w:author="Richard Haynes" w:date="2020-06-09T21:17:00Z"/>
          <w:rFonts w:ascii="Times New Roman" w:hAnsi="Times New Roman" w:cs="Times New Roman"/>
        </w:rPr>
      </w:pPr>
      <w:del w:id="630" w:author="Richard Haynes" w:date="2020-06-09T21:17:00Z">
        <w:r w:rsidRPr="00BB4FC7" w:rsidDel="00B4591A">
          <w:rPr>
            <w:shd w:val="clear" w:color="auto" w:fill="FFFFFF"/>
          </w:rPr>
          <w:delText xml:space="preserve">Caution: </w:delText>
        </w:r>
        <w:r w:rsidDel="00B4591A">
          <w:rPr>
            <w:shd w:val="clear" w:color="auto" w:fill="FFFFFF"/>
          </w:rPr>
          <w:delText xml:space="preserve">Co-administration with medications that prolong the QT interval (e.g. macrolides, quinolones) is not an absolute contraindication, but it may be </w:delText>
        </w:r>
        <w:r w:rsidRPr="00B2198A" w:rsidDel="00B4591A">
          <w:rPr>
            <w:shd w:val="clear" w:color="auto" w:fill="FFFFFF"/>
          </w:rPr>
          <w:delText xml:space="preserve">appropriate to </w:delText>
        </w:r>
        <w:r w:rsidR="00EB461B" w:rsidRPr="00B2198A" w:rsidDel="00B4591A">
          <w:rPr>
            <w:shd w:val="clear" w:color="auto" w:fill="FFFFFF"/>
          </w:rPr>
          <w:delText xml:space="preserve">check </w:delText>
        </w:r>
        <w:r w:rsidRPr="00B2198A" w:rsidDel="00B4591A">
          <w:rPr>
            <w:shd w:val="clear" w:color="auto" w:fill="FFFFFF"/>
          </w:rPr>
          <w:delText>the QT interval</w:delText>
        </w:r>
        <w:r w:rsidR="00EB461B" w:rsidRPr="00B2198A" w:rsidDel="00B4591A">
          <w:rPr>
            <w:shd w:val="clear" w:color="auto" w:fill="FFFFFF"/>
          </w:rPr>
          <w:delText xml:space="preserve"> by performing an ECG</w:delText>
        </w:r>
        <w:r w:rsidRPr="00B2198A" w:rsidDel="00B4591A">
          <w:rPr>
            <w:shd w:val="clear" w:color="auto" w:fill="FFFFFF"/>
          </w:rPr>
          <w:delText>.</w:delText>
        </w:r>
      </w:del>
    </w:p>
    <w:p w14:paraId="1723B3DD" w14:textId="1425683A" w:rsidR="00C752CE" w:rsidDel="00B4591A" w:rsidRDefault="00C752CE" w:rsidP="00C752CE">
      <w:pPr>
        <w:rPr>
          <w:del w:id="631" w:author="Richard Haynes" w:date="2020-06-09T21:17:00Z"/>
        </w:rPr>
      </w:pPr>
    </w:p>
    <w:p w14:paraId="4FB7DC82" w14:textId="77777777" w:rsidR="00C752CE" w:rsidRPr="00C752CE" w:rsidRDefault="00C752CE" w:rsidP="00C752CE">
      <w:pPr>
        <w:rPr>
          <w:b/>
        </w:rPr>
      </w:pPr>
      <w:r w:rsidRPr="00C752CE">
        <w:rPr>
          <w:b/>
        </w:rPr>
        <w:t>Azithromycin</w:t>
      </w:r>
    </w:p>
    <w:p w14:paraId="54CA6348" w14:textId="7F95233E" w:rsidR="002465FC" w:rsidRPr="002465FC" w:rsidRDefault="002465FC" w:rsidP="00F86D49">
      <w:pPr>
        <w:pStyle w:val="ListParagraph"/>
        <w:numPr>
          <w:ilvl w:val="0"/>
          <w:numId w:val="24"/>
        </w:numPr>
        <w:rPr>
          <w:rFonts w:eastAsia="Times New Roman"/>
        </w:rPr>
      </w:pPr>
      <w:r>
        <w:t>Known prolonged QTc interval</w:t>
      </w:r>
      <w:r w:rsidR="004A344F">
        <w:t>*</w:t>
      </w:r>
    </w:p>
    <w:p w14:paraId="5B933C0B" w14:textId="66819173" w:rsidR="00C752CE" w:rsidRPr="00717229" w:rsidRDefault="00CA610B" w:rsidP="00F86D49">
      <w:pPr>
        <w:pStyle w:val="ListParagraph"/>
        <w:numPr>
          <w:ilvl w:val="0"/>
          <w:numId w:val="24"/>
        </w:numPr>
        <w:rPr>
          <w:rFonts w:eastAsia="Times New Roman"/>
        </w:rPr>
      </w:pPr>
      <w:r>
        <w:rPr>
          <w:shd w:val="clear" w:color="auto" w:fill="FFFFFF"/>
        </w:rPr>
        <w:t xml:space="preserve">Co-administration with </w:t>
      </w:r>
      <w:r w:rsidR="00C752CE">
        <w:t>chloroquine or hydroxychloroquine</w:t>
      </w:r>
    </w:p>
    <w:p w14:paraId="3A736383" w14:textId="1B0F8EB7" w:rsidR="00C752CE" w:rsidRPr="00717229" w:rsidRDefault="00C752CE" w:rsidP="00F86D49">
      <w:pPr>
        <w:pStyle w:val="ListParagraph"/>
        <w:numPr>
          <w:ilvl w:val="0"/>
          <w:numId w:val="24"/>
        </w:numPr>
        <w:rPr>
          <w:rFonts w:eastAsia="Times New Roman"/>
        </w:rPr>
      </w:pPr>
      <w:r>
        <w:t>Known hypersensitivity to macrolide antibiotic</w:t>
      </w:r>
    </w:p>
    <w:p w14:paraId="07FCE18B" w14:textId="77777777" w:rsidR="00C752CE" w:rsidRDefault="00C752CE" w:rsidP="00C752CE"/>
    <w:p w14:paraId="514FCD71" w14:textId="77777777" w:rsidR="00CA2F0D" w:rsidRPr="00C752CE" w:rsidRDefault="00CA2F0D" w:rsidP="00CA2F0D">
      <w:pPr>
        <w:rPr>
          <w:b/>
        </w:rPr>
      </w:pPr>
      <w:r w:rsidRPr="00C752CE">
        <w:rPr>
          <w:b/>
        </w:rPr>
        <w:t>Tocilizumab</w:t>
      </w:r>
    </w:p>
    <w:p w14:paraId="7D895405" w14:textId="3EE2C1F2" w:rsidR="00CA2F0D" w:rsidRPr="00E975FB" w:rsidRDefault="00CA2F0D" w:rsidP="00F86D49">
      <w:pPr>
        <w:pStyle w:val="ListParagraph"/>
        <w:numPr>
          <w:ilvl w:val="0"/>
          <w:numId w:val="25"/>
        </w:numPr>
      </w:pPr>
      <w:r w:rsidRPr="00E975FB">
        <w:t xml:space="preserve">Known hypersensitivity to </w:t>
      </w:r>
      <w:r w:rsidR="00AC7482" w:rsidRPr="00E975FB">
        <w:t>t</w:t>
      </w:r>
      <w:r w:rsidRPr="00E975FB">
        <w:t>ocilizumab</w:t>
      </w:r>
      <w:r w:rsidR="009726DB" w:rsidRPr="00E975FB">
        <w:t>.</w:t>
      </w:r>
    </w:p>
    <w:p w14:paraId="216B6867" w14:textId="62724F00" w:rsidR="00E975FB" w:rsidRPr="00E975FB" w:rsidRDefault="00E975FB" w:rsidP="00F86D49">
      <w:pPr>
        <w:numPr>
          <w:ilvl w:val="0"/>
          <w:numId w:val="25"/>
        </w:numPr>
        <w:autoSpaceDE/>
        <w:autoSpaceDN/>
        <w:adjustRightInd/>
        <w:spacing w:before="100" w:beforeAutospacing="1" w:after="100" w:afterAutospacing="1"/>
        <w:contextualSpacing w:val="0"/>
        <w:jc w:val="left"/>
        <w:rPr>
          <w:rFonts w:eastAsia="Times New Roman"/>
          <w:bCs w:val="0"/>
          <w:color w:val="auto"/>
        </w:rPr>
      </w:pPr>
      <w:r w:rsidRPr="00E975FB">
        <w:rPr>
          <w:rFonts w:eastAsia="Times New Roman"/>
          <w:bCs w:val="0"/>
          <w:color w:val="auto"/>
        </w:rPr>
        <w:t xml:space="preserve">Evidence of active TB infection </w:t>
      </w:r>
    </w:p>
    <w:p w14:paraId="4C5536AA" w14:textId="1C3734FC" w:rsidR="00E975FB" w:rsidRPr="00E975FB" w:rsidRDefault="002973A1" w:rsidP="00F86D49">
      <w:pPr>
        <w:numPr>
          <w:ilvl w:val="0"/>
          <w:numId w:val="25"/>
        </w:numPr>
        <w:autoSpaceDE/>
        <w:autoSpaceDN/>
        <w:adjustRightInd/>
        <w:spacing w:before="100" w:beforeAutospacing="1" w:after="100" w:afterAutospacing="1"/>
        <w:contextualSpacing w:val="0"/>
        <w:jc w:val="left"/>
        <w:rPr>
          <w:rFonts w:eastAsia="Times New Roman"/>
          <w:bCs w:val="0"/>
          <w:color w:val="auto"/>
        </w:rPr>
      </w:pPr>
      <w:r>
        <w:rPr>
          <w:rFonts w:eastAsia="Times New Roman"/>
          <w:bCs w:val="0"/>
          <w:color w:val="auto"/>
        </w:rPr>
        <w:t>Clear e</w:t>
      </w:r>
      <w:r w:rsidR="00E975FB" w:rsidRPr="00E975FB">
        <w:rPr>
          <w:rFonts w:eastAsia="Times New Roman"/>
          <w:bCs w:val="0"/>
          <w:color w:val="auto"/>
        </w:rPr>
        <w:t xml:space="preserve">vidence of active bacterial, fungal, viral, or other infection (besides COVID-19) </w:t>
      </w:r>
    </w:p>
    <w:p w14:paraId="52D89B9D" w14:textId="59593585" w:rsidR="005E4A7E" w:rsidRDefault="005E4A7E" w:rsidP="005E4A7E">
      <w:pPr>
        <w:ind w:left="360"/>
      </w:pPr>
      <w:r>
        <w:t>(Note: Pregnancy and breastfeeding are not exclusion criteria.)</w:t>
      </w:r>
    </w:p>
    <w:p w14:paraId="7A53C877" w14:textId="77777777" w:rsidR="005E4A7E" w:rsidRDefault="005E4A7E" w:rsidP="005E4A7E">
      <w:pPr>
        <w:ind w:left="360"/>
      </w:pPr>
    </w:p>
    <w:p w14:paraId="722B62A0" w14:textId="77777777" w:rsidR="00F31D86" w:rsidRPr="00C97BE3" w:rsidRDefault="00F31D86" w:rsidP="00F31D86">
      <w:pPr>
        <w:rPr>
          <w:b/>
          <w:bCs w:val="0"/>
          <w:color w:val="000000" w:themeColor="text1"/>
        </w:rPr>
      </w:pPr>
      <w:r w:rsidRPr="00C97BE3">
        <w:rPr>
          <w:b/>
          <w:bCs w:val="0"/>
          <w:color w:val="000000" w:themeColor="text1"/>
        </w:rPr>
        <w:t>Convalescent plasma</w:t>
      </w:r>
    </w:p>
    <w:p w14:paraId="057398AD" w14:textId="00524968" w:rsidR="00F31D86" w:rsidRPr="00C97BE3" w:rsidRDefault="00F31D86" w:rsidP="00F86D49">
      <w:pPr>
        <w:pStyle w:val="ListParagraph"/>
        <w:numPr>
          <w:ilvl w:val="0"/>
          <w:numId w:val="25"/>
        </w:numPr>
        <w:autoSpaceDE/>
        <w:autoSpaceDN/>
        <w:adjustRightInd/>
        <w:spacing w:after="160" w:line="259" w:lineRule="auto"/>
        <w:jc w:val="left"/>
        <w:rPr>
          <w:color w:val="000000" w:themeColor="text1"/>
        </w:rPr>
      </w:pPr>
      <w:r w:rsidRPr="00C97BE3">
        <w:rPr>
          <w:color w:val="000000" w:themeColor="text1"/>
        </w:rPr>
        <w:t>Known moderate or severe allergy to blood components *</w:t>
      </w:r>
    </w:p>
    <w:p w14:paraId="3EB4E4C3" w14:textId="0CF879BF" w:rsidR="00F31D86" w:rsidRPr="00C97BE3" w:rsidRDefault="000214A6" w:rsidP="00F86D49">
      <w:pPr>
        <w:pStyle w:val="ListParagraph"/>
        <w:numPr>
          <w:ilvl w:val="0"/>
          <w:numId w:val="25"/>
        </w:numPr>
        <w:autoSpaceDE/>
        <w:autoSpaceDN/>
        <w:adjustRightInd/>
        <w:spacing w:after="160" w:line="259" w:lineRule="auto"/>
        <w:jc w:val="left"/>
        <w:rPr>
          <w:b/>
          <w:bCs w:val="0"/>
          <w:color w:val="000000" w:themeColor="text1"/>
        </w:rPr>
      </w:pPr>
      <w:r w:rsidRPr="00C97BE3">
        <w:rPr>
          <w:color w:val="000000" w:themeColor="text1"/>
        </w:rPr>
        <w:t>Not</w:t>
      </w:r>
      <w:r w:rsidR="00F31D86" w:rsidRPr="00C97BE3">
        <w:rPr>
          <w:color w:val="000000" w:themeColor="text1"/>
        </w:rPr>
        <w:t xml:space="preserve"> willing to </w:t>
      </w:r>
      <w:r w:rsidRPr="00C97BE3">
        <w:rPr>
          <w:color w:val="000000" w:themeColor="text1"/>
        </w:rPr>
        <w:t xml:space="preserve">receive </w:t>
      </w:r>
      <w:r w:rsidR="00F31D86" w:rsidRPr="00C97BE3">
        <w:rPr>
          <w:color w:val="000000" w:themeColor="text1"/>
        </w:rPr>
        <w:t>a blood product*</w:t>
      </w:r>
    </w:p>
    <w:p w14:paraId="681C5977" w14:textId="77777777" w:rsidR="000B06CC" w:rsidRPr="00717229" w:rsidRDefault="000B06CC" w:rsidP="00C752CE"/>
    <w:p w14:paraId="7F895420" w14:textId="6B606565" w:rsidR="00842AA6" w:rsidRDefault="00842AA6" w:rsidP="00F123A0">
      <w:r>
        <w:lastRenderedPageBreak/>
        <w:t>* If these conditions are recorded on the baseline case report form, patients will be ineligible for randomisation to that arm of the study.</w:t>
      </w:r>
    </w:p>
    <w:p w14:paraId="10536BEF" w14:textId="77777777" w:rsidR="00842AA6" w:rsidRDefault="00842AA6" w:rsidP="00F123A0"/>
    <w:p w14:paraId="70E8FCFC" w14:textId="237B6F74" w:rsidR="00755E67" w:rsidRDefault="00842AA6" w:rsidP="00F123A0">
      <w:r>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54B7323F" w14:textId="77777777" w:rsidR="005E4A7E" w:rsidRDefault="005E4A7E" w:rsidP="00F123A0"/>
    <w:p w14:paraId="14503CF0" w14:textId="7B3F67E1" w:rsidR="006831C4" w:rsidRDefault="00840E3D" w:rsidP="00F123A0">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4A812EEE" w14:textId="77777777" w:rsidR="006831C4" w:rsidRDefault="006831C4">
      <w:pPr>
        <w:autoSpaceDE/>
        <w:autoSpaceDN/>
        <w:adjustRightInd/>
        <w:contextualSpacing w:val="0"/>
        <w:jc w:val="left"/>
      </w:pPr>
      <w:r>
        <w:br w:type="page"/>
      </w:r>
    </w:p>
    <w:p w14:paraId="6D94A9B5" w14:textId="3071A783" w:rsidR="004D7874" w:rsidRDefault="004D7874" w:rsidP="00F123A0"/>
    <w:p w14:paraId="17AAEB41" w14:textId="77777777" w:rsidR="00DB6908" w:rsidRPr="008B7728" w:rsidRDefault="004B65DD" w:rsidP="00E0475A">
      <w:pPr>
        <w:pStyle w:val="Heading2"/>
        <w:rPr>
          <w:color w:val="auto"/>
        </w:rPr>
      </w:pPr>
      <w:bookmarkStart w:id="632" w:name="_Toc38099280"/>
      <w:bookmarkStart w:id="633" w:name="_Toc43459409"/>
      <w:bookmarkStart w:id="634" w:name="_Toc37107326"/>
      <w:r w:rsidRPr="00734153">
        <w:t xml:space="preserve">Appendix </w:t>
      </w:r>
      <w:r w:rsidR="004D7874">
        <w:t>3</w:t>
      </w:r>
      <w:r w:rsidR="00DB6908">
        <w:t xml:space="preserve">: </w:t>
      </w:r>
      <w:r w:rsidR="00DB6908" w:rsidRPr="008B7728">
        <w:rPr>
          <w:color w:val="auto"/>
        </w:rPr>
        <w:t>Paediatric dosing information</w:t>
      </w:r>
      <w:bookmarkEnd w:id="632"/>
      <w:bookmarkEnd w:id="633"/>
    </w:p>
    <w:p w14:paraId="130FD556" w14:textId="77777777" w:rsidR="00E908A7" w:rsidRPr="008B7728" w:rsidRDefault="00E908A7" w:rsidP="00E908A7">
      <w:pPr>
        <w:rPr>
          <w:color w:val="auto"/>
          <w:lang w:val="en-US"/>
        </w:rPr>
      </w:pPr>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3268C9C0" w14:textId="77777777" w:rsidTr="00AE40BB">
        <w:trPr>
          <w:trHeight w:val="454"/>
        </w:trPr>
        <w:tc>
          <w:tcPr>
            <w:tcW w:w="2835" w:type="dxa"/>
            <w:tcBorders>
              <w:top w:val="single" w:sz="18" w:space="0" w:color="auto"/>
              <w:left w:val="nil"/>
              <w:bottom w:val="single" w:sz="18" w:space="0" w:color="auto"/>
            </w:tcBorders>
            <w:shd w:val="clear" w:color="auto" w:fill="D9D9D9" w:themeFill="background1" w:themeFillShade="D9"/>
          </w:tcPr>
          <w:p w14:paraId="61780AF9" w14:textId="77777777" w:rsidR="00E908A7" w:rsidRPr="008B7728" w:rsidRDefault="00E908A7" w:rsidP="00AE40BB">
            <w:pPr>
              <w:rPr>
                <w:b/>
                <w:color w:val="auto"/>
                <w:sz w:val="20"/>
                <w:szCs w:val="20"/>
              </w:rPr>
            </w:pPr>
            <w:r w:rsidRPr="008B7728">
              <w:rPr>
                <w:b/>
                <w:color w:val="auto"/>
                <w:sz w:val="20"/>
                <w:szCs w:val="20"/>
              </w:rPr>
              <w:t>Arm</w:t>
            </w:r>
          </w:p>
        </w:tc>
        <w:tc>
          <w:tcPr>
            <w:tcW w:w="1418" w:type="dxa"/>
            <w:tcBorders>
              <w:top w:val="single" w:sz="18" w:space="0" w:color="auto"/>
              <w:bottom w:val="single" w:sz="18" w:space="0" w:color="auto"/>
            </w:tcBorders>
            <w:shd w:val="clear" w:color="auto" w:fill="D9D9D9" w:themeFill="background1" w:themeFillShade="D9"/>
          </w:tcPr>
          <w:p w14:paraId="5549DE47"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shd w:val="clear" w:color="auto" w:fill="D9D9D9" w:themeFill="background1" w:themeFillShade="D9"/>
          </w:tcPr>
          <w:p w14:paraId="0DE1323F" w14:textId="77777777" w:rsidR="00E908A7" w:rsidRPr="008B7728" w:rsidRDefault="00E908A7" w:rsidP="00AE40BB">
            <w:pPr>
              <w:rPr>
                <w:b/>
                <w:color w:val="auto"/>
                <w:sz w:val="20"/>
                <w:szCs w:val="20"/>
              </w:rPr>
            </w:pPr>
            <w:r w:rsidRPr="008B7728">
              <w:rPr>
                <w:b/>
                <w:color w:val="auto"/>
                <w:sz w:val="20"/>
                <w:szCs w:val="20"/>
              </w:rPr>
              <w:t xml:space="preserve">Weight </w:t>
            </w:r>
            <w:r w:rsidRPr="008B7728">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1351564F" w14:textId="77777777" w:rsidR="00E908A7" w:rsidRPr="008B7728" w:rsidRDefault="00E908A7" w:rsidP="00AE40BB">
            <w:pPr>
              <w:rPr>
                <w:b/>
                <w:color w:val="auto"/>
                <w:sz w:val="20"/>
                <w:szCs w:val="20"/>
              </w:rPr>
            </w:pPr>
            <w:r w:rsidRPr="008B7728">
              <w:rPr>
                <w:b/>
                <w:color w:val="auto"/>
                <w:sz w:val="20"/>
                <w:szCs w:val="20"/>
              </w:rPr>
              <w:t>Dose (Duration for all arms = 10 days or until discharge from hospital)</w:t>
            </w:r>
          </w:p>
        </w:tc>
      </w:tr>
      <w:tr w:rsidR="008B7728" w:rsidRPr="008B7728" w14:paraId="43E4A37B" w14:textId="77777777" w:rsidTr="00AE40BB">
        <w:trPr>
          <w:trHeight w:val="567"/>
        </w:trPr>
        <w:tc>
          <w:tcPr>
            <w:tcW w:w="2835" w:type="dxa"/>
            <w:tcBorders>
              <w:top w:val="single" w:sz="18" w:space="0" w:color="auto"/>
              <w:left w:val="nil"/>
              <w:bottom w:val="single" w:sz="18" w:space="0" w:color="auto"/>
            </w:tcBorders>
            <w:vAlign w:val="center"/>
          </w:tcPr>
          <w:p w14:paraId="7910954D"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8" w:type="dxa"/>
            <w:tcBorders>
              <w:top w:val="single" w:sz="18" w:space="0" w:color="auto"/>
              <w:bottom w:val="single" w:sz="18" w:space="0" w:color="auto"/>
            </w:tcBorders>
          </w:tcPr>
          <w:p w14:paraId="0C3CA0EA"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tcPr>
          <w:p w14:paraId="0CF5E0E4" w14:textId="77777777" w:rsidR="00E908A7" w:rsidRPr="008B7728" w:rsidRDefault="00E908A7" w:rsidP="00AE40BB">
            <w:pPr>
              <w:rPr>
                <w:color w:val="auto"/>
                <w:sz w:val="20"/>
                <w:szCs w:val="20"/>
              </w:rPr>
            </w:pPr>
            <w:r w:rsidRPr="008B7728">
              <w:rPr>
                <w:color w:val="auto"/>
                <w:sz w:val="20"/>
                <w:szCs w:val="20"/>
              </w:rPr>
              <w:t>-</w:t>
            </w:r>
          </w:p>
        </w:tc>
        <w:tc>
          <w:tcPr>
            <w:tcW w:w="4394" w:type="dxa"/>
            <w:tcBorders>
              <w:top w:val="single" w:sz="18" w:space="0" w:color="auto"/>
              <w:bottom w:val="single" w:sz="18" w:space="0" w:color="auto"/>
              <w:right w:val="nil"/>
            </w:tcBorders>
          </w:tcPr>
          <w:p w14:paraId="4FC140ED"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502CB13F" w14:textId="77777777" w:rsidTr="00AE40BB">
        <w:trPr>
          <w:trHeight w:val="850"/>
        </w:trPr>
        <w:tc>
          <w:tcPr>
            <w:tcW w:w="2835" w:type="dxa"/>
            <w:vMerge w:val="restart"/>
            <w:tcBorders>
              <w:top w:val="single" w:sz="18" w:space="0" w:color="auto"/>
              <w:left w:val="nil"/>
            </w:tcBorders>
          </w:tcPr>
          <w:p w14:paraId="3560884A" w14:textId="77777777" w:rsidR="00E908A7" w:rsidRPr="008B7728" w:rsidRDefault="00E908A7" w:rsidP="00AE40BB">
            <w:pPr>
              <w:rPr>
                <w:b/>
                <w:color w:val="auto"/>
                <w:sz w:val="20"/>
                <w:szCs w:val="20"/>
              </w:rPr>
            </w:pPr>
            <w:r w:rsidRPr="008B7728">
              <w:rPr>
                <w:b/>
                <w:color w:val="auto"/>
                <w:sz w:val="20"/>
                <w:szCs w:val="20"/>
              </w:rPr>
              <w:t>Lopinavir-Ritonavir</w:t>
            </w:r>
          </w:p>
          <w:p w14:paraId="53595A38" w14:textId="77777777" w:rsidR="00E908A7" w:rsidRPr="008B7728" w:rsidRDefault="00E908A7" w:rsidP="00AE40BB">
            <w:pPr>
              <w:rPr>
                <w:b/>
                <w:color w:val="auto"/>
                <w:sz w:val="20"/>
                <w:szCs w:val="20"/>
              </w:rPr>
            </w:pPr>
            <w:r w:rsidRPr="008B7728">
              <w:rPr>
                <w:b/>
                <w:color w:val="auto"/>
                <w:sz w:val="20"/>
                <w:szCs w:val="20"/>
              </w:rPr>
              <w:t>(Kaletra</w:t>
            </w:r>
            <w:r w:rsidRPr="008B7728">
              <w:rPr>
                <w:b/>
                <w:color w:val="auto"/>
                <w:sz w:val="20"/>
                <w:szCs w:val="20"/>
              </w:rPr>
              <w:sym w:font="Symbol" w:char="F0E2"/>
            </w:r>
            <w:r w:rsidRPr="008B7728">
              <w:rPr>
                <w:b/>
                <w:color w:val="auto"/>
                <w:sz w:val="20"/>
                <w:szCs w:val="20"/>
              </w:rPr>
              <w:t>)</w:t>
            </w:r>
          </w:p>
          <w:p w14:paraId="25E7004B" w14:textId="77777777" w:rsidR="00E908A7" w:rsidRPr="008B7728" w:rsidRDefault="00E908A7" w:rsidP="00AE40BB">
            <w:pPr>
              <w:rPr>
                <w:color w:val="auto"/>
                <w:sz w:val="20"/>
                <w:szCs w:val="20"/>
              </w:rPr>
            </w:pPr>
          </w:p>
          <w:p w14:paraId="2A0310F1"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80/20mg in 1mL oral solution</w:t>
            </w:r>
          </w:p>
          <w:p w14:paraId="52ADC345"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100/25mg tablet</w:t>
            </w:r>
          </w:p>
          <w:p w14:paraId="6F29001C"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200/50mg tablet</w:t>
            </w:r>
          </w:p>
          <w:p w14:paraId="12F62E68" w14:textId="77777777" w:rsidR="00E908A7" w:rsidRPr="008B7728" w:rsidRDefault="00E908A7" w:rsidP="00AE40BB">
            <w:pPr>
              <w:rPr>
                <w:b/>
                <w:color w:val="auto"/>
                <w:sz w:val="20"/>
                <w:szCs w:val="20"/>
              </w:rPr>
            </w:pPr>
          </w:p>
          <w:p w14:paraId="095F058E" w14:textId="77777777" w:rsidR="00E908A7" w:rsidRPr="008B7728" w:rsidRDefault="00E908A7" w:rsidP="00AE40BB">
            <w:pPr>
              <w:rPr>
                <w:bCs w:val="0"/>
                <w:color w:val="auto"/>
                <w:sz w:val="20"/>
                <w:szCs w:val="20"/>
              </w:rPr>
            </w:pPr>
            <w:r w:rsidRPr="008B7728">
              <w:rPr>
                <w:color w:val="auto"/>
                <w:sz w:val="20"/>
                <w:szCs w:val="20"/>
              </w:rPr>
              <w:t xml:space="preserve">Tablets must </w:t>
            </w:r>
            <w:r w:rsidRPr="008B7728">
              <w:rPr>
                <w:color w:val="auto"/>
                <w:sz w:val="20"/>
                <w:szCs w:val="20"/>
                <w:u w:val="single"/>
              </w:rPr>
              <w:t>NOT</w:t>
            </w:r>
            <w:r w:rsidRPr="008B7728">
              <w:rPr>
                <w:color w:val="auto"/>
                <w:sz w:val="20"/>
                <w:szCs w:val="20"/>
              </w:rPr>
              <w:t xml:space="preserve"> be crushed</w:t>
            </w:r>
          </w:p>
        </w:tc>
        <w:tc>
          <w:tcPr>
            <w:tcW w:w="1418" w:type="dxa"/>
            <w:vMerge w:val="restart"/>
            <w:tcBorders>
              <w:top w:val="single" w:sz="18" w:space="0" w:color="auto"/>
            </w:tcBorders>
          </w:tcPr>
          <w:p w14:paraId="1D64CDCA" w14:textId="77777777" w:rsidR="00E908A7" w:rsidRPr="008B7728" w:rsidRDefault="00E908A7" w:rsidP="00AE40BB">
            <w:pPr>
              <w:rPr>
                <w:color w:val="auto"/>
                <w:sz w:val="20"/>
                <w:szCs w:val="20"/>
              </w:rPr>
            </w:pPr>
            <w:r w:rsidRPr="008B7728">
              <w:rPr>
                <w:color w:val="auto"/>
                <w:sz w:val="20"/>
                <w:szCs w:val="20"/>
              </w:rPr>
              <w:t xml:space="preserve">Oral </w:t>
            </w:r>
          </w:p>
          <w:p w14:paraId="3F377083" w14:textId="77777777" w:rsidR="00E908A7" w:rsidRPr="008B7728" w:rsidRDefault="00E908A7" w:rsidP="00AE40BB">
            <w:pPr>
              <w:rPr>
                <w:color w:val="auto"/>
                <w:sz w:val="20"/>
                <w:szCs w:val="20"/>
                <w:u w:val="single"/>
              </w:rPr>
            </w:pPr>
            <w:r w:rsidRPr="008B7728">
              <w:rPr>
                <w:color w:val="auto"/>
                <w:sz w:val="20"/>
                <w:szCs w:val="20"/>
                <w:u w:val="single"/>
              </w:rPr>
              <w:t>or</w:t>
            </w:r>
          </w:p>
          <w:p w14:paraId="4CE418EC" w14:textId="77777777" w:rsidR="00E908A7" w:rsidRPr="008B7728" w:rsidRDefault="00E908A7" w:rsidP="00AE40BB">
            <w:pPr>
              <w:rPr>
                <w:color w:val="auto"/>
                <w:sz w:val="20"/>
                <w:szCs w:val="20"/>
              </w:rPr>
            </w:pPr>
            <w:r w:rsidRPr="008B7728">
              <w:rPr>
                <w:color w:val="auto"/>
                <w:sz w:val="20"/>
                <w:szCs w:val="20"/>
              </w:rPr>
              <w:t>Nasogastric</w:t>
            </w:r>
          </w:p>
        </w:tc>
        <w:tc>
          <w:tcPr>
            <w:tcW w:w="5528" w:type="dxa"/>
            <w:gridSpan w:val="2"/>
            <w:tcBorders>
              <w:top w:val="single" w:sz="18" w:space="0" w:color="auto"/>
              <w:bottom w:val="single" w:sz="4" w:space="0" w:color="auto"/>
              <w:right w:val="nil"/>
            </w:tcBorders>
            <w:vAlign w:val="center"/>
          </w:tcPr>
          <w:p w14:paraId="659CEC93" w14:textId="77777777" w:rsidR="00E908A7" w:rsidRPr="008B7728" w:rsidRDefault="00E908A7" w:rsidP="00AE40BB">
            <w:pPr>
              <w:rPr>
                <w:color w:val="auto"/>
                <w:sz w:val="20"/>
                <w:szCs w:val="20"/>
              </w:rPr>
            </w:pPr>
            <w:r w:rsidRPr="008B7728">
              <w:rPr>
                <w:color w:val="auto"/>
                <w:sz w:val="20"/>
                <w:szCs w:val="20"/>
              </w:rPr>
              <w:t xml:space="preserve">Preterm infants with a corrected gestation age of &lt;42 weeks </w:t>
            </w:r>
            <w:r w:rsidRPr="008B7728">
              <w:rPr>
                <w:b/>
                <w:color w:val="auto"/>
                <w:sz w:val="20"/>
                <w:szCs w:val="20"/>
                <w:u w:val="single"/>
              </w:rPr>
              <w:t>or</w:t>
            </w:r>
            <w:r w:rsidRPr="008B7728">
              <w:rPr>
                <w:color w:val="auto"/>
                <w:sz w:val="20"/>
                <w:szCs w:val="20"/>
              </w:rPr>
              <w:t xml:space="preserve"> neonates with postnatal age of &lt; 14 days excluded</w:t>
            </w:r>
          </w:p>
        </w:tc>
      </w:tr>
      <w:tr w:rsidR="008B7728" w:rsidRPr="008B7728" w14:paraId="7AEED76B" w14:textId="77777777" w:rsidTr="00AE40BB">
        <w:trPr>
          <w:trHeight w:val="567"/>
        </w:trPr>
        <w:tc>
          <w:tcPr>
            <w:tcW w:w="2835" w:type="dxa"/>
            <w:vMerge/>
            <w:tcBorders>
              <w:left w:val="nil"/>
            </w:tcBorders>
          </w:tcPr>
          <w:p w14:paraId="5D98A2AA" w14:textId="77777777" w:rsidR="00E908A7" w:rsidRPr="008B7728" w:rsidRDefault="00E908A7" w:rsidP="00AE40BB">
            <w:pPr>
              <w:rPr>
                <w:color w:val="auto"/>
                <w:sz w:val="20"/>
                <w:szCs w:val="20"/>
              </w:rPr>
            </w:pPr>
          </w:p>
        </w:tc>
        <w:tc>
          <w:tcPr>
            <w:tcW w:w="1418" w:type="dxa"/>
            <w:vMerge/>
          </w:tcPr>
          <w:p w14:paraId="43A5395C" w14:textId="77777777" w:rsidR="00E908A7" w:rsidRPr="008B7728" w:rsidRDefault="00E908A7" w:rsidP="00AE40BB">
            <w:pPr>
              <w:rPr>
                <w:color w:val="auto"/>
                <w:sz w:val="20"/>
                <w:szCs w:val="20"/>
              </w:rPr>
            </w:pPr>
          </w:p>
        </w:tc>
        <w:tc>
          <w:tcPr>
            <w:tcW w:w="1134" w:type="dxa"/>
            <w:tcBorders>
              <w:top w:val="single" w:sz="4" w:space="0" w:color="auto"/>
            </w:tcBorders>
            <w:vAlign w:val="center"/>
          </w:tcPr>
          <w:p w14:paraId="349663F3" w14:textId="77777777" w:rsidR="00E908A7" w:rsidRPr="008B7728" w:rsidRDefault="00E908A7" w:rsidP="00AE40BB">
            <w:pPr>
              <w:rPr>
                <w:color w:val="auto"/>
                <w:sz w:val="20"/>
                <w:szCs w:val="20"/>
              </w:rPr>
            </w:pPr>
            <w:r w:rsidRPr="008B7728">
              <w:rPr>
                <w:color w:val="auto"/>
                <w:sz w:val="20"/>
                <w:szCs w:val="20"/>
              </w:rPr>
              <w:t xml:space="preserve"> </w:t>
            </w:r>
            <w:r w:rsidRPr="008B7728">
              <w:rPr>
                <w:color w:val="auto"/>
                <w:sz w:val="20"/>
                <w:szCs w:val="20"/>
              </w:rPr>
              <w:sym w:font="Symbol" w:char="F0A3"/>
            </w:r>
            <w:r w:rsidRPr="008B7728">
              <w:rPr>
                <w:color w:val="auto"/>
                <w:sz w:val="20"/>
                <w:szCs w:val="20"/>
              </w:rPr>
              <w:t xml:space="preserve"> 5 kg</w:t>
            </w:r>
          </w:p>
        </w:tc>
        <w:tc>
          <w:tcPr>
            <w:tcW w:w="4394" w:type="dxa"/>
            <w:tcBorders>
              <w:top w:val="single" w:sz="4" w:space="0" w:color="auto"/>
              <w:right w:val="nil"/>
            </w:tcBorders>
            <w:vAlign w:val="center"/>
          </w:tcPr>
          <w:p w14:paraId="08853FD7" w14:textId="77777777" w:rsidR="00E908A7" w:rsidRPr="008B7728" w:rsidRDefault="00E908A7" w:rsidP="00AE40BB">
            <w:pPr>
              <w:rPr>
                <w:color w:val="auto"/>
                <w:sz w:val="20"/>
                <w:szCs w:val="20"/>
              </w:rPr>
            </w:pPr>
            <w:r w:rsidRPr="008B7728">
              <w:rPr>
                <w:color w:val="auto"/>
                <w:sz w:val="20"/>
                <w:szCs w:val="20"/>
              </w:rPr>
              <w:t xml:space="preserve">0.2 mL/kg every 12 hours </w:t>
            </w:r>
          </w:p>
        </w:tc>
      </w:tr>
      <w:tr w:rsidR="008B7728" w:rsidRPr="008B7728" w14:paraId="298F77E8" w14:textId="77777777" w:rsidTr="00AE40BB">
        <w:trPr>
          <w:trHeight w:val="567"/>
        </w:trPr>
        <w:tc>
          <w:tcPr>
            <w:tcW w:w="2835" w:type="dxa"/>
            <w:vMerge/>
            <w:tcBorders>
              <w:left w:val="nil"/>
            </w:tcBorders>
            <w:vAlign w:val="center"/>
          </w:tcPr>
          <w:p w14:paraId="37CB2C8B" w14:textId="77777777" w:rsidR="00E908A7" w:rsidRPr="008B7728" w:rsidRDefault="00E908A7" w:rsidP="00AE40BB">
            <w:pPr>
              <w:rPr>
                <w:color w:val="auto"/>
                <w:sz w:val="20"/>
                <w:szCs w:val="20"/>
              </w:rPr>
            </w:pPr>
          </w:p>
        </w:tc>
        <w:tc>
          <w:tcPr>
            <w:tcW w:w="1418" w:type="dxa"/>
            <w:vMerge/>
            <w:vAlign w:val="center"/>
          </w:tcPr>
          <w:p w14:paraId="08788FF7" w14:textId="77777777" w:rsidR="00E908A7" w:rsidRPr="008B7728" w:rsidRDefault="00E908A7" w:rsidP="00AE40BB">
            <w:pPr>
              <w:rPr>
                <w:color w:val="auto"/>
                <w:sz w:val="20"/>
                <w:szCs w:val="20"/>
              </w:rPr>
            </w:pPr>
          </w:p>
        </w:tc>
        <w:tc>
          <w:tcPr>
            <w:tcW w:w="1134" w:type="dxa"/>
            <w:vAlign w:val="center"/>
          </w:tcPr>
          <w:p w14:paraId="1437A471" w14:textId="77777777" w:rsidR="00E908A7" w:rsidRPr="008B7728" w:rsidRDefault="00E908A7" w:rsidP="00AE40BB">
            <w:pPr>
              <w:rPr>
                <w:color w:val="auto"/>
                <w:sz w:val="20"/>
                <w:szCs w:val="20"/>
              </w:rPr>
            </w:pPr>
            <w:r w:rsidRPr="008B7728">
              <w:rPr>
                <w:color w:val="auto"/>
                <w:sz w:val="20"/>
                <w:szCs w:val="20"/>
              </w:rPr>
              <w:t>6 - 9 kg</w:t>
            </w:r>
          </w:p>
        </w:tc>
        <w:tc>
          <w:tcPr>
            <w:tcW w:w="4394" w:type="dxa"/>
            <w:tcBorders>
              <w:right w:val="nil"/>
            </w:tcBorders>
            <w:vAlign w:val="center"/>
          </w:tcPr>
          <w:p w14:paraId="35AC2EE3" w14:textId="77777777" w:rsidR="00E908A7" w:rsidRPr="008B7728" w:rsidRDefault="00E908A7" w:rsidP="00AE40BB">
            <w:pPr>
              <w:rPr>
                <w:color w:val="auto"/>
                <w:sz w:val="20"/>
                <w:szCs w:val="20"/>
              </w:rPr>
            </w:pPr>
            <w:r w:rsidRPr="008B7728">
              <w:rPr>
                <w:color w:val="auto"/>
                <w:sz w:val="20"/>
                <w:szCs w:val="20"/>
              </w:rPr>
              <w:t>1.5 mL every 12 hours</w:t>
            </w:r>
          </w:p>
        </w:tc>
      </w:tr>
      <w:tr w:rsidR="008B7728" w:rsidRPr="008B7728" w14:paraId="105D4F76" w14:textId="77777777" w:rsidTr="00AE40BB">
        <w:trPr>
          <w:trHeight w:val="567"/>
        </w:trPr>
        <w:tc>
          <w:tcPr>
            <w:tcW w:w="2835" w:type="dxa"/>
            <w:vMerge/>
            <w:tcBorders>
              <w:left w:val="nil"/>
            </w:tcBorders>
            <w:vAlign w:val="center"/>
          </w:tcPr>
          <w:p w14:paraId="7FF7D705" w14:textId="77777777" w:rsidR="00E908A7" w:rsidRPr="008B7728" w:rsidRDefault="00E908A7" w:rsidP="00AE40BB">
            <w:pPr>
              <w:rPr>
                <w:color w:val="auto"/>
                <w:sz w:val="20"/>
                <w:szCs w:val="20"/>
              </w:rPr>
            </w:pPr>
          </w:p>
        </w:tc>
        <w:tc>
          <w:tcPr>
            <w:tcW w:w="1418" w:type="dxa"/>
            <w:vMerge/>
            <w:vAlign w:val="center"/>
          </w:tcPr>
          <w:p w14:paraId="6200CF8E" w14:textId="77777777" w:rsidR="00E908A7" w:rsidRPr="008B7728" w:rsidRDefault="00E908A7" w:rsidP="00AE40BB">
            <w:pPr>
              <w:rPr>
                <w:color w:val="auto"/>
                <w:sz w:val="20"/>
                <w:szCs w:val="20"/>
              </w:rPr>
            </w:pPr>
          </w:p>
        </w:tc>
        <w:tc>
          <w:tcPr>
            <w:tcW w:w="1134" w:type="dxa"/>
            <w:vAlign w:val="center"/>
          </w:tcPr>
          <w:p w14:paraId="5427546D" w14:textId="77777777" w:rsidR="00E908A7" w:rsidRPr="008B7728" w:rsidRDefault="00E908A7" w:rsidP="00AE40BB">
            <w:pPr>
              <w:rPr>
                <w:color w:val="auto"/>
                <w:sz w:val="20"/>
                <w:szCs w:val="20"/>
              </w:rPr>
            </w:pPr>
            <w:r w:rsidRPr="008B7728">
              <w:rPr>
                <w:color w:val="auto"/>
                <w:sz w:val="20"/>
                <w:szCs w:val="20"/>
              </w:rPr>
              <w:t>10 - 13 kg</w:t>
            </w:r>
          </w:p>
        </w:tc>
        <w:tc>
          <w:tcPr>
            <w:tcW w:w="4394" w:type="dxa"/>
            <w:tcBorders>
              <w:right w:val="nil"/>
            </w:tcBorders>
            <w:vAlign w:val="center"/>
          </w:tcPr>
          <w:p w14:paraId="03DEAB46" w14:textId="77777777" w:rsidR="00E908A7" w:rsidRPr="008B7728" w:rsidRDefault="00E908A7" w:rsidP="00AE40BB">
            <w:pPr>
              <w:rPr>
                <w:color w:val="auto"/>
                <w:sz w:val="20"/>
                <w:szCs w:val="20"/>
              </w:rPr>
            </w:pPr>
            <w:r w:rsidRPr="008B7728">
              <w:rPr>
                <w:color w:val="auto"/>
                <w:sz w:val="20"/>
                <w:szCs w:val="20"/>
              </w:rPr>
              <w:t>2 mL every 12 hours</w:t>
            </w:r>
          </w:p>
        </w:tc>
      </w:tr>
      <w:tr w:rsidR="008B7728" w:rsidRPr="008B7728" w14:paraId="56E245E6" w14:textId="77777777" w:rsidTr="00AE40BB">
        <w:trPr>
          <w:trHeight w:val="1020"/>
        </w:trPr>
        <w:tc>
          <w:tcPr>
            <w:tcW w:w="2835" w:type="dxa"/>
            <w:vMerge/>
            <w:tcBorders>
              <w:left w:val="nil"/>
            </w:tcBorders>
            <w:vAlign w:val="center"/>
          </w:tcPr>
          <w:p w14:paraId="66BE09BA" w14:textId="77777777" w:rsidR="00E908A7" w:rsidRPr="008B7728" w:rsidRDefault="00E908A7" w:rsidP="00AE40BB">
            <w:pPr>
              <w:rPr>
                <w:color w:val="auto"/>
                <w:sz w:val="20"/>
                <w:szCs w:val="20"/>
              </w:rPr>
            </w:pPr>
          </w:p>
        </w:tc>
        <w:tc>
          <w:tcPr>
            <w:tcW w:w="1418" w:type="dxa"/>
            <w:vMerge/>
            <w:vAlign w:val="center"/>
          </w:tcPr>
          <w:p w14:paraId="238816B0" w14:textId="77777777" w:rsidR="00E908A7" w:rsidRPr="008B7728" w:rsidRDefault="00E908A7" w:rsidP="00AE40BB">
            <w:pPr>
              <w:rPr>
                <w:color w:val="auto"/>
                <w:sz w:val="20"/>
                <w:szCs w:val="20"/>
              </w:rPr>
            </w:pPr>
          </w:p>
        </w:tc>
        <w:tc>
          <w:tcPr>
            <w:tcW w:w="1134" w:type="dxa"/>
            <w:vAlign w:val="center"/>
          </w:tcPr>
          <w:p w14:paraId="36DB29EA" w14:textId="77777777" w:rsidR="00E908A7" w:rsidRPr="008B7728" w:rsidRDefault="00E908A7" w:rsidP="00AE40BB">
            <w:pPr>
              <w:rPr>
                <w:color w:val="auto"/>
                <w:sz w:val="20"/>
                <w:szCs w:val="20"/>
              </w:rPr>
            </w:pPr>
            <w:r w:rsidRPr="008B7728">
              <w:rPr>
                <w:color w:val="auto"/>
                <w:sz w:val="20"/>
                <w:szCs w:val="20"/>
              </w:rPr>
              <w:t>14 - 19 kg</w:t>
            </w:r>
          </w:p>
        </w:tc>
        <w:tc>
          <w:tcPr>
            <w:tcW w:w="4394" w:type="dxa"/>
            <w:tcBorders>
              <w:right w:val="nil"/>
            </w:tcBorders>
            <w:vAlign w:val="center"/>
          </w:tcPr>
          <w:p w14:paraId="10E3D6E5" w14:textId="77777777" w:rsidR="00E908A7" w:rsidRPr="008B7728" w:rsidRDefault="00E908A7" w:rsidP="00AE40BB">
            <w:pPr>
              <w:rPr>
                <w:color w:val="auto"/>
                <w:sz w:val="20"/>
                <w:szCs w:val="20"/>
              </w:rPr>
            </w:pPr>
            <w:r w:rsidRPr="008B7728">
              <w:rPr>
                <w:color w:val="auto"/>
                <w:sz w:val="20"/>
                <w:szCs w:val="20"/>
              </w:rPr>
              <w:t>2.5 mL every 12 hours</w:t>
            </w:r>
          </w:p>
          <w:p w14:paraId="0FB7BD5A" w14:textId="77777777" w:rsidR="00E908A7" w:rsidRPr="008B7728" w:rsidRDefault="00E908A7" w:rsidP="00AE40BB">
            <w:pPr>
              <w:rPr>
                <w:color w:val="auto"/>
                <w:sz w:val="20"/>
                <w:szCs w:val="20"/>
                <w:u w:val="single"/>
              </w:rPr>
            </w:pPr>
            <w:r w:rsidRPr="008B7728">
              <w:rPr>
                <w:color w:val="auto"/>
                <w:sz w:val="20"/>
                <w:szCs w:val="20"/>
                <w:u w:val="single"/>
              </w:rPr>
              <w:t>or</w:t>
            </w:r>
          </w:p>
          <w:p w14:paraId="16E7D4FA" w14:textId="77777777" w:rsidR="00E908A7" w:rsidRPr="008B7728" w:rsidRDefault="00E908A7" w:rsidP="00AE40BB">
            <w:pPr>
              <w:rPr>
                <w:color w:val="auto"/>
                <w:sz w:val="20"/>
                <w:szCs w:val="20"/>
              </w:rPr>
            </w:pPr>
            <w:r w:rsidRPr="008B7728">
              <w:rPr>
                <w:color w:val="auto"/>
                <w:sz w:val="20"/>
                <w:szCs w:val="20"/>
              </w:rPr>
              <w:t>200/50 mg every 12 hours</w:t>
            </w:r>
          </w:p>
        </w:tc>
      </w:tr>
      <w:tr w:rsidR="008B7728" w:rsidRPr="008B7728" w14:paraId="7511346A" w14:textId="77777777" w:rsidTr="00AE40BB">
        <w:trPr>
          <w:trHeight w:val="1020"/>
        </w:trPr>
        <w:tc>
          <w:tcPr>
            <w:tcW w:w="2835" w:type="dxa"/>
            <w:vMerge/>
            <w:tcBorders>
              <w:left w:val="nil"/>
            </w:tcBorders>
            <w:vAlign w:val="center"/>
          </w:tcPr>
          <w:p w14:paraId="41A0628B" w14:textId="77777777" w:rsidR="00E908A7" w:rsidRPr="008B7728" w:rsidRDefault="00E908A7" w:rsidP="00AE40BB">
            <w:pPr>
              <w:rPr>
                <w:color w:val="auto"/>
                <w:sz w:val="20"/>
                <w:szCs w:val="20"/>
              </w:rPr>
            </w:pPr>
          </w:p>
        </w:tc>
        <w:tc>
          <w:tcPr>
            <w:tcW w:w="1418" w:type="dxa"/>
            <w:vMerge/>
            <w:vAlign w:val="center"/>
          </w:tcPr>
          <w:p w14:paraId="40F14E1B" w14:textId="77777777" w:rsidR="00E908A7" w:rsidRPr="008B7728" w:rsidRDefault="00E908A7" w:rsidP="00AE40BB">
            <w:pPr>
              <w:rPr>
                <w:color w:val="auto"/>
                <w:sz w:val="20"/>
                <w:szCs w:val="20"/>
              </w:rPr>
            </w:pPr>
          </w:p>
        </w:tc>
        <w:tc>
          <w:tcPr>
            <w:tcW w:w="1134" w:type="dxa"/>
            <w:vAlign w:val="center"/>
          </w:tcPr>
          <w:p w14:paraId="044E32F6" w14:textId="77777777" w:rsidR="00E908A7" w:rsidRPr="008B7728" w:rsidRDefault="00E908A7" w:rsidP="00AE40BB">
            <w:pPr>
              <w:rPr>
                <w:color w:val="auto"/>
                <w:sz w:val="20"/>
                <w:szCs w:val="20"/>
              </w:rPr>
            </w:pPr>
            <w:r w:rsidRPr="008B7728">
              <w:rPr>
                <w:color w:val="auto"/>
                <w:sz w:val="20"/>
                <w:szCs w:val="20"/>
              </w:rPr>
              <w:t>20 - 24 kg</w:t>
            </w:r>
          </w:p>
        </w:tc>
        <w:tc>
          <w:tcPr>
            <w:tcW w:w="4394" w:type="dxa"/>
            <w:tcBorders>
              <w:right w:val="nil"/>
            </w:tcBorders>
            <w:vAlign w:val="center"/>
          </w:tcPr>
          <w:p w14:paraId="4705AFFA" w14:textId="77777777" w:rsidR="00E908A7" w:rsidRPr="008B7728" w:rsidRDefault="00E908A7" w:rsidP="00AE40BB">
            <w:pPr>
              <w:rPr>
                <w:color w:val="auto"/>
                <w:sz w:val="20"/>
                <w:szCs w:val="20"/>
              </w:rPr>
            </w:pPr>
            <w:r w:rsidRPr="008B7728">
              <w:rPr>
                <w:color w:val="auto"/>
                <w:sz w:val="20"/>
                <w:szCs w:val="20"/>
              </w:rPr>
              <w:t>3 mL every 12 hours</w:t>
            </w:r>
          </w:p>
          <w:p w14:paraId="403CF4E5" w14:textId="77777777" w:rsidR="00E908A7" w:rsidRPr="008B7728" w:rsidRDefault="00E908A7" w:rsidP="00AE40BB">
            <w:pPr>
              <w:rPr>
                <w:color w:val="auto"/>
                <w:sz w:val="20"/>
                <w:szCs w:val="20"/>
                <w:u w:val="single"/>
              </w:rPr>
            </w:pPr>
            <w:r w:rsidRPr="008B7728">
              <w:rPr>
                <w:color w:val="auto"/>
                <w:sz w:val="20"/>
                <w:szCs w:val="20"/>
                <w:u w:val="single"/>
              </w:rPr>
              <w:t>or</w:t>
            </w:r>
          </w:p>
          <w:p w14:paraId="7D8BBE51" w14:textId="77777777" w:rsidR="00E908A7" w:rsidRPr="008B7728" w:rsidRDefault="00E908A7" w:rsidP="00AE40BB">
            <w:pPr>
              <w:rPr>
                <w:color w:val="auto"/>
                <w:sz w:val="20"/>
                <w:szCs w:val="20"/>
              </w:rPr>
            </w:pPr>
            <w:r w:rsidRPr="008B7728">
              <w:rPr>
                <w:color w:val="auto"/>
                <w:sz w:val="20"/>
                <w:szCs w:val="20"/>
              </w:rPr>
              <w:t>200/50 mg every 12 hours</w:t>
            </w:r>
          </w:p>
        </w:tc>
      </w:tr>
      <w:tr w:rsidR="008B7728" w:rsidRPr="008B7728" w14:paraId="55FD8E9A" w14:textId="77777777" w:rsidTr="00AE40BB">
        <w:trPr>
          <w:trHeight w:val="1020"/>
        </w:trPr>
        <w:tc>
          <w:tcPr>
            <w:tcW w:w="2835" w:type="dxa"/>
            <w:vMerge/>
            <w:tcBorders>
              <w:left w:val="nil"/>
            </w:tcBorders>
            <w:vAlign w:val="center"/>
          </w:tcPr>
          <w:p w14:paraId="3014C49D" w14:textId="77777777" w:rsidR="00E908A7" w:rsidRPr="008B7728" w:rsidRDefault="00E908A7" w:rsidP="00AE40BB">
            <w:pPr>
              <w:rPr>
                <w:color w:val="auto"/>
                <w:sz w:val="20"/>
                <w:szCs w:val="20"/>
              </w:rPr>
            </w:pPr>
          </w:p>
        </w:tc>
        <w:tc>
          <w:tcPr>
            <w:tcW w:w="1418" w:type="dxa"/>
            <w:vMerge/>
            <w:vAlign w:val="center"/>
          </w:tcPr>
          <w:p w14:paraId="27C7897D" w14:textId="77777777" w:rsidR="00E908A7" w:rsidRPr="008B7728" w:rsidRDefault="00E908A7" w:rsidP="00AE40BB">
            <w:pPr>
              <w:rPr>
                <w:color w:val="auto"/>
                <w:sz w:val="20"/>
                <w:szCs w:val="20"/>
              </w:rPr>
            </w:pPr>
          </w:p>
        </w:tc>
        <w:tc>
          <w:tcPr>
            <w:tcW w:w="1134" w:type="dxa"/>
            <w:vAlign w:val="center"/>
          </w:tcPr>
          <w:p w14:paraId="2CF23AB5" w14:textId="77777777" w:rsidR="00E908A7" w:rsidRPr="008B7728" w:rsidRDefault="00E908A7" w:rsidP="00AE40BB">
            <w:pPr>
              <w:rPr>
                <w:color w:val="auto"/>
                <w:sz w:val="20"/>
                <w:szCs w:val="20"/>
              </w:rPr>
            </w:pPr>
            <w:r w:rsidRPr="008B7728">
              <w:rPr>
                <w:color w:val="auto"/>
                <w:sz w:val="20"/>
                <w:szCs w:val="20"/>
              </w:rPr>
              <w:t>25 - 34 kg</w:t>
            </w:r>
          </w:p>
        </w:tc>
        <w:tc>
          <w:tcPr>
            <w:tcW w:w="4394" w:type="dxa"/>
            <w:tcBorders>
              <w:right w:val="nil"/>
            </w:tcBorders>
            <w:vAlign w:val="center"/>
          </w:tcPr>
          <w:p w14:paraId="63C2F15E" w14:textId="77777777" w:rsidR="00E908A7" w:rsidRPr="008B7728" w:rsidRDefault="00E908A7" w:rsidP="00AE40BB">
            <w:pPr>
              <w:rPr>
                <w:color w:val="auto"/>
                <w:sz w:val="20"/>
                <w:szCs w:val="20"/>
              </w:rPr>
            </w:pPr>
            <w:r w:rsidRPr="008B7728">
              <w:rPr>
                <w:color w:val="auto"/>
                <w:sz w:val="20"/>
                <w:szCs w:val="20"/>
              </w:rPr>
              <w:t>4 mL every 12 hours</w:t>
            </w:r>
          </w:p>
          <w:p w14:paraId="48B28528" w14:textId="77777777" w:rsidR="00E908A7" w:rsidRPr="008B7728" w:rsidRDefault="00E908A7" w:rsidP="00AE40BB">
            <w:pPr>
              <w:rPr>
                <w:color w:val="auto"/>
                <w:sz w:val="20"/>
                <w:szCs w:val="20"/>
                <w:u w:val="single"/>
              </w:rPr>
            </w:pPr>
            <w:r w:rsidRPr="008B7728">
              <w:rPr>
                <w:color w:val="auto"/>
                <w:sz w:val="20"/>
                <w:szCs w:val="20"/>
                <w:u w:val="single"/>
              </w:rPr>
              <w:t>or</w:t>
            </w:r>
          </w:p>
          <w:p w14:paraId="03AB197D" w14:textId="77777777" w:rsidR="00E908A7" w:rsidRPr="008B7728" w:rsidRDefault="00E908A7" w:rsidP="00AE40BB">
            <w:pPr>
              <w:rPr>
                <w:color w:val="auto"/>
                <w:sz w:val="20"/>
                <w:szCs w:val="20"/>
              </w:rPr>
            </w:pPr>
            <w:r w:rsidRPr="008B7728">
              <w:rPr>
                <w:color w:val="auto"/>
                <w:sz w:val="20"/>
                <w:szCs w:val="20"/>
              </w:rPr>
              <w:t>300/75 mg every 12 hours</w:t>
            </w:r>
          </w:p>
        </w:tc>
      </w:tr>
      <w:tr w:rsidR="008B7728" w:rsidRPr="008B7728" w14:paraId="60FCF43B" w14:textId="77777777" w:rsidTr="00AE40BB">
        <w:trPr>
          <w:trHeight w:val="1020"/>
        </w:trPr>
        <w:tc>
          <w:tcPr>
            <w:tcW w:w="2835" w:type="dxa"/>
            <w:vMerge/>
            <w:tcBorders>
              <w:left w:val="nil"/>
              <w:bottom w:val="single" w:sz="18" w:space="0" w:color="auto"/>
            </w:tcBorders>
            <w:vAlign w:val="center"/>
          </w:tcPr>
          <w:p w14:paraId="7B547AA4" w14:textId="77777777" w:rsidR="00E908A7" w:rsidRPr="008B7728" w:rsidRDefault="00E908A7" w:rsidP="00AE40BB">
            <w:pPr>
              <w:rPr>
                <w:color w:val="auto"/>
                <w:sz w:val="20"/>
                <w:szCs w:val="20"/>
              </w:rPr>
            </w:pPr>
          </w:p>
        </w:tc>
        <w:tc>
          <w:tcPr>
            <w:tcW w:w="1418" w:type="dxa"/>
            <w:vMerge/>
            <w:tcBorders>
              <w:bottom w:val="single" w:sz="18" w:space="0" w:color="auto"/>
            </w:tcBorders>
            <w:vAlign w:val="center"/>
          </w:tcPr>
          <w:p w14:paraId="72F1D777" w14:textId="77777777" w:rsidR="00E908A7" w:rsidRPr="008B7728" w:rsidRDefault="00E908A7" w:rsidP="00AE40BB">
            <w:pPr>
              <w:rPr>
                <w:color w:val="auto"/>
                <w:sz w:val="20"/>
                <w:szCs w:val="20"/>
              </w:rPr>
            </w:pPr>
          </w:p>
        </w:tc>
        <w:tc>
          <w:tcPr>
            <w:tcW w:w="1134" w:type="dxa"/>
            <w:tcBorders>
              <w:bottom w:val="single" w:sz="18" w:space="0" w:color="auto"/>
            </w:tcBorders>
            <w:vAlign w:val="center"/>
          </w:tcPr>
          <w:p w14:paraId="42E3F408" w14:textId="77777777" w:rsidR="00E908A7" w:rsidRPr="008B7728" w:rsidRDefault="00E908A7" w:rsidP="00AE40BB">
            <w:pPr>
              <w:rPr>
                <w:color w:val="auto"/>
                <w:sz w:val="20"/>
                <w:szCs w:val="20"/>
              </w:rPr>
            </w:pPr>
            <w:r w:rsidRPr="008B7728">
              <w:rPr>
                <w:color w:val="auto"/>
                <w:sz w:val="20"/>
                <w:szCs w:val="20"/>
              </w:rPr>
              <w:t>≥ 35 kg</w:t>
            </w:r>
          </w:p>
        </w:tc>
        <w:tc>
          <w:tcPr>
            <w:tcW w:w="4394" w:type="dxa"/>
            <w:tcBorders>
              <w:bottom w:val="single" w:sz="18" w:space="0" w:color="auto"/>
              <w:right w:val="nil"/>
            </w:tcBorders>
            <w:vAlign w:val="center"/>
          </w:tcPr>
          <w:p w14:paraId="3E159DDD" w14:textId="77777777" w:rsidR="00E908A7" w:rsidRPr="008B7728" w:rsidRDefault="00E908A7" w:rsidP="00AE40BB">
            <w:pPr>
              <w:rPr>
                <w:color w:val="auto"/>
                <w:sz w:val="20"/>
                <w:szCs w:val="20"/>
              </w:rPr>
            </w:pPr>
            <w:r w:rsidRPr="008B7728">
              <w:rPr>
                <w:color w:val="auto"/>
                <w:sz w:val="20"/>
                <w:szCs w:val="20"/>
              </w:rPr>
              <w:t>5 mL every 12 hours</w:t>
            </w:r>
          </w:p>
          <w:p w14:paraId="5E5601A6" w14:textId="77777777" w:rsidR="00E908A7" w:rsidRPr="008B7728" w:rsidRDefault="00E908A7" w:rsidP="00AE40BB">
            <w:pPr>
              <w:rPr>
                <w:color w:val="auto"/>
                <w:sz w:val="20"/>
                <w:szCs w:val="20"/>
                <w:u w:val="single"/>
              </w:rPr>
            </w:pPr>
            <w:r w:rsidRPr="008B7728">
              <w:rPr>
                <w:color w:val="auto"/>
                <w:sz w:val="20"/>
                <w:szCs w:val="20"/>
                <w:u w:val="single"/>
              </w:rPr>
              <w:t>or</w:t>
            </w:r>
          </w:p>
          <w:p w14:paraId="248A1965" w14:textId="77777777" w:rsidR="00E908A7" w:rsidRPr="008B7728" w:rsidRDefault="00E908A7" w:rsidP="00AE40BB">
            <w:pPr>
              <w:rPr>
                <w:color w:val="auto"/>
                <w:sz w:val="20"/>
                <w:szCs w:val="20"/>
              </w:rPr>
            </w:pPr>
            <w:r w:rsidRPr="008B7728">
              <w:rPr>
                <w:color w:val="auto"/>
                <w:sz w:val="20"/>
                <w:szCs w:val="20"/>
              </w:rPr>
              <w:t>400/100 mg every 12 hours</w:t>
            </w:r>
          </w:p>
        </w:tc>
      </w:tr>
      <w:tr w:rsidR="008B7728" w:rsidRPr="008B7728" w14:paraId="617CC687" w14:textId="77777777" w:rsidTr="00AE40BB">
        <w:trPr>
          <w:trHeight w:val="4315"/>
        </w:trPr>
        <w:tc>
          <w:tcPr>
            <w:tcW w:w="2835" w:type="dxa"/>
            <w:tcBorders>
              <w:top w:val="single" w:sz="18" w:space="0" w:color="auto"/>
              <w:left w:val="nil"/>
            </w:tcBorders>
          </w:tcPr>
          <w:p w14:paraId="633272A5" w14:textId="77777777" w:rsidR="00E908A7" w:rsidRPr="008B7728" w:rsidRDefault="00E908A7" w:rsidP="00AE40BB">
            <w:pPr>
              <w:rPr>
                <w:color w:val="auto"/>
                <w:sz w:val="20"/>
                <w:szCs w:val="20"/>
              </w:rPr>
            </w:pPr>
            <w:r w:rsidRPr="008B7728">
              <w:rPr>
                <w:b/>
                <w:color w:val="auto"/>
                <w:sz w:val="20"/>
                <w:szCs w:val="20"/>
              </w:rPr>
              <w:t xml:space="preserve">Corticosteroid </w:t>
            </w:r>
          </w:p>
          <w:p w14:paraId="2164FD68" w14:textId="77777777" w:rsidR="00E908A7" w:rsidRPr="008B7728" w:rsidRDefault="00E908A7" w:rsidP="00F86D49">
            <w:pPr>
              <w:pStyle w:val="ListParagraph"/>
              <w:numPr>
                <w:ilvl w:val="0"/>
                <w:numId w:val="26"/>
              </w:numPr>
              <w:autoSpaceDE/>
              <w:autoSpaceDN/>
              <w:adjustRightInd/>
              <w:ind w:left="176" w:hanging="142"/>
              <w:jc w:val="left"/>
              <w:rPr>
                <w:color w:val="auto"/>
                <w:sz w:val="20"/>
                <w:szCs w:val="20"/>
              </w:rPr>
            </w:pPr>
            <w:r w:rsidRPr="008B7728">
              <w:rPr>
                <w:color w:val="auto"/>
                <w:sz w:val="20"/>
                <w:szCs w:val="20"/>
              </w:rPr>
              <w:t xml:space="preserve">Oral solution* </w:t>
            </w:r>
          </w:p>
          <w:p w14:paraId="3A5A53FA" w14:textId="77777777" w:rsidR="00E908A7" w:rsidRPr="008B7728" w:rsidRDefault="00E908A7" w:rsidP="00F86D49">
            <w:pPr>
              <w:pStyle w:val="ListParagraph"/>
              <w:numPr>
                <w:ilvl w:val="0"/>
                <w:numId w:val="26"/>
              </w:numPr>
              <w:autoSpaceDE/>
              <w:autoSpaceDN/>
              <w:adjustRightInd/>
              <w:ind w:left="176" w:hanging="142"/>
              <w:jc w:val="left"/>
              <w:rPr>
                <w:color w:val="auto"/>
                <w:sz w:val="20"/>
                <w:szCs w:val="20"/>
              </w:rPr>
            </w:pPr>
            <w:r w:rsidRPr="008B7728">
              <w:rPr>
                <w:color w:val="auto"/>
                <w:sz w:val="20"/>
                <w:szCs w:val="20"/>
              </w:rPr>
              <w:t>Tablet*</w:t>
            </w:r>
          </w:p>
          <w:p w14:paraId="36546574" w14:textId="77777777" w:rsidR="00E908A7" w:rsidRPr="008B7728" w:rsidRDefault="00E908A7" w:rsidP="00F86D49">
            <w:pPr>
              <w:pStyle w:val="ListParagraph"/>
              <w:numPr>
                <w:ilvl w:val="0"/>
                <w:numId w:val="26"/>
              </w:numPr>
              <w:autoSpaceDE/>
              <w:autoSpaceDN/>
              <w:adjustRightInd/>
              <w:ind w:left="176" w:hanging="142"/>
              <w:jc w:val="left"/>
              <w:rPr>
                <w:color w:val="auto"/>
                <w:sz w:val="20"/>
                <w:szCs w:val="20"/>
              </w:rPr>
            </w:pPr>
            <w:r w:rsidRPr="008B7728">
              <w:rPr>
                <w:color w:val="auto"/>
                <w:sz w:val="20"/>
                <w:szCs w:val="20"/>
              </w:rPr>
              <w:t>Soluble tablet*</w:t>
            </w:r>
          </w:p>
          <w:p w14:paraId="5EC4DF7E" w14:textId="77777777" w:rsidR="00E908A7" w:rsidRPr="008B7728" w:rsidRDefault="00E908A7" w:rsidP="00F86D49">
            <w:pPr>
              <w:pStyle w:val="ListParagraph"/>
              <w:numPr>
                <w:ilvl w:val="0"/>
                <w:numId w:val="26"/>
              </w:numPr>
              <w:autoSpaceDE/>
              <w:autoSpaceDN/>
              <w:adjustRightInd/>
              <w:ind w:left="176" w:hanging="142"/>
              <w:jc w:val="left"/>
              <w:rPr>
                <w:color w:val="auto"/>
                <w:sz w:val="20"/>
                <w:szCs w:val="20"/>
              </w:rPr>
            </w:pPr>
            <w:r w:rsidRPr="008B7728">
              <w:rPr>
                <w:color w:val="auto"/>
                <w:sz w:val="20"/>
                <w:szCs w:val="20"/>
              </w:rPr>
              <w:t>Solution for injection*</w:t>
            </w:r>
          </w:p>
          <w:p w14:paraId="41BEC222" w14:textId="77777777" w:rsidR="00E908A7" w:rsidRPr="008B7728" w:rsidRDefault="00E908A7" w:rsidP="00AE40BB">
            <w:pPr>
              <w:pStyle w:val="ListParagraph"/>
              <w:ind w:left="176"/>
              <w:rPr>
                <w:color w:val="auto"/>
                <w:sz w:val="20"/>
                <w:szCs w:val="20"/>
              </w:rPr>
            </w:pPr>
          </w:p>
          <w:p w14:paraId="4E2A78A1" w14:textId="77777777" w:rsidR="00E908A7" w:rsidRPr="008B7728" w:rsidRDefault="00E908A7" w:rsidP="00AE40BB">
            <w:pPr>
              <w:rPr>
                <w:color w:val="auto"/>
                <w:sz w:val="20"/>
                <w:szCs w:val="20"/>
              </w:rPr>
            </w:pPr>
            <w:r w:rsidRPr="008B7728">
              <w:rPr>
                <w:color w:val="auto"/>
                <w:sz w:val="20"/>
                <w:szCs w:val="20"/>
              </w:rPr>
              <w:t>*various strengths available</w:t>
            </w:r>
          </w:p>
        </w:tc>
        <w:tc>
          <w:tcPr>
            <w:tcW w:w="1418" w:type="dxa"/>
            <w:tcBorders>
              <w:top w:val="single" w:sz="18" w:space="0" w:color="auto"/>
            </w:tcBorders>
          </w:tcPr>
          <w:p w14:paraId="4E629001" w14:textId="77777777" w:rsidR="00E908A7" w:rsidRPr="008B7728" w:rsidRDefault="00E908A7" w:rsidP="00AE40BB">
            <w:pPr>
              <w:rPr>
                <w:color w:val="auto"/>
                <w:sz w:val="20"/>
                <w:szCs w:val="20"/>
              </w:rPr>
            </w:pPr>
            <w:r w:rsidRPr="008B7728">
              <w:rPr>
                <w:color w:val="auto"/>
                <w:sz w:val="20"/>
                <w:szCs w:val="20"/>
              </w:rPr>
              <w:t xml:space="preserve">Oral </w:t>
            </w:r>
          </w:p>
          <w:p w14:paraId="363B5633" w14:textId="77777777" w:rsidR="00E908A7" w:rsidRPr="008B7728" w:rsidRDefault="00E908A7" w:rsidP="00AE40BB">
            <w:pPr>
              <w:rPr>
                <w:color w:val="auto"/>
                <w:sz w:val="20"/>
                <w:szCs w:val="20"/>
                <w:u w:val="single"/>
              </w:rPr>
            </w:pPr>
            <w:r w:rsidRPr="008B7728">
              <w:rPr>
                <w:color w:val="auto"/>
                <w:sz w:val="20"/>
                <w:szCs w:val="20"/>
                <w:u w:val="single"/>
              </w:rPr>
              <w:t>or</w:t>
            </w:r>
          </w:p>
          <w:p w14:paraId="1D66A238" w14:textId="77777777" w:rsidR="00E908A7" w:rsidRPr="008B7728" w:rsidRDefault="00E908A7" w:rsidP="00AE40BB">
            <w:pPr>
              <w:rPr>
                <w:color w:val="auto"/>
                <w:sz w:val="20"/>
                <w:szCs w:val="20"/>
              </w:rPr>
            </w:pPr>
            <w:r w:rsidRPr="008B7728">
              <w:rPr>
                <w:color w:val="auto"/>
                <w:sz w:val="20"/>
                <w:szCs w:val="20"/>
              </w:rPr>
              <w:t xml:space="preserve">Nasogastric </w:t>
            </w:r>
          </w:p>
          <w:p w14:paraId="056A00F5" w14:textId="77777777" w:rsidR="00E908A7" w:rsidRPr="008B7728" w:rsidRDefault="00E908A7" w:rsidP="00AE40BB">
            <w:pPr>
              <w:rPr>
                <w:color w:val="auto"/>
                <w:sz w:val="20"/>
                <w:szCs w:val="20"/>
                <w:u w:val="single"/>
              </w:rPr>
            </w:pPr>
            <w:r w:rsidRPr="008B7728">
              <w:rPr>
                <w:color w:val="auto"/>
                <w:sz w:val="20"/>
                <w:szCs w:val="20"/>
                <w:u w:val="single"/>
              </w:rPr>
              <w:t>or</w:t>
            </w:r>
          </w:p>
          <w:p w14:paraId="4EB37CD6"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8" w:space="0" w:color="auto"/>
            </w:tcBorders>
          </w:tcPr>
          <w:p w14:paraId="56C902AB" w14:textId="77777777" w:rsidR="00E908A7" w:rsidRPr="008B7728" w:rsidRDefault="00E908A7" w:rsidP="00AE40BB">
            <w:pPr>
              <w:rPr>
                <w:color w:val="auto"/>
                <w:sz w:val="20"/>
                <w:szCs w:val="20"/>
              </w:rPr>
            </w:pPr>
            <w:r w:rsidRPr="008B7728">
              <w:rPr>
                <w:color w:val="auto"/>
                <w:sz w:val="20"/>
                <w:szCs w:val="20"/>
              </w:rPr>
              <w:t>All</w:t>
            </w:r>
          </w:p>
          <w:p w14:paraId="78784DA8"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8" w:space="0" w:color="auto"/>
              <w:right w:val="nil"/>
            </w:tcBorders>
            <w:tcMar>
              <w:right w:w="57" w:type="dxa"/>
            </w:tcMar>
          </w:tcPr>
          <w:p w14:paraId="3A4829AE" w14:textId="336351D4" w:rsidR="00E908A7" w:rsidRPr="008B7728" w:rsidRDefault="00E908A7" w:rsidP="00AE40BB">
            <w:pPr>
              <w:rPr>
                <w:color w:val="auto"/>
                <w:sz w:val="20"/>
                <w:szCs w:val="20"/>
              </w:rPr>
            </w:pPr>
            <w:r w:rsidRPr="008B7728">
              <w:rPr>
                <w:b/>
                <w:color w:val="auto"/>
                <w:sz w:val="20"/>
                <w:szCs w:val="20"/>
              </w:rPr>
              <w:t xml:space="preserve">Hydrocortisone (IV) – </w:t>
            </w:r>
            <w:r w:rsidR="00902237">
              <w:rPr>
                <w:b/>
                <w:color w:val="auto"/>
                <w:sz w:val="20"/>
                <w:szCs w:val="20"/>
              </w:rPr>
              <w:t xml:space="preserve">additional option for </w:t>
            </w:r>
            <w:r w:rsidRPr="008B7728">
              <w:rPr>
                <w:b/>
                <w:color w:val="auto"/>
                <w:sz w:val="20"/>
                <w:szCs w:val="20"/>
              </w:rPr>
              <w:t>Preterm infants with a corrected gestation age of &lt;40 weeks:</w:t>
            </w:r>
          </w:p>
          <w:p w14:paraId="7D73D797" w14:textId="77777777" w:rsidR="00E908A7" w:rsidRPr="008B7728" w:rsidRDefault="00E908A7" w:rsidP="00AE40BB">
            <w:pPr>
              <w:rPr>
                <w:color w:val="auto"/>
                <w:sz w:val="20"/>
                <w:szCs w:val="20"/>
              </w:rPr>
            </w:pPr>
            <w:r w:rsidRPr="008B7728">
              <w:rPr>
                <w:color w:val="auto"/>
                <w:sz w:val="20"/>
                <w:szCs w:val="20"/>
              </w:rPr>
              <w:t>0.5 mg/kg every 12 hours for 7 days and then 0.5mg/kg once daily for 3 days</w:t>
            </w:r>
          </w:p>
          <w:p w14:paraId="6022C4D3" w14:textId="77777777" w:rsidR="00E908A7" w:rsidRPr="008B7728" w:rsidRDefault="00E908A7" w:rsidP="00AE40BB">
            <w:pPr>
              <w:rPr>
                <w:color w:val="auto"/>
                <w:sz w:val="20"/>
                <w:szCs w:val="20"/>
              </w:rPr>
            </w:pPr>
          </w:p>
          <w:p w14:paraId="30E5ADFE" w14:textId="77777777" w:rsidR="00E908A7" w:rsidRPr="008B7728" w:rsidRDefault="00E908A7" w:rsidP="00AE40BB">
            <w:pPr>
              <w:rPr>
                <w:color w:val="auto"/>
                <w:sz w:val="20"/>
                <w:szCs w:val="20"/>
                <w:u w:val="single"/>
              </w:rPr>
            </w:pPr>
            <w:r w:rsidRPr="008B7728">
              <w:rPr>
                <w:color w:val="auto"/>
                <w:sz w:val="20"/>
                <w:szCs w:val="20"/>
                <w:u w:val="single"/>
              </w:rPr>
              <w:t>or</w:t>
            </w:r>
            <w:r w:rsidRPr="008B7728">
              <w:rPr>
                <w:color w:val="auto"/>
                <w:sz w:val="20"/>
                <w:szCs w:val="20"/>
              </w:rPr>
              <w:t xml:space="preserve"> </w:t>
            </w:r>
            <w:r w:rsidRPr="008B7728">
              <w:rPr>
                <w:b/>
                <w:color w:val="auto"/>
                <w:sz w:val="20"/>
                <w:szCs w:val="20"/>
              </w:rPr>
              <w:t>Prednisolone (Oral/NG)</w:t>
            </w:r>
            <w:r w:rsidRPr="008B7728">
              <w:rPr>
                <w:color w:val="auto"/>
                <w:sz w:val="20"/>
                <w:szCs w:val="20"/>
              </w:rPr>
              <w:t xml:space="preserve">: </w:t>
            </w:r>
          </w:p>
          <w:p w14:paraId="7650ACDB" w14:textId="77777777" w:rsidR="00E908A7" w:rsidRPr="008B7728" w:rsidRDefault="00E908A7" w:rsidP="00AE40BB">
            <w:pPr>
              <w:rPr>
                <w:color w:val="auto"/>
                <w:sz w:val="20"/>
                <w:szCs w:val="20"/>
              </w:rPr>
            </w:pPr>
            <w:r w:rsidRPr="008B7728">
              <w:rPr>
                <w:color w:val="auto"/>
                <w:sz w:val="20"/>
                <w:szCs w:val="20"/>
              </w:rPr>
              <w:t>1 mg/kg once daily (max: 40 mg; doses can be rounded as per routine clinical practice)</w:t>
            </w:r>
          </w:p>
          <w:p w14:paraId="1004479F" w14:textId="77777777" w:rsidR="00E908A7" w:rsidRPr="008B7728" w:rsidRDefault="00E908A7" w:rsidP="00AE40BB">
            <w:pPr>
              <w:rPr>
                <w:color w:val="auto"/>
                <w:sz w:val="20"/>
                <w:szCs w:val="20"/>
              </w:rPr>
            </w:pPr>
          </w:p>
          <w:p w14:paraId="0F3C4E32" w14:textId="77777777" w:rsidR="00E908A7" w:rsidRPr="008B7728" w:rsidRDefault="00E908A7" w:rsidP="00AE40BB">
            <w:pPr>
              <w:tabs>
                <w:tab w:val="left" w:pos="980"/>
              </w:tabs>
              <w:rPr>
                <w:color w:val="auto"/>
                <w:sz w:val="20"/>
                <w:szCs w:val="20"/>
                <w:u w:val="single"/>
              </w:rPr>
            </w:pPr>
            <w:r w:rsidRPr="008B7728">
              <w:rPr>
                <w:color w:val="auto"/>
                <w:sz w:val="20"/>
                <w:szCs w:val="20"/>
                <w:u w:val="single"/>
              </w:rPr>
              <w:t>or</w:t>
            </w:r>
            <w:r w:rsidRPr="008B7728">
              <w:rPr>
                <w:color w:val="auto"/>
                <w:sz w:val="20"/>
                <w:szCs w:val="20"/>
              </w:rPr>
              <w:t xml:space="preserve"> </w:t>
            </w:r>
            <w:r w:rsidRPr="008B7728">
              <w:rPr>
                <w:b/>
                <w:color w:val="auto"/>
                <w:sz w:val="20"/>
                <w:szCs w:val="20"/>
              </w:rPr>
              <w:t>Methylprednisolone sodium succinate (IV):</w:t>
            </w:r>
          </w:p>
          <w:p w14:paraId="179086D2" w14:textId="77777777" w:rsidR="00E908A7" w:rsidRPr="008B7728" w:rsidRDefault="00E908A7" w:rsidP="00AE40BB">
            <w:pPr>
              <w:rPr>
                <w:color w:val="auto"/>
                <w:sz w:val="20"/>
                <w:szCs w:val="20"/>
              </w:rPr>
            </w:pPr>
            <w:r w:rsidRPr="008B7728">
              <w:rPr>
                <w:color w:val="auto"/>
                <w:sz w:val="20"/>
                <w:szCs w:val="20"/>
              </w:rPr>
              <w:t>0.8 mg/kg once daily (max: 32 mg)</w:t>
            </w:r>
          </w:p>
          <w:p w14:paraId="1E90D1AD" w14:textId="77777777" w:rsidR="00E908A7" w:rsidRPr="008B7728" w:rsidRDefault="00E908A7" w:rsidP="00AE40BB">
            <w:pPr>
              <w:rPr>
                <w:color w:val="auto"/>
                <w:sz w:val="20"/>
                <w:szCs w:val="20"/>
              </w:rPr>
            </w:pPr>
          </w:p>
          <w:p w14:paraId="34C893D8" w14:textId="77777777" w:rsidR="00E908A7" w:rsidRPr="008B7728" w:rsidRDefault="00E908A7" w:rsidP="00AE40BB">
            <w:pPr>
              <w:rPr>
                <w:color w:val="auto"/>
                <w:sz w:val="20"/>
                <w:szCs w:val="20"/>
              </w:rPr>
            </w:pPr>
            <w:r w:rsidRPr="008B7728">
              <w:rPr>
                <w:color w:val="auto"/>
                <w:sz w:val="20"/>
                <w:szCs w:val="20"/>
                <w:u w:val="single"/>
              </w:rPr>
              <w:t>or</w:t>
            </w:r>
            <w:r w:rsidRPr="008B7728">
              <w:rPr>
                <w:color w:val="auto"/>
                <w:sz w:val="20"/>
                <w:szCs w:val="20"/>
              </w:rPr>
              <w:t xml:space="preserve"> </w:t>
            </w:r>
            <w:r w:rsidRPr="008B7728">
              <w:rPr>
                <w:b/>
                <w:color w:val="auto"/>
                <w:sz w:val="20"/>
                <w:szCs w:val="20"/>
              </w:rPr>
              <w:t>Dexamethasone (Oral/NG/IV)</w:t>
            </w:r>
            <w:r w:rsidRPr="008B7728">
              <w:rPr>
                <w:color w:val="auto"/>
                <w:sz w:val="20"/>
                <w:szCs w:val="20"/>
              </w:rPr>
              <w:t xml:space="preserve">: </w:t>
            </w:r>
          </w:p>
          <w:p w14:paraId="0DDC8F94" w14:textId="044709C3" w:rsidR="00E908A7" w:rsidRPr="008B7728" w:rsidRDefault="008D208B" w:rsidP="008D208B">
            <w:pPr>
              <w:rPr>
                <w:color w:val="auto"/>
                <w:sz w:val="20"/>
                <w:szCs w:val="20"/>
              </w:rPr>
            </w:pPr>
            <w:r w:rsidRPr="008B7728">
              <w:rPr>
                <w:color w:val="auto"/>
                <w:sz w:val="20"/>
                <w:szCs w:val="20"/>
              </w:rPr>
              <w:t>1</w:t>
            </w:r>
            <w:r>
              <w:rPr>
                <w:color w:val="auto"/>
                <w:sz w:val="20"/>
                <w:szCs w:val="20"/>
              </w:rPr>
              <w:t>5</w:t>
            </w:r>
            <w:r w:rsidRPr="008B7728">
              <w:rPr>
                <w:color w:val="auto"/>
                <w:sz w:val="20"/>
                <w:szCs w:val="20"/>
              </w:rPr>
              <w:t xml:space="preserve">0 </w:t>
            </w:r>
            <w:r w:rsidR="00E908A7" w:rsidRPr="008B7728">
              <w:rPr>
                <w:color w:val="auto"/>
                <w:sz w:val="20"/>
                <w:szCs w:val="20"/>
              </w:rPr>
              <w:t>micrograms/kg (as base) once daily (max: 6 mg)</w:t>
            </w:r>
          </w:p>
        </w:tc>
      </w:tr>
    </w:tbl>
    <w:p w14:paraId="0AD917DE" w14:textId="77777777" w:rsidR="00E908A7" w:rsidRPr="008B7728" w:rsidRDefault="00E908A7" w:rsidP="00E908A7">
      <w:pPr>
        <w:rPr>
          <w:color w:val="auto"/>
          <w:sz w:val="20"/>
        </w:rPr>
      </w:pPr>
      <w:r w:rsidRPr="008B7728">
        <w:rPr>
          <w:b/>
          <w:color w:val="auto"/>
          <w:sz w:val="20"/>
          <w:vertAlign w:val="superscript"/>
        </w:rPr>
        <w:t xml:space="preserve"># </w:t>
      </w:r>
      <w:r w:rsidRPr="008B7728">
        <w:rPr>
          <w:color w:val="auto"/>
          <w:sz w:val="20"/>
        </w:rPr>
        <w:t>Weight to be rounded to the nearest kg unless dosage expressed as mg/kg or mL/kg.</w:t>
      </w:r>
    </w:p>
    <w:tbl>
      <w:tblPr>
        <w:tblStyle w:val="TableGrid"/>
        <w:tblW w:w="9781" w:type="dxa"/>
        <w:tblLayout w:type="fixed"/>
        <w:tblLook w:val="04A0" w:firstRow="1" w:lastRow="0" w:firstColumn="1" w:lastColumn="0" w:noHBand="0" w:noVBand="1"/>
      </w:tblPr>
      <w:tblGrid>
        <w:gridCol w:w="2835"/>
        <w:gridCol w:w="1418"/>
        <w:gridCol w:w="1134"/>
        <w:gridCol w:w="4394"/>
      </w:tblGrid>
      <w:tr w:rsidR="008B7728" w:rsidRPr="008B7728" w14:paraId="27689238" w14:textId="77777777" w:rsidTr="00AE40BB">
        <w:trPr>
          <w:trHeight w:val="567"/>
        </w:trPr>
        <w:tc>
          <w:tcPr>
            <w:tcW w:w="2835" w:type="dxa"/>
            <w:tcBorders>
              <w:top w:val="single" w:sz="18" w:space="0" w:color="auto"/>
              <w:left w:val="nil"/>
            </w:tcBorders>
            <w:shd w:val="clear" w:color="auto" w:fill="D9D9D9" w:themeFill="background1" w:themeFillShade="D9"/>
          </w:tcPr>
          <w:p w14:paraId="4DD6C609" w14:textId="77777777" w:rsidR="00E908A7" w:rsidRPr="008B7728" w:rsidRDefault="00E908A7" w:rsidP="00AE40BB">
            <w:pPr>
              <w:rPr>
                <w:b/>
                <w:color w:val="auto"/>
                <w:sz w:val="20"/>
                <w:szCs w:val="20"/>
              </w:rPr>
            </w:pPr>
            <w:bookmarkStart w:id="635" w:name="_Toc38099281"/>
            <w:r w:rsidRPr="008B7728">
              <w:rPr>
                <w:b/>
                <w:color w:val="auto"/>
                <w:sz w:val="20"/>
                <w:szCs w:val="20"/>
              </w:rPr>
              <w:lastRenderedPageBreak/>
              <w:t>Arm</w:t>
            </w:r>
          </w:p>
        </w:tc>
        <w:tc>
          <w:tcPr>
            <w:tcW w:w="1418" w:type="dxa"/>
            <w:tcBorders>
              <w:top w:val="single" w:sz="18" w:space="0" w:color="auto"/>
            </w:tcBorders>
            <w:shd w:val="clear" w:color="auto" w:fill="D9D9D9" w:themeFill="background1" w:themeFillShade="D9"/>
          </w:tcPr>
          <w:p w14:paraId="43781B90" w14:textId="77777777" w:rsidR="00E908A7" w:rsidRPr="008B7728" w:rsidRDefault="00E908A7" w:rsidP="00AE40BB">
            <w:pPr>
              <w:rPr>
                <w:color w:val="auto"/>
                <w:sz w:val="20"/>
                <w:szCs w:val="20"/>
              </w:rPr>
            </w:pPr>
            <w:r w:rsidRPr="008B7728">
              <w:rPr>
                <w:b/>
                <w:color w:val="auto"/>
                <w:sz w:val="20"/>
                <w:szCs w:val="20"/>
              </w:rPr>
              <w:t>Route</w:t>
            </w:r>
          </w:p>
        </w:tc>
        <w:tc>
          <w:tcPr>
            <w:tcW w:w="1134" w:type="dxa"/>
            <w:tcBorders>
              <w:top w:val="single" w:sz="18" w:space="0" w:color="auto"/>
              <w:bottom w:val="single" w:sz="4" w:space="0" w:color="auto"/>
              <w:right w:val="nil"/>
            </w:tcBorders>
            <w:shd w:val="clear" w:color="auto" w:fill="D9D9D9" w:themeFill="background1" w:themeFillShade="D9"/>
          </w:tcPr>
          <w:p w14:paraId="71C64A69" w14:textId="77777777" w:rsidR="00E908A7" w:rsidRPr="008B7728" w:rsidRDefault="00E908A7" w:rsidP="00AE40BB">
            <w:pPr>
              <w:rPr>
                <w:color w:val="auto"/>
                <w:sz w:val="20"/>
                <w:szCs w:val="20"/>
                <w:vertAlign w:val="superscript"/>
              </w:rPr>
            </w:pPr>
            <w:r w:rsidRPr="008B7728">
              <w:rPr>
                <w:b/>
                <w:color w:val="auto"/>
                <w:sz w:val="20"/>
                <w:szCs w:val="20"/>
              </w:rPr>
              <w:t xml:space="preserve">Weight </w:t>
            </w:r>
            <w:r w:rsidRPr="008B7728">
              <w:rPr>
                <w:b/>
                <w:color w:val="auto"/>
                <w:sz w:val="20"/>
                <w:szCs w:val="20"/>
                <w:vertAlign w:val="superscript"/>
              </w:rPr>
              <w:t>#</w:t>
            </w:r>
          </w:p>
        </w:tc>
        <w:tc>
          <w:tcPr>
            <w:tcW w:w="4394" w:type="dxa"/>
            <w:tcBorders>
              <w:top w:val="single" w:sz="18" w:space="0" w:color="auto"/>
              <w:bottom w:val="single" w:sz="4" w:space="0" w:color="auto"/>
              <w:right w:val="nil"/>
            </w:tcBorders>
            <w:shd w:val="clear" w:color="auto" w:fill="D9D9D9" w:themeFill="background1" w:themeFillShade="D9"/>
          </w:tcPr>
          <w:p w14:paraId="5F219BF3" w14:textId="77777777" w:rsidR="00E908A7" w:rsidRPr="008B7728" w:rsidRDefault="00E908A7" w:rsidP="00AE40BB">
            <w:pPr>
              <w:rPr>
                <w:color w:val="auto"/>
                <w:sz w:val="20"/>
                <w:szCs w:val="20"/>
              </w:rPr>
            </w:pPr>
            <w:r w:rsidRPr="008B7728">
              <w:rPr>
                <w:b/>
                <w:color w:val="auto"/>
                <w:sz w:val="20"/>
                <w:szCs w:val="20"/>
              </w:rPr>
              <w:t>Dose (Duration for all arms = 10 days or until discharge from hospital)</w:t>
            </w:r>
          </w:p>
        </w:tc>
      </w:tr>
      <w:tr w:rsidR="008B7728" w:rsidRPr="008B7728" w14:paraId="0620524A" w14:textId="77777777" w:rsidTr="00AE40BB">
        <w:trPr>
          <w:trHeight w:val="1134"/>
        </w:trPr>
        <w:tc>
          <w:tcPr>
            <w:tcW w:w="2835" w:type="dxa"/>
            <w:vMerge w:val="restart"/>
            <w:tcBorders>
              <w:top w:val="single" w:sz="18" w:space="0" w:color="auto"/>
              <w:left w:val="nil"/>
            </w:tcBorders>
          </w:tcPr>
          <w:p w14:paraId="1EBD8165" w14:textId="77777777" w:rsidR="00E908A7" w:rsidRPr="008B7728" w:rsidRDefault="00E908A7" w:rsidP="00AE40BB">
            <w:pPr>
              <w:rPr>
                <w:b/>
                <w:color w:val="auto"/>
                <w:sz w:val="20"/>
                <w:szCs w:val="20"/>
              </w:rPr>
            </w:pPr>
            <w:r w:rsidRPr="008B7728">
              <w:rPr>
                <w:b/>
                <w:color w:val="auto"/>
                <w:sz w:val="20"/>
                <w:szCs w:val="20"/>
              </w:rPr>
              <w:t>Azithromycin</w:t>
            </w:r>
          </w:p>
          <w:p w14:paraId="6719BE08" w14:textId="77777777" w:rsidR="00E908A7" w:rsidRPr="008B7728" w:rsidRDefault="00E908A7" w:rsidP="00AE40BB">
            <w:pPr>
              <w:rPr>
                <w:color w:val="auto"/>
                <w:sz w:val="20"/>
                <w:szCs w:val="20"/>
              </w:rPr>
            </w:pPr>
          </w:p>
          <w:p w14:paraId="619C178A"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40mg in 1mL oral suspension</w:t>
            </w:r>
          </w:p>
          <w:p w14:paraId="3C3FF2C8"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250mg tablet/capsule</w:t>
            </w:r>
          </w:p>
          <w:p w14:paraId="7C51C0D6"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500mg tablet/capsule</w:t>
            </w:r>
          </w:p>
          <w:p w14:paraId="675FDE4E" w14:textId="77777777" w:rsidR="00E908A7" w:rsidRPr="008B7728" w:rsidRDefault="00E908A7" w:rsidP="00F86D49">
            <w:pPr>
              <w:pStyle w:val="ListParagraph"/>
              <w:numPr>
                <w:ilvl w:val="0"/>
                <w:numId w:val="26"/>
              </w:numPr>
              <w:autoSpaceDE/>
              <w:autoSpaceDN/>
              <w:adjustRightInd/>
              <w:ind w:left="171" w:hanging="142"/>
              <w:jc w:val="left"/>
              <w:rPr>
                <w:color w:val="auto"/>
                <w:sz w:val="20"/>
                <w:szCs w:val="20"/>
              </w:rPr>
            </w:pPr>
            <w:r w:rsidRPr="008B7728">
              <w:rPr>
                <w:color w:val="auto"/>
                <w:sz w:val="20"/>
                <w:szCs w:val="20"/>
              </w:rPr>
              <w:t>500mg powder for solution for infusion</w:t>
            </w:r>
          </w:p>
        </w:tc>
        <w:tc>
          <w:tcPr>
            <w:tcW w:w="1418" w:type="dxa"/>
            <w:vMerge w:val="restart"/>
            <w:tcBorders>
              <w:top w:val="single" w:sz="18" w:space="0" w:color="auto"/>
            </w:tcBorders>
          </w:tcPr>
          <w:p w14:paraId="63E04D3F" w14:textId="77777777" w:rsidR="00E908A7" w:rsidRPr="008B7728" w:rsidRDefault="00E908A7" w:rsidP="00AE40BB">
            <w:pPr>
              <w:rPr>
                <w:color w:val="auto"/>
                <w:sz w:val="20"/>
                <w:szCs w:val="20"/>
              </w:rPr>
            </w:pPr>
            <w:r w:rsidRPr="008B7728">
              <w:rPr>
                <w:color w:val="auto"/>
                <w:sz w:val="20"/>
                <w:szCs w:val="20"/>
              </w:rPr>
              <w:t xml:space="preserve">Oral </w:t>
            </w:r>
          </w:p>
          <w:p w14:paraId="2F004DD8" w14:textId="77777777" w:rsidR="00E908A7" w:rsidRPr="008B7728" w:rsidRDefault="00E908A7" w:rsidP="00AE40BB">
            <w:pPr>
              <w:rPr>
                <w:color w:val="auto"/>
                <w:sz w:val="20"/>
                <w:szCs w:val="20"/>
                <w:u w:val="single"/>
              </w:rPr>
            </w:pPr>
            <w:r w:rsidRPr="008B7728">
              <w:rPr>
                <w:color w:val="auto"/>
                <w:sz w:val="20"/>
                <w:szCs w:val="20"/>
                <w:u w:val="single"/>
              </w:rPr>
              <w:t>or</w:t>
            </w:r>
          </w:p>
          <w:p w14:paraId="39B716C9" w14:textId="77777777" w:rsidR="00E908A7" w:rsidRPr="008B7728" w:rsidRDefault="00E908A7" w:rsidP="00AE40BB">
            <w:pPr>
              <w:rPr>
                <w:color w:val="auto"/>
                <w:sz w:val="20"/>
                <w:szCs w:val="20"/>
              </w:rPr>
            </w:pPr>
            <w:r w:rsidRPr="008B7728">
              <w:rPr>
                <w:color w:val="auto"/>
                <w:sz w:val="20"/>
                <w:szCs w:val="20"/>
              </w:rPr>
              <w:t>Nasogastric</w:t>
            </w:r>
          </w:p>
          <w:p w14:paraId="3FF1E327" w14:textId="77777777" w:rsidR="00E908A7" w:rsidRPr="008B7728" w:rsidRDefault="00E908A7" w:rsidP="00AE40BB">
            <w:pPr>
              <w:rPr>
                <w:color w:val="auto"/>
                <w:sz w:val="20"/>
                <w:szCs w:val="20"/>
                <w:u w:val="single"/>
              </w:rPr>
            </w:pPr>
            <w:r w:rsidRPr="008B7728">
              <w:rPr>
                <w:color w:val="auto"/>
                <w:sz w:val="20"/>
                <w:szCs w:val="20"/>
                <w:u w:val="single"/>
              </w:rPr>
              <w:t>or</w:t>
            </w:r>
          </w:p>
          <w:p w14:paraId="3DA4299B" w14:textId="77777777" w:rsidR="00E908A7" w:rsidRPr="008B7728" w:rsidRDefault="00E908A7" w:rsidP="00AE40BB">
            <w:pPr>
              <w:rPr>
                <w:color w:val="auto"/>
                <w:sz w:val="20"/>
                <w:szCs w:val="20"/>
              </w:rPr>
            </w:pPr>
            <w:r w:rsidRPr="008B7728">
              <w:rPr>
                <w:color w:val="auto"/>
                <w:sz w:val="20"/>
                <w:szCs w:val="20"/>
              </w:rPr>
              <w:t>Intravenous</w:t>
            </w:r>
          </w:p>
        </w:tc>
        <w:tc>
          <w:tcPr>
            <w:tcW w:w="1134" w:type="dxa"/>
            <w:tcBorders>
              <w:top w:val="single" w:sz="18" w:space="0" w:color="auto"/>
            </w:tcBorders>
            <w:vAlign w:val="center"/>
          </w:tcPr>
          <w:p w14:paraId="5DDD025D" w14:textId="77777777" w:rsidR="00E908A7" w:rsidRPr="008B7728" w:rsidRDefault="00E908A7" w:rsidP="00AE40BB">
            <w:pPr>
              <w:rPr>
                <w:color w:val="auto"/>
                <w:sz w:val="20"/>
                <w:szCs w:val="20"/>
              </w:rPr>
            </w:pPr>
            <w:r w:rsidRPr="008B7728">
              <w:rPr>
                <w:color w:val="auto"/>
                <w:sz w:val="20"/>
                <w:szCs w:val="20"/>
              </w:rPr>
              <w:sym w:font="Symbol" w:char="F0A3"/>
            </w:r>
            <w:r w:rsidRPr="008B7728">
              <w:rPr>
                <w:color w:val="auto"/>
                <w:sz w:val="20"/>
                <w:szCs w:val="20"/>
              </w:rPr>
              <w:t xml:space="preserve"> 16 kg</w:t>
            </w:r>
          </w:p>
          <w:p w14:paraId="02B08893" w14:textId="77777777" w:rsidR="00E908A7" w:rsidRPr="008B7728" w:rsidRDefault="00E908A7" w:rsidP="00AE40BB">
            <w:pPr>
              <w:rPr>
                <w:color w:val="auto"/>
                <w:sz w:val="20"/>
                <w:szCs w:val="20"/>
              </w:rPr>
            </w:pPr>
            <w:r w:rsidRPr="008B7728">
              <w:rPr>
                <w:color w:val="auto"/>
                <w:sz w:val="20"/>
                <w:szCs w:val="20"/>
              </w:rPr>
              <w:t>Including preterm neonates</w:t>
            </w:r>
          </w:p>
        </w:tc>
        <w:tc>
          <w:tcPr>
            <w:tcW w:w="4394" w:type="dxa"/>
            <w:tcBorders>
              <w:top w:val="single" w:sz="18" w:space="0" w:color="auto"/>
              <w:right w:val="nil"/>
            </w:tcBorders>
            <w:vAlign w:val="center"/>
          </w:tcPr>
          <w:p w14:paraId="49741A43" w14:textId="77777777" w:rsidR="00E908A7" w:rsidRPr="008B7728" w:rsidRDefault="00E908A7" w:rsidP="00AE40BB">
            <w:pPr>
              <w:rPr>
                <w:color w:val="auto"/>
                <w:sz w:val="20"/>
                <w:szCs w:val="20"/>
              </w:rPr>
            </w:pPr>
            <w:r w:rsidRPr="008B7728">
              <w:rPr>
                <w:color w:val="auto"/>
                <w:sz w:val="20"/>
                <w:szCs w:val="20"/>
              </w:rPr>
              <w:t>10 mg/kg once daily</w:t>
            </w:r>
          </w:p>
        </w:tc>
      </w:tr>
      <w:tr w:rsidR="008B7728" w:rsidRPr="008B7728" w14:paraId="47F634E3" w14:textId="77777777" w:rsidTr="00AE40BB">
        <w:trPr>
          <w:trHeight w:val="567"/>
        </w:trPr>
        <w:tc>
          <w:tcPr>
            <w:tcW w:w="2835" w:type="dxa"/>
            <w:vMerge/>
            <w:tcBorders>
              <w:left w:val="nil"/>
            </w:tcBorders>
          </w:tcPr>
          <w:p w14:paraId="2101921D" w14:textId="77777777" w:rsidR="00E908A7" w:rsidRPr="008B7728" w:rsidRDefault="00E908A7" w:rsidP="00AE40BB">
            <w:pPr>
              <w:rPr>
                <w:color w:val="auto"/>
                <w:sz w:val="20"/>
                <w:szCs w:val="20"/>
              </w:rPr>
            </w:pPr>
          </w:p>
        </w:tc>
        <w:tc>
          <w:tcPr>
            <w:tcW w:w="1418" w:type="dxa"/>
            <w:vMerge/>
          </w:tcPr>
          <w:p w14:paraId="544F22F9" w14:textId="77777777" w:rsidR="00E908A7" w:rsidRPr="008B7728" w:rsidRDefault="00E908A7" w:rsidP="00AE40BB">
            <w:pPr>
              <w:rPr>
                <w:color w:val="auto"/>
                <w:sz w:val="20"/>
                <w:szCs w:val="20"/>
              </w:rPr>
            </w:pPr>
          </w:p>
        </w:tc>
        <w:tc>
          <w:tcPr>
            <w:tcW w:w="1134" w:type="dxa"/>
            <w:vAlign w:val="center"/>
          </w:tcPr>
          <w:p w14:paraId="7AFD8C63" w14:textId="77777777" w:rsidR="00E908A7" w:rsidRPr="008B7728" w:rsidRDefault="00E908A7" w:rsidP="00AE40BB">
            <w:pPr>
              <w:rPr>
                <w:color w:val="auto"/>
                <w:sz w:val="20"/>
                <w:szCs w:val="20"/>
              </w:rPr>
            </w:pPr>
            <w:r w:rsidRPr="008B7728">
              <w:rPr>
                <w:color w:val="auto"/>
                <w:sz w:val="20"/>
                <w:szCs w:val="20"/>
              </w:rPr>
              <w:t>17 - 25 kg</w:t>
            </w:r>
          </w:p>
        </w:tc>
        <w:tc>
          <w:tcPr>
            <w:tcW w:w="4394" w:type="dxa"/>
            <w:tcBorders>
              <w:right w:val="nil"/>
            </w:tcBorders>
            <w:vAlign w:val="center"/>
          </w:tcPr>
          <w:p w14:paraId="6BFF9B50" w14:textId="77777777" w:rsidR="00E908A7" w:rsidRPr="008B7728" w:rsidRDefault="00E908A7" w:rsidP="00AE40BB">
            <w:pPr>
              <w:rPr>
                <w:color w:val="auto"/>
                <w:sz w:val="20"/>
                <w:szCs w:val="20"/>
              </w:rPr>
            </w:pPr>
            <w:r w:rsidRPr="008B7728">
              <w:rPr>
                <w:color w:val="auto"/>
                <w:sz w:val="20"/>
                <w:szCs w:val="20"/>
              </w:rPr>
              <w:t>200 mg once daily</w:t>
            </w:r>
          </w:p>
        </w:tc>
      </w:tr>
      <w:tr w:rsidR="008B7728" w:rsidRPr="008B7728" w14:paraId="4099D805" w14:textId="77777777" w:rsidTr="00AE40BB">
        <w:trPr>
          <w:trHeight w:val="567"/>
        </w:trPr>
        <w:tc>
          <w:tcPr>
            <w:tcW w:w="2835" w:type="dxa"/>
            <w:vMerge/>
            <w:tcBorders>
              <w:left w:val="nil"/>
            </w:tcBorders>
          </w:tcPr>
          <w:p w14:paraId="4B57C6CD" w14:textId="77777777" w:rsidR="00E908A7" w:rsidRPr="008B7728" w:rsidRDefault="00E908A7" w:rsidP="00AE40BB">
            <w:pPr>
              <w:rPr>
                <w:color w:val="auto"/>
                <w:sz w:val="20"/>
                <w:szCs w:val="20"/>
              </w:rPr>
            </w:pPr>
          </w:p>
        </w:tc>
        <w:tc>
          <w:tcPr>
            <w:tcW w:w="1418" w:type="dxa"/>
            <w:vMerge/>
          </w:tcPr>
          <w:p w14:paraId="01727441" w14:textId="77777777" w:rsidR="00E908A7" w:rsidRPr="008B7728" w:rsidRDefault="00E908A7" w:rsidP="00AE40BB">
            <w:pPr>
              <w:rPr>
                <w:color w:val="auto"/>
                <w:sz w:val="20"/>
                <w:szCs w:val="20"/>
              </w:rPr>
            </w:pPr>
          </w:p>
        </w:tc>
        <w:tc>
          <w:tcPr>
            <w:tcW w:w="1134" w:type="dxa"/>
            <w:vAlign w:val="center"/>
          </w:tcPr>
          <w:p w14:paraId="1EE2838F" w14:textId="77777777" w:rsidR="00E908A7" w:rsidRPr="008B7728" w:rsidRDefault="00E908A7" w:rsidP="00AE40BB">
            <w:pPr>
              <w:rPr>
                <w:color w:val="auto"/>
                <w:sz w:val="20"/>
                <w:szCs w:val="20"/>
              </w:rPr>
            </w:pPr>
            <w:r w:rsidRPr="008B7728">
              <w:rPr>
                <w:color w:val="auto"/>
                <w:sz w:val="20"/>
                <w:szCs w:val="20"/>
              </w:rPr>
              <w:t>26 - 35 kg</w:t>
            </w:r>
          </w:p>
        </w:tc>
        <w:tc>
          <w:tcPr>
            <w:tcW w:w="4394" w:type="dxa"/>
            <w:tcBorders>
              <w:right w:val="nil"/>
            </w:tcBorders>
            <w:vAlign w:val="center"/>
          </w:tcPr>
          <w:p w14:paraId="72DDC34A" w14:textId="77777777" w:rsidR="00E908A7" w:rsidRPr="008B7728" w:rsidRDefault="00E908A7" w:rsidP="00AE40BB">
            <w:pPr>
              <w:rPr>
                <w:color w:val="auto"/>
                <w:sz w:val="20"/>
                <w:szCs w:val="20"/>
              </w:rPr>
            </w:pPr>
            <w:r w:rsidRPr="008B7728">
              <w:rPr>
                <w:color w:val="auto"/>
                <w:sz w:val="20"/>
                <w:szCs w:val="20"/>
              </w:rPr>
              <w:t>300 mg once daily</w:t>
            </w:r>
          </w:p>
        </w:tc>
      </w:tr>
      <w:tr w:rsidR="008B7728" w:rsidRPr="008B7728" w14:paraId="5FF6D27A" w14:textId="77777777" w:rsidTr="00AE40BB">
        <w:trPr>
          <w:trHeight w:val="567"/>
        </w:trPr>
        <w:tc>
          <w:tcPr>
            <w:tcW w:w="2835" w:type="dxa"/>
            <w:vMerge/>
            <w:tcBorders>
              <w:left w:val="nil"/>
            </w:tcBorders>
          </w:tcPr>
          <w:p w14:paraId="690109DC" w14:textId="77777777" w:rsidR="00E908A7" w:rsidRPr="008B7728" w:rsidRDefault="00E908A7" w:rsidP="00AE40BB">
            <w:pPr>
              <w:rPr>
                <w:color w:val="auto"/>
                <w:sz w:val="20"/>
                <w:szCs w:val="20"/>
              </w:rPr>
            </w:pPr>
          </w:p>
        </w:tc>
        <w:tc>
          <w:tcPr>
            <w:tcW w:w="1418" w:type="dxa"/>
            <w:vMerge/>
          </w:tcPr>
          <w:p w14:paraId="67E43927" w14:textId="77777777" w:rsidR="00E908A7" w:rsidRPr="008B7728" w:rsidRDefault="00E908A7" w:rsidP="00AE40BB">
            <w:pPr>
              <w:rPr>
                <w:color w:val="auto"/>
                <w:sz w:val="20"/>
                <w:szCs w:val="20"/>
              </w:rPr>
            </w:pPr>
          </w:p>
        </w:tc>
        <w:tc>
          <w:tcPr>
            <w:tcW w:w="1134" w:type="dxa"/>
            <w:vAlign w:val="center"/>
          </w:tcPr>
          <w:p w14:paraId="39716D27" w14:textId="77777777" w:rsidR="00E908A7" w:rsidRPr="008B7728" w:rsidRDefault="00E908A7" w:rsidP="00AE40BB">
            <w:pPr>
              <w:rPr>
                <w:color w:val="auto"/>
                <w:sz w:val="20"/>
                <w:szCs w:val="20"/>
              </w:rPr>
            </w:pPr>
            <w:r w:rsidRPr="008B7728">
              <w:rPr>
                <w:color w:val="auto"/>
                <w:sz w:val="20"/>
                <w:szCs w:val="20"/>
              </w:rPr>
              <w:t>36 - 45 kg</w:t>
            </w:r>
          </w:p>
        </w:tc>
        <w:tc>
          <w:tcPr>
            <w:tcW w:w="4394" w:type="dxa"/>
            <w:tcBorders>
              <w:right w:val="nil"/>
            </w:tcBorders>
            <w:vAlign w:val="center"/>
          </w:tcPr>
          <w:p w14:paraId="4F753ECB" w14:textId="77777777" w:rsidR="00E908A7" w:rsidRPr="008B7728" w:rsidRDefault="00E908A7" w:rsidP="00AE40BB">
            <w:pPr>
              <w:rPr>
                <w:color w:val="auto"/>
                <w:sz w:val="20"/>
                <w:szCs w:val="20"/>
              </w:rPr>
            </w:pPr>
            <w:r w:rsidRPr="008B7728">
              <w:rPr>
                <w:color w:val="auto"/>
                <w:sz w:val="20"/>
                <w:szCs w:val="20"/>
              </w:rPr>
              <w:t>400 mg once daily</w:t>
            </w:r>
          </w:p>
        </w:tc>
      </w:tr>
      <w:tr w:rsidR="008B7728" w:rsidRPr="008B7728" w14:paraId="6D0CA243" w14:textId="77777777" w:rsidTr="006831C4">
        <w:trPr>
          <w:trHeight w:val="567"/>
        </w:trPr>
        <w:tc>
          <w:tcPr>
            <w:tcW w:w="2835" w:type="dxa"/>
            <w:vMerge/>
            <w:tcBorders>
              <w:left w:val="nil"/>
              <w:bottom w:val="single" w:sz="18" w:space="0" w:color="auto"/>
            </w:tcBorders>
          </w:tcPr>
          <w:p w14:paraId="1AF57F45" w14:textId="77777777" w:rsidR="00E908A7" w:rsidRPr="008B7728" w:rsidRDefault="00E908A7" w:rsidP="00AE40BB">
            <w:pPr>
              <w:rPr>
                <w:color w:val="auto"/>
                <w:sz w:val="20"/>
                <w:szCs w:val="20"/>
              </w:rPr>
            </w:pPr>
          </w:p>
        </w:tc>
        <w:tc>
          <w:tcPr>
            <w:tcW w:w="1418" w:type="dxa"/>
            <w:vMerge/>
            <w:tcBorders>
              <w:bottom w:val="single" w:sz="18" w:space="0" w:color="auto"/>
            </w:tcBorders>
          </w:tcPr>
          <w:p w14:paraId="57203196" w14:textId="77777777" w:rsidR="00E908A7" w:rsidRPr="008B7728" w:rsidRDefault="00E908A7" w:rsidP="00AE40BB">
            <w:pPr>
              <w:rPr>
                <w:color w:val="auto"/>
                <w:sz w:val="20"/>
                <w:szCs w:val="20"/>
              </w:rPr>
            </w:pPr>
          </w:p>
        </w:tc>
        <w:tc>
          <w:tcPr>
            <w:tcW w:w="1134" w:type="dxa"/>
            <w:tcBorders>
              <w:bottom w:val="single" w:sz="18" w:space="0" w:color="auto"/>
            </w:tcBorders>
            <w:vAlign w:val="center"/>
          </w:tcPr>
          <w:p w14:paraId="091B3830" w14:textId="77777777" w:rsidR="00E908A7" w:rsidRPr="008B7728" w:rsidRDefault="00E908A7" w:rsidP="00AE40BB">
            <w:pPr>
              <w:rPr>
                <w:color w:val="auto"/>
                <w:sz w:val="20"/>
                <w:szCs w:val="20"/>
              </w:rPr>
            </w:pPr>
            <w:r w:rsidRPr="008B7728">
              <w:rPr>
                <w:color w:val="auto"/>
                <w:sz w:val="20"/>
                <w:szCs w:val="20"/>
              </w:rPr>
              <w:t>≥ 46 kg</w:t>
            </w:r>
          </w:p>
        </w:tc>
        <w:tc>
          <w:tcPr>
            <w:tcW w:w="4394" w:type="dxa"/>
            <w:tcBorders>
              <w:bottom w:val="single" w:sz="18" w:space="0" w:color="auto"/>
              <w:right w:val="nil"/>
            </w:tcBorders>
            <w:vAlign w:val="center"/>
          </w:tcPr>
          <w:p w14:paraId="7447441A" w14:textId="77777777" w:rsidR="00E908A7" w:rsidRPr="008B7728" w:rsidRDefault="00E908A7" w:rsidP="00AE40BB">
            <w:pPr>
              <w:rPr>
                <w:color w:val="auto"/>
                <w:sz w:val="20"/>
                <w:szCs w:val="20"/>
              </w:rPr>
            </w:pPr>
            <w:r w:rsidRPr="008B7728">
              <w:rPr>
                <w:color w:val="auto"/>
                <w:sz w:val="20"/>
                <w:szCs w:val="20"/>
              </w:rPr>
              <w:t>500 mg once daily</w:t>
            </w:r>
          </w:p>
        </w:tc>
      </w:tr>
      <w:tr w:rsidR="006831C4" w:rsidRPr="008B7728" w14:paraId="1C67AD31" w14:textId="77777777" w:rsidTr="006831C4">
        <w:trPr>
          <w:trHeight w:val="567"/>
        </w:trPr>
        <w:tc>
          <w:tcPr>
            <w:tcW w:w="2835" w:type="dxa"/>
            <w:tcBorders>
              <w:top w:val="single" w:sz="18" w:space="0" w:color="auto"/>
              <w:left w:val="nil"/>
            </w:tcBorders>
          </w:tcPr>
          <w:p w14:paraId="28A34FBF" w14:textId="0F8C7AB1" w:rsidR="006831C4" w:rsidRDefault="006831C4" w:rsidP="006831C4">
            <w:pPr>
              <w:rPr>
                <w:b/>
                <w:color w:val="auto"/>
                <w:sz w:val="20"/>
                <w:szCs w:val="20"/>
              </w:rPr>
            </w:pPr>
            <w:r>
              <w:rPr>
                <w:b/>
                <w:color w:val="auto"/>
                <w:sz w:val="20"/>
                <w:szCs w:val="20"/>
              </w:rPr>
              <w:t>Convalescent Plasma</w:t>
            </w:r>
          </w:p>
          <w:p w14:paraId="6F78F546" w14:textId="64DD5E35" w:rsidR="006831C4" w:rsidRPr="006831C4" w:rsidRDefault="006831C4" w:rsidP="006831C4">
            <w:pPr>
              <w:rPr>
                <w:b/>
                <w:color w:val="auto"/>
                <w:sz w:val="20"/>
                <w:szCs w:val="20"/>
              </w:rPr>
            </w:pPr>
          </w:p>
        </w:tc>
        <w:tc>
          <w:tcPr>
            <w:tcW w:w="1418" w:type="dxa"/>
            <w:tcBorders>
              <w:top w:val="single" w:sz="18" w:space="0" w:color="auto"/>
            </w:tcBorders>
          </w:tcPr>
          <w:p w14:paraId="0E666430" w14:textId="12BDFF81" w:rsidR="006831C4" w:rsidRPr="008B7728" w:rsidRDefault="006831C4" w:rsidP="00AE40BB">
            <w:pPr>
              <w:rPr>
                <w:color w:val="auto"/>
                <w:sz w:val="20"/>
                <w:szCs w:val="20"/>
              </w:rPr>
            </w:pPr>
            <w:r>
              <w:rPr>
                <w:color w:val="auto"/>
                <w:sz w:val="20"/>
                <w:szCs w:val="20"/>
              </w:rPr>
              <w:t>Intravenous</w:t>
            </w:r>
          </w:p>
        </w:tc>
        <w:tc>
          <w:tcPr>
            <w:tcW w:w="1134" w:type="dxa"/>
            <w:tcBorders>
              <w:top w:val="single" w:sz="18" w:space="0" w:color="auto"/>
            </w:tcBorders>
            <w:vAlign w:val="center"/>
          </w:tcPr>
          <w:p w14:paraId="091E2C2E" w14:textId="77777777" w:rsidR="006831C4" w:rsidRPr="008B7728" w:rsidRDefault="006831C4" w:rsidP="00AE40BB">
            <w:pPr>
              <w:rPr>
                <w:color w:val="auto"/>
                <w:sz w:val="20"/>
                <w:szCs w:val="20"/>
              </w:rPr>
            </w:pPr>
          </w:p>
        </w:tc>
        <w:tc>
          <w:tcPr>
            <w:tcW w:w="4394" w:type="dxa"/>
            <w:tcBorders>
              <w:top w:val="single" w:sz="18" w:space="0" w:color="auto"/>
              <w:right w:val="nil"/>
            </w:tcBorders>
            <w:vAlign w:val="center"/>
          </w:tcPr>
          <w:p w14:paraId="26FAB81F" w14:textId="344E25DA" w:rsidR="006831C4" w:rsidRDefault="00C97BE3" w:rsidP="00AE40BB">
            <w:pPr>
              <w:rPr>
                <w:color w:val="auto"/>
                <w:sz w:val="20"/>
                <w:szCs w:val="20"/>
              </w:rPr>
            </w:pPr>
            <w:r>
              <w:rPr>
                <w:color w:val="auto"/>
                <w:sz w:val="20"/>
                <w:szCs w:val="20"/>
              </w:rPr>
              <w:t>5</w:t>
            </w:r>
            <w:r w:rsidR="006831C4" w:rsidRPr="006831C4">
              <w:rPr>
                <w:color w:val="auto"/>
                <w:sz w:val="20"/>
                <w:szCs w:val="20"/>
              </w:rPr>
              <w:t xml:space="preserve"> m</w:t>
            </w:r>
            <w:r w:rsidR="008D208B">
              <w:rPr>
                <w:color w:val="auto"/>
                <w:sz w:val="20"/>
                <w:szCs w:val="20"/>
              </w:rPr>
              <w:t>L</w:t>
            </w:r>
            <w:r w:rsidR="006831C4" w:rsidRPr="006831C4">
              <w:rPr>
                <w:color w:val="auto"/>
                <w:sz w:val="20"/>
                <w:szCs w:val="20"/>
              </w:rPr>
              <w:t>/kg of ABO compatible convalescent plasma intravenous up to standard adult dose of 275 m</w:t>
            </w:r>
            <w:r w:rsidR="008D208B">
              <w:rPr>
                <w:color w:val="auto"/>
                <w:sz w:val="20"/>
                <w:szCs w:val="20"/>
              </w:rPr>
              <w:t>L</w:t>
            </w:r>
            <w:r w:rsidR="006831C4" w:rsidRPr="006831C4">
              <w:rPr>
                <w:color w:val="auto"/>
                <w:sz w:val="20"/>
                <w:szCs w:val="20"/>
              </w:rPr>
              <w:t xml:space="preserve">s </w:t>
            </w:r>
            <w:r w:rsidR="006831C4">
              <w:rPr>
                <w:color w:val="auto"/>
                <w:sz w:val="20"/>
                <w:szCs w:val="20"/>
              </w:rPr>
              <w:t>per day on study days 1 and 2.</w:t>
            </w:r>
          </w:p>
          <w:p w14:paraId="1D62B08A" w14:textId="77777777" w:rsidR="006831C4" w:rsidRDefault="006831C4" w:rsidP="00AE40BB">
            <w:pPr>
              <w:rPr>
                <w:color w:val="auto"/>
                <w:sz w:val="20"/>
                <w:szCs w:val="20"/>
              </w:rPr>
            </w:pPr>
          </w:p>
          <w:p w14:paraId="7CA95F62" w14:textId="77777777" w:rsidR="006831C4" w:rsidRDefault="006831C4" w:rsidP="00AE40BB">
            <w:pPr>
              <w:rPr>
                <w:color w:val="auto"/>
                <w:sz w:val="20"/>
                <w:szCs w:val="20"/>
              </w:rPr>
            </w:pPr>
            <w:r w:rsidRPr="006831C4">
              <w:rPr>
                <w:color w:val="auto"/>
                <w:sz w:val="20"/>
                <w:szCs w:val="20"/>
              </w:rPr>
              <w:t xml:space="preserve">Minimum of 12 hour interval between 1st and 2nd units. </w:t>
            </w:r>
          </w:p>
          <w:p w14:paraId="08BD2027" w14:textId="77777777" w:rsidR="00C97BE3" w:rsidRDefault="00C97BE3" w:rsidP="00AE40BB">
            <w:pPr>
              <w:rPr>
                <w:color w:val="auto"/>
                <w:sz w:val="20"/>
                <w:szCs w:val="20"/>
              </w:rPr>
            </w:pPr>
          </w:p>
          <w:p w14:paraId="659190AA" w14:textId="2851E379" w:rsidR="00C97BE3" w:rsidRPr="006831C4" w:rsidRDefault="00C97BE3" w:rsidP="00AE40BB">
            <w:pPr>
              <w:rPr>
                <w:color w:val="auto"/>
                <w:sz w:val="20"/>
                <w:szCs w:val="20"/>
              </w:rPr>
            </w:pPr>
            <w:r>
              <w:rPr>
                <w:color w:val="auto"/>
                <w:sz w:val="20"/>
                <w:szCs w:val="20"/>
              </w:rPr>
              <w:t>Convalescent plasma for neonates and infants up to one year of age needs to be ordered on a named patient basis from the relevant National Blood Service to ensure the unit meets neonatal requirements.</w:t>
            </w:r>
            <w:r w:rsidR="00690DF5">
              <w:rPr>
                <w:color w:val="auto"/>
                <w:sz w:val="20"/>
                <w:szCs w:val="20"/>
              </w:rPr>
              <w:t xml:space="preserve"> Data transfer storage and retention will be in line with NHSBT standard procedures and protocols. </w:t>
            </w:r>
          </w:p>
        </w:tc>
      </w:tr>
    </w:tbl>
    <w:p w14:paraId="18B9D842" w14:textId="77777777" w:rsidR="00E908A7" w:rsidRPr="008B7728" w:rsidRDefault="00E908A7" w:rsidP="00E908A7">
      <w:pPr>
        <w:rPr>
          <w:color w:val="auto"/>
          <w:sz w:val="20"/>
        </w:rPr>
      </w:pPr>
      <w:r w:rsidRPr="008B7728">
        <w:rPr>
          <w:b/>
          <w:color w:val="auto"/>
          <w:sz w:val="20"/>
          <w:vertAlign w:val="superscript"/>
        </w:rPr>
        <w:t xml:space="preserve"># </w:t>
      </w:r>
      <w:r w:rsidRPr="008B7728">
        <w:rPr>
          <w:color w:val="auto"/>
          <w:sz w:val="20"/>
        </w:rPr>
        <w:t>Weight to be rounded to the nearest kg unless dosage expressed as mg/kg or mL/kg.</w:t>
      </w:r>
    </w:p>
    <w:p w14:paraId="131FA6D1" w14:textId="19FBC934" w:rsidR="00016B10" w:rsidRDefault="00E908A7" w:rsidP="006831C4">
      <w:pPr>
        <w:rPr>
          <w:b/>
          <w:color w:val="auto"/>
        </w:rPr>
      </w:pPr>
      <w:r w:rsidRPr="008B7728">
        <w:rPr>
          <w:b/>
          <w:color w:val="auto"/>
          <w:sz w:val="20"/>
        </w:rPr>
        <w:t>Note</w:t>
      </w:r>
      <w:r w:rsidRPr="008B7728">
        <w:rPr>
          <w:color w:val="auto"/>
          <w:sz w:val="20"/>
        </w:rPr>
        <w:t xml:space="preserve">: Hydroxychloroquine oral solution is not available as authorised medicinal product in the EU. The European Directorate for the Quality of Medicines and the European Paediatric Formulary (PaedF) Working Party have, in this exceptional situation, complied </w:t>
      </w:r>
      <w:hyperlink r:id="rId15" w:history="1">
        <w:r w:rsidRPr="008B7728">
          <w:rPr>
            <w:rStyle w:val="Hyperlink"/>
            <w:color w:val="auto"/>
            <w:sz w:val="20"/>
          </w:rPr>
          <w:t>existing knowledge on paediatric formulations for hydroxychloroquine</w:t>
        </w:r>
      </w:hyperlink>
      <w:r w:rsidRPr="008B7728">
        <w:rPr>
          <w:color w:val="auto"/>
          <w:sz w:val="20"/>
        </w:rPr>
        <w:t>. As noted in their document, hydroxychloroquine sulfate is a highly soluble drug and it is expected that manipulation of the formulation will have minimal impact on bioavailability. The extemporaneously preparations described in literature is generally prepared by crushing of tablets and mixing with an aqueous base. On these basis and the urgent public health need of this trial, we propose that hydroxychloroquine tablets to be crushed and dispersed in water to allow for aliquot dosing in children if required</w:t>
      </w:r>
      <w:r w:rsidRPr="008B7728">
        <w:rPr>
          <w:b/>
          <w:color w:val="auto"/>
          <w:sz w:val="20"/>
        </w:rPr>
        <w:t>.</w:t>
      </w:r>
    </w:p>
    <w:p w14:paraId="6CCFA6D9" w14:textId="77777777" w:rsidR="000C6882" w:rsidRPr="008B7728" w:rsidRDefault="000C6882" w:rsidP="006831C4">
      <w:pPr>
        <w:rPr>
          <w:b/>
          <w:color w:val="auto"/>
        </w:rPr>
      </w:pPr>
    </w:p>
    <w:p w14:paraId="7BA8ABE9" w14:textId="77777777" w:rsidR="00CA210A" w:rsidRDefault="00CA210A">
      <w:pPr>
        <w:autoSpaceDE/>
        <w:autoSpaceDN/>
        <w:adjustRightInd/>
        <w:contextualSpacing w:val="0"/>
        <w:jc w:val="left"/>
        <w:rPr>
          <w:ins w:id="636" w:author="Richard Haynes" w:date="2020-06-19T11:38:00Z"/>
          <w:b/>
          <w:color w:val="auto"/>
        </w:rPr>
      </w:pPr>
      <w:ins w:id="637" w:author="Richard Haynes" w:date="2020-06-19T11:38:00Z">
        <w:r>
          <w:rPr>
            <w:b/>
            <w:color w:val="auto"/>
          </w:rPr>
          <w:br w:type="page"/>
        </w:r>
      </w:ins>
    </w:p>
    <w:p w14:paraId="404F52F4" w14:textId="5091925C" w:rsidR="00E908A7" w:rsidRPr="008B7728" w:rsidRDefault="00E908A7" w:rsidP="00E908A7">
      <w:pPr>
        <w:tabs>
          <w:tab w:val="left" w:pos="2662"/>
        </w:tabs>
        <w:rPr>
          <w:b/>
          <w:color w:val="auto"/>
        </w:rPr>
      </w:pPr>
      <w:r w:rsidRPr="008B7728">
        <w:rPr>
          <w:b/>
          <w:color w:val="auto"/>
        </w:rPr>
        <w:lastRenderedPageBreak/>
        <w:t xml:space="preserve">Second stage randomisation (Patients &lt; 1 year of age will </w:t>
      </w:r>
      <w:r w:rsidRPr="008B7728">
        <w:rPr>
          <w:b/>
          <w:color w:val="auto"/>
          <w:u w:val="single"/>
        </w:rPr>
        <w:t>NOT</w:t>
      </w:r>
      <w:r w:rsidRPr="008B7728">
        <w:rPr>
          <w:b/>
          <w:color w:val="auto"/>
        </w:rPr>
        <w:t xml:space="preserve"> be eligible)</w:t>
      </w:r>
    </w:p>
    <w:p w14:paraId="3E2E28DE" w14:textId="77777777" w:rsidR="00E908A7" w:rsidRPr="008B7728"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977"/>
        <w:gridCol w:w="1413"/>
        <w:gridCol w:w="1134"/>
        <w:gridCol w:w="4115"/>
      </w:tblGrid>
      <w:tr w:rsidR="008B7728" w:rsidRPr="008B7728" w14:paraId="6D5C5C60" w14:textId="77777777" w:rsidTr="00AE40BB">
        <w:trPr>
          <w:trHeight w:val="454"/>
        </w:trPr>
        <w:tc>
          <w:tcPr>
            <w:tcW w:w="2977" w:type="dxa"/>
            <w:tcBorders>
              <w:top w:val="single" w:sz="18" w:space="0" w:color="auto"/>
              <w:left w:val="nil"/>
              <w:bottom w:val="single" w:sz="18" w:space="0" w:color="auto"/>
            </w:tcBorders>
          </w:tcPr>
          <w:p w14:paraId="0BE29868" w14:textId="77777777" w:rsidR="00E908A7" w:rsidRPr="008B7728" w:rsidRDefault="00E908A7" w:rsidP="00AE40BB">
            <w:pPr>
              <w:rPr>
                <w:b/>
                <w:color w:val="auto"/>
                <w:sz w:val="20"/>
                <w:szCs w:val="20"/>
              </w:rPr>
            </w:pPr>
            <w:r w:rsidRPr="008B7728">
              <w:rPr>
                <w:b/>
                <w:color w:val="auto"/>
                <w:sz w:val="20"/>
                <w:szCs w:val="20"/>
              </w:rPr>
              <w:t>Arm</w:t>
            </w:r>
          </w:p>
        </w:tc>
        <w:tc>
          <w:tcPr>
            <w:tcW w:w="1413" w:type="dxa"/>
            <w:tcBorders>
              <w:top w:val="single" w:sz="18" w:space="0" w:color="auto"/>
              <w:bottom w:val="single" w:sz="18" w:space="0" w:color="auto"/>
            </w:tcBorders>
          </w:tcPr>
          <w:p w14:paraId="0EFD7366" w14:textId="77777777" w:rsidR="00E908A7" w:rsidRPr="008B7728" w:rsidRDefault="00E908A7" w:rsidP="00AE40BB">
            <w:pPr>
              <w:rPr>
                <w:b/>
                <w:color w:val="auto"/>
                <w:sz w:val="20"/>
                <w:szCs w:val="20"/>
              </w:rPr>
            </w:pPr>
            <w:r w:rsidRPr="008B7728">
              <w:rPr>
                <w:b/>
                <w:color w:val="auto"/>
                <w:sz w:val="20"/>
                <w:szCs w:val="20"/>
              </w:rPr>
              <w:t>Route</w:t>
            </w:r>
          </w:p>
        </w:tc>
        <w:tc>
          <w:tcPr>
            <w:tcW w:w="1134" w:type="dxa"/>
            <w:tcBorders>
              <w:top w:val="single" w:sz="18" w:space="0" w:color="auto"/>
              <w:bottom w:val="single" w:sz="18" w:space="0" w:color="auto"/>
            </w:tcBorders>
          </w:tcPr>
          <w:p w14:paraId="2C40CA93" w14:textId="77777777" w:rsidR="00E908A7" w:rsidRPr="008B7728" w:rsidRDefault="00E908A7" w:rsidP="00AE40BB">
            <w:pPr>
              <w:rPr>
                <w:b/>
                <w:color w:val="auto"/>
                <w:sz w:val="20"/>
                <w:szCs w:val="20"/>
              </w:rPr>
            </w:pPr>
            <w:r w:rsidRPr="008B7728">
              <w:rPr>
                <w:b/>
                <w:color w:val="auto"/>
                <w:sz w:val="20"/>
                <w:szCs w:val="20"/>
              </w:rPr>
              <w:t>Weight</w:t>
            </w:r>
          </w:p>
        </w:tc>
        <w:tc>
          <w:tcPr>
            <w:tcW w:w="4115" w:type="dxa"/>
            <w:tcBorders>
              <w:top w:val="single" w:sz="18" w:space="0" w:color="auto"/>
              <w:bottom w:val="single" w:sz="18" w:space="0" w:color="auto"/>
              <w:right w:val="nil"/>
            </w:tcBorders>
          </w:tcPr>
          <w:p w14:paraId="4CA83DEC" w14:textId="77777777" w:rsidR="00E908A7" w:rsidRPr="008B7728" w:rsidRDefault="00E908A7" w:rsidP="00AE40BB">
            <w:pPr>
              <w:rPr>
                <w:b/>
                <w:color w:val="auto"/>
                <w:sz w:val="20"/>
                <w:szCs w:val="20"/>
              </w:rPr>
            </w:pPr>
            <w:r w:rsidRPr="008B7728">
              <w:rPr>
                <w:b/>
                <w:color w:val="auto"/>
                <w:sz w:val="20"/>
                <w:szCs w:val="20"/>
              </w:rPr>
              <w:t>Dose</w:t>
            </w:r>
          </w:p>
        </w:tc>
      </w:tr>
      <w:tr w:rsidR="008B7728" w:rsidRPr="008B7728" w14:paraId="19F14EBE" w14:textId="77777777" w:rsidTr="00AE40BB">
        <w:trPr>
          <w:trHeight w:val="397"/>
        </w:trPr>
        <w:tc>
          <w:tcPr>
            <w:tcW w:w="2977" w:type="dxa"/>
            <w:tcBorders>
              <w:top w:val="single" w:sz="18" w:space="0" w:color="auto"/>
              <w:left w:val="nil"/>
              <w:bottom w:val="single" w:sz="18" w:space="0" w:color="auto"/>
            </w:tcBorders>
            <w:vAlign w:val="center"/>
          </w:tcPr>
          <w:p w14:paraId="0B50C052"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413" w:type="dxa"/>
            <w:tcBorders>
              <w:top w:val="single" w:sz="18" w:space="0" w:color="auto"/>
              <w:bottom w:val="single" w:sz="18" w:space="0" w:color="auto"/>
            </w:tcBorders>
            <w:vAlign w:val="center"/>
          </w:tcPr>
          <w:p w14:paraId="33EEBD91" w14:textId="77777777" w:rsidR="00E908A7" w:rsidRPr="008B7728" w:rsidRDefault="00E908A7" w:rsidP="00AE40BB">
            <w:pPr>
              <w:rPr>
                <w:color w:val="auto"/>
                <w:sz w:val="20"/>
                <w:szCs w:val="20"/>
              </w:rPr>
            </w:pPr>
            <w:r w:rsidRPr="008B7728">
              <w:rPr>
                <w:color w:val="auto"/>
                <w:sz w:val="20"/>
                <w:szCs w:val="20"/>
              </w:rPr>
              <w:t>-</w:t>
            </w:r>
          </w:p>
        </w:tc>
        <w:tc>
          <w:tcPr>
            <w:tcW w:w="1134" w:type="dxa"/>
            <w:tcBorders>
              <w:top w:val="single" w:sz="18" w:space="0" w:color="auto"/>
              <w:bottom w:val="single" w:sz="18" w:space="0" w:color="auto"/>
            </w:tcBorders>
            <w:vAlign w:val="center"/>
          </w:tcPr>
          <w:p w14:paraId="68EB2ADB" w14:textId="77777777" w:rsidR="00E908A7" w:rsidRPr="008B7728" w:rsidRDefault="00E908A7" w:rsidP="00AE40BB">
            <w:pPr>
              <w:rPr>
                <w:color w:val="auto"/>
                <w:sz w:val="20"/>
                <w:szCs w:val="20"/>
              </w:rPr>
            </w:pPr>
            <w:r w:rsidRPr="008B7728">
              <w:rPr>
                <w:color w:val="auto"/>
                <w:sz w:val="20"/>
                <w:szCs w:val="20"/>
              </w:rPr>
              <w:t>-</w:t>
            </w:r>
          </w:p>
        </w:tc>
        <w:tc>
          <w:tcPr>
            <w:tcW w:w="4115" w:type="dxa"/>
            <w:tcBorders>
              <w:top w:val="single" w:sz="18" w:space="0" w:color="auto"/>
              <w:bottom w:val="single" w:sz="18" w:space="0" w:color="auto"/>
              <w:right w:val="nil"/>
            </w:tcBorders>
            <w:vAlign w:val="center"/>
          </w:tcPr>
          <w:p w14:paraId="20D802D4"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7B2C63AC" w14:textId="77777777" w:rsidTr="00AE40BB">
        <w:trPr>
          <w:trHeight w:val="567"/>
        </w:trPr>
        <w:tc>
          <w:tcPr>
            <w:tcW w:w="2977" w:type="dxa"/>
            <w:vMerge w:val="restart"/>
            <w:tcBorders>
              <w:top w:val="single" w:sz="18" w:space="0" w:color="auto"/>
              <w:left w:val="nil"/>
            </w:tcBorders>
          </w:tcPr>
          <w:p w14:paraId="59668CB0" w14:textId="77777777" w:rsidR="00E908A7" w:rsidRPr="008B7728" w:rsidRDefault="00E908A7" w:rsidP="00AE40BB">
            <w:pPr>
              <w:rPr>
                <w:b/>
                <w:bCs w:val="0"/>
                <w:color w:val="auto"/>
                <w:sz w:val="20"/>
                <w:szCs w:val="20"/>
              </w:rPr>
            </w:pPr>
            <w:r w:rsidRPr="008B7728">
              <w:rPr>
                <w:b/>
                <w:color w:val="auto"/>
                <w:sz w:val="20"/>
                <w:szCs w:val="20"/>
              </w:rPr>
              <w:t>Tocilizumab</w:t>
            </w:r>
          </w:p>
        </w:tc>
        <w:tc>
          <w:tcPr>
            <w:tcW w:w="1413" w:type="dxa"/>
            <w:vMerge w:val="restart"/>
            <w:tcBorders>
              <w:top w:val="single" w:sz="18" w:space="0" w:color="auto"/>
            </w:tcBorders>
          </w:tcPr>
          <w:p w14:paraId="4E302895" w14:textId="77777777" w:rsidR="00E908A7" w:rsidRPr="008B7728" w:rsidRDefault="00E908A7" w:rsidP="00AE40BB">
            <w:pPr>
              <w:rPr>
                <w:color w:val="auto"/>
                <w:sz w:val="20"/>
                <w:szCs w:val="20"/>
              </w:rPr>
            </w:pPr>
            <w:r w:rsidRPr="008B7728">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2891C481" w14:textId="77777777" w:rsidR="00E908A7" w:rsidRPr="008B7728" w:rsidRDefault="00E908A7" w:rsidP="00AE40BB">
            <w:pPr>
              <w:rPr>
                <w:color w:val="auto"/>
                <w:sz w:val="20"/>
                <w:szCs w:val="20"/>
              </w:rPr>
            </w:pPr>
            <w:r w:rsidRPr="008B7728">
              <w:rPr>
                <w:color w:val="auto"/>
                <w:sz w:val="20"/>
                <w:szCs w:val="20"/>
              </w:rPr>
              <w:t>Infants &lt; 1 year excluded</w:t>
            </w:r>
          </w:p>
        </w:tc>
      </w:tr>
      <w:tr w:rsidR="008B7728" w:rsidRPr="008B7728" w14:paraId="44D9D567" w14:textId="77777777" w:rsidTr="00AE40BB">
        <w:trPr>
          <w:trHeight w:val="1587"/>
        </w:trPr>
        <w:tc>
          <w:tcPr>
            <w:tcW w:w="2977" w:type="dxa"/>
            <w:vMerge/>
            <w:tcBorders>
              <w:left w:val="nil"/>
            </w:tcBorders>
          </w:tcPr>
          <w:p w14:paraId="70F8C361" w14:textId="77777777" w:rsidR="00E908A7" w:rsidRPr="008B7728" w:rsidRDefault="00E908A7" w:rsidP="00AE40BB">
            <w:pPr>
              <w:rPr>
                <w:color w:val="auto"/>
                <w:sz w:val="20"/>
                <w:szCs w:val="20"/>
              </w:rPr>
            </w:pPr>
          </w:p>
        </w:tc>
        <w:tc>
          <w:tcPr>
            <w:tcW w:w="1413" w:type="dxa"/>
            <w:vMerge/>
          </w:tcPr>
          <w:p w14:paraId="126C50DC" w14:textId="77777777" w:rsidR="00E908A7" w:rsidRPr="008B7728" w:rsidRDefault="00E908A7" w:rsidP="00AE40BB">
            <w:pPr>
              <w:rPr>
                <w:color w:val="auto"/>
                <w:sz w:val="20"/>
                <w:szCs w:val="20"/>
              </w:rPr>
            </w:pPr>
          </w:p>
        </w:tc>
        <w:tc>
          <w:tcPr>
            <w:tcW w:w="1134" w:type="dxa"/>
            <w:tcBorders>
              <w:top w:val="single" w:sz="4" w:space="0" w:color="auto"/>
              <w:bottom w:val="single" w:sz="4" w:space="0" w:color="auto"/>
            </w:tcBorders>
          </w:tcPr>
          <w:p w14:paraId="6066BBB2" w14:textId="77777777" w:rsidR="00E908A7" w:rsidRPr="008B7728" w:rsidRDefault="00E908A7" w:rsidP="00AE40BB">
            <w:pPr>
              <w:rPr>
                <w:color w:val="auto"/>
                <w:sz w:val="20"/>
                <w:szCs w:val="20"/>
              </w:rPr>
            </w:pPr>
            <w:r w:rsidRPr="008B7728">
              <w:rPr>
                <w:color w:val="auto"/>
                <w:sz w:val="20"/>
                <w:szCs w:val="20"/>
              </w:rPr>
              <w:t>&lt; 30 kg</w:t>
            </w:r>
          </w:p>
        </w:tc>
        <w:tc>
          <w:tcPr>
            <w:tcW w:w="4115" w:type="dxa"/>
            <w:tcBorders>
              <w:top w:val="single" w:sz="4" w:space="0" w:color="auto"/>
              <w:bottom w:val="single" w:sz="4" w:space="0" w:color="auto"/>
              <w:right w:val="nil"/>
            </w:tcBorders>
          </w:tcPr>
          <w:p w14:paraId="603B8935" w14:textId="77777777" w:rsidR="00E908A7" w:rsidRPr="008B7728" w:rsidRDefault="00E908A7" w:rsidP="00AE40BB">
            <w:pPr>
              <w:rPr>
                <w:color w:val="auto"/>
                <w:sz w:val="20"/>
                <w:szCs w:val="20"/>
              </w:rPr>
            </w:pPr>
            <w:r w:rsidRPr="008B7728">
              <w:rPr>
                <w:color w:val="auto"/>
                <w:sz w:val="20"/>
                <w:szCs w:val="20"/>
              </w:rPr>
              <w:t>12 mg/kg</w:t>
            </w:r>
          </w:p>
          <w:p w14:paraId="670BA585"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color w:val="auto"/>
                <w:sz w:val="20"/>
                <w:szCs w:val="20"/>
              </w:rPr>
              <w:sym w:font="Symbol" w:char="F0A3"/>
            </w:r>
            <w:r w:rsidRPr="008B7728">
              <w:rPr>
                <w:color w:val="auto"/>
                <w:sz w:val="20"/>
                <w:szCs w:val="20"/>
              </w:rPr>
              <w:t xml:space="preserve">24 hours later if, in the opinion of the attending clinicians, the patient’s condition has not improved. </w:t>
            </w:r>
          </w:p>
        </w:tc>
      </w:tr>
      <w:tr w:rsidR="008B7728" w:rsidRPr="008B7728" w14:paraId="13BCA1AE" w14:textId="77777777" w:rsidTr="00AE40BB">
        <w:trPr>
          <w:trHeight w:val="1587"/>
        </w:trPr>
        <w:tc>
          <w:tcPr>
            <w:tcW w:w="2977" w:type="dxa"/>
            <w:vMerge/>
            <w:tcBorders>
              <w:left w:val="nil"/>
              <w:bottom w:val="single" w:sz="18" w:space="0" w:color="auto"/>
            </w:tcBorders>
          </w:tcPr>
          <w:p w14:paraId="73DCB472" w14:textId="77777777" w:rsidR="00E908A7" w:rsidRPr="008B7728" w:rsidRDefault="00E908A7" w:rsidP="00AE40BB">
            <w:pPr>
              <w:rPr>
                <w:color w:val="auto"/>
                <w:sz w:val="20"/>
                <w:szCs w:val="20"/>
              </w:rPr>
            </w:pPr>
          </w:p>
        </w:tc>
        <w:tc>
          <w:tcPr>
            <w:tcW w:w="1413" w:type="dxa"/>
            <w:vMerge/>
            <w:tcBorders>
              <w:bottom w:val="single" w:sz="18" w:space="0" w:color="auto"/>
            </w:tcBorders>
          </w:tcPr>
          <w:p w14:paraId="7503660F" w14:textId="77777777" w:rsidR="00E908A7" w:rsidRPr="008B7728" w:rsidRDefault="00E908A7" w:rsidP="00AE40BB">
            <w:pPr>
              <w:rPr>
                <w:color w:val="auto"/>
                <w:sz w:val="20"/>
                <w:szCs w:val="20"/>
              </w:rPr>
            </w:pPr>
          </w:p>
        </w:tc>
        <w:tc>
          <w:tcPr>
            <w:tcW w:w="1134" w:type="dxa"/>
            <w:tcBorders>
              <w:top w:val="single" w:sz="4" w:space="0" w:color="auto"/>
              <w:bottom w:val="single" w:sz="18" w:space="0" w:color="auto"/>
            </w:tcBorders>
          </w:tcPr>
          <w:p w14:paraId="1E6F35FA" w14:textId="77777777" w:rsidR="00E908A7" w:rsidRPr="008B7728" w:rsidRDefault="00E908A7" w:rsidP="00AE40BB">
            <w:pPr>
              <w:rPr>
                <w:color w:val="auto"/>
                <w:sz w:val="20"/>
                <w:szCs w:val="20"/>
              </w:rPr>
            </w:pPr>
            <w:r w:rsidRPr="008B7728">
              <w:rPr>
                <w:rFonts w:cstheme="minorHAnsi"/>
                <w:color w:val="auto"/>
                <w:sz w:val="20"/>
                <w:szCs w:val="20"/>
              </w:rPr>
              <w:t xml:space="preserve">≥ </w:t>
            </w:r>
            <w:r w:rsidRPr="008B7728">
              <w:rPr>
                <w:color w:val="auto"/>
                <w:sz w:val="20"/>
                <w:szCs w:val="20"/>
              </w:rPr>
              <w:t>30 kg</w:t>
            </w:r>
          </w:p>
        </w:tc>
        <w:tc>
          <w:tcPr>
            <w:tcW w:w="4115" w:type="dxa"/>
            <w:tcBorders>
              <w:top w:val="single" w:sz="4" w:space="0" w:color="auto"/>
              <w:bottom w:val="single" w:sz="18" w:space="0" w:color="auto"/>
              <w:right w:val="nil"/>
            </w:tcBorders>
          </w:tcPr>
          <w:p w14:paraId="2B767A49" w14:textId="77777777" w:rsidR="00E908A7" w:rsidRPr="008B7728" w:rsidRDefault="00E908A7" w:rsidP="00AE40BB">
            <w:pPr>
              <w:rPr>
                <w:color w:val="auto"/>
                <w:sz w:val="20"/>
                <w:szCs w:val="20"/>
              </w:rPr>
            </w:pPr>
            <w:r w:rsidRPr="008B7728">
              <w:rPr>
                <w:color w:val="auto"/>
                <w:sz w:val="20"/>
                <w:szCs w:val="20"/>
              </w:rPr>
              <w:t>8 mg/kg (max 800 mg)</w:t>
            </w:r>
          </w:p>
          <w:p w14:paraId="7B3DFA6A"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color w:val="auto"/>
                <w:sz w:val="20"/>
                <w:szCs w:val="20"/>
              </w:rPr>
              <w:sym w:font="Symbol" w:char="F0A3"/>
            </w:r>
            <w:r w:rsidRPr="008B7728">
              <w:rPr>
                <w:color w:val="auto"/>
                <w:sz w:val="20"/>
                <w:szCs w:val="20"/>
              </w:rPr>
              <w:t>24 hours later if, in the opinion of the attending clinicians, the patient’s condition has not improved.</w:t>
            </w:r>
          </w:p>
        </w:tc>
      </w:tr>
    </w:tbl>
    <w:p w14:paraId="46935CB6" w14:textId="77777777" w:rsidR="00E908A7" w:rsidRPr="008B7728" w:rsidRDefault="00E908A7" w:rsidP="00E908A7">
      <w:pPr>
        <w:rPr>
          <w:color w:val="auto"/>
        </w:rPr>
      </w:pPr>
    </w:p>
    <w:p w14:paraId="1E589D6B" w14:textId="77777777" w:rsidR="00E908A7" w:rsidRDefault="00E908A7">
      <w:pPr>
        <w:autoSpaceDE/>
        <w:autoSpaceDN/>
        <w:adjustRightInd/>
        <w:contextualSpacing w:val="0"/>
        <w:jc w:val="left"/>
        <w:rPr>
          <w:b/>
          <w:bCs w:val="0"/>
          <w:lang w:val="en-US"/>
        </w:rPr>
      </w:pPr>
      <w:r w:rsidRPr="008B7728">
        <w:rPr>
          <w:color w:val="auto"/>
        </w:rPr>
        <w:br w:type="page"/>
      </w:r>
    </w:p>
    <w:p w14:paraId="3B33DDC2" w14:textId="489BC98B" w:rsidR="004B65DD" w:rsidRPr="00734153" w:rsidRDefault="004B65DD" w:rsidP="00E0475A">
      <w:pPr>
        <w:pStyle w:val="Heading2"/>
      </w:pPr>
      <w:bookmarkStart w:id="638" w:name="_Toc43459410"/>
      <w:r w:rsidRPr="00734153">
        <w:lastRenderedPageBreak/>
        <w:t xml:space="preserve">Appendix </w:t>
      </w:r>
      <w:r w:rsidR="00DB6908">
        <w:t>4</w:t>
      </w:r>
      <w:r w:rsidRPr="00734153">
        <w:t>: Organisational Structure and Responsibilities</w:t>
      </w:r>
      <w:bookmarkEnd w:id="622"/>
      <w:bookmarkEnd w:id="623"/>
      <w:bookmarkEnd w:id="624"/>
      <w:bookmarkEnd w:id="634"/>
      <w:bookmarkEnd w:id="635"/>
      <w:bookmarkEnd w:id="638"/>
      <w:r w:rsidR="00C43BB8" w:rsidRPr="00734153">
        <w:t xml:space="preserve"> </w:t>
      </w:r>
    </w:p>
    <w:p w14:paraId="4FCF2AD3" w14:textId="77777777" w:rsidR="000B1CFA" w:rsidRPr="00734153" w:rsidRDefault="000B1CFA" w:rsidP="00F123A0"/>
    <w:p w14:paraId="59AAC834" w14:textId="77777777" w:rsidR="004B65DD" w:rsidRPr="00C752CE" w:rsidRDefault="00096813" w:rsidP="00F123A0">
      <w:pPr>
        <w:rPr>
          <w:b/>
        </w:rPr>
      </w:pPr>
      <w:r w:rsidRPr="00C752CE">
        <w:rPr>
          <w:b/>
        </w:rPr>
        <w:t>Chief Investigator</w:t>
      </w:r>
    </w:p>
    <w:p w14:paraId="07CF4DC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6E7B1CC" w14:textId="77777777" w:rsidR="007804BA" w:rsidRPr="00734153" w:rsidRDefault="007804BA" w:rsidP="00F123A0"/>
    <w:p w14:paraId="719CA52A" w14:textId="77777777" w:rsidR="004B65DD" w:rsidRPr="00734153" w:rsidRDefault="004B65DD" w:rsidP="00F123A0">
      <w:pPr>
        <w:pStyle w:val="ListParagraph"/>
        <w:numPr>
          <w:ilvl w:val="0"/>
          <w:numId w:val="6"/>
        </w:numPr>
      </w:pPr>
      <w:r w:rsidRPr="00734153">
        <w:t xml:space="preserve">Design and conduct of the Study </w:t>
      </w:r>
      <w:r w:rsidR="00FF72FD" w:rsidRPr="00734153">
        <w:t>in collaboration with the Steering Committee</w:t>
      </w:r>
      <w:r w:rsidR="00941714" w:rsidRPr="00734153">
        <w:t>;</w:t>
      </w:r>
    </w:p>
    <w:p w14:paraId="21793618" w14:textId="77777777" w:rsidR="004B65DD" w:rsidRPr="00734153" w:rsidRDefault="004B65DD" w:rsidP="00F123A0">
      <w:pPr>
        <w:pStyle w:val="ListParagraph"/>
        <w:numPr>
          <w:ilvl w:val="0"/>
          <w:numId w:val="6"/>
        </w:numPr>
      </w:pPr>
      <w:r w:rsidRPr="00734153">
        <w:t>Preparation of the Protocol and subsequent revisions</w:t>
      </w:r>
      <w:r w:rsidR="00941714" w:rsidRPr="00734153">
        <w:t>;</w:t>
      </w:r>
    </w:p>
    <w:p w14:paraId="563FCC73" w14:textId="77777777" w:rsidR="005539EF" w:rsidRPr="00734153" w:rsidRDefault="005539EF" w:rsidP="00F123A0"/>
    <w:p w14:paraId="68934326" w14:textId="77777777" w:rsidR="004B65DD" w:rsidRPr="00C752CE" w:rsidRDefault="004B65DD" w:rsidP="00F123A0">
      <w:pPr>
        <w:rPr>
          <w:b/>
        </w:rPr>
      </w:pPr>
      <w:r w:rsidRPr="00C752CE">
        <w:rPr>
          <w:b/>
        </w:rPr>
        <w:t>Steering Committee</w:t>
      </w:r>
    </w:p>
    <w:p w14:paraId="7483EDCE" w14:textId="356831ED" w:rsidR="004B65DD" w:rsidRPr="00734153" w:rsidRDefault="004B65DD" w:rsidP="00F123A0">
      <w:r w:rsidRPr="00734153">
        <w:t xml:space="preserve">The 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887AD1">
        <w:t>9.</w:t>
      </w:r>
      <w:r w:rsidR="004A01C8">
        <w:t>5</w:t>
      </w:r>
      <w:r w:rsidR="00282473">
        <w:fldChar w:fldCharType="end"/>
      </w:r>
      <w:r w:rsidR="00282473">
        <w:t xml:space="preserve"> </w:t>
      </w:r>
      <w:r w:rsidR="006B76A1" w:rsidRPr="00734153">
        <w:t xml:space="preserve">for list of members) </w:t>
      </w:r>
      <w:r w:rsidRPr="00734153">
        <w:t>is responsible for:</w:t>
      </w:r>
    </w:p>
    <w:p w14:paraId="0446F259" w14:textId="77777777" w:rsidR="007804BA" w:rsidRPr="00734153" w:rsidRDefault="007804BA" w:rsidP="00F123A0"/>
    <w:p w14:paraId="30CBF336" w14:textId="77777777" w:rsidR="004B65DD" w:rsidRPr="00734153" w:rsidRDefault="004B65DD" w:rsidP="00F123A0">
      <w:pPr>
        <w:pStyle w:val="ListParagraph"/>
        <w:numPr>
          <w:ilvl w:val="0"/>
          <w:numId w:val="7"/>
        </w:numPr>
      </w:pPr>
      <w:r w:rsidRPr="00734153">
        <w:t>Agreement of the final Protocol</w:t>
      </w:r>
      <w:r w:rsidR="00FF72FD" w:rsidRPr="00734153">
        <w:t xml:space="preserve"> and </w:t>
      </w:r>
      <w:r w:rsidRPr="00734153">
        <w:t>the Data Analysis Plans</w:t>
      </w:r>
      <w:r w:rsidR="00941714" w:rsidRPr="00734153">
        <w:t>;</w:t>
      </w:r>
    </w:p>
    <w:p w14:paraId="1B3E1EE9" w14:textId="77777777" w:rsidR="004B65DD" w:rsidRPr="00734153" w:rsidRDefault="004B65DD" w:rsidP="00F123A0">
      <w:pPr>
        <w:pStyle w:val="ListParagraph"/>
        <w:numPr>
          <w:ilvl w:val="0"/>
          <w:numId w:val="7"/>
        </w:numPr>
      </w:pPr>
      <w:r w:rsidRPr="00734153">
        <w:t xml:space="preserve">Reviewing progress of the study and, if necessary, </w:t>
      </w:r>
      <w:r w:rsidR="00FF72FD" w:rsidRPr="00734153">
        <w:t xml:space="preserve">deciding on Protocol </w:t>
      </w:r>
      <w:r w:rsidRPr="00734153">
        <w:t>changes</w:t>
      </w:r>
      <w:r w:rsidR="00941714" w:rsidRPr="00734153">
        <w:t>;</w:t>
      </w:r>
    </w:p>
    <w:p w14:paraId="39347E47" w14:textId="77777777" w:rsidR="004B65DD" w:rsidRPr="00734153" w:rsidRDefault="004B65DD" w:rsidP="00F123A0">
      <w:pPr>
        <w:pStyle w:val="ListParagraph"/>
        <w:numPr>
          <w:ilvl w:val="0"/>
          <w:numId w:val="7"/>
        </w:numPr>
      </w:pPr>
      <w:r w:rsidRPr="00734153">
        <w:t xml:space="preserve">Review and approval of study </w:t>
      </w:r>
      <w:r w:rsidR="005F0700" w:rsidRPr="00734153">
        <w:t xml:space="preserve">publications </w:t>
      </w:r>
      <w:r w:rsidRPr="00734153">
        <w:t xml:space="preserve">and </w:t>
      </w:r>
      <w:r w:rsidR="00941714" w:rsidRPr="00734153">
        <w:t>substudy proposals;</w:t>
      </w:r>
    </w:p>
    <w:p w14:paraId="2DDD3506" w14:textId="77777777" w:rsidR="00FF72FD" w:rsidRPr="00734153" w:rsidRDefault="00FF72FD" w:rsidP="00F123A0">
      <w:pPr>
        <w:pStyle w:val="ListParagraph"/>
        <w:numPr>
          <w:ilvl w:val="0"/>
          <w:numId w:val="7"/>
        </w:numPr>
      </w:pPr>
      <w:r w:rsidRPr="00734153">
        <w:t>Reviewing new studies that may be of relevance</w:t>
      </w:r>
      <w:r w:rsidR="00941714" w:rsidRPr="00734153">
        <w:t>.</w:t>
      </w:r>
    </w:p>
    <w:p w14:paraId="1A47E8BF" w14:textId="77777777" w:rsidR="005539EF" w:rsidRPr="00734153" w:rsidRDefault="005539EF" w:rsidP="00F123A0"/>
    <w:p w14:paraId="53B89864" w14:textId="77777777" w:rsidR="004B65DD" w:rsidRPr="00C752CE" w:rsidRDefault="004B65DD" w:rsidP="00F123A0">
      <w:pPr>
        <w:rPr>
          <w:b/>
        </w:rPr>
      </w:pPr>
      <w:r w:rsidRPr="00C752CE">
        <w:rPr>
          <w:b/>
        </w:rPr>
        <w:t>Data Monitoring Committee</w:t>
      </w:r>
    </w:p>
    <w:p w14:paraId="6BBB0639" w14:textId="77777777" w:rsidR="004B65DD" w:rsidRPr="00734153" w:rsidRDefault="004B65DD" w:rsidP="00F123A0">
      <w:r w:rsidRPr="00734153">
        <w:t>The independent Data Monitoring Committee is responsible for:</w:t>
      </w:r>
    </w:p>
    <w:p w14:paraId="00EAA701" w14:textId="77777777" w:rsidR="007804BA" w:rsidRPr="00734153" w:rsidRDefault="007804BA" w:rsidP="00F123A0"/>
    <w:p w14:paraId="4515933A" w14:textId="77777777" w:rsidR="004B65DD" w:rsidRPr="00734153" w:rsidRDefault="004B65DD" w:rsidP="00F123A0">
      <w:pPr>
        <w:pStyle w:val="ListParagraph"/>
        <w:numPr>
          <w:ilvl w:val="0"/>
          <w:numId w:val="8"/>
        </w:numPr>
      </w:pPr>
      <w:r w:rsidRPr="00734153">
        <w:t xml:space="preserve">Reviewing unblinded interim </w:t>
      </w:r>
      <w:r w:rsidR="00FF72FD" w:rsidRPr="00734153">
        <w:t xml:space="preserve">analyses </w:t>
      </w:r>
      <w:r w:rsidRPr="00734153">
        <w:t>according to the Protocol</w:t>
      </w:r>
      <w:r w:rsidR="00941714" w:rsidRPr="00734153">
        <w:t>;</w:t>
      </w:r>
    </w:p>
    <w:p w14:paraId="67BDE4F2" w14:textId="4ECB096B" w:rsidR="004B65DD" w:rsidRPr="00734153" w:rsidRDefault="004B65DD" w:rsidP="00F123A0">
      <w:pPr>
        <w:pStyle w:val="ListParagraph"/>
        <w:numPr>
          <w:ilvl w:val="0"/>
          <w:numId w:val="8"/>
        </w:numPr>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7B050B27" w14:textId="77777777" w:rsidR="005539EF" w:rsidRPr="00734153" w:rsidRDefault="005539EF" w:rsidP="00F123A0"/>
    <w:p w14:paraId="0B89BEF2" w14:textId="09117B03" w:rsidR="004B65DD" w:rsidRPr="00C752CE" w:rsidRDefault="004B65DD" w:rsidP="00F123A0">
      <w:pPr>
        <w:rPr>
          <w:b/>
        </w:rPr>
      </w:pPr>
      <w:r w:rsidRPr="00C752CE">
        <w:rPr>
          <w:b/>
        </w:rPr>
        <w:t>Central Coordinating Office</w:t>
      </w:r>
      <w:r w:rsidR="007F6901" w:rsidRPr="00C752CE">
        <w:rPr>
          <w:b/>
        </w:rPr>
        <w:t xml:space="preserve"> (CCO)</w:t>
      </w:r>
    </w:p>
    <w:p w14:paraId="3E6F136B" w14:textId="77777777" w:rsidR="004B65DD" w:rsidRPr="00734153" w:rsidRDefault="004B65DD" w:rsidP="00F123A0">
      <w:r w:rsidRPr="00734153">
        <w:t>The CCO is responsible for the overall coordination of the Study, including:</w:t>
      </w:r>
    </w:p>
    <w:p w14:paraId="4648D0FA" w14:textId="77777777" w:rsidR="007804BA" w:rsidRPr="00734153" w:rsidRDefault="007804BA" w:rsidP="00F123A0"/>
    <w:p w14:paraId="7285F03E" w14:textId="77777777" w:rsidR="004B65DD" w:rsidRPr="00734153" w:rsidRDefault="004B65DD" w:rsidP="00F123A0">
      <w:pPr>
        <w:pStyle w:val="ListParagraph"/>
        <w:numPr>
          <w:ilvl w:val="0"/>
          <w:numId w:val="9"/>
        </w:numPr>
      </w:pPr>
      <w:r w:rsidRPr="00734153">
        <w:t>Study planning and organisation of Steering Committee meetings</w:t>
      </w:r>
      <w:r w:rsidR="00941714" w:rsidRPr="00734153">
        <w:t>;</w:t>
      </w:r>
    </w:p>
    <w:p w14:paraId="175E6A2B" w14:textId="77777777" w:rsidR="002B07B0" w:rsidRDefault="002B07B0" w:rsidP="00F123A0">
      <w:pPr>
        <w:pStyle w:val="ListParagraph"/>
        <w:numPr>
          <w:ilvl w:val="0"/>
          <w:numId w:val="9"/>
        </w:numPr>
      </w:pPr>
      <w:r w:rsidRPr="00734153">
        <w:t xml:space="preserve">Ensuring necessary regulatory </w:t>
      </w:r>
      <w:r w:rsidR="006246F1">
        <w:t xml:space="preserve">and ethics committee </w:t>
      </w:r>
      <w:r w:rsidRPr="00734153">
        <w:t>approval</w:t>
      </w:r>
      <w:r w:rsidR="00941714" w:rsidRPr="00734153">
        <w:t>s;</w:t>
      </w:r>
    </w:p>
    <w:p w14:paraId="4403FA20" w14:textId="493D3D03" w:rsidR="00213C58" w:rsidRPr="00734153" w:rsidRDefault="00213C58" w:rsidP="00F123A0">
      <w:pPr>
        <w:pStyle w:val="ListParagraph"/>
        <w:numPr>
          <w:ilvl w:val="0"/>
          <w:numId w:val="9"/>
        </w:numPr>
      </w:pPr>
      <w:r>
        <w:t>Development of Standard Operating Procedures and computer systems</w:t>
      </w:r>
    </w:p>
    <w:p w14:paraId="1C1BBFFA" w14:textId="77777777" w:rsidR="002B07B0" w:rsidRPr="00734153" w:rsidRDefault="002B07B0" w:rsidP="00F123A0">
      <w:pPr>
        <w:pStyle w:val="ListParagraph"/>
        <w:numPr>
          <w:ilvl w:val="0"/>
          <w:numId w:val="9"/>
        </w:numPr>
      </w:pPr>
      <w:r w:rsidRPr="00734153">
        <w:t>Monitoring overall progress of the study</w:t>
      </w:r>
      <w:r w:rsidR="00941714" w:rsidRPr="00734153">
        <w:t>;</w:t>
      </w:r>
      <w:r w:rsidRPr="00734153">
        <w:t xml:space="preserve"> </w:t>
      </w:r>
    </w:p>
    <w:p w14:paraId="6FA090D1" w14:textId="77777777" w:rsidR="004B65DD" w:rsidRPr="00734153" w:rsidRDefault="004B65DD" w:rsidP="00F123A0">
      <w:pPr>
        <w:pStyle w:val="ListParagraph"/>
        <w:numPr>
          <w:ilvl w:val="0"/>
          <w:numId w:val="9"/>
        </w:numPr>
      </w:pPr>
      <w:r w:rsidRPr="00734153">
        <w:t xml:space="preserve">Provision of study materials to </w:t>
      </w:r>
      <w:r w:rsidR="006246F1">
        <w:t>LCCs</w:t>
      </w:r>
      <w:r w:rsidR="00941714" w:rsidRPr="00734153">
        <w:t>;</w:t>
      </w:r>
      <w:r w:rsidR="002B07B0" w:rsidRPr="00734153">
        <w:t xml:space="preserve"> </w:t>
      </w:r>
    </w:p>
    <w:p w14:paraId="7DE08833" w14:textId="77777777" w:rsidR="002B07B0" w:rsidRPr="00734153" w:rsidRDefault="006246F1" w:rsidP="00F123A0">
      <w:pPr>
        <w:pStyle w:val="ListParagraph"/>
        <w:numPr>
          <w:ilvl w:val="0"/>
          <w:numId w:val="9"/>
        </w:numPr>
      </w:pPr>
      <w:r>
        <w:t>Monitoring and r</w:t>
      </w:r>
      <w:r w:rsidR="004B65DD" w:rsidRPr="00734153">
        <w:t xml:space="preserve">eporting </w:t>
      </w:r>
      <w:r>
        <w:t>safety information in line with the protocol and regulatory requirements</w:t>
      </w:r>
      <w:r w:rsidR="00941714" w:rsidRPr="00734153">
        <w:t>;</w:t>
      </w:r>
    </w:p>
    <w:p w14:paraId="29D60A7C" w14:textId="77777777" w:rsidR="006246F1" w:rsidRDefault="002B07B0" w:rsidP="00F123A0">
      <w:pPr>
        <w:pStyle w:val="ListParagraph"/>
        <w:numPr>
          <w:ilvl w:val="0"/>
          <w:numId w:val="9"/>
        </w:numPr>
      </w:pPr>
      <w:r w:rsidRPr="00734153">
        <w:t>Dealing with</w:t>
      </w:r>
      <w:r w:rsidR="004B65DD" w:rsidRPr="00734153">
        <w:t xml:space="preserve"> technical, medical and administrative queries from </w:t>
      </w:r>
      <w:r w:rsidR="006246F1">
        <w:t>L</w:t>
      </w:r>
      <w:r w:rsidR="004B65DD" w:rsidRPr="00734153">
        <w:t>CCs</w:t>
      </w:r>
      <w:r w:rsidR="006246F1">
        <w:t>.</w:t>
      </w:r>
    </w:p>
    <w:p w14:paraId="001F46E8" w14:textId="77777777" w:rsidR="00213C58" w:rsidRDefault="00213C58" w:rsidP="00F123A0"/>
    <w:p w14:paraId="709211D9" w14:textId="419E613E" w:rsidR="004B65DD" w:rsidRPr="00C752CE" w:rsidRDefault="004B65DD" w:rsidP="00F123A0">
      <w:pPr>
        <w:rPr>
          <w:b/>
        </w:rPr>
      </w:pPr>
      <w:r w:rsidRPr="00C752CE">
        <w:rPr>
          <w:b/>
        </w:rPr>
        <w:t>Local Clinical Centres</w:t>
      </w:r>
      <w:r w:rsidR="007F6901" w:rsidRPr="00C752CE">
        <w:rPr>
          <w:b/>
        </w:rPr>
        <w:t xml:space="preserve"> (LCC)</w:t>
      </w:r>
    </w:p>
    <w:p w14:paraId="2EC39710" w14:textId="77777777" w:rsidR="004B65DD" w:rsidRPr="00734153" w:rsidRDefault="004B65DD" w:rsidP="00F123A0">
      <w:r w:rsidRPr="00734153">
        <w:t>The LCC lead investigator and LCC clinic staff are responsible for:</w:t>
      </w:r>
    </w:p>
    <w:p w14:paraId="20870393" w14:textId="77777777" w:rsidR="007804BA" w:rsidRPr="00734153" w:rsidRDefault="007804BA" w:rsidP="00F123A0"/>
    <w:p w14:paraId="76A0F22B" w14:textId="77777777" w:rsidR="004B65DD" w:rsidRPr="00734153" w:rsidRDefault="004B65DD" w:rsidP="00F123A0">
      <w:pPr>
        <w:pStyle w:val="ListParagraph"/>
        <w:numPr>
          <w:ilvl w:val="0"/>
          <w:numId w:val="10"/>
        </w:numPr>
      </w:pPr>
      <w:r w:rsidRPr="00734153">
        <w:t xml:space="preserve">Obtaining </w:t>
      </w:r>
      <w:r w:rsidR="006246F1">
        <w:t>all relevant local permissions (assisted by the CCO)</w:t>
      </w:r>
    </w:p>
    <w:p w14:paraId="17775EAC" w14:textId="77777777" w:rsidR="006246F1" w:rsidRDefault="006246F1" w:rsidP="00F123A0">
      <w:pPr>
        <w:pStyle w:val="ListParagraph"/>
        <w:numPr>
          <w:ilvl w:val="0"/>
          <w:numId w:val="10"/>
        </w:numPr>
      </w:pPr>
      <w:r>
        <w:t>All trial activities at the LCC, including appropriate training and supervision for clinical staff</w:t>
      </w:r>
    </w:p>
    <w:p w14:paraId="5977BA7C" w14:textId="77777777" w:rsidR="004B65DD" w:rsidRPr="00734153" w:rsidRDefault="004B65DD" w:rsidP="00F123A0">
      <w:pPr>
        <w:pStyle w:val="ListParagraph"/>
        <w:numPr>
          <w:ilvl w:val="0"/>
          <w:numId w:val="10"/>
        </w:numPr>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613A0442" w14:textId="531FDDEB" w:rsidR="0015225C" w:rsidRPr="00734153" w:rsidRDefault="004B65DD" w:rsidP="00F123A0">
      <w:pPr>
        <w:pStyle w:val="ListParagraph"/>
        <w:numPr>
          <w:ilvl w:val="0"/>
          <w:numId w:val="10"/>
        </w:numPr>
      </w:pPr>
      <w:r w:rsidRPr="00734153">
        <w:t xml:space="preserve">Dealing with enquiries from participants and </w:t>
      </w:r>
      <w:r w:rsidR="00FF625F" w:rsidRPr="00734153">
        <w:t>others</w:t>
      </w:r>
      <w:r w:rsidR="005B5E0B">
        <w:t>.</w:t>
      </w:r>
    </w:p>
    <w:p w14:paraId="727416AF" w14:textId="77777777" w:rsidR="00E5671F" w:rsidRDefault="00E5671F" w:rsidP="00F123A0"/>
    <w:p w14:paraId="44A2D1DE" w14:textId="77777777" w:rsidR="00E5671F" w:rsidRDefault="00E5671F" w:rsidP="00F123A0"/>
    <w:p w14:paraId="09C23052" w14:textId="2B01B9D6" w:rsidR="006246F1" w:rsidRPr="00734153" w:rsidRDefault="00A95509" w:rsidP="00F123A0">
      <w:r>
        <w:fldChar w:fldCharType="begin"/>
      </w:r>
      <w:r>
        <w:instrText xml:space="preserve"> ADDIN EN.SECTION.REFLIST </w:instrText>
      </w:r>
      <w:r>
        <w:fldChar w:fldCharType="end"/>
      </w:r>
    </w:p>
    <w:p w14:paraId="79C4732E" w14:textId="77777777" w:rsidR="004B65DD" w:rsidRPr="00734153" w:rsidRDefault="004B65DD" w:rsidP="00F123A0">
      <w:pPr>
        <w:pStyle w:val="Caption"/>
        <w:sectPr w:rsidR="004B65DD" w:rsidRPr="00734153" w:rsidSect="005457C5">
          <w:footnotePr>
            <w:numFmt w:val="lowerLetter"/>
          </w:footnotePr>
          <w:pgSz w:w="11907" w:h="16840" w:code="9"/>
          <w:pgMar w:top="1134" w:right="1134" w:bottom="1134" w:left="1134" w:header="720" w:footer="720" w:gutter="0"/>
          <w:cols w:space="720"/>
          <w:docGrid w:linePitch="326"/>
        </w:sectPr>
      </w:pPr>
    </w:p>
    <w:p w14:paraId="0083B12A" w14:textId="1797E132" w:rsidR="004B65DD" w:rsidRPr="00734153" w:rsidRDefault="00123202" w:rsidP="00E0475A">
      <w:pPr>
        <w:pStyle w:val="Heading2"/>
      </w:pPr>
      <w:bookmarkStart w:id="639" w:name="_Toc266112760"/>
      <w:bookmarkStart w:id="640" w:name="_Toc267579323"/>
      <w:bookmarkStart w:id="641" w:name="_Toc268860992"/>
      <w:bookmarkStart w:id="642" w:name="_Toc246777111"/>
      <w:bookmarkStart w:id="643" w:name="_Ref489424306"/>
      <w:bookmarkStart w:id="644" w:name="_Ref34926130"/>
      <w:bookmarkStart w:id="645" w:name="_Toc38099282"/>
      <w:bookmarkStart w:id="646" w:name="_Toc43459411"/>
      <w:bookmarkEnd w:id="639"/>
      <w:bookmarkEnd w:id="640"/>
      <w:bookmarkEnd w:id="641"/>
      <w:r>
        <w:lastRenderedPageBreak/>
        <w:t xml:space="preserve">Appendix </w:t>
      </w:r>
      <w:r w:rsidR="00DB6908">
        <w:t>5</w:t>
      </w:r>
      <w:r w:rsidR="004B65DD" w:rsidRPr="00734153">
        <w:t xml:space="preserve">: </w:t>
      </w:r>
      <w:bookmarkEnd w:id="642"/>
      <w:bookmarkEnd w:id="643"/>
      <w:r w:rsidR="00213C58">
        <w:t>Organisational Details</w:t>
      </w:r>
      <w:bookmarkEnd w:id="644"/>
      <w:bookmarkEnd w:id="645"/>
      <w:bookmarkEnd w:id="646"/>
    </w:p>
    <w:p w14:paraId="761024CC" w14:textId="67C6FD9C" w:rsidR="006246F1" w:rsidRDefault="006246F1" w:rsidP="00F123A0"/>
    <w:p w14:paraId="6460A81C" w14:textId="0C151D55" w:rsidR="0091798C" w:rsidRDefault="0091798C" w:rsidP="00F123A0"/>
    <w:p w14:paraId="0065756D" w14:textId="77777777" w:rsidR="004B65DD" w:rsidRPr="00C752CE" w:rsidRDefault="004B65DD" w:rsidP="00F123A0">
      <w:pPr>
        <w:rPr>
          <w:b/>
        </w:rPr>
      </w:pPr>
      <w:r w:rsidRPr="00C752CE">
        <w:rPr>
          <w:b/>
        </w:rPr>
        <w:t>STEERING COMMITTEE</w:t>
      </w:r>
    </w:p>
    <w:p w14:paraId="4F5674F1"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42D1310C"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1001E5" w14:paraId="492BB017" w14:textId="77777777" w:rsidTr="009A510F">
        <w:trPr>
          <w:jc w:val="center"/>
        </w:trPr>
        <w:tc>
          <w:tcPr>
            <w:tcW w:w="3599" w:type="dxa"/>
          </w:tcPr>
          <w:p w14:paraId="155DBDA7" w14:textId="77777777" w:rsidR="009B52F6" w:rsidRPr="001001E5" w:rsidRDefault="009B52F6" w:rsidP="00F123A0">
            <w:pPr>
              <w:rPr>
                <w:sz w:val="20"/>
              </w:rPr>
            </w:pPr>
            <w:r w:rsidRPr="001001E5">
              <w:rPr>
                <w:sz w:val="20"/>
              </w:rPr>
              <w:t>Chief Investigator</w:t>
            </w:r>
          </w:p>
          <w:p w14:paraId="4265EFA7" w14:textId="73E85DDD" w:rsidR="009A510F" w:rsidRPr="001001E5" w:rsidRDefault="009A510F" w:rsidP="00F123A0">
            <w:pPr>
              <w:rPr>
                <w:sz w:val="20"/>
              </w:rPr>
            </w:pPr>
            <w:r w:rsidRPr="001001E5">
              <w:rPr>
                <w:sz w:val="20"/>
              </w:rPr>
              <w:t>Deputy Chief Investigator</w:t>
            </w:r>
          </w:p>
        </w:tc>
        <w:tc>
          <w:tcPr>
            <w:tcW w:w="5865" w:type="dxa"/>
            <w:gridSpan w:val="2"/>
          </w:tcPr>
          <w:p w14:paraId="101ACD64" w14:textId="77777777" w:rsidR="009B52F6" w:rsidRPr="001001E5" w:rsidRDefault="00213C58" w:rsidP="00F123A0">
            <w:pPr>
              <w:rPr>
                <w:sz w:val="20"/>
                <w:lang w:val="fr-FR"/>
              </w:rPr>
            </w:pPr>
            <w:r w:rsidRPr="001001E5">
              <w:rPr>
                <w:sz w:val="20"/>
                <w:lang w:val="fr-FR"/>
              </w:rPr>
              <w:t>Peter Horby</w:t>
            </w:r>
          </w:p>
          <w:p w14:paraId="5BA7A32C" w14:textId="6F46383D" w:rsidR="009A510F" w:rsidRPr="001001E5" w:rsidRDefault="009A510F" w:rsidP="00F123A0">
            <w:pPr>
              <w:rPr>
                <w:sz w:val="20"/>
                <w:lang w:val="fr-FR"/>
              </w:rPr>
            </w:pPr>
            <w:r w:rsidRPr="001001E5">
              <w:rPr>
                <w:sz w:val="20"/>
                <w:lang w:val="fr-FR"/>
              </w:rPr>
              <w:t>Martin Landray</w:t>
            </w:r>
          </w:p>
        </w:tc>
      </w:tr>
      <w:tr w:rsidR="009A510F" w:rsidRPr="001001E5" w14:paraId="38F66820" w14:textId="77777777" w:rsidTr="009A510F">
        <w:trPr>
          <w:jc w:val="center"/>
        </w:trPr>
        <w:tc>
          <w:tcPr>
            <w:tcW w:w="3599" w:type="dxa"/>
            <w:tcBorders>
              <w:bottom w:val="nil"/>
            </w:tcBorders>
          </w:tcPr>
          <w:p w14:paraId="3FD8AF63" w14:textId="60055DBA" w:rsidR="009A510F" w:rsidRPr="001001E5" w:rsidRDefault="009A510F" w:rsidP="00F123A0">
            <w:pPr>
              <w:rPr>
                <w:sz w:val="20"/>
              </w:rPr>
            </w:pPr>
            <w:r w:rsidRPr="001001E5">
              <w:rPr>
                <w:sz w:val="20"/>
              </w:rPr>
              <w:t>Clinical Trial Unit Leads</w:t>
            </w:r>
          </w:p>
        </w:tc>
        <w:tc>
          <w:tcPr>
            <w:tcW w:w="5865" w:type="dxa"/>
            <w:gridSpan w:val="2"/>
            <w:tcBorders>
              <w:bottom w:val="nil"/>
            </w:tcBorders>
          </w:tcPr>
          <w:p w14:paraId="76CD31A4" w14:textId="7FDF4273" w:rsidR="009A510F" w:rsidRPr="001001E5" w:rsidRDefault="009A510F" w:rsidP="00F123A0">
            <w:pPr>
              <w:rPr>
                <w:sz w:val="20"/>
                <w:lang w:val="fr-FR"/>
              </w:rPr>
            </w:pPr>
            <w:r w:rsidRPr="001001E5">
              <w:rPr>
                <w:sz w:val="20"/>
                <w:lang w:val="fr-FR"/>
              </w:rPr>
              <w:t xml:space="preserve">Richard Haynes, </w:t>
            </w:r>
            <w:r w:rsidR="00336A40" w:rsidRPr="001001E5">
              <w:rPr>
                <w:sz w:val="20"/>
                <w:lang w:val="fr-FR"/>
              </w:rPr>
              <w:t>Ed</w:t>
            </w:r>
            <w:r w:rsidR="00336A40">
              <w:rPr>
                <w:sz w:val="20"/>
                <w:lang w:val="fr-FR"/>
              </w:rPr>
              <w:t>mund</w:t>
            </w:r>
            <w:r w:rsidR="00336A40" w:rsidRPr="001001E5">
              <w:rPr>
                <w:sz w:val="20"/>
                <w:lang w:val="fr-FR"/>
              </w:rPr>
              <w:t xml:space="preserve"> </w:t>
            </w:r>
            <w:r w:rsidRPr="001001E5">
              <w:rPr>
                <w:sz w:val="20"/>
                <w:lang w:val="fr-FR"/>
              </w:rPr>
              <w:t>Juszczak</w:t>
            </w:r>
          </w:p>
        </w:tc>
      </w:tr>
      <w:tr w:rsidR="00213C58" w:rsidRPr="001001E5" w14:paraId="0C99320B" w14:textId="77777777" w:rsidTr="009A510F">
        <w:trPr>
          <w:jc w:val="center"/>
        </w:trPr>
        <w:tc>
          <w:tcPr>
            <w:tcW w:w="3599" w:type="dxa"/>
            <w:tcBorders>
              <w:bottom w:val="nil"/>
            </w:tcBorders>
          </w:tcPr>
          <w:p w14:paraId="44064CC6" w14:textId="73D95461" w:rsidR="00F431AF" w:rsidRPr="001001E5" w:rsidRDefault="00F431AF" w:rsidP="00F123A0">
            <w:pPr>
              <w:rPr>
                <w:sz w:val="20"/>
              </w:rPr>
            </w:pPr>
            <w:r w:rsidRPr="001001E5">
              <w:rPr>
                <w:sz w:val="20"/>
              </w:rPr>
              <w:t>Co-investigator</w:t>
            </w:r>
            <w:r w:rsidR="009A510F" w:rsidRPr="001001E5">
              <w:rPr>
                <w:sz w:val="20"/>
              </w:rPr>
              <w:t>s</w:t>
            </w:r>
          </w:p>
        </w:tc>
        <w:tc>
          <w:tcPr>
            <w:tcW w:w="5865" w:type="dxa"/>
            <w:gridSpan w:val="2"/>
            <w:tcBorders>
              <w:bottom w:val="nil"/>
            </w:tcBorders>
          </w:tcPr>
          <w:p w14:paraId="40BC230B" w14:textId="21266805" w:rsidR="00F431AF" w:rsidRPr="001001E5" w:rsidRDefault="009A510F" w:rsidP="00954DCA">
            <w:pPr>
              <w:rPr>
                <w:sz w:val="20"/>
                <w:lang w:val="fr-FR"/>
              </w:rPr>
            </w:pPr>
            <w:r w:rsidRPr="001001E5">
              <w:rPr>
                <w:sz w:val="20"/>
                <w:lang w:val="fr-FR"/>
              </w:rPr>
              <w:t xml:space="preserve">Kenneth Baillie (Scotland Lead), </w:t>
            </w:r>
            <w:ins w:id="647" w:author="Martin Landray" w:date="2020-06-18T22:05:00Z">
              <w:r w:rsidR="005F61D0">
                <w:rPr>
                  <w:sz w:val="20"/>
                  <w:lang w:val="fr-FR"/>
                </w:rPr>
                <w:t xml:space="preserve">Lucy Chappell, Saul Faust, </w:t>
              </w:r>
            </w:ins>
            <w:r w:rsidRPr="001001E5">
              <w:rPr>
                <w:sz w:val="20"/>
                <w:lang w:val="fr-FR"/>
              </w:rPr>
              <w:t xml:space="preserve">Thomas Jaki, </w:t>
            </w:r>
            <w:r w:rsidR="00C752CE" w:rsidRPr="001001E5">
              <w:rPr>
                <w:sz w:val="20"/>
                <w:lang w:val="fr-FR"/>
              </w:rPr>
              <w:t>Katie </w:t>
            </w:r>
            <w:r w:rsidRPr="001001E5">
              <w:rPr>
                <w:sz w:val="20"/>
                <w:lang w:val="fr-FR"/>
              </w:rPr>
              <w:t xml:space="preserve">Jeffery, </w:t>
            </w:r>
            <w:r w:rsidR="00F431AF" w:rsidRPr="001001E5">
              <w:rPr>
                <w:sz w:val="20"/>
                <w:lang w:val="fr-FR"/>
              </w:rPr>
              <w:t>Wei Shen Lim</w:t>
            </w:r>
            <w:r w:rsidR="00EB461B" w:rsidRPr="001001E5">
              <w:rPr>
                <w:sz w:val="20"/>
                <w:lang w:val="fr-FR"/>
              </w:rPr>
              <w:t xml:space="preserve">, </w:t>
            </w:r>
            <w:ins w:id="648" w:author="Martin Landray" w:date="2020-06-18T22:05:00Z">
              <w:r w:rsidR="005F61D0">
                <w:rPr>
                  <w:sz w:val="20"/>
                  <w:lang w:val="fr-FR"/>
                </w:rPr>
                <w:t>Marion Mafham,</w:t>
              </w:r>
              <w:r w:rsidR="005F61D0" w:rsidRPr="001001E5">
                <w:rPr>
                  <w:sz w:val="20"/>
                  <w:lang w:val="fr-FR"/>
                </w:rPr>
                <w:t xml:space="preserve"> </w:t>
              </w:r>
            </w:ins>
            <w:r w:rsidR="00EB461B" w:rsidRPr="001001E5">
              <w:rPr>
                <w:sz w:val="20"/>
                <w:lang w:val="fr-FR"/>
              </w:rPr>
              <w:t xml:space="preserve">Alan Montgomery, </w:t>
            </w:r>
            <w:r w:rsidR="00C752CE" w:rsidRPr="001001E5">
              <w:rPr>
                <w:sz w:val="20"/>
                <w:lang w:val="fr-FR"/>
              </w:rPr>
              <w:t>Kathy </w:t>
            </w:r>
            <w:r w:rsidR="00EB461B" w:rsidRPr="001001E5">
              <w:rPr>
                <w:sz w:val="20"/>
                <w:lang w:val="fr-FR"/>
              </w:rPr>
              <w:t>Rowan</w:t>
            </w:r>
          </w:p>
        </w:tc>
      </w:tr>
      <w:tr w:rsidR="000E6C36" w:rsidRPr="001001E5" w14:paraId="0C5BA72A" w14:textId="77777777" w:rsidTr="009A510F">
        <w:trPr>
          <w:gridAfter w:val="1"/>
          <w:wAfter w:w="108" w:type="dxa"/>
          <w:jc w:val="center"/>
        </w:trPr>
        <w:tc>
          <w:tcPr>
            <w:tcW w:w="3599" w:type="dxa"/>
            <w:tcBorders>
              <w:bottom w:val="nil"/>
            </w:tcBorders>
          </w:tcPr>
          <w:p w14:paraId="007229B3" w14:textId="25E601C9" w:rsidR="000E6C36" w:rsidRPr="001001E5" w:rsidRDefault="000E6C36" w:rsidP="00F123A0">
            <w:pPr>
              <w:rPr>
                <w:sz w:val="20"/>
              </w:rPr>
            </w:pPr>
            <w:del w:id="649" w:author="Martin Landray" w:date="2020-06-18T22:05:00Z">
              <w:r w:rsidDel="005F61D0">
                <w:rPr>
                  <w:sz w:val="20"/>
                </w:rPr>
                <w:delText>Other members</w:delText>
              </w:r>
            </w:del>
          </w:p>
        </w:tc>
        <w:tc>
          <w:tcPr>
            <w:tcW w:w="5865" w:type="dxa"/>
            <w:tcBorders>
              <w:bottom w:val="nil"/>
            </w:tcBorders>
          </w:tcPr>
          <w:p w14:paraId="36B65806" w14:textId="35170781" w:rsidR="000E6C36" w:rsidRPr="001001E5" w:rsidRDefault="000E6C36" w:rsidP="00954DCA">
            <w:pPr>
              <w:rPr>
                <w:sz w:val="20"/>
                <w:lang w:val="fr-FR"/>
              </w:rPr>
            </w:pPr>
            <w:del w:id="650" w:author="Martin Landray" w:date="2020-06-18T22:05:00Z">
              <w:r w:rsidDel="005F61D0">
                <w:rPr>
                  <w:sz w:val="20"/>
                  <w:lang w:val="fr-FR"/>
                </w:rPr>
                <w:delText>Saul Faust, Lucy Chappell, Marion Mafham</w:delText>
              </w:r>
            </w:del>
          </w:p>
        </w:tc>
      </w:tr>
    </w:tbl>
    <w:p w14:paraId="3CB7A2C1" w14:textId="2112FA42" w:rsidR="009B52F6" w:rsidRPr="00734153" w:rsidRDefault="009B52F6" w:rsidP="00F123A0"/>
    <w:p w14:paraId="6BEB8E44" w14:textId="57FC2CE0" w:rsidR="004B65DD" w:rsidRPr="00734153" w:rsidRDefault="004B65DD" w:rsidP="00F123A0">
      <w:pPr>
        <w:rPr>
          <w:lang w:val="en-US"/>
        </w:rPr>
      </w:pPr>
    </w:p>
    <w:p w14:paraId="46BDC3D5" w14:textId="77777777" w:rsidR="004B65DD" w:rsidRPr="00C752CE" w:rsidRDefault="004B65DD" w:rsidP="00F123A0">
      <w:pPr>
        <w:rPr>
          <w:b/>
        </w:rPr>
      </w:pPr>
      <w:r w:rsidRPr="00C752CE">
        <w:rPr>
          <w:b/>
        </w:rPr>
        <w:t>DATA MONITORING COMMITTEE</w:t>
      </w:r>
    </w:p>
    <w:p w14:paraId="790EA967" w14:textId="77777777" w:rsidR="004B65DD" w:rsidRPr="001001E5" w:rsidRDefault="004B65DD" w:rsidP="00F123A0">
      <w:pPr>
        <w:rPr>
          <w:sz w:val="20"/>
        </w:rPr>
      </w:pPr>
      <w:r w:rsidRPr="001001E5">
        <w:rPr>
          <w:sz w:val="20"/>
        </w:rPr>
        <w:t>(Interim analyses and response to specific concerns)</w:t>
      </w:r>
    </w:p>
    <w:p w14:paraId="4285CB41"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243D4525" w14:textId="77777777" w:rsidTr="00B8648A">
        <w:trPr>
          <w:trHeight w:val="252"/>
          <w:jc w:val="center"/>
        </w:trPr>
        <w:tc>
          <w:tcPr>
            <w:tcW w:w="3619" w:type="dxa"/>
          </w:tcPr>
          <w:p w14:paraId="21D359C0" w14:textId="77777777" w:rsidR="00A73E0A" w:rsidRPr="001001E5" w:rsidRDefault="00A73E0A" w:rsidP="00F123A0">
            <w:pPr>
              <w:rPr>
                <w:sz w:val="20"/>
              </w:rPr>
            </w:pPr>
            <w:r w:rsidRPr="001001E5">
              <w:rPr>
                <w:sz w:val="20"/>
              </w:rPr>
              <w:t>Chair</w:t>
            </w:r>
          </w:p>
        </w:tc>
        <w:tc>
          <w:tcPr>
            <w:tcW w:w="5885" w:type="dxa"/>
          </w:tcPr>
          <w:p w14:paraId="4426EC1F" w14:textId="334BDABA" w:rsidR="00A73E0A" w:rsidRPr="001001E5" w:rsidRDefault="009A510F" w:rsidP="00F123A0">
            <w:pPr>
              <w:rPr>
                <w:sz w:val="20"/>
              </w:rPr>
            </w:pPr>
            <w:r w:rsidRPr="001001E5">
              <w:rPr>
                <w:sz w:val="20"/>
              </w:rPr>
              <w:t>Peter Sandercock</w:t>
            </w:r>
          </w:p>
        </w:tc>
      </w:tr>
      <w:tr w:rsidR="00A73E0A" w:rsidRPr="001001E5" w14:paraId="09EBAE48" w14:textId="77777777" w:rsidTr="00B8648A">
        <w:trPr>
          <w:trHeight w:val="231"/>
          <w:jc w:val="center"/>
        </w:trPr>
        <w:tc>
          <w:tcPr>
            <w:tcW w:w="3619" w:type="dxa"/>
          </w:tcPr>
          <w:p w14:paraId="5D9254C9" w14:textId="77777777" w:rsidR="00A73E0A" w:rsidRPr="001001E5" w:rsidRDefault="00A73E0A" w:rsidP="00F123A0">
            <w:pPr>
              <w:rPr>
                <w:sz w:val="20"/>
              </w:rPr>
            </w:pPr>
            <w:r w:rsidRPr="001001E5">
              <w:rPr>
                <w:sz w:val="20"/>
              </w:rPr>
              <w:t>Members</w:t>
            </w:r>
          </w:p>
        </w:tc>
        <w:tc>
          <w:tcPr>
            <w:tcW w:w="5885" w:type="dxa"/>
          </w:tcPr>
          <w:p w14:paraId="79FAAF4E" w14:textId="77777777" w:rsidR="009A510F" w:rsidRPr="00192DA9" w:rsidRDefault="009A510F" w:rsidP="00F123A0">
            <w:pPr>
              <w:rPr>
                <w:sz w:val="20"/>
                <w:lang w:val="fr-FR"/>
              </w:rPr>
            </w:pPr>
            <w:r w:rsidRPr="00192DA9">
              <w:rPr>
                <w:sz w:val="20"/>
                <w:lang w:val="fr-FR"/>
              </w:rPr>
              <w:t>Janet Darbyshire, David DeMets, Robert Fowler,</w:t>
            </w:r>
          </w:p>
          <w:p w14:paraId="51CB93A3" w14:textId="07B2FDB6" w:rsidR="00A73E0A" w:rsidRPr="001001E5" w:rsidRDefault="009A510F" w:rsidP="00F123A0">
            <w:pPr>
              <w:rPr>
                <w:sz w:val="20"/>
              </w:rPr>
            </w:pPr>
            <w:r w:rsidRPr="001001E5">
              <w:rPr>
                <w:sz w:val="20"/>
              </w:rPr>
              <w:t xml:space="preserve">David </w:t>
            </w:r>
            <w:r w:rsidR="00973864">
              <w:rPr>
                <w:sz w:val="20"/>
              </w:rPr>
              <w:t>L</w:t>
            </w:r>
            <w:r w:rsidRPr="001001E5">
              <w:rPr>
                <w:sz w:val="20"/>
              </w:rPr>
              <w:t>alloo, Ian Roberts, Janet Wittes</w:t>
            </w:r>
          </w:p>
        </w:tc>
      </w:tr>
      <w:tr w:rsidR="00A73E0A" w:rsidRPr="001001E5" w14:paraId="4F31827B" w14:textId="77777777" w:rsidTr="00505B42">
        <w:trPr>
          <w:trHeight w:val="83"/>
          <w:jc w:val="center"/>
        </w:trPr>
        <w:tc>
          <w:tcPr>
            <w:tcW w:w="3619" w:type="dxa"/>
          </w:tcPr>
          <w:p w14:paraId="3189C05F" w14:textId="5A191C97" w:rsidR="00A73E0A" w:rsidRPr="001001E5" w:rsidRDefault="00A73E0A" w:rsidP="00F123A0">
            <w:pPr>
              <w:rPr>
                <w:sz w:val="20"/>
              </w:rPr>
            </w:pPr>
            <w:r w:rsidRPr="001001E5">
              <w:rPr>
                <w:sz w:val="20"/>
              </w:rPr>
              <w:t>Statistician</w:t>
            </w:r>
            <w:r w:rsidR="000E6C36">
              <w:rPr>
                <w:sz w:val="20"/>
              </w:rPr>
              <w:t>s</w:t>
            </w:r>
            <w:r w:rsidRPr="001001E5">
              <w:rPr>
                <w:sz w:val="20"/>
              </w:rPr>
              <w:t xml:space="preserve"> (non-voting)</w:t>
            </w:r>
          </w:p>
        </w:tc>
        <w:tc>
          <w:tcPr>
            <w:tcW w:w="5885" w:type="dxa"/>
          </w:tcPr>
          <w:p w14:paraId="0CA5C98B" w14:textId="7AE3A2AA" w:rsidR="00A73E0A" w:rsidRPr="001001E5" w:rsidRDefault="009A510F" w:rsidP="00F123A0">
            <w:pPr>
              <w:rPr>
                <w:sz w:val="20"/>
              </w:rPr>
            </w:pPr>
            <w:r w:rsidRPr="001001E5">
              <w:rPr>
                <w:sz w:val="20"/>
              </w:rPr>
              <w:t>Jonathan Emberson, Natalie Staplin</w:t>
            </w:r>
          </w:p>
        </w:tc>
      </w:tr>
    </w:tbl>
    <w:p w14:paraId="3967903C" w14:textId="77777777" w:rsidR="00380300" w:rsidRPr="00734153" w:rsidRDefault="00380300" w:rsidP="00F123A0"/>
    <w:p w14:paraId="551528AF" w14:textId="77777777" w:rsidR="00380300" w:rsidRPr="00734153" w:rsidRDefault="00380300" w:rsidP="00F123A0"/>
    <w:bookmarkEnd w:id="546"/>
    <w:bookmarkEnd w:id="547"/>
    <w:p w14:paraId="371D49B9" w14:textId="321AF115" w:rsidR="000C6882" w:rsidRDefault="000C6882" w:rsidP="000C6882">
      <w:pPr>
        <w:pStyle w:val="EndNoteBibliography"/>
        <w:spacing w:after="240"/>
      </w:pPr>
    </w:p>
    <w:p w14:paraId="12C19801" w14:textId="744238AF" w:rsidR="000C6882" w:rsidRPr="00734153" w:rsidRDefault="000C6882" w:rsidP="000C6882">
      <w:pPr>
        <w:pStyle w:val="StyleHeading1Linespacingsingle"/>
        <w:numPr>
          <w:ilvl w:val="0"/>
          <w:numId w:val="2"/>
        </w:numPr>
      </w:pPr>
      <w:r>
        <w:br w:type="page"/>
      </w:r>
      <w:bookmarkStart w:id="651" w:name="_Toc43459412"/>
      <w:r>
        <w:lastRenderedPageBreak/>
        <w:t>REFERENCES</w:t>
      </w:r>
      <w:bookmarkEnd w:id="651"/>
    </w:p>
    <w:p w14:paraId="35E19274" w14:textId="77777777" w:rsidR="000C6882" w:rsidRDefault="000C6882" w:rsidP="000C6882">
      <w:pPr>
        <w:autoSpaceDE/>
        <w:autoSpaceDN/>
        <w:adjustRightInd/>
        <w:contextualSpacing w:val="0"/>
        <w:jc w:val="left"/>
      </w:pPr>
    </w:p>
    <w:p w14:paraId="04E159F9" w14:textId="77777777" w:rsidR="00B4591A" w:rsidRPr="00B4591A" w:rsidRDefault="00AE40BB" w:rsidP="00B4591A">
      <w:pPr>
        <w:pStyle w:val="EndNoteBibliography"/>
        <w:spacing w:after="240"/>
      </w:pPr>
      <w:r w:rsidRPr="000C6882">
        <w:fldChar w:fldCharType="begin"/>
      </w:r>
      <w:r w:rsidRPr="000C6882">
        <w:instrText xml:space="preserve"> ADDIN EN.REFLIST </w:instrText>
      </w:r>
      <w:r w:rsidRPr="000C6882">
        <w:fldChar w:fldCharType="end"/>
      </w:r>
      <w:bookmarkStart w:id="652" w:name="_ENREF_1"/>
      <w:r w:rsidR="00B4591A" w:rsidRPr="00B4591A">
        <w:t>1.</w:t>
      </w:r>
      <w:r w:rsidR="00B4591A" w:rsidRPr="00B4591A">
        <w:tab/>
        <w:t>Zhu N, Zhang D, Wang W, et al. A Novel Coronavirus from Patients with Pneumonia in China, 2019. N Engl J Med 2020.</w:t>
      </w:r>
      <w:bookmarkEnd w:id="652"/>
    </w:p>
    <w:p w14:paraId="03BF3702" w14:textId="77777777" w:rsidR="00B4591A" w:rsidRPr="00B4591A" w:rsidRDefault="00B4591A" w:rsidP="00B4591A">
      <w:pPr>
        <w:pStyle w:val="EndNoteBibliography"/>
        <w:spacing w:after="240"/>
      </w:pPr>
      <w:bookmarkStart w:id="653" w:name="_ENREF_2"/>
      <w:r w:rsidRPr="00B4591A">
        <w:t>2.</w:t>
      </w:r>
      <w:r w:rsidRPr="00B4591A">
        <w:tab/>
        <w:t>Huang C, Wang Y, Li X, et al. Clinical features of patients infected with 2019 novel coronavirus in Wuhan, China. Lancet 2020.</w:t>
      </w:r>
      <w:bookmarkEnd w:id="653"/>
    </w:p>
    <w:p w14:paraId="0410C9C9" w14:textId="77777777" w:rsidR="00B4591A" w:rsidRPr="00B4591A" w:rsidRDefault="00B4591A" w:rsidP="00B4591A">
      <w:pPr>
        <w:pStyle w:val="EndNoteBibliography"/>
        <w:spacing w:after="240"/>
      </w:pPr>
      <w:bookmarkStart w:id="654" w:name="_ENREF_3"/>
      <w:r w:rsidRPr="00B4591A">
        <w:t>3.</w:t>
      </w:r>
      <w:r w:rsidRPr="00B4591A">
        <w:tab/>
        <w:t>Chen N, Zhou M, Dong X, et al. Epidemiological and clinical characteristics of 99 cases of 2019 novel coronavirus pneumonia in Wuhan, China: a descriptive study. Lancet 2020.</w:t>
      </w:r>
      <w:bookmarkEnd w:id="654"/>
    </w:p>
    <w:p w14:paraId="56AB9342" w14:textId="77777777" w:rsidR="00B4591A" w:rsidRPr="00B4591A" w:rsidRDefault="00B4591A" w:rsidP="00B4591A">
      <w:pPr>
        <w:pStyle w:val="EndNoteBibliography"/>
        <w:spacing w:after="240"/>
      </w:pPr>
      <w:bookmarkStart w:id="655" w:name="_ENREF_4"/>
      <w:r w:rsidRPr="00B4591A">
        <w:t>4.</w:t>
      </w:r>
      <w:r w:rsidRPr="00B4591A">
        <w:tab/>
        <w:t>Wang D, Hu B, Hu C, et al. Clinical Characteristics of 138 Hospitalized Patients With 2019 Novel Coronavirus-Infected Pneumonia in Wuhan, China. JAMA 2020.</w:t>
      </w:r>
      <w:bookmarkEnd w:id="655"/>
    </w:p>
    <w:p w14:paraId="37611B9C" w14:textId="77777777" w:rsidR="00B4591A" w:rsidRPr="00B4591A" w:rsidRDefault="00B4591A" w:rsidP="00B4591A">
      <w:pPr>
        <w:pStyle w:val="EndNoteBibliography"/>
        <w:spacing w:after="240"/>
      </w:pPr>
      <w:bookmarkStart w:id="656" w:name="_ENREF_5"/>
      <w:r w:rsidRPr="00B4591A">
        <w:t>5.</w:t>
      </w:r>
      <w:r w:rsidRPr="00B4591A">
        <w:tab/>
        <w:t>Mehta P, McAuley DF, Brown M, et al. COVID-19: consider cytokine storm syndromes and immunosuppression. Lancet 2020;395:1033-4.</w:t>
      </w:r>
      <w:bookmarkEnd w:id="656"/>
    </w:p>
    <w:p w14:paraId="78355FE2" w14:textId="77777777" w:rsidR="00B4591A" w:rsidRPr="00B4591A" w:rsidRDefault="00B4591A" w:rsidP="00B4591A">
      <w:pPr>
        <w:pStyle w:val="EndNoteBibliography"/>
        <w:spacing w:after="240"/>
      </w:pPr>
      <w:bookmarkStart w:id="657" w:name="_ENREF_6"/>
      <w:r w:rsidRPr="00B4591A">
        <w:t>6.</w:t>
      </w:r>
      <w:r w:rsidRPr="00B4591A">
        <w:tab/>
        <w:t>Ruan Q, Yang K, Wang W, Jiang L, Song J. Clinical predictors of mortality due to COVID-19 based on an analysis of data of 150 patients from Wuhan, China. Intensive Care Med 2020.</w:t>
      </w:r>
      <w:bookmarkEnd w:id="657"/>
    </w:p>
    <w:p w14:paraId="42EDA0CE" w14:textId="77777777" w:rsidR="00B4591A" w:rsidRPr="00B4591A" w:rsidRDefault="00B4591A" w:rsidP="00B4591A">
      <w:pPr>
        <w:pStyle w:val="EndNoteBibliography"/>
        <w:spacing w:after="240"/>
      </w:pPr>
      <w:bookmarkStart w:id="658" w:name="_ENREF_7"/>
      <w:r w:rsidRPr="00B4591A">
        <w:t>7.</w:t>
      </w:r>
      <w:r w:rsidRPr="00B4591A">
        <w:tab/>
        <w:t>Fei Z, Ting Y, Ronghui D, et al. Clinical course and risk factors for mortality of adult inpatients with COVID-19 in Wuhan, China: a retrospective cohort study. Lancet 2020.</w:t>
      </w:r>
      <w:bookmarkEnd w:id="658"/>
    </w:p>
    <w:p w14:paraId="533EF431" w14:textId="77777777" w:rsidR="00B4591A" w:rsidRPr="00B4591A" w:rsidRDefault="00B4591A" w:rsidP="00B4591A">
      <w:pPr>
        <w:pStyle w:val="EndNoteBibliography"/>
        <w:spacing w:after="240"/>
      </w:pPr>
      <w:bookmarkStart w:id="659" w:name="_ENREF_8"/>
      <w:r w:rsidRPr="00B4591A">
        <w:t>8.</w:t>
      </w:r>
      <w:r w:rsidRPr="00B4591A">
        <w:tab/>
        <w:t>Venet D, Doffagne E, Burzykowski T, et al. A statistical approach to central monitoring of data quality in clinical trials. Clinical trials 2012;9:705-13.</w:t>
      </w:r>
      <w:bookmarkEnd w:id="659"/>
    </w:p>
    <w:p w14:paraId="393FF394" w14:textId="77777777" w:rsidR="00B4591A" w:rsidRPr="00B4591A" w:rsidRDefault="00B4591A" w:rsidP="00B4591A">
      <w:pPr>
        <w:pStyle w:val="EndNoteBibliography"/>
        <w:spacing w:after="240"/>
      </w:pPr>
      <w:bookmarkStart w:id="660" w:name="_ENREF_9"/>
      <w:r w:rsidRPr="00B4591A">
        <w:t>9.</w:t>
      </w:r>
      <w:r w:rsidRPr="00B4591A">
        <w:tab/>
        <w:t>U.S. Department of Health and Human Services Food and Drug Administration. Oversight of Clinical Investigations--A Risk-Based Approach to Monitoring. 2013. (Accessed 18 August 2017, at https://www.fda.gov/downloads/Drugs/GuidanceComplianceRegulatoryInformation/Guidances/UCM269919.pdf.)</w:t>
      </w:r>
      <w:bookmarkEnd w:id="660"/>
    </w:p>
    <w:p w14:paraId="6B102995" w14:textId="77777777" w:rsidR="00B4591A" w:rsidRPr="00B4591A" w:rsidRDefault="00B4591A" w:rsidP="00B4591A">
      <w:pPr>
        <w:pStyle w:val="EndNoteBibliography"/>
        <w:spacing w:after="240"/>
      </w:pPr>
      <w:bookmarkStart w:id="661" w:name="_ENREF_10"/>
      <w:r w:rsidRPr="00B4591A">
        <w:t>10.</w:t>
      </w:r>
      <w:r w:rsidRPr="00B4591A">
        <w:tab/>
        <w:t>U.S. Department of Health and Human Services Food and Drug Administration. Guidance for Industry Part 11, Electronic Records; Electronic Signatures — Scope and Application. 2003. (Accessed 18 August 2017, at https://www.fda.gov/downloads/RegulatoryInformation/Guidances/ucm125125.pdf )</w:t>
      </w:r>
      <w:bookmarkEnd w:id="661"/>
    </w:p>
    <w:p w14:paraId="4A6AA2E7" w14:textId="77777777" w:rsidR="00B4591A" w:rsidRPr="00B4591A" w:rsidRDefault="00B4591A" w:rsidP="00B4591A">
      <w:pPr>
        <w:pStyle w:val="EndNoteBibliography"/>
        <w:spacing w:after="240"/>
      </w:pPr>
      <w:bookmarkStart w:id="662" w:name="_ENREF_11"/>
      <w:r w:rsidRPr="00B4591A">
        <w:t>11.</w:t>
      </w:r>
      <w:r w:rsidRPr="00B4591A">
        <w:tab/>
        <w:t>Pasley MV, Martinez M, Hermes A, d'Amico R, Nilius A. Safety and efficacy of lopinavir/ritonavir during pregnancy: a systematic review. AIDS Rev 2013;15:38-48.</w:t>
      </w:r>
      <w:bookmarkEnd w:id="662"/>
    </w:p>
    <w:p w14:paraId="27708504" w14:textId="77777777" w:rsidR="00B4591A" w:rsidRPr="00B4591A" w:rsidRDefault="00B4591A" w:rsidP="00B4591A">
      <w:pPr>
        <w:pStyle w:val="EndNoteBibliography"/>
        <w:spacing w:after="240"/>
      </w:pPr>
      <w:bookmarkStart w:id="663" w:name="_ENREF_12"/>
      <w:r w:rsidRPr="00B4591A">
        <w:t>12.</w:t>
      </w:r>
      <w:r w:rsidRPr="00B4591A">
        <w:tab/>
        <w:t>Chu CM, Cheng VC, Hung IF, et al. Role of lopinavir/ritonavir in the treatment of SARS: initial virological and clinical findings. Thorax 2004;59:252-6.</w:t>
      </w:r>
      <w:bookmarkEnd w:id="663"/>
    </w:p>
    <w:p w14:paraId="75B8CD32" w14:textId="77777777" w:rsidR="00B4591A" w:rsidRPr="00B4591A" w:rsidRDefault="00B4591A" w:rsidP="00B4591A">
      <w:pPr>
        <w:pStyle w:val="EndNoteBibliography"/>
        <w:spacing w:after="240"/>
      </w:pPr>
      <w:bookmarkStart w:id="664" w:name="_ENREF_13"/>
      <w:r w:rsidRPr="00B4591A">
        <w:t>13.</w:t>
      </w:r>
      <w:r w:rsidRPr="00B4591A">
        <w:tab/>
        <w:t>Chen F, Chan KH, Jiang Y, et al. In vitro susceptibility of 10 clinical isolates of SARS coronavirus to selected antiviral compounds. J Clin Virol 2004;31:69-75.</w:t>
      </w:r>
      <w:bookmarkEnd w:id="664"/>
    </w:p>
    <w:p w14:paraId="49150C8A" w14:textId="77777777" w:rsidR="00B4591A" w:rsidRPr="00B4591A" w:rsidRDefault="00B4591A" w:rsidP="00B4591A">
      <w:pPr>
        <w:pStyle w:val="EndNoteBibliography"/>
        <w:spacing w:after="240"/>
      </w:pPr>
      <w:bookmarkStart w:id="665" w:name="_ENREF_14"/>
      <w:r w:rsidRPr="00B4591A">
        <w:t>14.</w:t>
      </w:r>
      <w:r w:rsidRPr="00B4591A">
        <w:tab/>
        <w:t>Wu CY, Jan JT, Ma SH, et al. Small molecules targeting severe acute respiratory syndrome human coronavirus. Proc Natl Acad Sci U S A 2004;101:10012-7.</w:t>
      </w:r>
      <w:bookmarkEnd w:id="665"/>
    </w:p>
    <w:p w14:paraId="7B467FD3" w14:textId="77777777" w:rsidR="00B4591A" w:rsidRPr="00B4591A" w:rsidRDefault="00B4591A" w:rsidP="00B4591A">
      <w:pPr>
        <w:pStyle w:val="EndNoteBibliography"/>
        <w:spacing w:after="240"/>
      </w:pPr>
      <w:bookmarkStart w:id="666" w:name="_ENREF_15"/>
      <w:r w:rsidRPr="00B4591A">
        <w:t>15.</w:t>
      </w:r>
      <w:r w:rsidRPr="00B4591A">
        <w:tab/>
        <w:t>de Wilde AH, Raj VS, Oudshoorn D, et al. MERS-coronavirus replication induces severe in vitro cytopathology and is strongly inhibited by cyclosporin A or interferon-alpha treatment. J Gen Virol 2013;94:1749-60.</w:t>
      </w:r>
      <w:bookmarkEnd w:id="666"/>
    </w:p>
    <w:p w14:paraId="6F2E98E6" w14:textId="77777777" w:rsidR="00B4591A" w:rsidRPr="00B4591A" w:rsidRDefault="00B4591A" w:rsidP="00B4591A">
      <w:pPr>
        <w:pStyle w:val="EndNoteBibliography"/>
        <w:spacing w:after="240"/>
      </w:pPr>
      <w:bookmarkStart w:id="667" w:name="_ENREF_16"/>
      <w:r w:rsidRPr="00B4591A">
        <w:t>16.</w:t>
      </w:r>
      <w:r w:rsidRPr="00B4591A">
        <w:tab/>
        <w:t>Chan JF, Yao Y, Yeung ML, et al. Treatment With Lopinavir/Ritonavir or Interferon-beta1b Improves Outcome of MERS-CoV Infection in a Nonhuman Primate Model of Common Marmoset. J Infect Dis 2015;212:1904-13.</w:t>
      </w:r>
      <w:bookmarkEnd w:id="667"/>
    </w:p>
    <w:p w14:paraId="39D48A21" w14:textId="77777777" w:rsidR="00B4591A" w:rsidRPr="00B4591A" w:rsidRDefault="00B4591A" w:rsidP="00B4591A">
      <w:pPr>
        <w:pStyle w:val="EndNoteBibliography"/>
        <w:spacing w:after="240"/>
      </w:pPr>
      <w:bookmarkStart w:id="668" w:name="_ENREF_17"/>
      <w:r w:rsidRPr="00B4591A">
        <w:t>17.</w:t>
      </w:r>
      <w:r w:rsidRPr="00B4591A">
        <w:tab/>
        <w:t>Lau SK, Lau CC, Chan KH, et al. Delayed induction of proinflammatory cytokines and suppression of innate antiviral response by the novel Middle East respiratory syndrome coronavirus: implications for pathogenesis and treatment. J Gen Virol 2013;94:2679-90.</w:t>
      </w:r>
      <w:bookmarkEnd w:id="668"/>
    </w:p>
    <w:p w14:paraId="5C317391" w14:textId="77777777" w:rsidR="00B4591A" w:rsidRPr="00B4591A" w:rsidRDefault="00B4591A" w:rsidP="00B4591A">
      <w:pPr>
        <w:pStyle w:val="EndNoteBibliography"/>
        <w:spacing w:after="240"/>
      </w:pPr>
      <w:bookmarkStart w:id="669" w:name="_ENREF_18"/>
      <w:r w:rsidRPr="00B4591A">
        <w:t>18.</w:t>
      </w:r>
      <w:r w:rsidRPr="00B4591A">
        <w:tab/>
        <w:t>de Jong MD, Simmons CP, Thanh TT, et al. Fatal outcome of human influenza A (H5N1) is associated with high viral load and hypercytokinemia. Nat Med 2006;12:1203-7.</w:t>
      </w:r>
      <w:bookmarkEnd w:id="669"/>
    </w:p>
    <w:p w14:paraId="4BA087DB" w14:textId="77777777" w:rsidR="00B4591A" w:rsidRPr="00B4591A" w:rsidRDefault="00B4591A" w:rsidP="00B4591A">
      <w:pPr>
        <w:pStyle w:val="EndNoteBibliography"/>
        <w:spacing w:after="240"/>
      </w:pPr>
      <w:bookmarkStart w:id="670" w:name="_ENREF_19"/>
      <w:r w:rsidRPr="00B4591A">
        <w:t>19.</w:t>
      </w:r>
      <w:r w:rsidRPr="00B4591A">
        <w:tab/>
        <w:t>Liu Q, Zhou YH, Yang ZQ. The cytokine storm of severe influenza and development of immunomodulatory therapy. Cell Mol Immunol 2016;13:3-10.</w:t>
      </w:r>
      <w:bookmarkEnd w:id="670"/>
    </w:p>
    <w:p w14:paraId="56297882" w14:textId="77777777" w:rsidR="00B4591A" w:rsidRPr="00B4591A" w:rsidRDefault="00B4591A" w:rsidP="00B4591A">
      <w:pPr>
        <w:pStyle w:val="EndNoteBibliography"/>
        <w:spacing w:after="240"/>
      </w:pPr>
      <w:bookmarkStart w:id="671" w:name="_ENREF_20"/>
      <w:r w:rsidRPr="00B4591A">
        <w:t>20.</w:t>
      </w:r>
      <w:r w:rsidRPr="00B4591A">
        <w:tab/>
        <w:t>Short KR, Veeris R, Leijten LM, et al. Proinflammatory Cytokine Responses in Extra-Respiratory Tissues During Severe Influenza. The Journal of infectious diseases 2017;216:829-33.</w:t>
      </w:r>
      <w:bookmarkEnd w:id="671"/>
    </w:p>
    <w:p w14:paraId="1025E4BF" w14:textId="77777777" w:rsidR="00B4591A" w:rsidRPr="00B4591A" w:rsidRDefault="00B4591A" w:rsidP="00B4591A">
      <w:pPr>
        <w:pStyle w:val="EndNoteBibliography"/>
        <w:spacing w:after="240"/>
      </w:pPr>
      <w:bookmarkStart w:id="672" w:name="_ENREF_21"/>
      <w:r w:rsidRPr="00B4591A">
        <w:t>21.</w:t>
      </w:r>
      <w:r w:rsidRPr="00B4591A">
        <w:tab/>
        <w:t>Xu Z, Shi L, Wang Y, et al. Pathological findings of COVID-19 associated with acute respiratory distress syndrome. Lancet Respir Med 2020.</w:t>
      </w:r>
      <w:bookmarkEnd w:id="672"/>
    </w:p>
    <w:p w14:paraId="730D783C" w14:textId="77777777" w:rsidR="00B4591A" w:rsidRPr="00B4591A" w:rsidRDefault="00B4591A" w:rsidP="00B4591A">
      <w:pPr>
        <w:pStyle w:val="EndNoteBibliography"/>
        <w:spacing w:after="240"/>
      </w:pPr>
      <w:bookmarkStart w:id="673" w:name="_ENREF_22"/>
      <w:r w:rsidRPr="00B4591A">
        <w:t>22.</w:t>
      </w:r>
      <w:r w:rsidRPr="00B4591A">
        <w:tab/>
        <w:t>Rochwerg B, Oczkowski SJ, Siemieniuk RAC, et al. Corticosteroids in Sepsis: An Updated Systematic Review and Meta-Analysis. Critical care medicine 2018;46:1411-20.</w:t>
      </w:r>
      <w:bookmarkEnd w:id="673"/>
    </w:p>
    <w:p w14:paraId="41442FC7" w14:textId="77777777" w:rsidR="00B4591A" w:rsidRPr="00B4591A" w:rsidRDefault="00B4591A" w:rsidP="00B4591A">
      <w:pPr>
        <w:pStyle w:val="EndNoteBibliography"/>
        <w:spacing w:after="240"/>
      </w:pPr>
      <w:bookmarkStart w:id="674" w:name="_ENREF_23"/>
      <w:r w:rsidRPr="00B4591A">
        <w:t>23.</w:t>
      </w:r>
      <w:r w:rsidRPr="00B4591A">
        <w:tab/>
        <w:t>Villar J, Ferrando C, Martinez D, et al. Dexamethasone treatment for the acute respiratory distress syndrome: a multicentre, randomised controlled trial. Lancet Respir Med 2020;8:267-76.</w:t>
      </w:r>
      <w:bookmarkEnd w:id="674"/>
    </w:p>
    <w:p w14:paraId="37EC7DC8" w14:textId="77777777" w:rsidR="00B4591A" w:rsidRPr="00B4591A" w:rsidRDefault="00B4591A" w:rsidP="00B4591A">
      <w:pPr>
        <w:pStyle w:val="EndNoteBibliography"/>
        <w:spacing w:after="240"/>
      </w:pPr>
      <w:bookmarkStart w:id="675" w:name="_ENREF_24"/>
      <w:r w:rsidRPr="00B4591A">
        <w:t>24.</w:t>
      </w:r>
      <w:r w:rsidRPr="00B4591A">
        <w:tab/>
        <w:t>Siemieniuk RA, Meade MO, Alonso-Coello P, et al. Corticosteroid Therapy for Patients Hospitalized With Community-Acquired Pneumonia: A Systematic Review and Meta-analysis. Ann Intern Med 2015;163:519-28.</w:t>
      </w:r>
      <w:bookmarkEnd w:id="675"/>
    </w:p>
    <w:p w14:paraId="155BF0A5" w14:textId="77777777" w:rsidR="00B4591A" w:rsidRPr="00B4591A" w:rsidRDefault="00B4591A" w:rsidP="00B4591A">
      <w:pPr>
        <w:pStyle w:val="EndNoteBibliography"/>
        <w:spacing w:after="240"/>
      </w:pPr>
      <w:bookmarkStart w:id="676" w:name="_ENREF_25"/>
      <w:r w:rsidRPr="00B4591A">
        <w:lastRenderedPageBreak/>
        <w:t>25.</w:t>
      </w:r>
      <w:r w:rsidRPr="00B4591A">
        <w:tab/>
        <w:t>Meijvis SC, Hardeman H, Remmelts HH, et al. Dexamethasone and length of hospital stay in patients with community-acquired pneumonia: a randomised, double-blind, placebo-controlled trial. Lancet 2011;377:2023-30.</w:t>
      </w:r>
      <w:bookmarkEnd w:id="676"/>
    </w:p>
    <w:p w14:paraId="6E93DCBB" w14:textId="77777777" w:rsidR="00B4591A" w:rsidRPr="00B4591A" w:rsidRDefault="00B4591A" w:rsidP="00B4591A">
      <w:pPr>
        <w:pStyle w:val="EndNoteBibliography"/>
        <w:spacing w:after="240"/>
      </w:pPr>
      <w:bookmarkStart w:id="677" w:name="_ENREF_26"/>
      <w:r w:rsidRPr="00B4591A">
        <w:t>26.</w:t>
      </w:r>
      <w:r w:rsidRPr="00B4591A">
        <w:tab/>
        <w:t>Annane D, Bellissant E, Bollaert PE, et al. Corticosteroids in the treatment of severe sepsis and septic shock in adults: a systematic review. Jama 2009;301:2362-75.</w:t>
      </w:r>
      <w:bookmarkEnd w:id="677"/>
    </w:p>
    <w:p w14:paraId="7BB30FCF" w14:textId="77777777" w:rsidR="00B4591A" w:rsidRPr="00B4591A" w:rsidRDefault="00B4591A" w:rsidP="00B4591A">
      <w:pPr>
        <w:pStyle w:val="EndNoteBibliography"/>
        <w:spacing w:after="240"/>
      </w:pPr>
      <w:bookmarkStart w:id="678" w:name="_ENREF_27"/>
      <w:r w:rsidRPr="00B4591A">
        <w:t>27.</w:t>
      </w:r>
      <w:r w:rsidRPr="00B4591A">
        <w:tab/>
        <w:t>Kanoh S, Rubin BK. Mechanisms of action and clinical application of macrolides as immunomodulatory medications. Clin Microbiol Rev 2010;23:590-615.</w:t>
      </w:r>
      <w:bookmarkEnd w:id="678"/>
    </w:p>
    <w:p w14:paraId="051A5DD3" w14:textId="77777777" w:rsidR="00B4591A" w:rsidRPr="00B4591A" w:rsidRDefault="00B4591A" w:rsidP="00B4591A">
      <w:pPr>
        <w:pStyle w:val="EndNoteBibliography"/>
        <w:spacing w:after="240"/>
      </w:pPr>
      <w:bookmarkStart w:id="679" w:name="_ENREF_28"/>
      <w:r w:rsidRPr="00B4591A">
        <w:t>28.</w:t>
      </w:r>
      <w:r w:rsidRPr="00B4591A">
        <w:tab/>
        <w:t>Shinkai M, Henke MO, Rubin BK. Macrolide antibiotics as immunomodulatory medications: proposed mechanisms of action. Pharmacol Ther 2008;117:393-405.</w:t>
      </w:r>
      <w:bookmarkEnd w:id="679"/>
    </w:p>
    <w:p w14:paraId="584812B5" w14:textId="77777777" w:rsidR="00B4591A" w:rsidRPr="00B4591A" w:rsidRDefault="00B4591A" w:rsidP="00B4591A">
      <w:pPr>
        <w:pStyle w:val="EndNoteBibliography"/>
        <w:spacing w:after="240"/>
      </w:pPr>
      <w:bookmarkStart w:id="680" w:name="_ENREF_29"/>
      <w:r w:rsidRPr="00B4591A">
        <w:t>29.</w:t>
      </w:r>
      <w:r w:rsidRPr="00B4591A">
        <w:tab/>
        <w:t>Zimmermann P, Ziesenitz VC, Curtis N, Ritz N. The Immunomodulatory Effects of Macrolides-A Systematic Review of the Underlying Mechanisms. Front Immunol 2018;9:302.</w:t>
      </w:r>
      <w:bookmarkEnd w:id="680"/>
    </w:p>
    <w:p w14:paraId="5AD2B7A6" w14:textId="77777777" w:rsidR="00B4591A" w:rsidRPr="00B4591A" w:rsidRDefault="00B4591A" w:rsidP="00B4591A">
      <w:pPr>
        <w:pStyle w:val="EndNoteBibliography"/>
        <w:spacing w:after="240"/>
      </w:pPr>
      <w:bookmarkStart w:id="681" w:name="_ENREF_30"/>
      <w:r w:rsidRPr="00B4591A">
        <w:t>30.</w:t>
      </w:r>
      <w:r w:rsidRPr="00B4591A">
        <w:tab/>
        <w:t>Spagnolo P, Fabbri LM, Bush A. Long-term macrolide treatment for chronic respiratory disease. Eur Respir J 2013;42:239-51.</w:t>
      </w:r>
      <w:bookmarkEnd w:id="681"/>
    </w:p>
    <w:p w14:paraId="76A16BA6" w14:textId="77777777" w:rsidR="00B4591A" w:rsidRPr="00B4591A" w:rsidRDefault="00B4591A" w:rsidP="00B4591A">
      <w:pPr>
        <w:pStyle w:val="EndNoteBibliography"/>
        <w:spacing w:after="240"/>
      </w:pPr>
      <w:bookmarkStart w:id="682" w:name="_ENREF_31"/>
      <w:r w:rsidRPr="00B4591A">
        <w:t>31.</w:t>
      </w:r>
      <w:r w:rsidRPr="00B4591A">
        <w:tab/>
        <w:t>Hui DS, Lee N, Chan PK, Beigel JH. The role of adjuvant immunomodulatory agents for treatment of severe influenza. Antiviral Res 2018;150:202-16.</w:t>
      </w:r>
      <w:bookmarkEnd w:id="682"/>
    </w:p>
    <w:p w14:paraId="7B5DA33F" w14:textId="77777777" w:rsidR="00B4591A" w:rsidRPr="00B4591A" w:rsidRDefault="00B4591A" w:rsidP="00B4591A">
      <w:pPr>
        <w:pStyle w:val="EndNoteBibliography"/>
        <w:spacing w:after="240"/>
      </w:pPr>
      <w:bookmarkStart w:id="683" w:name="_ENREF_32"/>
      <w:r w:rsidRPr="00B4591A">
        <w:t>32.</w:t>
      </w:r>
      <w:r w:rsidRPr="00B4591A">
        <w:tab/>
        <w:t>Lee N, Wong CK, Chan MCW, et al. Anti-inflammatory effects of adjunctive macrolide treatment in adults hospitalized with influenza: A randomized controlled trial. Antiviral Res 2017;144:48-56.</w:t>
      </w:r>
      <w:bookmarkEnd w:id="683"/>
    </w:p>
    <w:p w14:paraId="09D5A9F6" w14:textId="77777777" w:rsidR="00B4591A" w:rsidRPr="00B4591A" w:rsidRDefault="00B4591A" w:rsidP="00B4591A">
      <w:pPr>
        <w:pStyle w:val="EndNoteBibliography"/>
        <w:spacing w:after="240"/>
      </w:pPr>
      <w:bookmarkStart w:id="684" w:name="_ENREF_33"/>
      <w:r w:rsidRPr="00B4591A">
        <w:t>33.</w:t>
      </w:r>
      <w:r w:rsidRPr="00B4591A">
        <w:tab/>
        <w:t>Hung IFN, To KKW, Chan JFW, et al. Efficacy of Clarithromycin-Naproxen-Oseltamivir Combination in the Treatment of Patients Hospitalized for Influenza A(H3N2) Infection: An Open-label Randomized, Controlled, Phase IIb/III Trial. Chest 2017;151:1069-80.</w:t>
      </w:r>
      <w:bookmarkEnd w:id="684"/>
    </w:p>
    <w:p w14:paraId="665722A7" w14:textId="77777777" w:rsidR="00B4591A" w:rsidRPr="00B4591A" w:rsidRDefault="00B4591A" w:rsidP="00B4591A">
      <w:pPr>
        <w:pStyle w:val="EndNoteBibliography"/>
        <w:spacing w:after="240"/>
      </w:pPr>
      <w:bookmarkStart w:id="685" w:name="_ENREF_34"/>
      <w:r w:rsidRPr="00B4591A">
        <w:t>34.</w:t>
      </w:r>
      <w:r w:rsidRPr="00B4591A">
        <w:tab/>
        <w:t>Arabi YM, Deeb AM, Al-Hameed F, et al. Macrolides in critically ill patients with Middle East Respiratory Syndrome. Int J Infect Dis 2019;81:184-90.</w:t>
      </w:r>
      <w:bookmarkEnd w:id="685"/>
    </w:p>
    <w:p w14:paraId="535A255E" w14:textId="77777777" w:rsidR="00B4591A" w:rsidRPr="00B4591A" w:rsidRDefault="00B4591A" w:rsidP="00B4591A">
      <w:pPr>
        <w:pStyle w:val="EndNoteBibliography"/>
        <w:spacing w:after="240"/>
      </w:pPr>
      <w:bookmarkStart w:id="686" w:name="_ENREF_35"/>
      <w:r w:rsidRPr="00B4591A">
        <w:t>35.</w:t>
      </w:r>
      <w:r w:rsidRPr="00B4591A">
        <w:tab/>
        <w:t>Zhang W, Zhao Y, Zhang F, et al. The use of anti-inflammatory drugs in the treatment of people with severe coronavirus disease 2019 (COVID-19): The Perspectives of clinical immunologists from China. Clin Immunol 2020;214:108393.</w:t>
      </w:r>
      <w:bookmarkEnd w:id="686"/>
    </w:p>
    <w:p w14:paraId="7286A782" w14:textId="77777777" w:rsidR="00B4591A" w:rsidRPr="00B4591A" w:rsidRDefault="00B4591A" w:rsidP="00B4591A">
      <w:pPr>
        <w:pStyle w:val="EndNoteBibliography"/>
        <w:spacing w:after="240"/>
      </w:pPr>
      <w:bookmarkStart w:id="687" w:name="_ENREF_36"/>
      <w:r w:rsidRPr="00B4591A">
        <w:t>36.</w:t>
      </w:r>
      <w:r w:rsidRPr="00B4591A">
        <w:tab/>
        <w:t>Zhou F, Yu T, Du R, et al. Clinical course and risk factors for mortality of adult inpatients with COVID-19 in Wuhan, China: a retrospective cohort study. Lancet 2020;395:1054-62.</w:t>
      </w:r>
      <w:bookmarkEnd w:id="687"/>
    </w:p>
    <w:p w14:paraId="0E0AF8FE" w14:textId="77777777" w:rsidR="00B4591A" w:rsidRPr="00B4591A" w:rsidRDefault="00B4591A" w:rsidP="00B4591A">
      <w:pPr>
        <w:pStyle w:val="EndNoteBibliography"/>
        <w:spacing w:after="240"/>
      </w:pPr>
      <w:bookmarkStart w:id="688" w:name="_ENREF_37"/>
      <w:r w:rsidRPr="00B4591A">
        <w:t>37.</w:t>
      </w:r>
      <w:r w:rsidRPr="00B4591A">
        <w:tab/>
        <w:t>Zhang C, Wu Z, Li JW, Zhao H, Wang GQ. The cytokine release syndrome (CRS) of severe COVID-19 and Interleukin-6 receptor (IL-6R) antagonist Tocilizumab may be the key to reduce the mortality. Int J Antimicrob Agents 2020:105954.</w:t>
      </w:r>
      <w:bookmarkEnd w:id="688"/>
    </w:p>
    <w:p w14:paraId="2E0A5D5F" w14:textId="77777777" w:rsidR="00B4591A" w:rsidRPr="00B4591A" w:rsidRDefault="00B4591A" w:rsidP="00B4591A">
      <w:pPr>
        <w:pStyle w:val="EndNoteBibliography"/>
        <w:spacing w:after="240"/>
      </w:pPr>
      <w:bookmarkStart w:id="689" w:name="_ENREF_38"/>
      <w:r w:rsidRPr="00B4591A">
        <w:t>38.</w:t>
      </w:r>
      <w:r w:rsidRPr="00B4591A">
        <w:tab/>
        <w:t>Zhou B, Zhong N, Guan Y. Treatment with convalescent plasma for influenza A (H5N1) infection. N Engl J Med 2007;357:1450-1.</w:t>
      </w:r>
      <w:bookmarkEnd w:id="689"/>
    </w:p>
    <w:p w14:paraId="07CADA48" w14:textId="77777777" w:rsidR="00B4591A" w:rsidRPr="00B4591A" w:rsidRDefault="00B4591A" w:rsidP="00B4591A">
      <w:pPr>
        <w:pStyle w:val="EndNoteBibliography"/>
        <w:spacing w:after="240"/>
      </w:pPr>
      <w:bookmarkStart w:id="690" w:name="_ENREF_39"/>
      <w:r w:rsidRPr="00B4591A">
        <w:t>39.</w:t>
      </w:r>
      <w:r w:rsidRPr="00B4591A">
        <w:tab/>
        <w:t>Wu XX, Gao HN, Wu HB, Peng XM, Ou HL, Li LJ. Successful treatment of avian-origin influenza A (H7N9) infection using convalescent plasma. Int J Infect Dis 2015;41:3-5.</w:t>
      </w:r>
      <w:bookmarkEnd w:id="690"/>
    </w:p>
    <w:p w14:paraId="33F1BCC6" w14:textId="77777777" w:rsidR="00B4591A" w:rsidRPr="00B4591A" w:rsidRDefault="00B4591A" w:rsidP="00B4591A">
      <w:pPr>
        <w:pStyle w:val="EndNoteBibliography"/>
        <w:spacing w:after="240"/>
      </w:pPr>
      <w:bookmarkStart w:id="691" w:name="_ENREF_40"/>
      <w:r w:rsidRPr="00B4591A">
        <w:t>40.</w:t>
      </w:r>
      <w:r w:rsidRPr="00B4591A">
        <w:tab/>
        <w:t>Kong LK, Zhou BP. Successful treatment of avian influenza with convalescent plasma. Hong Kong Med J 2006;12:489.</w:t>
      </w:r>
      <w:bookmarkEnd w:id="691"/>
    </w:p>
    <w:p w14:paraId="4D694A72" w14:textId="77777777" w:rsidR="00B4591A" w:rsidRPr="00B4591A" w:rsidRDefault="00B4591A" w:rsidP="00B4591A">
      <w:pPr>
        <w:pStyle w:val="EndNoteBibliography"/>
        <w:spacing w:after="240"/>
      </w:pPr>
      <w:bookmarkStart w:id="692" w:name="_ENREF_41"/>
      <w:r w:rsidRPr="00B4591A">
        <w:t>41.</w:t>
      </w:r>
      <w:r w:rsidRPr="00B4591A">
        <w:tab/>
        <w:t>Luke TC, Kilbane EM, Jackson JL, Hoffman SL. Meta-analysis: convalescent blood products for Spanish influenza pneumonia: a future H5N1 treatment? Ann Intern Med 2006;145:599-609.</w:t>
      </w:r>
      <w:bookmarkEnd w:id="692"/>
    </w:p>
    <w:p w14:paraId="23B071D2" w14:textId="77777777" w:rsidR="00B4591A" w:rsidRPr="00B4591A" w:rsidRDefault="00B4591A" w:rsidP="00B4591A">
      <w:pPr>
        <w:pStyle w:val="EndNoteBibliography"/>
        <w:spacing w:after="240"/>
      </w:pPr>
      <w:bookmarkStart w:id="693" w:name="_ENREF_42"/>
      <w:r w:rsidRPr="00B4591A">
        <w:t>42.</w:t>
      </w:r>
      <w:r w:rsidRPr="00B4591A">
        <w:tab/>
        <w:t>Hung IF, To KK, Lee CK, et al. Convalescent plasma treatment reduced mortality in patients with severe pandemic influenza A (H1N1) 2009 virus infection. Clin Infect Dis 2011;52:447-56.</w:t>
      </w:r>
      <w:bookmarkEnd w:id="693"/>
    </w:p>
    <w:p w14:paraId="0DEBC143" w14:textId="77777777" w:rsidR="00B4591A" w:rsidRPr="00B4591A" w:rsidRDefault="00B4591A" w:rsidP="00B4591A">
      <w:pPr>
        <w:pStyle w:val="EndNoteBibliography"/>
        <w:spacing w:after="240"/>
      </w:pPr>
      <w:bookmarkStart w:id="694" w:name="_ENREF_43"/>
      <w:r w:rsidRPr="00B4591A">
        <w:t>43.</w:t>
      </w:r>
      <w:r w:rsidRPr="00B4591A">
        <w:tab/>
        <w:t>Hung IFN, To KKW, Lee CK, et al. Hyperimmune IV immunoglobulin treatment: a multicenter double-blind randomized controlled trial for patients with severe 2009 influenza A(H1N1) infection. Chest 2013;144:464-73.</w:t>
      </w:r>
      <w:bookmarkEnd w:id="694"/>
    </w:p>
    <w:p w14:paraId="5389A357" w14:textId="77777777" w:rsidR="00B4591A" w:rsidRPr="00B4591A" w:rsidRDefault="00B4591A" w:rsidP="00B4591A">
      <w:pPr>
        <w:pStyle w:val="EndNoteBibliography"/>
        <w:spacing w:after="240"/>
      </w:pPr>
      <w:bookmarkStart w:id="695" w:name="_ENREF_44"/>
      <w:r w:rsidRPr="00B4591A">
        <w:t>44.</w:t>
      </w:r>
      <w:r w:rsidRPr="00B4591A">
        <w:tab/>
        <w:t>Davey RT, Jr., Fernandez-Cruz E, Markowitz N, et al. Anti-influenza hyperimmune intravenous immunoglobulin for adults with influenza A or B infection (FLU-IVIG): a double-blind, randomised, placebo-controlled trial. Lancet Respir Med 2019;7:951-63.</w:t>
      </w:r>
      <w:bookmarkEnd w:id="695"/>
    </w:p>
    <w:p w14:paraId="7E27D638" w14:textId="77777777" w:rsidR="00B4591A" w:rsidRPr="00B4591A" w:rsidRDefault="00B4591A" w:rsidP="00B4591A">
      <w:pPr>
        <w:pStyle w:val="EndNoteBibliography"/>
        <w:spacing w:after="240"/>
      </w:pPr>
      <w:bookmarkStart w:id="696" w:name="_ENREF_45"/>
      <w:r w:rsidRPr="00B4591A">
        <w:t>45.</w:t>
      </w:r>
      <w:r w:rsidRPr="00B4591A">
        <w:tab/>
        <w:t>Mair-Jenkins J, Saavedra-Campos M, Baillie JK, et al. The effectiveness of convalescent plasma and hyperimmune immunoglobulin for the treatment of severe acute respiratory infections of viral etiology: a systematic review and exploratory meta-analysis. J Infect Dis 2015;211:80-90.</w:t>
      </w:r>
      <w:bookmarkEnd w:id="696"/>
    </w:p>
    <w:p w14:paraId="60243EC3" w14:textId="77777777" w:rsidR="00B4591A" w:rsidRPr="00B4591A" w:rsidRDefault="00B4591A" w:rsidP="00B4591A">
      <w:pPr>
        <w:pStyle w:val="EndNoteBibliography"/>
        <w:spacing w:after="240"/>
      </w:pPr>
      <w:bookmarkStart w:id="697" w:name="_ENREF_46"/>
      <w:r w:rsidRPr="00B4591A">
        <w:t>46.</w:t>
      </w:r>
      <w:r w:rsidRPr="00B4591A">
        <w:tab/>
        <w:t>Beigel JH, Aga E, Elie-Turenne MC, et al. Anti-influenza immune plasma for the treatment of patients with severe influenza A: a randomised, double-blind, phase 3 trial. Lancet Respir Med 2019;7:941-50.</w:t>
      </w:r>
      <w:bookmarkEnd w:id="697"/>
    </w:p>
    <w:p w14:paraId="39029520" w14:textId="77777777" w:rsidR="00B4591A" w:rsidRPr="00B4591A" w:rsidRDefault="00B4591A" w:rsidP="00B4591A">
      <w:pPr>
        <w:pStyle w:val="EndNoteBibliography"/>
        <w:spacing w:after="240"/>
      </w:pPr>
      <w:bookmarkStart w:id="698" w:name="_ENREF_47"/>
      <w:r w:rsidRPr="00B4591A">
        <w:t>47.</w:t>
      </w:r>
      <w:r w:rsidRPr="00B4591A">
        <w:tab/>
        <w:t>Arabi YM, Hajeer AH, Luke T, et al. Feasibility of Using Convalescent Plasma Immunotherapy for MERS-CoV Infection, Saudi Arabia. Emerg Infect Dis 2016;22:1554-61.</w:t>
      </w:r>
      <w:bookmarkEnd w:id="698"/>
    </w:p>
    <w:p w14:paraId="08B970E5" w14:textId="77777777" w:rsidR="00B4591A" w:rsidRPr="00B4591A" w:rsidRDefault="00B4591A" w:rsidP="00B4591A">
      <w:pPr>
        <w:pStyle w:val="EndNoteBibliography"/>
        <w:spacing w:after="240"/>
      </w:pPr>
      <w:bookmarkStart w:id="699" w:name="_ENREF_48"/>
      <w:r w:rsidRPr="00B4591A">
        <w:t>48.</w:t>
      </w:r>
      <w:r w:rsidRPr="00B4591A">
        <w:tab/>
        <w:t>Ahn JY, Sohn Y, Lee SH, et al. Use of Convalescent Plasma Therapy in Two COVID-19 Patients with Acute Respiratory Distress Syndrome in Korea. J Korean Med Sci 2020;35:e149.</w:t>
      </w:r>
      <w:bookmarkEnd w:id="699"/>
    </w:p>
    <w:p w14:paraId="75EEED10" w14:textId="77777777" w:rsidR="00B4591A" w:rsidRPr="00B4591A" w:rsidRDefault="00B4591A" w:rsidP="00B4591A">
      <w:pPr>
        <w:pStyle w:val="EndNoteBibliography"/>
        <w:spacing w:after="240"/>
      </w:pPr>
      <w:bookmarkStart w:id="700" w:name="_ENREF_49"/>
      <w:r w:rsidRPr="00B4591A">
        <w:t>49.</w:t>
      </w:r>
      <w:r w:rsidRPr="00B4591A">
        <w:tab/>
        <w:t>Zhang B, Liu S, Tan T, et al. Treatment With Convalescent Plasma for Critically Ill Patients With SARS-CoV-2 Infection. Chest 2020.</w:t>
      </w:r>
      <w:bookmarkEnd w:id="700"/>
    </w:p>
    <w:p w14:paraId="07F61E3D" w14:textId="77777777" w:rsidR="00B4591A" w:rsidRPr="00B4591A" w:rsidRDefault="00B4591A" w:rsidP="00B4591A">
      <w:pPr>
        <w:pStyle w:val="EndNoteBibliography"/>
        <w:spacing w:after="240"/>
      </w:pPr>
      <w:bookmarkStart w:id="701" w:name="_ENREF_50"/>
      <w:r w:rsidRPr="00B4591A">
        <w:t>50.</w:t>
      </w:r>
      <w:r w:rsidRPr="00B4591A">
        <w:tab/>
        <w:t>Ye M, Fu D, Ren Y, et al. Treatment with convalescent plasma for COVID-19 patients in Wuhan, China. J Med Virol 2020.</w:t>
      </w:r>
      <w:bookmarkEnd w:id="701"/>
    </w:p>
    <w:p w14:paraId="14139B6A" w14:textId="77777777" w:rsidR="00B4591A" w:rsidRPr="00B4591A" w:rsidRDefault="00B4591A" w:rsidP="00B4591A">
      <w:pPr>
        <w:pStyle w:val="EndNoteBibliography"/>
        <w:spacing w:after="240"/>
      </w:pPr>
      <w:bookmarkStart w:id="702" w:name="_ENREF_51"/>
      <w:r w:rsidRPr="00B4591A">
        <w:lastRenderedPageBreak/>
        <w:t>51.</w:t>
      </w:r>
      <w:r w:rsidRPr="00B4591A">
        <w:tab/>
        <w:t>Shen C, Wang Z, Zhao F, et al. Treatment of 5 Critically Ill Patients With COVID-19 With Convalescent Plasma. JAMA 2020.</w:t>
      </w:r>
      <w:bookmarkEnd w:id="702"/>
    </w:p>
    <w:p w14:paraId="1560DF65" w14:textId="77777777" w:rsidR="00B4591A" w:rsidRPr="00B4591A" w:rsidRDefault="00B4591A" w:rsidP="00B4591A">
      <w:pPr>
        <w:pStyle w:val="EndNoteBibliography"/>
      </w:pPr>
      <w:bookmarkStart w:id="703" w:name="_ENREF_52"/>
      <w:r w:rsidRPr="00B4591A">
        <w:t>52.</w:t>
      </w:r>
      <w:r w:rsidRPr="00B4591A">
        <w:tab/>
        <w:t>Duan K, Liu B, Li C, et al. Effectiveness of convalescent plasma therapy in severe COVID-19 patients. Proc Natl Acad Sci U S A 2020.</w:t>
      </w:r>
      <w:bookmarkEnd w:id="703"/>
    </w:p>
    <w:p w14:paraId="6DA0A517" w14:textId="3BDEB630" w:rsidR="005F61D0" w:rsidRDefault="005F61D0">
      <w:pPr>
        <w:autoSpaceDE/>
        <w:autoSpaceDN/>
        <w:adjustRightInd/>
        <w:contextualSpacing w:val="0"/>
        <w:jc w:val="left"/>
        <w:rPr>
          <w:ins w:id="704" w:author="Martin Landray" w:date="2020-06-18T22:06:00Z"/>
          <w:noProof/>
          <w:sz w:val="20"/>
        </w:rPr>
      </w:pPr>
      <w:ins w:id="705" w:author="Martin Landray" w:date="2020-06-18T22:06:00Z">
        <w:r>
          <w:br w:type="page"/>
        </w:r>
      </w:ins>
    </w:p>
    <w:p w14:paraId="6A0022E8" w14:textId="77777777" w:rsidR="00A54279" w:rsidRPr="00A54279" w:rsidRDefault="00A54279" w:rsidP="00A54279">
      <w:pPr>
        <w:pStyle w:val="EndNoteBibliography"/>
      </w:pPr>
    </w:p>
    <w:p w14:paraId="12615C82" w14:textId="28DB102A" w:rsidR="0012778F" w:rsidRDefault="0012778F">
      <w:pPr>
        <w:autoSpaceDE/>
        <w:autoSpaceDN/>
        <w:adjustRightInd/>
        <w:contextualSpacing w:val="0"/>
        <w:jc w:val="left"/>
        <w:rPr>
          <w:noProof/>
          <w:sz w:val="20"/>
        </w:rPr>
      </w:pPr>
    </w:p>
    <w:p w14:paraId="59891F49" w14:textId="77777777" w:rsidR="008D19B8" w:rsidRPr="008D19B8" w:rsidRDefault="008D19B8" w:rsidP="008D19B8">
      <w:pPr>
        <w:autoSpaceDE/>
        <w:autoSpaceDN/>
        <w:adjustRightInd/>
        <w:contextualSpacing w:val="0"/>
        <w:jc w:val="left"/>
        <w:rPr>
          <w:sz w:val="20"/>
          <w:szCs w:val="20"/>
        </w:rPr>
      </w:pPr>
    </w:p>
    <w:p w14:paraId="4044127F" w14:textId="77777777" w:rsidR="00D05270" w:rsidRPr="008D19B8" w:rsidRDefault="00D05270" w:rsidP="008D19B8">
      <w:pPr>
        <w:autoSpaceDE/>
        <w:autoSpaceDN/>
        <w:adjustRightInd/>
        <w:contextualSpacing w:val="0"/>
        <w:jc w:val="left"/>
        <w:rPr>
          <w:b/>
          <w:sz w:val="18"/>
          <w:szCs w:val="20"/>
        </w:rPr>
      </w:pPr>
    </w:p>
    <w:p w14:paraId="698E2CD2" w14:textId="77777777" w:rsidR="000C6882" w:rsidRPr="00C752CE" w:rsidRDefault="000C6882" w:rsidP="000C6882">
      <w:pPr>
        <w:rPr>
          <w:b/>
        </w:rPr>
      </w:pPr>
      <w:r w:rsidRPr="00C752CE">
        <w:rPr>
          <w:b/>
        </w:rPr>
        <w:t>To enquire about the trial, contact the RECOVERY Central Coordinating Office</w:t>
      </w:r>
    </w:p>
    <w:p w14:paraId="0E5A71F2" w14:textId="77777777" w:rsidR="000C6882" w:rsidRPr="008D19B8" w:rsidRDefault="000C6882" w:rsidP="000C6882">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C6882" w:rsidRPr="00265B14" w14:paraId="1C2E5C65" w14:textId="77777777" w:rsidTr="000C6882">
        <w:tc>
          <w:tcPr>
            <w:tcW w:w="9855" w:type="dxa"/>
            <w:shd w:val="clear" w:color="auto" w:fill="auto"/>
          </w:tcPr>
          <w:p w14:paraId="3ED21BD8" w14:textId="77777777" w:rsidR="000C6882" w:rsidRPr="00265B14" w:rsidRDefault="000C6882" w:rsidP="000C6882">
            <w:pPr>
              <w:jc w:val="center"/>
            </w:pPr>
            <w:r w:rsidRPr="00265B14">
              <w:t>RECOVERY Central Coordinating Office:</w:t>
            </w:r>
          </w:p>
          <w:p w14:paraId="1D82F986" w14:textId="77777777" w:rsidR="000C6882" w:rsidRPr="00265B14" w:rsidRDefault="000C6882" w:rsidP="000C6882">
            <w:pPr>
              <w:jc w:val="center"/>
            </w:pPr>
            <w:r w:rsidRPr="00265B14">
              <w:t>Richard Doll Building</w:t>
            </w:r>
          </w:p>
          <w:p w14:paraId="44AB4B2B" w14:textId="77777777" w:rsidR="000C6882" w:rsidRPr="00265B14" w:rsidRDefault="000C6882" w:rsidP="000C6882">
            <w:pPr>
              <w:jc w:val="center"/>
            </w:pPr>
            <w:r w:rsidRPr="00265B14">
              <w:t>Old Road Campus</w:t>
            </w:r>
          </w:p>
          <w:p w14:paraId="7A6F8104" w14:textId="77777777" w:rsidR="000C6882" w:rsidRPr="00265B14" w:rsidRDefault="000C6882" w:rsidP="000C6882">
            <w:pPr>
              <w:jc w:val="center"/>
            </w:pPr>
            <w:r w:rsidRPr="00265B14">
              <w:t>Roosevelt Drive</w:t>
            </w:r>
          </w:p>
          <w:p w14:paraId="22B572D6" w14:textId="77777777" w:rsidR="000C6882" w:rsidRPr="00265B14" w:rsidRDefault="000C6882" w:rsidP="000C6882">
            <w:pPr>
              <w:jc w:val="center"/>
            </w:pPr>
            <w:r w:rsidRPr="00265B14">
              <w:t>Oxford OX3 7LF</w:t>
            </w:r>
          </w:p>
          <w:p w14:paraId="2603434D" w14:textId="77777777" w:rsidR="000C6882" w:rsidRPr="00265B14" w:rsidRDefault="000C6882" w:rsidP="000C6882">
            <w:pPr>
              <w:jc w:val="center"/>
            </w:pPr>
            <w:r w:rsidRPr="00265B14">
              <w:t>United Kingdom</w:t>
            </w:r>
          </w:p>
          <w:p w14:paraId="6639A65B" w14:textId="77777777" w:rsidR="000C6882" w:rsidRPr="008D19B8" w:rsidRDefault="000C6882" w:rsidP="000C6882">
            <w:pPr>
              <w:jc w:val="center"/>
              <w:rPr>
                <w:sz w:val="18"/>
              </w:rPr>
            </w:pPr>
          </w:p>
          <w:p w14:paraId="4CAFD28A" w14:textId="77777777" w:rsidR="000C6882" w:rsidRPr="00265B14" w:rsidRDefault="000C6882" w:rsidP="000C6882">
            <w:pPr>
              <w:jc w:val="center"/>
            </w:pPr>
            <w:r w:rsidRPr="00265B14">
              <w:t xml:space="preserve">Tel: </w:t>
            </w:r>
            <w:r w:rsidRPr="00834413">
              <w:t>0800 1385451</w:t>
            </w:r>
          </w:p>
          <w:p w14:paraId="102CDE0A" w14:textId="77777777" w:rsidR="000C6882" w:rsidRPr="00265B14" w:rsidRDefault="000C6882" w:rsidP="000C6882">
            <w:pPr>
              <w:jc w:val="center"/>
            </w:pPr>
            <w:r w:rsidRPr="00265B14">
              <w:t>Email:</w:t>
            </w:r>
            <w:r>
              <w:t xml:space="preserve"> recoverytrial@ndph.ox.ac.uk</w:t>
            </w:r>
          </w:p>
          <w:p w14:paraId="244EDA4F" w14:textId="77777777" w:rsidR="000C6882" w:rsidRPr="008D19B8" w:rsidRDefault="000C6882" w:rsidP="000C6882">
            <w:pPr>
              <w:jc w:val="center"/>
              <w:rPr>
                <w:sz w:val="18"/>
              </w:rPr>
            </w:pPr>
          </w:p>
          <w:p w14:paraId="0019D6C7" w14:textId="77777777" w:rsidR="000C6882" w:rsidRPr="00834413" w:rsidRDefault="000C6882" w:rsidP="000C6882">
            <w:pPr>
              <w:jc w:val="center"/>
            </w:pPr>
            <w:r w:rsidRPr="00265B14">
              <w:t>Website:</w:t>
            </w:r>
            <w:r>
              <w:t xml:space="preserve"> </w:t>
            </w:r>
            <w:hyperlink r:id="rId16" w:history="1">
              <w:r w:rsidRPr="00A12097">
                <w:rPr>
                  <w:rStyle w:val="Hyperlink"/>
                  <w:rFonts w:cs="Arial"/>
                </w:rPr>
                <w:t>www.recoverytrial.net</w:t>
              </w:r>
            </w:hyperlink>
          </w:p>
          <w:p w14:paraId="7A514E1B" w14:textId="77777777" w:rsidR="000C6882" w:rsidRPr="00265B14" w:rsidRDefault="000C6882" w:rsidP="000C6882">
            <w:pPr>
              <w:jc w:val="center"/>
              <w:rPr>
                <w:color w:val="000000" w:themeColor="text1"/>
                <w:sz w:val="20"/>
                <w:szCs w:val="20"/>
              </w:rPr>
            </w:pPr>
            <w:r w:rsidRPr="00834413">
              <w:t>(copies of this protocol and related forms and information can be downloaded)</w:t>
            </w:r>
          </w:p>
        </w:tc>
      </w:tr>
    </w:tbl>
    <w:p w14:paraId="17489AA3" w14:textId="77777777" w:rsidR="000C6882" w:rsidRPr="00265B14" w:rsidRDefault="000C6882" w:rsidP="000C6882"/>
    <w:p w14:paraId="57611A55" w14:textId="77777777" w:rsidR="000C6882" w:rsidRPr="00C752CE" w:rsidRDefault="000C6882" w:rsidP="000C6882">
      <w:pPr>
        <w:rPr>
          <w:b/>
        </w:rPr>
      </w:pPr>
      <w:r w:rsidRPr="00C752CE">
        <w:rPr>
          <w:b/>
        </w:rPr>
        <w:t>To RANDOMISE a patient, visit:</w:t>
      </w:r>
    </w:p>
    <w:p w14:paraId="433C14C8" w14:textId="77777777" w:rsidR="000C6882" w:rsidRPr="008D19B8" w:rsidRDefault="000C6882" w:rsidP="000C6882">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C6882" w:rsidRPr="00265B14" w14:paraId="1A089B3B" w14:textId="77777777" w:rsidTr="000C6882">
        <w:tc>
          <w:tcPr>
            <w:tcW w:w="9855" w:type="dxa"/>
            <w:shd w:val="clear" w:color="auto" w:fill="auto"/>
          </w:tcPr>
          <w:p w14:paraId="205E509C" w14:textId="77777777" w:rsidR="008D19B8" w:rsidRPr="00265B14" w:rsidRDefault="008D19B8" w:rsidP="000C6882"/>
          <w:p w14:paraId="65F7D5BD" w14:textId="77777777" w:rsidR="000C6882" w:rsidRDefault="000C6882" w:rsidP="000C6882">
            <w:pPr>
              <w:tabs>
                <w:tab w:val="left" w:pos="180"/>
                <w:tab w:val="center" w:pos="4819"/>
              </w:tabs>
              <w:jc w:val="left"/>
            </w:pPr>
            <w:r>
              <w:tab/>
            </w:r>
            <w:r>
              <w:tab/>
            </w:r>
            <w:r>
              <w:rPr>
                <w:noProof/>
              </w:rPr>
              <w:drawing>
                <wp:inline distT="0" distB="0" distL="0" distR="0" wp14:anchorId="5737EFA3" wp14:editId="74529D02">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17">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79AE4F56" w14:textId="77777777" w:rsidR="008D19B8" w:rsidRPr="008D19B8" w:rsidRDefault="008D19B8" w:rsidP="000C6882">
            <w:pPr>
              <w:tabs>
                <w:tab w:val="left" w:pos="180"/>
                <w:tab w:val="center" w:pos="4819"/>
              </w:tabs>
              <w:jc w:val="left"/>
              <w:rPr>
                <w:sz w:val="20"/>
              </w:rPr>
            </w:pPr>
          </w:p>
          <w:p w14:paraId="3C440F38" w14:textId="7A2EFD3D" w:rsidR="000C6882" w:rsidRPr="00265B14" w:rsidRDefault="000C6882" w:rsidP="008D19B8">
            <w:pPr>
              <w:jc w:val="center"/>
            </w:pPr>
            <w:r w:rsidRPr="00C752CE">
              <w:rPr>
                <w:color w:val="000000" w:themeColor="text1"/>
                <w:sz w:val="32"/>
                <w:szCs w:val="28"/>
              </w:rPr>
              <w:t>Webs</w:t>
            </w:r>
            <w:r w:rsidRPr="00C752CE">
              <w:rPr>
                <w:color w:val="000000" w:themeColor="text1"/>
                <w:sz w:val="32"/>
                <w:szCs w:val="40"/>
              </w:rPr>
              <w:t xml:space="preserve">ite: </w:t>
            </w:r>
            <w:hyperlink r:id="rId18" w:history="1">
              <w:r w:rsidRPr="00C752CE">
                <w:rPr>
                  <w:rStyle w:val="Hyperlink"/>
                  <w:sz w:val="32"/>
                  <w:szCs w:val="40"/>
                </w:rPr>
                <w:t>www.recoverytrial.net</w:t>
              </w:r>
            </w:hyperlink>
          </w:p>
        </w:tc>
      </w:tr>
    </w:tbl>
    <w:p w14:paraId="04B65ACF" w14:textId="7D15C31A" w:rsidR="0053169F" w:rsidRPr="00831991" w:rsidRDefault="0053169F" w:rsidP="008D19B8"/>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B23A3" w16cex:dateUtc="2020-06-10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9827771" w16cid:durableId="228B23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6EB67" w14:textId="77777777" w:rsidR="00CA210A" w:rsidRDefault="00CA210A" w:rsidP="00F123A0">
      <w:r>
        <w:separator/>
      </w:r>
    </w:p>
    <w:p w14:paraId="0E41B393" w14:textId="77777777" w:rsidR="00CA210A" w:rsidRDefault="00CA210A" w:rsidP="00F123A0"/>
  </w:endnote>
  <w:endnote w:type="continuationSeparator" w:id="0">
    <w:p w14:paraId="5F60D82F" w14:textId="77777777" w:rsidR="00CA210A" w:rsidRDefault="00CA210A" w:rsidP="00F123A0">
      <w:r>
        <w:continuationSeparator/>
      </w:r>
    </w:p>
    <w:p w14:paraId="21526382" w14:textId="77777777" w:rsidR="00CA210A" w:rsidRDefault="00CA210A" w:rsidP="00F123A0"/>
  </w:endnote>
  <w:endnote w:type="continuationNotice" w:id="1">
    <w:p w14:paraId="1AE2A8FB" w14:textId="77777777" w:rsidR="00CA210A" w:rsidRDefault="00CA21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CB23F" w14:textId="2039A64F" w:rsidR="00CA210A" w:rsidRPr="00F123A0" w:rsidRDefault="00CA210A"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4C6534">
      <w:rPr>
        <w:noProof/>
        <w:sz w:val="20"/>
        <w:szCs w:val="20"/>
      </w:rPr>
      <w:t>1</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4C6534">
      <w:rPr>
        <w:noProof/>
        <w:sz w:val="20"/>
        <w:szCs w:val="20"/>
      </w:rPr>
      <w:t>37</w:t>
    </w:r>
    <w:r w:rsidRPr="00F123A0">
      <w:rPr>
        <w:sz w:val="20"/>
        <w:szCs w:val="20"/>
      </w:rPr>
      <w:fldChar w:fldCharType="end"/>
    </w:r>
  </w:p>
  <w:p w14:paraId="6E171C72" w14:textId="138A43B1" w:rsidR="00CA210A" w:rsidRPr="00F123A0" w:rsidRDefault="00CA210A" w:rsidP="00F123A0">
    <w:pPr>
      <w:tabs>
        <w:tab w:val="right" w:pos="9639"/>
      </w:tabs>
      <w:rPr>
        <w:sz w:val="20"/>
        <w:szCs w:val="20"/>
      </w:rPr>
    </w:pPr>
    <w:r w:rsidRPr="00F123A0">
      <w:rPr>
        <w:sz w:val="20"/>
        <w:szCs w:val="20"/>
      </w:rPr>
      <w:t>RECOVERY [</w:t>
    </w:r>
    <w:r>
      <w:rPr>
        <w:sz w:val="20"/>
        <w:szCs w:val="20"/>
      </w:rPr>
      <w:t>V7</w:t>
    </w:r>
    <w:r w:rsidRPr="00F123A0">
      <w:rPr>
        <w:sz w:val="20"/>
        <w:szCs w:val="20"/>
      </w:rPr>
      <w:t>.0 2020-0</w:t>
    </w:r>
    <w:r>
      <w:rPr>
        <w:sz w:val="20"/>
        <w:szCs w:val="20"/>
      </w:rPr>
      <w:t>6</w:t>
    </w:r>
    <w:r w:rsidRPr="00F123A0">
      <w:rPr>
        <w:sz w:val="20"/>
        <w:szCs w:val="20"/>
      </w:rPr>
      <w:t>-</w:t>
    </w:r>
    <w:r>
      <w:rPr>
        <w:sz w:val="20"/>
        <w:szCs w:val="20"/>
      </w:rPr>
      <w:t>18</w:t>
    </w:r>
    <w:r w:rsidRPr="00F123A0">
      <w:rPr>
        <w:sz w:val="20"/>
        <w:szCs w:val="20"/>
      </w:rPr>
      <w:t>]</w:t>
    </w:r>
    <w:r w:rsidRPr="00F123A0">
      <w:rPr>
        <w:sz w:val="20"/>
        <w:szCs w:val="20"/>
      </w:rPr>
      <w:tab/>
    </w:r>
    <w:r w:rsidRPr="00AE25AB">
      <w:rPr>
        <w:color w:val="auto"/>
        <w:sz w:val="20"/>
        <w:szCs w:val="20"/>
        <w:lang w:eastAsia="en-US"/>
      </w:rPr>
      <w:t>ISRCTN50189673</w:t>
    </w:r>
  </w:p>
  <w:p w14:paraId="2C7F0968" w14:textId="387E7932" w:rsidR="00CA210A" w:rsidRPr="00F123A0" w:rsidRDefault="00CA210A" w:rsidP="00F123A0">
    <w:pPr>
      <w:tabs>
        <w:tab w:val="right" w:pos="9639"/>
        <w:tab w:val="center" w:pos="10490"/>
      </w:tabs>
      <w:rPr>
        <w:sz w:val="20"/>
        <w:szCs w:val="20"/>
      </w:rPr>
    </w:pPr>
    <w:r w:rsidRPr="00F123A0">
      <w:rPr>
        <w:sz w:val="20"/>
        <w:szCs w:val="20"/>
      </w:rPr>
      <w:tab/>
      <w:t>EudraCT 2020-001113-21</w:t>
    </w:r>
  </w:p>
  <w:p w14:paraId="653CF1DA" w14:textId="77777777" w:rsidR="00CA210A" w:rsidRPr="006E50F3" w:rsidRDefault="00CA210A"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EEEA3" w14:textId="77777777" w:rsidR="00CA210A" w:rsidRDefault="00CA210A" w:rsidP="00F123A0">
      <w:r>
        <w:separator/>
      </w:r>
    </w:p>
    <w:p w14:paraId="0515BF28" w14:textId="77777777" w:rsidR="00CA210A" w:rsidRDefault="00CA210A" w:rsidP="00F123A0"/>
  </w:footnote>
  <w:footnote w:type="continuationSeparator" w:id="0">
    <w:p w14:paraId="439EE7CE" w14:textId="77777777" w:rsidR="00CA210A" w:rsidRDefault="00CA210A" w:rsidP="00F123A0">
      <w:r>
        <w:continuationSeparator/>
      </w:r>
    </w:p>
    <w:p w14:paraId="422FA28D" w14:textId="77777777" w:rsidR="00CA210A" w:rsidRDefault="00CA210A" w:rsidP="00F123A0"/>
  </w:footnote>
  <w:footnote w:type="continuationNotice" w:id="1">
    <w:p w14:paraId="0205945A" w14:textId="77777777" w:rsidR="00CA210A" w:rsidRDefault="00CA210A"/>
  </w:footnote>
  <w:footnote w:id="2">
    <w:p w14:paraId="0021896E" w14:textId="11EAE3F0" w:rsidR="00CA210A" w:rsidRDefault="00CA210A" w:rsidP="00876E3E">
      <w:pPr>
        <w:pStyle w:val="FootnoteText"/>
      </w:pPr>
      <w:r w:rsidRPr="004C270C">
        <w:rPr>
          <w:rStyle w:val="FootnoteReference"/>
          <w:sz w:val="18"/>
        </w:rPr>
        <w:footnoteRef/>
      </w:r>
      <w:r w:rsidRPr="004C270C">
        <w:rPr>
          <w:sz w:val="18"/>
        </w:rPr>
        <w:t xml:space="preserve">In general, SARS-CoV-2 infection should be suspected when a patient presents with (i) typical symptoms (e.g. influenza-like illness with fever and muscle pain, or respiratory illness with cough and shortness of breath); and (ii) compatible chest X-ray findings (consolidation or ground-glass shadowing); and (iii) alternative causes have been considered unlikely or excluded (e.g. heart failure, influenza). However, the diagnosis remains a clinical one based on the opinion of the managing doctor. </w:t>
      </w:r>
    </w:p>
  </w:footnote>
  <w:footnote w:id="3">
    <w:p w14:paraId="45657158" w14:textId="6DFFDA28" w:rsidR="00CA210A" w:rsidRDefault="00CA210A">
      <w:pPr>
        <w:pStyle w:val="FootnoteText"/>
        <w:rPr>
          <w:sz w:val="18"/>
          <w:szCs w:val="18"/>
        </w:rPr>
      </w:pPr>
      <w:r w:rsidRPr="005D64DF">
        <w:rPr>
          <w:rStyle w:val="FootnoteReference"/>
          <w:sz w:val="18"/>
          <w:szCs w:val="18"/>
        </w:rPr>
        <w:footnoteRef/>
      </w:r>
      <w:r w:rsidRPr="005D64DF">
        <w:rPr>
          <w:sz w:val="18"/>
          <w:szCs w:val="18"/>
        </w:rPr>
        <w:t xml:space="preserve"> A small number of children </w:t>
      </w:r>
      <w:r>
        <w:rPr>
          <w:sz w:val="18"/>
          <w:szCs w:val="18"/>
        </w:rPr>
        <w:t xml:space="preserve">(age &lt;18 years old)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w:t>
      </w:r>
      <w:ins w:id="127" w:author="Richard Haynes" w:date="2020-06-19T15:30:00Z">
        <w:r w:rsidR="00E451C9">
          <w:rPr>
            <w:sz w:val="18"/>
            <w:szCs w:val="18"/>
          </w:rPr>
          <w:t xml:space="preserve"> (called </w:t>
        </w:r>
      </w:ins>
      <w:ins w:id="128" w:author="Richard Haynes" w:date="2020-06-19T15:31:00Z">
        <w:r w:rsidR="00E451C9" w:rsidRPr="00E451C9">
          <w:rPr>
            <w:sz w:val="18"/>
            <w:szCs w:val="18"/>
          </w:rPr>
          <w:t xml:space="preserve">Paediatric Multisystem Inflammatory Syndrome temporally associated with COVID-19 </w:t>
        </w:r>
        <w:r w:rsidR="00E451C9">
          <w:rPr>
            <w:sz w:val="18"/>
            <w:szCs w:val="18"/>
          </w:rPr>
          <w:t>(</w:t>
        </w:r>
        <w:r w:rsidR="00E451C9" w:rsidRPr="00E451C9">
          <w:rPr>
            <w:sz w:val="18"/>
            <w:szCs w:val="18"/>
          </w:rPr>
          <w:t>PIMS-TS)</w:t>
        </w:r>
      </w:ins>
      <w:r w:rsidRPr="00E451C9">
        <w:rPr>
          <w:sz w:val="18"/>
          <w:szCs w:val="18"/>
        </w:rPr>
        <w:t xml:space="preserve">. </w:t>
      </w:r>
      <w:r>
        <w:rPr>
          <w:sz w:val="18"/>
          <w:szCs w:val="18"/>
        </w:rPr>
        <w:t>Some do not have significant lung involvement.</w:t>
      </w:r>
    </w:p>
    <w:p w14:paraId="1FAE6826" w14:textId="5FBA104A" w:rsidR="00CA210A" w:rsidRPr="005D64DF" w:rsidRDefault="00CA210A" w:rsidP="00876E3E">
      <w:pPr>
        <w:pStyle w:val="FootnoteText"/>
        <w:jc w:val="left"/>
        <w:rPr>
          <w:sz w:val="18"/>
          <w:szCs w:val="18"/>
        </w:rPr>
      </w:pPr>
      <w:r w:rsidRPr="005D64DF">
        <w:rPr>
          <w:sz w:val="18"/>
          <w:szCs w:val="18"/>
        </w:rPr>
        <w:t>(see: https://www.rcpch.ac.uk/sites/default/files/2020-05/COVID-19-Paediatric-multisystem-%20inflammatory%20syndrome-20200501.pdf)</w:t>
      </w:r>
    </w:p>
  </w:footnote>
  <w:footnote w:id="4">
    <w:p w14:paraId="47920D8D" w14:textId="03D0DA74" w:rsidR="00CA210A" w:rsidRDefault="00CA210A">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8C446B9" w14:textId="4023B8A5" w:rsidR="00CA210A" w:rsidRDefault="00CA210A"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5">
    <w:p w14:paraId="3AFA3706" w14:textId="77B60066" w:rsidR="00CA210A" w:rsidRPr="00655943" w:rsidRDefault="00CA210A" w:rsidP="00AC7482">
      <w:r w:rsidRPr="00655943">
        <w:rPr>
          <w:rStyle w:val="FootnoteReference"/>
          <w:sz w:val="20"/>
          <w:szCs w:val="20"/>
        </w:rPr>
        <w:footnoteRef/>
      </w:r>
      <w:r w:rsidRPr="00655943">
        <w:rPr>
          <w:sz w:val="20"/>
          <w:szCs w:val="20"/>
        </w:rPr>
        <w:t xml:space="preserve"> Serious Adverse Events are defined as those adverse events that result in death; are life-threatening; require in-patient hospitali</w:t>
      </w:r>
      <w:r>
        <w:rPr>
          <w:sz w:val="20"/>
          <w:szCs w:val="20"/>
        </w:rPr>
        <w:t>s</w:t>
      </w:r>
      <w:r w:rsidRPr="00655943">
        <w:rPr>
          <w:sz w:val="20"/>
          <w:szCs w:val="20"/>
        </w:rPr>
        <w:t>ation or prolongation of existing hospitali</w:t>
      </w:r>
      <w:r>
        <w:rPr>
          <w:sz w:val="20"/>
          <w:szCs w:val="20"/>
        </w:rPr>
        <w:t>s</w:t>
      </w:r>
      <w:r w:rsidRPr="00655943">
        <w:rPr>
          <w:sz w:val="20"/>
          <w:szCs w:val="20"/>
        </w:rPr>
        <w:t>ation; result in persistent or significant disability or incapacity; result in congenital anomaly or birth defect; or are important medical events in the opinion of the responsible investigator (that is, not life-threatening or resulting in hospitali</w:t>
      </w:r>
      <w:r>
        <w:rPr>
          <w:sz w:val="20"/>
          <w:szCs w:val="20"/>
        </w:rPr>
        <w:t>s</w:t>
      </w:r>
      <w:r w:rsidRPr="00655943">
        <w:rPr>
          <w:sz w:val="20"/>
          <w:szCs w:val="20"/>
        </w:rPr>
        <w:t>ation, but may jeopardise the participant or require intervention to prevent one or other of the outcomes listed above).</w:t>
      </w:r>
    </w:p>
  </w:footnote>
  <w:footnote w:id="6">
    <w:p w14:paraId="31A25CD2" w14:textId="77777777" w:rsidR="00CA210A" w:rsidRDefault="00CA210A" w:rsidP="00F31D86">
      <w:pPr>
        <w:pStyle w:val="FootnoteText"/>
      </w:pPr>
      <w:r w:rsidRPr="00AC7482">
        <w:rPr>
          <w:rStyle w:val="FootnoteReference"/>
          <w:sz w:val="20"/>
        </w:rPr>
        <w:footnoteRef/>
      </w:r>
      <w:r w:rsidRPr="00AC7482">
        <w:rPr>
          <w:sz w:val="20"/>
        </w:rPr>
        <w:t xml:space="preserve"> https://www.shotuk.org/reporting/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9D7D9" w14:textId="717CE5C4" w:rsidR="00CA210A" w:rsidRDefault="00CA210A" w:rsidP="0076144A">
    <w:pPr>
      <w:pStyle w:val="Header"/>
      <w:jc w:val="right"/>
    </w:pPr>
    <w:r>
      <w:rPr>
        <w:noProof/>
      </w:rPr>
      <w:drawing>
        <wp:inline distT="0" distB="0" distL="0" distR="0" wp14:anchorId="3250EAFB" wp14:editId="19266B1F">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COVERY Logo CHOSEN.jpg"/>
                  <pic:cNvPicPr/>
                </pic:nvPicPr>
                <pic:blipFill>
                  <a:blip r:embed="rId1">
                    <a:extLst>
                      <a:ext uri="{28A0092B-C50C-407E-A947-70E740481C1C}">
                        <a14:useLocalDpi xmlns:a14="http://schemas.microsoft.com/office/drawing/2010/main" val="0"/>
                      </a:ext>
                    </a:extLst>
                  </a:blip>
                  <a:stretch>
                    <a:fillRect/>
                  </a:stretch>
                </pic:blipFill>
                <pic:spPr>
                  <a:xfrm>
                    <a:off x="0" y="0"/>
                    <a:ext cx="1478024" cy="4211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2" w15:restartNumberingAfterBreak="0">
    <w:nsid w:val="0CB700E7"/>
    <w:multiLevelType w:val="hybridMultilevel"/>
    <w:tmpl w:val="BDCE02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4D76ED"/>
    <w:multiLevelType w:val="hybridMultilevel"/>
    <w:tmpl w:val="85EE8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9976CE"/>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1F85BC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9"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3E2265C1"/>
    <w:multiLevelType w:val="multilevel"/>
    <w:tmpl w:val="C0B2FF8E"/>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3F350E37"/>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5"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8D01518"/>
    <w:multiLevelType w:val="multilevel"/>
    <w:tmpl w:val="CF12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C54B39"/>
    <w:multiLevelType w:val="multilevel"/>
    <w:tmpl w:val="F2F66A26"/>
    <w:lvl w:ilvl="0">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C-AlphabeticList"/>
      <w:lvlText w:val="%2."/>
      <w:lvlJc w:val="left"/>
      <w:pPr>
        <w:tabs>
          <w:tab w:val="num" w:pos="1080"/>
        </w:tabs>
        <w:ind w:left="108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080"/>
        </w:tabs>
        <w:ind w:left="108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Letter"/>
      <w:lvlText w:val="%6."/>
      <w:lvlJc w:val="left"/>
      <w:pPr>
        <w:tabs>
          <w:tab w:val="num" w:pos="1080"/>
        </w:tabs>
        <w:ind w:left="1080" w:hanging="360"/>
      </w:pPr>
      <w:rPr>
        <w:rFonts w:hint="default"/>
      </w:rPr>
    </w:lvl>
    <w:lvl w:ilvl="6">
      <w:start w:val="1"/>
      <w:numFmt w:val="lowerLetter"/>
      <w:lvlText w:val="%7."/>
      <w:lvlJc w:val="left"/>
      <w:pPr>
        <w:tabs>
          <w:tab w:val="num" w:pos="1080"/>
        </w:tabs>
        <w:ind w:left="10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Letter"/>
      <w:lvlText w:val="%9."/>
      <w:lvlJc w:val="left"/>
      <w:pPr>
        <w:tabs>
          <w:tab w:val="num" w:pos="1080"/>
        </w:tabs>
        <w:ind w:left="1080" w:hanging="360"/>
      </w:pPr>
      <w:rPr>
        <w:rFonts w:hint="default"/>
      </w:rPr>
    </w:lvl>
  </w:abstractNum>
  <w:abstractNum w:abstractNumId="20"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A1216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2"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4"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E30987"/>
    <w:multiLevelType w:val="hybridMultilevel"/>
    <w:tmpl w:val="BC2EA81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DE05B9A"/>
    <w:multiLevelType w:val="multilevel"/>
    <w:tmpl w:val="151E9FA6"/>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720"/>
        </w:tabs>
        <w:ind w:left="504"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7FED0068"/>
    <w:multiLevelType w:val="multilevel"/>
    <w:tmpl w:val="E0223BD2"/>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1"/>
  </w:num>
  <w:num w:numId="2">
    <w:abstractNumId w:val="28"/>
  </w:num>
  <w:num w:numId="3">
    <w:abstractNumId w:val="13"/>
  </w:num>
  <w:num w:numId="4">
    <w:abstractNumId w:val="6"/>
  </w:num>
  <w:num w:numId="5">
    <w:abstractNumId w:val="12"/>
  </w:num>
  <w:num w:numId="6">
    <w:abstractNumId w:val="21"/>
  </w:num>
  <w:num w:numId="7">
    <w:abstractNumId w:val="14"/>
  </w:num>
  <w:num w:numId="8">
    <w:abstractNumId w:val="8"/>
  </w:num>
  <w:num w:numId="9">
    <w:abstractNumId w:val="9"/>
  </w:num>
  <w:num w:numId="10">
    <w:abstractNumId w:val="23"/>
  </w:num>
  <w:num w:numId="11">
    <w:abstractNumId w:val="19"/>
  </w:num>
  <w:num w:numId="12">
    <w:abstractNumId w:val="29"/>
  </w:num>
  <w:num w:numId="13">
    <w:abstractNumId w:val="5"/>
  </w:num>
  <w:num w:numId="14">
    <w:abstractNumId w:val="27"/>
  </w:num>
  <w:num w:numId="15">
    <w:abstractNumId w:val="16"/>
  </w:num>
  <w:num w:numId="16">
    <w:abstractNumId w:val="0"/>
  </w:num>
  <w:num w:numId="17">
    <w:abstractNumId w:val="7"/>
  </w:num>
  <w:num w:numId="18">
    <w:abstractNumId w:val="17"/>
  </w:num>
  <w:num w:numId="19">
    <w:abstractNumId w:val="4"/>
  </w:num>
  <w:num w:numId="20">
    <w:abstractNumId w:val="18"/>
  </w:num>
  <w:num w:numId="21">
    <w:abstractNumId w:val="26"/>
  </w:num>
  <w:num w:numId="22">
    <w:abstractNumId w:val="25"/>
  </w:num>
  <w:num w:numId="23">
    <w:abstractNumId w:val="22"/>
  </w:num>
  <w:num w:numId="24">
    <w:abstractNumId w:val="15"/>
  </w:num>
  <w:num w:numId="25">
    <w:abstractNumId w:val="24"/>
  </w:num>
  <w:num w:numId="26">
    <w:abstractNumId w:val="10"/>
  </w:num>
  <w:num w:numId="27">
    <w:abstractNumId w:val="3"/>
  </w:num>
  <w:num w:numId="28">
    <w:abstractNumId w:val="11"/>
  </w:num>
  <w:num w:numId="29">
    <w:abstractNumId w:val="2"/>
  </w:num>
  <w:num w:numId="30">
    <w:abstractNumId w:val="20"/>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Ed Juszczak">
    <w15:presenceInfo w15:providerId="AD" w15:userId="S-1-5-21-944046252-2799899743-1142484129-48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6145">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28D"/>
    <w:rsid w:val="000032BA"/>
    <w:rsid w:val="000035D1"/>
    <w:rsid w:val="0000443E"/>
    <w:rsid w:val="00004955"/>
    <w:rsid w:val="00005D00"/>
    <w:rsid w:val="00005E76"/>
    <w:rsid w:val="000060C8"/>
    <w:rsid w:val="0000655D"/>
    <w:rsid w:val="00006586"/>
    <w:rsid w:val="00006B2E"/>
    <w:rsid w:val="00006B9E"/>
    <w:rsid w:val="00006EAF"/>
    <w:rsid w:val="00006F94"/>
    <w:rsid w:val="0000737C"/>
    <w:rsid w:val="00010A78"/>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41D"/>
    <w:rsid w:val="000205D5"/>
    <w:rsid w:val="000213FC"/>
    <w:rsid w:val="000214A6"/>
    <w:rsid w:val="000215F3"/>
    <w:rsid w:val="00021F6F"/>
    <w:rsid w:val="00022477"/>
    <w:rsid w:val="0002249F"/>
    <w:rsid w:val="00022FE4"/>
    <w:rsid w:val="00023082"/>
    <w:rsid w:val="00023A19"/>
    <w:rsid w:val="00023B69"/>
    <w:rsid w:val="000241CB"/>
    <w:rsid w:val="000242E8"/>
    <w:rsid w:val="00024E87"/>
    <w:rsid w:val="00024F3D"/>
    <w:rsid w:val="00024FA4"/>
    <w:rsid w:val="00025D94"/>
    <w:rsid w:val="00026055"/>
    <w:rsid w:val="00026366"/>
    <w:rsid w:val="000268F2"/>
    <w:rsid w:val="00027198"/>
    <w:rsid w:val="00027C18"/>
    <w:rsid w:val="00027C5F"/>
    <w:rsid w:val="00030CAE"/>
    <w:rsid w:val="00030D7F"/>
    <w:rsid w:val="0003194B"/>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913"/>
    <w:rsid w:val="00040D43"/>
    <w:rsid w:val="00040EA7"/>
    <w:rsid w:val="0004125E"/>
    <w:rsid w:val="0004128A"/>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A01"/>
    <w:rsid w:val="00052A66"/>
    <w:rsid w:val="00052FCB"/>
    <w:rsid w:val="00052FCF"/>
    <w:rsid w:val="00053D37"/>
    <w:rsid w:val="00053FC5"/>
    <w:rsid w:val="000543BB"/>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E11"/>
    <w:rsid w:val="000631C7"/>
    <w:rsid w:val="00063332"/>
    <w:rsid w:val="00063830"/>
    <w:rsid w:val="00063A69"/>
    <w:rsid w:val="00063DEC"/>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E6A"/>
    <w:rsid w:val="0007214D"/>
    <w:rsid w:val="000724D2"/>
    <w:rsid w:val="0007259F"/>
    <w:rsid w:val="00073E3B"/>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3A11"/>
    <w:rsid w:val="0008414B"/>
    <w:rsid w:val="00084AC3"/>
    <w:rsid w:val="00085131"/>
    <w:rsid w:val="00085631"/>
    <w:rsid w:val="00085EFF"/>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BE"/>
    <w:rsid w:val="000961DC"/>
    <w:rsid w:val="000962F9"/>
    <w:rsid w:val="00096813"/>
    <w:rsid w:val="00097B58"/>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6CC"/>
    <w:rsid w:val="000B0A7C"/>
    <w:rsid w:val="000B0B94"/>
    <w:rsid w:val="000B1208"/>
    <w:rsid w:val="000B1A0B"/>
    <w:rsid w:val="000B1CFA"/>
    <w:rsid w:val="000B2168"/>
    <w:rsid w:val="000B2306"/>
    <w:rsid w:val="000B2A4E"/>
    <w:rsid w:val="000B2AC5"/>
    <w:rsid w:val="000B2BA8"/>
    <w:rsid w:val="000B2BAD"/>
    <w:rsid w:val="000B2C4A"/>
    <w:rsid w:val="000B2D6F"/>
    <w:rsid w:val="000B2F4B"/>
    <w:rsid w:val="000B305C"/>
    <w:rsid w:val="000B3921"/>
    <w:rsid w:val="000B39F6"/>
    <w:rsid w:val="000B3B4F"/>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1CA"/>
    <w:rsid w:val="000C1C45"/>
    <w:rsid w:val="000C1CDA"/>
    <w:rsid w:val="000C1D9D"/>
    <w:rsid w:val="000C2836"/>
    <w:rsid w:val="000C2BCB"/>
    <w:rsid w:val="000C2F6F"/>
    <w:rsid w:val="000C2FA1"/>
    <w:rsid w:val="000C3512"/>
    <w:rsid w:val="000C38F9"/>
    <w:rsid w:val="000C399C"/>
    <w:rsid w:val="000C3C4E"/>
    <w:rsid w:val="000C3D43"/>
    <w:rsid w:val="000C4080"/>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D0265"/>
    <w:rsid w:val="000D06AB"/>
    <w:rsid w:val="000D0B20"/>
    <w:rsid w:val="000D0B5E"/>
    <w:rsid w:val="000D0CE7"/>
    <w:rsid w:val="000D0F73"/>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3A2"/>
    <w:rsid w:val="000D5C70"/>
    <w:rsid w:val="000D63B1"/>
    <w:rsid w:val="000D6F6E"/>
    <w:rsid w:val="000D6FE6"/>
    <w:rsid w:val="000D7DAE"/>
    <w:rsid w:val="000E063D"/>
    <w:rsid w:val="000E1521"/>
    <w:rsid w:val="000E2966"/>
    <w:rsid w:val="000E2B0C"/>
    <w:rsid w:val="000E2F7F"/>
    <w:rsid w:val="000E3523"/>
    <w:rsid w:val="000E3935"/>
    <w:rsid w:val="000E4389"/>
    <w:rsid w:val="000E47E2"/>
    <w:rsid w:val="000E4F9D"/>
    <w:rsid w:val="000E5DC8"/>
    <w:rsid w:val="000E63CC"/>
    <w:rsid w:val="000E6B1D"/>
    <w:rsid w:val="000E6C36"/>
    <w:rsid w:val="000E7B9C"/>
    <w:rsid w:val="000F013C"/>
    <w:rsid w:val="000F04BA"/>
    <w:rsid w:val="000F0723"/>
    <w:rsid w:val="000F0FB1"/>
    <w:rsid w:val="000F1931"/>
    <w:rsid w:val="000F1A65"/>
    <w:rsid w:val="000F1B7B"/>
    <w:rsid w:val="000F1CC9"/>
    <w:rsid w:val="000F1DFF"/>
    <w:rsid w:val="000F1EF2"/>
    <w:rsid w:val="000F2563"/>
    <w:rsid w:val="000F2643"/>
    <w:rsid w:val="000F33BB"/>
    <w:rsid w:val="000F3561"/>
    <w:rsid w:val="000F3E30"/>
    <w:rsid w:val="000F4027"/>
    <w:rsid w:val="000F4778"/>
    <w:rsid w:val="000F4D25"/>
    <w:rsid w:val="000F5816"/>
    <w:rsid w:val="000F5916"/>
    <w:rsid w:val="000F5A2D"/>
    <w:rsid w:val="000F5D4C"/>
    <w:rsid w:val="000F6128"/>
    <w:rsid w:val="000F6233"/>
    <w:rsid w:val="000F6359"/>
    <w:rsid w:val="000F6454"/>
    <w:rsid w:val="000F682F"/>
    <w:rsid w:val="000F702D"/>
    <w:rsid w:val="000F734D"/>
    <w:rsid w:val="000F797D"/>
    <w:rsid w:val="000F7FDB"/>
    <w:rsid w:val="001001E5"/>
    <w:rsid w:val="001001F7"/>
    <w:rsid w:val="001005B2"/>
    <w:rsid w:val="001007EA"/>
    <w:rsid w:val="001013E6"/>
    <w:rsid w:val="00101CC7"/>
    <w:rsid w:val="00101D44"/>
    <w:rsid w:val="00101E16"/>
    <w:rsid w:val="0010226F"/>
    <w:rsid w:val="00102FAD"/>
    <w:rsid w:val="00103026"/>
    <w:rsid w:val="00103A3D"/>
    <w:rsid w:val="00103A60"/>
    <w:rsid w:val="00103AB6"/>
    <w:rsid w:val="001041A5"/>
    <w:rsid w:val="00104429"/>
    <w:rsid w:val="001046F7"/>
    <w:rsid w:val="00104E16"/>
    <w:rsid w:val="00105089"/>
    <w:rsid w:val="00105D4F"/>
    <w:rsid w:val="00105E4B"/>
    <w:rsid w:val="001069C3"/>
    <w:rsid w:val="00106BC6"/>
    <w:rsid w:val="00110299"/>
    <w:rsid w:val="001104CE"/>
    <w:rsid w:val="00110D45"/>
    <w:rsid w:val="00110DE3"/>
    <w:rsid w:val="00111708"/>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4F"/>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3021F"/>
    <w:rsid w:val="00130663"/>
    <w:rsid w:val="00130D66"/>
    <w:rsid w:val="0013104E"/>
    <w:rsid w:val="0013207C"/>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DC3"/>
    <w:rsid w:val="00143AE5"/>
    <w:rsid w:val="00143FD2"/>
    <w:rsid w:val="00144251"/>
    <w:rsid w:val="00144914"/>
    <w:rsid w:val="00144BB1"/>
    <w:rsid w:val="00145826"/>
    <w:rsid w:val="00145A6B"/>
    <w:rsid w:val="00145CCA"/>
    <w:rsid w:val="00146035"/>
    <w:rsid w:val="001465B1"/>
    <w:rsid w:val="00146C37"/>
    <w:rsid w:val="00146DE7"/>
    <w:rsid w:val="001479CC"/>
    <w:rsid w:val="00147A8C"/>
    <w:rsid w:val="00147BFC"/>
    <w:rsid w:val="001512CA"/>
    <w:rsid w:val="001516B5"/>
    <w:rsid w:val="0015189C"/>
    <w:rsid w:val="0015225C"/>
    <w:rsid w:val="001523B6"/>
    <w:rsid w:val="00152BAD"/>
    <w:rsid w:val="00152F01"/>
    <w:rsid w:val="0015330D"/>
    <w:rsid w:val="001533BF"/>
    <w:rsid w:val="00153660"/>
    <w:rsid w:val="001536DD"/>
    <w:rsid w:val="00153F4B"/>
    <w:rsid w:val="00154479"/>
    <w:rsid w:val="00154B6B"/>
    <w:rsid w:val="00155AAB"/>
    <w:rsid w:val="0015626F"/>
    <w:rsid w:val="00156544"/>
    <w:rsid w:val="00156A20"/>
    <w:rsid w:val="001573B8"/>
    <w:rsid w:val="0015754D"/>
    <w:rsid w:val="001575C3"/>
    <w:rsid w:val="00157E87"/>
    <w:rsid w:val="001600A1"/>
    <w:rsid w:val="001600C0"/>
    <w:rsid w:val="00160351"/>
    <w:rsid w:val="001604BC"/>
    <w:rsid w:val="00160C53"/>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7FA"/>
    <w:rsid w:val="00166D39"/>
    <w:rsid w:val="00167119"/>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7CC"/>
    <w:rsid w:val="00187C14"/>
    <w:rsid w:val="001904AF"/>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AF7"/>
    <w:rsid w:val="001A3F7A"/>
    <w:rsid w:val="001A3FA9"/>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3057"/>
    <w:rsid w:val="001B3228"/>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D72"/>
    <w:rsid w:val="001D2400"/>
    <w:rsid w:val="001D29A6"/>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E14"/>
    <w:rsid w:val="001D7E33"/>
    <w:rsid w:val="001E03CF"/>
    <w:rsid w:val="001E0CE4"/>
    <w:rsid w:val="001E0EF9"/>
    <w:rsid w:val="001E1EC5"/>
    <w:rsid w:val="001E2370"/>
    <w:rsid w:val="001E26EC"/>
    <w:rsid w:val="001E329B"/>
    <w:rsid w:val="001E3713"/>
    <w:rsid w:val="001E3C49"/>
    <w:rsid w:val="001E41F5"/>
    <w:rsid w:val="001E44C3"/>
    <w:rsid w:val="001E4A11"/>
    <w:rsid w:val="001E4D53"/>
    <w:rsid w:val="001E524E"/>
    <w:rsid w:val="001E673D"/>
    <w:rsid w:val="001E6D54"/>
    <w:rsid w:val="001E7B9F"/>
    <w:rsid w:val="001E7F28"/>
    <w:rsid w:val="001F04AB"/>
    <w:rsid w:val="001F081F"/>
    <w:rsid w:val="001F0853"/>
    <w:rsid w:val="001F1E0D"/>
    <w:rsid w:val="001F1ED5"/>
    <w:rsid w:val="001F1F71"/>
    <w:rsid w:val="001F2004"/>
    <w:rsid w:val="001F2820"/>
    <w:rsid w:val="001F3541"/>
    <w:rsid w:val="001F35EA"/>
    <w:rsid w:val="001F3884"/>
    <w:rsid w:val="001F3C6B"/>
    <w:rsid w:val="001F3C72"/>
    <w:rsid w:val="001F48AC"/>
    <w:rsid w:val="001F4F5F"/>
    <w:rsid w:val="001F5214"/>
    <w:rsid w:val="001F57EE"/>
    <w:rsid w:val="001F5A50"/>
    <w:rsid w:val="001F68B9"/>
    <w:rsid w:val="001F7096"/>
    <w:rsid w:val="001F7660"/>
    <w:rsid w:val="001F7FCF"/>
    <w:rsid w:val="002002FE"/>
    <w:rsid w:val="002006FE"/>
    <w:rsid w:val="00200779"/>
    <w:rsid w:val="002008BA"/>
    <w:rsid w:val="00200E04"/>
    <w:rsid w:val="00201671"/>
    <w:rsid w:val="00202D51"/>
    <w:rsid w:val="00202E6A"/>
    <w:rsid w:val="0020341D"/>
    <w:rsid w:val="002037BA"/>
    <w:rsid w:val="00203979"/>
    <w:rsid w:val="00203E61"/>
    <w:rsid w:val="00204329"/>
    <w:rsid w:val="0020447C"/>
    <w:rsid w:val="0020509B"/>
    <w:rsid w:val="00205830"/>
    <w:rsid w:val="0020586A"/>
    <w:rsid w:val="00205CF3"/>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8A3"/>
    <w:rsid w:val="00227C66"/>
    <w:rsid w:val="00227D1B"/>
    <w:rsid w:val="002302D9"/>
    <w:rsid w:val="00230521"/>
    <w:rsid w:val="00230853"/>
    <w:rsid w:val="0023191A"/>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381"/>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50526"/>
    <w:rsid w:val="002505E3"/>
    <w:rsid w:val="00250CEF"/>
    <w:rsid w:val="00250DD7"/>
    <w:rsid w:val="00251164"/>
    <w:rsid w:val="0025144E"/>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B14"/>
    <w:rsid w:val="00266277"/>
    <w:rsid w:val="00266CBC"/>
    <w:rsid w:val="00270471"/>
    <w:rsid w:val="002709FF"/>
    <w:rsid w:val="00270EEE"/>
    <w:rsid w:val="002712A1"/>
    <w:rsid w:val="00271D43"/>
    <w:rsid w:val="00272C36"/>
    <w:rsid w:val="00272FB0"/>
    <w:rsid w:val="00273533"/>
    <w:rsid w:val="00274413"/>
    <w:rsid w:val="0027449C"/>
    <w:rsid w:val="002749CF"/>
    <w:rsid w:val="00274D46"/>
    <w:rsid w:val="00275491"/>
    <w:rsid w:val="00275932"/>
    <w:rsid w:val="002761E9"/>
    <w:rsid w:val="00276271"/>
    <w:rsid w:val="002764C8"/>
    <w:rsid w:val="00276540"/>
    <w:rsid w:val="00276626"/>
    <w:rsid w:val="0027701A"/>
    <w:rsid w:val="00280B4B"/>
    <w:rsid w:val="002814D5"/>
    <w:rsid w:val="00281705"/>
    <w:rsid w:val="00281B05"/>
    <w:rsid w:val="00282473"/>
    <w:rsid w:val="00282A68"/>
    <w:rsid w:val="00283353"/>
    <w:rsid w:val="00283521"/>
    <w:rsid w:val="002840FF"/>
    <w:rsid w:val="002841B5"/>
    <w:rsid w:val="002842A7"/>
    <w:rsid w:val="002851EA"/>
    <w:rsid w:val="002852AA"/>
    <w:rsid w:val="00285465"/>
    <w:rsid w:val="00285CAF"/>
    <w:rsid w:val="00285D01"/>
    <w:rsid w:val="00285EDF"/>
    <w:rsid w:val="002861BF"/>
    <w:rsid w:val="0028679E"/>
    <w:rsid w:val="00286E99"/>
    <w:rsid w:val="00286FE9"/>
    <w:rsid w:val="0028710A"/>
    <w:rsid w:val="002873B0"/>
    <w:rsid w:val="00287536"/>
    <w:rsid w:val="00287E1D"/>
    <w:rsid w:val="00290021"/>
    <w:rsid w:val="002903F1"/>
    <w:rsid w:val="00290D1C"/>
    <w:rsid w:val="002911C4"/>
    <w:rsid w:val="00291D2B"/>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C0414"/>
    <w:rsid w:val="002C078C"/>
    <w:rsid w:val="002C15A8"/>
    <w:rsid w:val="002C201D"/>
    <w:rsid w:val="002C3746"/>
    <w:rsid w:val="002C4077"/>
    <w:rsid w:val="002C49BF"/>
    <w:rsid w:val="002C4AF7"/>
    <w:rsid w:val="002C4C84"/>
    <w:rsid w:val="002C4DD8"/>
    <w:rsid w:val="002C4DDB"/>
    <w:rsid w:val="002C55EF"/>
    <w:rsid w:val="002C6155"/>
    <w:rsid w:val="002C72FD"/>
    <w:rsid w:val="002C756B"/>
    <w:rsid w:val="002D015F"/>
    <w:rsid w:val="002D0388"/>
    <w:rsid w:val="002D06B9"/>
    <w:rsid w:val="002D17AB"/>
    <w:rsid w:val="002D1F9A"/>
    <w:rsid w:val="002D2519"/>
    <w:rsid w:val="002D2574"/>
    <w:rsid w:val="002D2E65"/>
    <w:rsid w:val="002D41BA"/>
    <w:rsid w:val="002D475E"/>
    <w:rsid w:val="002D4CD5"/>
    <w:rsid w:val="002D4CEC"/>
    <w:rsid w:val="002D5153"/>
    <w:rsid w:val="002D5457"/>
    <w:rsid w:val="002D5F76"/>
    <w:rsid w:val="002D67CE"/>
    <w:rsid w:val="002D6851"/>
    <w:rsid w:val="002D6ADB"/>
    <w:rsid w:val="002D7564"/>
    <w:rsid w:val="002E01AC"/>
    <w:rsid w:val="002E0467"/>
    <w:rsid w:val="002E0A7E"/>
    <w:rsid w:val="002E0B0A"/>
    <w:rsid w:val="002E0E76"/>
    <w:rsid w:val="002E0EE0"/>
    <w:rsid w:val="002E0F49"/>
    <w:rsid w:val="002E14EB"/>
    <w:rsid w:val="002E16AE"/>
    <w:rsid w:val="002E1BB8"/>
    <w:rsid w:val="002E2650"/>
    <w:rsid w:val="002E270A"/>
    <w:rsid w:val="002E2ABC"/>
    <w:rsid w:val="002E33E0"/>
    <w:rsid w:val="002E36CA"/>
    <w:rsid w:val="002E3ACA"/>
    <w:rsid w:val="002E4898"/>
    <w:rsid w:val="002E49B5"/>
    <w:rsid w:val="002E6A46"/>
    <w:rsid w:val="002E6C0A"/>
    <w:rsid w:val="002E6C86"/>
    <w:rsid w:val="002E6DC0"/>
    <w:rsid w:val="002E718D"/>
    <w:rsid w:val="002E7735"/>
    <w:rsid w:val="002E7CC2"/>
    <w:rsid w:val="002E7CCB"/>
    <w:rsid w:val="002F0131"/>
    <w:rsid w:val="002F02EC"/>
    <w:rsid w:val="002F0505"/>
    <w:rsid w:val="002F054D"/>
    <w:rsid w:val="002F0FAE"/>
    <w:rsid w:val="002F0FC5"/>
    <w:rsid w:val="002F25CD"/>
    <w:rsid w:val="002F2DC3"/>
    <w:rsid w:val="002F2F24"/>
    <w:rsid w:val="002F2FF7"/>
    <w:rsid w:val="002F3C52"/>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390B"/>
    <w:rsid w:val="00314D35"/>
    <w:rsid w:val="00315669"/>
    <w:rsid w:val="00315C2C"/>
    <w:rsid w:val="0031632B"/>
    <w:rsid w:val="00316954"/>
    <w:rsid w:val="00316CA9"/>
    <w:rsid w:val="00316F80"/>
    <w:rsid w:val="003170FF"/>
    <w:rsid w:val="003172C3"/>
    <w:rsid w:val="00317BF4"/>
    <w:rsid w:val="00317E20"/>
    <w:rsid w:val="00320351"/>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EC3"/>
    <w:rsid w:val="003270BA"/>
    <w:rsid w:val="0032711B"/>
    <w:rsid w:val="00327646"/>
    <w:rsid w:val="00327683"/>
    <w:rsid w:val="00327820"/>
    <w:rsid w:val="00327846"/>
    <w:rsid w:val="003279D1"/>
    <w:rsid w:val="0033033B"/>
    <w:rsid w:val="0033092E"/>
    <w:rsid w:val="00330E4F"/>
    <w:rsid w:val="00330EF9"/>
    <w:rsid w:val="00330FAF"/>
    <w:rsid w:val="00330FCB"/>
    <w:rsid w:val="0033200D"/>
    <w:rsid w:val="003323F8"/>
    <w:rsid w:val="0033271C"/>
    <w:rsid w:val="003328A8"/>
    <w:rsid w:val="003328DE"/>
    <w:rsid w:val="003334E3"/>
    <w:rsid w:val="00334D38"/>
    <w:rsid w:val="00335230"/>
    <w:rsid w:val="00335E90"/>
    <w:rsid w:val="003360CB"/>
    <w:rsid w:val="00336601"/>
    <w:rsid w:val="00336A40"/>
    <w:rsid w:val="003401DA"/>
    <w:rsid w:val="0034073E"/>
    <w:rsid w:val="00340865"/>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AE7"/>
    <w:rsid w:val="00350C29"/>
    <w:rsid w:val="00350DC8"/>
    <w:rsid w:val="003517AB"/>
    <w:rsid w:val="00351B4C"/>
    <w:rsid w:val="00351C46"/>
    <w:rsid w:val="00351E64"/>
    <w:rsid w:val="00354408"/>
    <w:rsid w:val="00354732"/>
    <w:rsid w:val="00354793"/>
    <w:rsid w:val="00354BE6"/>
    <w:rsid w:val="0035544E"/>
    <w:rsid w:val="003559E1"/>
    <w:rsid w:val="00355C79"/>
    <w:rsid w:val="00355F21"/>
    <w:rsid w:val="00356153"/>
    <w:rsid w:val="003563CE"/>
    <w:rsid w:val="003566D5"/>
    <w:rsid w:val="003568BE"/>
    <w:rsid w:val="003570EC"/>
    <w:rsid w:val="003573A0"/>
    <w:rsid w:val="003575A9"/>
    <w:rsid w:val="003575F4"/>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44B9"/>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516D"/>
    <w:rsid w:val="003752F5"/>
    <w:rsid w:val="00375581"/>
    <w:rsid w:val="0037561D"/>
    <w:rsid w:val="003759A6"/>
    <w:rsid w:val="00376513"/>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BCB"/>
    <w:rsid w:val="00392DD5"/>
    <w:rsid w:val="00393212"/>
    <w:rsid w:val="0039321F"/>
    <w:rsid w:val="00393656"/>
    <w:rsid w:val="0039376A"/>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A87"/>
    <w:rsid w:val="003A2D20"/>
    <w:rsid w:val="003A2EF8"/>
    <w:rsid w:val="003A3383"/>
    <w:rsid w:val="003A3802"/>
    <w:rsid w:val="003A38E3"/>
    <w:rsid w:val="003A3948"/>
    <w:rsid w:val="003A3EAF"/>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C3D"/>
    <w:rsid w:val="003B10B3"/>
    <w:rsid w:val="003B10BB"/>
    <w:rsid w:val="003B144C"/>
    <w:rsid w:val="003B15E0"/>
    <w:rsid w:val="003B1742"/>
    <w:rsid w:val="003B2447"/>
    <w:rsid w:val="003B2D1A"/>
    <w:rsid w:val="003B33A5"/>
    <w:rsid w:val="003B359D"/>
    <w:rsid w:val="003B3DC3"/>
    <w:rsid w:val="003B4044"/>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A9B"/>
    <w:rsid w:val="003C2FF7"/>
    <w:rsid w:val="003C3045"/>
    <w:rsid w:val="003C30C8"/>
    <w:rsid w:val="003C3BB5"/>
    <w:rsid w:val="003C3EA8"/>
    <w:rsid w:val="003C3ED1"/>
    <w:rsid w:val="003C407A"/>
    <w:rsid w:val="003C4421"/>
    <w:rsid w:val="003C4709"/>
    <w:rsid w:val="003C4AA4"/>
    <w:rsid w:val="003C63AD"/>
    <w:rsid w:val="003C66E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7007"/>
    <w:rsid w:val="003D7060"/>
    <w:rsid w:val="003D70F4"/>
    <w:rsid w:val="003D714E"/>
    <w:rsid w:val="003D7785"/>
    <w:rsid w:val="003D7893"/>
    <w:rsid w:val="003D7C36"/>
    <w:rsid w:val="003D7D07"/>
    <w:rsid w:val="003E011E"/>
    <w:rsid w:val="003E09C3"/>
    <w:rsid w:val="003E1426"/>
    <w:rsid w:val="003E18CC"/>
    <w:rsid w:val="003E300D"/>
    <w:rsid w:val="003E3A7C"/>
    <w:rsid w:val="003E3B43"/>
    <w:rsid w:val="003E3D36"/>
    <w:rsid w:val="003E4562"/>
    <w:rsid w:val="003E4A2F"/>
    <w:rsid w:val="003E4E31"/>
    <w:rsid w:val="003E5960"/>
    <w:rsid w:val="003E5975"/>
    <w:rsid w:val="003E5993"/>
    <w:rsid w:val="003E5F90"/>
    <w:rsid w:val="003E60DB"/>
    <w:rsid w:val="003E669A"/>
    <w:rsid w:val="003E6744"/>
    <w:rsid w:val="003F021B"/>
    <w:rsid w:val="003F0680"/>
    <w:rsid w:val="003F06E3"/>
    <w:rsid w:val="003F1EA1"/>
    <w:rsid w:val="003F2041"/>
    <w:rsid w:val="003F30E1"/>
    <w:rsid w:val="003F31DD"/>
    <w:rsid w:val="003F3A9A"/>
    <w:rsid w:val="003F3C4E"/>
    <w:rsid w:val="003F468F"/>
    <w:rsid w:val="003F4B83"/>
    <w:rsid w:val="003F4CC4"/>
    <w:rsid w:val="003F4E04"/>
    <w:rsid w:val="003F5ACF"/>
    <w:rsid w:val="003F6730"/>
    <w:rsid w:val="003F771B"/>
    <w:rsid w:val="003F7963"/>
    <w:rsid w:val="004002EE"/>
    <w:rsid w:val="004007D2"/>
    <w:rsid w:val="00400DAC"/>
    <w:rsid w:val="00400EE4"/>
    <w:rsid w:val="00401078"/>
    <w:rsid w:val="004010F4"/>
    <w:rsid w:val="004016C8"/>
    <w:rsid w:val="00401810"/>
    <w:rsid w:val="004018BF"/>
    <w:rsid w:val="00401C63"/>
    <w:rsid w:val="00401C88"/>
    <w:rsid w:val="00402073"/>
    <w:rsid w:val="00403878"/>
    <w:rsid w:val="00403948"/>
    <w:rsid w:val="00403A00"/>
    <w:rsid w:val="00403A8E"/>
    <w:rsid w:val="00403DAA"/>
    <w:rsid w:val="004042E2"/>
    <w:rsid w:val="00404387"/>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9C6"/>
    <w:rsid w:val="00427D1E"/>
    <w:rsid w:val="00427E36"/>
    <w:rsid w:val="004312B3"/>
    <w:rsid w:val="0043161A"/>
    <w:rsid w:val="004319B4"/>
    <w:rsid w:val="00431A6E"/>
    <w:rsid w:val="00431B70"/>
    <w:rsid w:val="004332E7"/>
    <w:rsid w:val="004336EB"/>
    <w:rsid w:val="00433D39"/>
    <w:rsid w:val="004341BE"/>
    <w:rsid w:val="00434827"/>
    <w:rsid w:val="004351AB"/>
    <w:rsid w:val="0043554C"/>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63A"/>
    <w:rsid w:val="0044476E"/>
    <w:rsid w:val="00444C31"/>
    <w:rsid w:val="00444CF3"/>
    <w:rsid w:val="004453F4"/>
    <w:rsid w:val="00445DFE"/>
    <w:rsid w:val="004463EF"/>
    <w:rsid w:val="0044652C"/>
    <w:rsid w:val="004467E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604CF"/>
    <w:rsid w:val="00460880"/>
    <w:rsid w:val="00460A60"/>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7944"/>
    <w:rsid w:val="004700B2"/>
    <w:rsid w:val="00470C48"/>
    <w:rsid w:val="0047142C"/>
    <w:rsid w:val="00471541"/>
    <w:rsid w:val="004716F1"/>
    <w:rsid w:val="00471707"/>
    <w:rsid w:val="00471B75"/>
    <w:rsid w:val="004720E8"/>
    <w:rsid w:val="004727C2"/>
    <w:rsid w:val="0047283E"/>
    <w:rsid w:val="00472D4D"/>
    <w:rsid w:val="00472E0B"/>
    <w:rsid w:val="004731B3"/>
    <w:rsid w:val="00473A43"/>
    <w:rsid w:val="00473FD0"/>
    <w:rsid w:val="004744C3"/>
    <w:rsid w:val="00474BE0"/>
    <w:rsid w:val="00474EC1"/>
    <w:rsid w:val="00475AFB"/>
    <w:rsid w:val="00475F6E"/>
    <w:rsid w:val="00475FEC"/>
    <w:rsid w:val="00476B20"/>
    <w:rsid w:val="00476D3B"/>
    <w:rsid w:val="00477B00"/>
    <w:rsid w:val="00477C3C"/>
    <w:rsid w:val="00477E3C"/>
    <w:rsid w:val="00480CA7"/>
    <w:rsid w:val="004814E6"/>
    <w:rsid w:val="00481D01"/>
    <w:rsid w:val="00481F91"/>
    <w:rsid w:val="00482648"/>
    <w:rsid w:val="00483152"/>
    <w:rsid w:val="004832D7"/>
    <w:rsid w:val="00483401"/>
    <w:rsid w:val="004834CD"/>
    <w:rsid w:val="00483531"/>
    <w:rsid w:val="00484606"/>
    <w:rsid w:val="00484AEE"/>
    <w:rsid w:val="00486461"/>
    <w:rsid w:val="00486F86"/>
    <w:rsid w:val="004877A4"/>
    <w:rsid w:val="004879A5"/>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15ED"/>
    <w:rsid w:val="004A246E"/>
    <w:rsid w:val="004A344F"/>
    <w:rsid w:val="004A35E1"/>
    <w:rsid w:val="004A3E5E"/>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6CB"/>
    <w:rsid w:val="004B7859"/>
    <w:rsid w:val="004C0160"/>
    <w:rsid w:val="004C270C"/>
    <w:rsid w:val="004C2CAF"/>
    <w:rsid w:val="004C2CBC"/>
    <w:rsid w:val="004C31FD"/>
    <w:rsid w:val="004C39C7"/>
    <w:rsid w:val="004C3CEA"/>
    <w:rsid w:val="004C3E49"/>
    <w:rsid w:val="004C42FB"/>
    <w:rsid w:val="004C54E7"/>
    <w:rsid w:val="004C6001"/>
    <w:rsid w:val="004C624D"/>
    <w:rsid w:val="004C6534"/>
    <w:rsid w:val="004C6942"/>
    <w:rsid w:val="004C6955"/>
    <w:rsid w:val="004C74AA"/>
    <w:rsid w:val="004C7795"/>
    <w:rsid w:val="004C7D3D"/>
    <w:rsid w:val="004D07C0"/>
    <w:rsid w:val="004D0A56"/>
    <w:rsid w:val="004D19AE"/>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E0285"/>
    <w:rsid w:val="004E040E"/>
    <w:rsid w:val="004E1413"/>
    <w:rsid w:val="004E1571"/>
    <w:rsid w:val="004E1650"/>
    <w:rsid w:val="004E22A5"/>
    <w:rsid w:val="004E2570"/>
    <w:rsid w:val="004E38FB"/>
    <w:rsid w:val="004E4AC1"/>
    <w:rsid w:val="004E58D5"/>
    <w:rsid w:val="004E5BBE"/>
    <w:rsid w:val="004E5D36"/>
    <w:rsid w:val="004E5DA3"/>
    <w:rsid w:val="004E6AAC"/>
    <w:rsid w:val="004E6F3B"/>
    <w:rsid w:val="004E6FD6"/>
    <w:rsid w:val="004E794A"/>
    <w:rsid w:val="004E7C5F"/>
    <w:rsid w:val="004E7CFF"/>
    <w:rsid w:val="004E7D95"/>
    <w:rsid w:val="004E7DBA"/>
    <w:rsid w:val="004F0A07"/>
    <w:rsid w:val="004F14B5"/>
    <w:rsid w:val="004F1597"/>
    <w:rsid w:val="004F1FB5"/>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45A"/>
    <w:rsid w:val="00500625"/>
    <w:rsid w:val="00500BC7"/>
    <w:rsid w:val="005014DD"/>
    <w:rsid w:val="00501C2E"/>
    <w:rsid w:val="00501D31"/>
    <w:rsid w:val="00502406"/>
    <w:rsid w:val="00503252"/>
    <w:rsid w:val="00503DC1"/>
    <w:rsid w:val="00503E9F"/>
    <w:rsid w:val="00503F70"/>
    <w:rsid w:val="00504344"/>
    <w:rsid w:val="00504384"/>
    <w:rsid w:val="005049F0"/>
    <w:rsid w:val="00504F36"/>
    <w:rsid w:val="00504F45"/>
    <w:rsid w:val="005051ED"/>
    <w:rsid w:val="00505B42"/>
    <w:rsid w:val="00505F5C"/>
    <w:rsid w:val="005060D5"/>
    <w:rsid w:val="005060F4"/>
    <w:rsid w:val="005064FA"/>
    <w:rsid w:val="0050670F"/>
    <w:rsid w:val="00506851"/>
    <w:rsid w:val="00506B3F"/>
    <w:rsid w:val="00507112"/>
    <w:rsid w:val="005074EB"/>
    <w:rsid w:val="005075C5"/>
    <w:rsid w:val="00507CB1"/>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F6A"/>
    <w:rsid w:val="00514323"/>
    <w:rsid w:val="00514362"/>
    <w:rsid w:val="00514593"/>
    <w:rsid w:val="00514644"/>
    <w:rsid w:val="005148CD"/>
    <w:rsid w:val="00515143"/>
    <w:rsid w:val="005152B1"/>
    <w:rsid w:val="005160D8"/>
    <w:rsid w:val="00516429"/>
    <w:rsid w:val="00516DA8"/>
    <w:rsid w:val="00516EAD"/>
    <w:rsid w:val="00517632"/>
    <w:rsid w:val="00517DCC"/>
    <w:rsid w:val="00520367"/>
    <w:rsid w:val="00521761"/>
    <w:rsid w:val="0052354E"/>
    <w:rsid w:val="00523740"/>
    <w:rsid w:val="00523A9E"/>
    <w:rsid w:val="00524141"/>
    <w:rsid w:val="005245D0"/>
    <w:rsid w:val="005246EA"/>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55AB"/>
    <w:rsid w:val="005758F9"/>
    <w:rsid w:val="00575CAF"/>
    <w:rsid w:val="0057657D"/>
    <w:rsid w:val="0057694F"/>
    <w:rsid w:val="00576C39"/>
    <w:rsid w:val="00576EE2"/>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44AB"/>
    <w:rsid w:val="00594A4A"/>
    <w:rsid w:val="00594BDB"/>
    <w:rsid w:val="005950D5"/>
    <w:rsid w:val="00595528"/>
    <w:rsid w:val="00595660"/>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E71"/>
    <w:rsid w:val="005A5FAA"/>
    <w:rsid w:val="005A641F"/>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615"/>
    <w:rsid w:val="005B446A"/>
    <w:rsid w:val="005B519C"/>
    <w:rsid w:val="005B5E0B"/>
    <w:rsid w:val="005B65AA"/>
    <w:rsid w:val="005B65F6"/>
    <w:rsid w:val="005B69BF"/>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8D1"/>
    <w:rsid w:val="005D0979"/>
    <w:rsid w:val="005D16DC"/>
    <w:rsid w:val="005D1DC1"/>
    <w:rsid w:val="005D2599"/>
    <w:rsid w:val="005D32DC"/>
    <w:rsid w:val="005D3470"/>
    <w:rsid w:val="005D39CA"/>
    <w:rsid w:val="005D3FEC"/>
    <w:rsid w:val="005D5790"/>
    <w:rsid w:val="005D59CE"/>
    <w:rsid w:val="005D5B6F"/>
    <w:rsid w:val="005D5BA6"/>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F07"/>
    <w:rsid w:val="005E6E6C"/>
    <w:rsid w:val="005E70A5"/>
    <w:rsid w:val="005F0202"/>
    <w:rsid w:val="005F0700"/>
    <w:rsid w:val="005F1F26"/>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F2B"/>
    <w:rsid w:val="006131D1"/>
    <w:rsid w:val="00613F09"/>
    <w:rsid w:val="00613F38"/>
    <w:rsid w:val="006141A2"/>
    <w:rsid w:val="00614F13"/>
    <w:rsid w:val="00614F7F"/>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E73"/>
    <w:rsid w:val="00626F29"/>
    <w:rsid w:val="0062766D"/>
    <w:rsid w:val="006277B1"/>
    <w:rsid w:val="00627830"/>
    <w:rsid w:val="00627E6A"/>
    <w:rsid w:val="00627E9F"/>
    <w:rsid w:val="00630077"/>
    <w:rsid w:val="006309AC"/>
    <w:rsid w:val="00631433"/>
    <w:rsid w:val="006314E8"/>
    <w:rsid w:val="00632AA7"/>
    <w:rsid w:val="00632B65"/>
    <w:rsid w:val="0063304A"/>
    <w:rsid w:val="00633D3E"/>
    <w:rsid w:val="00634B9B"/>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DD6"/>
    <w:rsid w:val="00650AD3"/>
    <w:rsid w:val="0065164C"/>
    <w:rsid w:val="006520C5"/>
    <w:rsid w:val="006520D5"/>
    <w:rsid w:val="006521CC"/>
    <w:rsid w:val="00654BFD"/>
    <w:rsid w:val="00654D32"/>
    <w:rsid w:val="00655256"/>
    <w:rsid w:val="00655627"/>
    <w:rsid w:val="006558E9"/>
    <w:rsid w:val="00655943"/>
    <w:rsid w:val="00655E7D"/>
    <w:rsid w:val="00656136"/>
    <w:rsid w:val="006562D5"/>
    <w:rsid w:val="00656462"/>
    <w:rsid w:val="006565B1"/>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27E9"/>
    <w:rsid w:val="006728BB"/>
    <w:rsid w:val="00672C69"/>
    <w:rsid w:val="00672D6A"/>
    <w:rsid w:val="00673511"/>
    <w:rsid w:val="00673E36"/>
    <w:rsid w:val="00673EBD"/>
    <w:rsid w:val="00674837"/>
    <w:rsid w:val="0067495E"/>
    <w:rsid w:val="00674F0D"/>
    <w:rsid w:val="006750FD"/>
    <w:rsid w:val="006759E7"/>
    <w:rsid w:val="00675E31"/>
    <w:rsid w:val="00675F07"/>
    <w:rsid w:val="0067647E"/>
    <w:rsid w:val="00676527"/>
    <w:rsid w:val="006768B9"/>
    <w:rsid w:val="00676DEE"/>
    <w:rsid w:val="00677F24"/>
    <w:rsid w:val="0068280A"/>
    <w:rsid w:val="006831C4"/>
    <w:rsid w:val="0068328F"/>
    <w:rsid w:val="00684089"/>
    <w:rsid w:val="0068444F"/>
    <w:rsid w:val="006846CA"/>
    <w:rsid w:val="00684D43"/>
    <w:rsid w:val="00685202"/>
    <w:rsid w:val="00685A11"/>
    <w:rsid w:val="00685E2B"/>
    <w:rsid w:val="00686B61"/>
    <w:rsid w:val="00686D3A"/>
    <w:rsid w:val="00687E1A"/>
    <w:rsid w:val="00687E25"/>
    <w:rsid w:val="00687FBD"/>
    <w:rsid w:val="00690119"/>
    <w:rsid w:val="0069058B"/>
    <w:rsid w:val="00690613"/>
    <w:rsid w:val="00690DF5"/>
    <w:rsid w:val="0069164C"/>
    <w:rsid w:val="006917A5"/>
    <w:rsid w:val="006930B9"/>
    <w:rsid w:val="006931AB"/>
    <w:rsid w:val="006934ED"/>
    <w:rsid w:val="00693EAB"/>
    <w:rsid w:val="00694421"/>
    <w:rsid w:val="006946AB"/>
    <w:rsid w:val="00694822"/>
    <w:rsid w:val="00695988"/>
    <w:rsid w:val="00695B56"/>
    <w:rsid w:val="00695B87"/>
    <w:rsid w:val="00695C14"/>
    <w:rsid w:val="00695EF0"/>
    <w:rsid w:val="0069646C"/>
    <w:rsid w:val="00696B33"/>
    <w:rsid w:val="00697450"/>
    <w:rsid w:val="00697721"/>
    <w:rsid w:val="00697EB4"/>
    <w:rsid w:val="006A033B"/>
    <w:rsid w:val="006A0CF6"/>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A09"/>
    <w:rsid w:val="006B1B97"/>
    <w:rsid w:val="006B2155"/>
    <w:rsid w:val="006B21FB"/>
    <w:rsid w:val="006B2DA6"/>
    <w:rsid w:val="006B31CF"/>
    <w:rsid w:val="006B3927"/>
    <w:rsid w:val="006B3A9D"/>
    <w:rsid w:val="006B3C3D"/>
    <w:rsid w:val="006B3E16"/>
    <w:rsid w:val="006B40C8"/>
    <w:rsid w:val="006B42BD"/>
    <w:rsid w:val="006B52FA"/>
    <w:rsid w:val="006B594B"/>
    <w:rsid w:val="006B5B9C"/>
    <w:rsid w:val="006B6091"/>
    <w:rsid w:val="006B619D"/>
    <w:rsid w:val="006B661F"/>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42"/>
    <w:rsid w:val="006C49CA"/>
    <w:rsid w:val="006C4F56"/>
    <w:rsid w:val="006C51CD"/>
    <w:rsid w:val="006C5666"/>
    <w:rsid w:val="006C581A"/>
    <w:rsid w:val="006C5947"/>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B4D"/>
    <w:rsid w:val="006E0234"/>
    <w:rsid w:val="006E092B"/>
    <w:rsid w:val="006E175C"/>
    <w:rsid w:val="006E2093"/>
    <w:rsid w:val="006E2810"/>
    <w:rsid w:val="006E2DAC"/>
    <w:rsid w:val="006E3891"/>
    <w:rsid w:val="006E3C55"/>
    <w:rsid w:val="006E4591"/>
    <w:rsid w:val="006E466A"/>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677"/>
    <w:rsid w:val="007349F1"/>
    <w:rsid w:val="00734B28"/>
    <w:rsid w:val="00734BE7"/>
    <w:rsid w:val="00734CD3"/>
    <w:rsid w:val="007353FE"/>
    <w:rsid w:val="00735A8C"/>
    <w:rsid w:val="00735F91"/>
    <w:rsid w:val="00736EC5"/>
    <w:rsid w:val="00737963"/>
    <w:rsid w:val="00740400"/>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71F7"/>
    <w:rsid w:val="0075737E"/>
    <w:rsid w:val="00757822"/>
    <w:rsid w:val="007608E5"/>
    <w:rsid w:val="00760AFC"/>
    <w:rsid w:val="00761257"/>
    <w:rsid w:val="0076144A"/>
    <w:rsid w:val="00761A8D"/>
    <w:rsid w:val="00761F54"/>
    <w:rsid w:val="00761F7A"/>
    <w:rsid w:val="00762574"/>
    <w:rsid w:val="007629CA"/>
    <w:rsid w:val="00762DF7"/>
    <w:rsid w:val="00764AE4"/>
    <w:rsid w:val="00764B52"/>
    <w:rsid w:val="00764CDA"/>
    <w:rsid w:val="007650DC"/>
    <w:rsid w:val="007654BE"/>
    <w:rsid w:val="00765F06"/>
    <w:rsid w:val="00765F11"/>
    <w:rsid w:val="00766093"/>
    <w:rsid w:val="007661B9"/>
    <w:rsid w:val="007661FE"/>
    <w:rsid w:val="00766637"/>
    <w:rsid w:val="0076688A"/>
    <w:rsid w:val="007668D3"/>
    <w:rsid w:val="0076702E"/>
    <w:rsid w:val="007671DE"/>
    <w:rsid w:val="007677B1"/>
    <w:rsid w:val="007677FD"/>
    <w:rsid w:val="00767C9F"/>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8A8"/>
    <w:rsid w:val="007750F4"/>
    <w:rsid w:val="00775429"/>
    <w:rsid w:val="00775CA9"/>
    <w:rsid w:val="00776806"/>
    <w:rsid w:val="00776E2F"/>
    <w:rsid w:val="00777024"/>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44E0"/>
    <w:rsid w:val="0079455F"/>
    <w:rsid w:val="00794C0F"/>
    <w:rsid w:val="00794D78"/>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872"/>
    <w:rsid w:val="007B2CB5"/>
    <w:rsid w:val="007B32C6"/>
    <w:rsid w:val="007B363C"/>
    <w:rsid w:val="007B3682"/>
    <w:rsid w:val="007B3719"/>
    <w:rsid w:val="007B42A6"/>
    <w:rsid w:val="007B4436"/>
    <w:rsid w:val="007B54FC"/>
    <w:rsid w:val="007B68F0"/>
    <w:rsid w:val="007C09E7"/>
    <w:rsid w:val="007C0D1B"/>
    <w:rsid w:val="007C1025"/>
    <w:rsid w:val="007C1B0E"/>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408"/>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F5"/>
    <w:rsid w:val="007E7669"/>
    <w:rsid w:val="007F0A10"/>
    <w:rsid w:val="007F17CD"/>
    <w:rsid w:val="007F1A16"/>
    <w:rsid w:val="007F1E54"/>
    <w:rsid w:val="007F2AEF"/>
    <w:rsid w:val="007F2DF8"/>
    <w:rsid w:val="007F300A"/>
    <w:rsid w:val="007F320E"/>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4A8"/>
    <w:rsid w:val="00814873"/>
    <w:rsid w:val="00814A7F"/>
    <w:rsid w:val="00814D6E"/>
    <w:rsid w:val="00815093"/>
    <w:rsid w:val="00815172"/>
    <w:rsid w:val="00815391"/>
    <w:rsid w:val="00815568"/>
    <w:rsid w:val="00815CF0"/>
    <w:rsid w:val="0081613A"/>
    <w:rsid w:val="008162C9"/>
    <w:rsid w:val="008166D1"/>
    <w:rsid w:val="00816D1D"/>
    <w:rsid w:val="008170D4"/>
    <w:rsid w:val="00817FCD"/>
    <w:rsid w:val="00820EBE"/>
    <w:rsid w:val="0082110D"/>
    <w:rsid w:val="008214C4"/>
    <w:rsid w:val="008219BF"/>
    <w:rsid w:val="0082206B"/>
    <w:rsid w:val="00822A00"/>
    <w:rsid w:val="00822A9F"/>
    <w:rsid w:val="00823E5F"/>
    <w:rsid w:val="00824E58"/>
    <w:rsid w:val="0082528C"/>
    <w:rsid w:val="008252AB"/>
    <w:rsid w:val="00825C53"/>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F44"/>
    <w:rsid w:val="0084530C"/>
    <w:rsid w:val="0084642B"/>
    <w:rsid w:val="00846479"/>
    <w:rsid w:val="008465E3"/>
    <w:rsid w:val="008468DD"/>
    <w:rsid w:val="00846DC8"/>
    <w:rsid w:val="008500EF"/>
    <w:rsid w:val="00850500"/>
    <w:rsid w:val="0085068B"/>
    <w:rsid w:val="00850767"/>
    <w:rsid w:val="00850858"/>
    <w:rsid w:val="00850F10"/>
    <w:rsid w:val="00850F7B"/>
    <w:rsid w:val="00851EDA"/>
    <w:rsid w:val="008521FB"/>
    <w:rsid w:val="00852374"/>
    <w:rsid w:val="00853624"/>
    <w:rsid w:val="0085369B"/>
    <w:rsid w:val="0085398D"/>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3BF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1E4B"/>
    <w:rsid w:val="008A1E60"/>
    <w:rsid w:val="008A2029"/>
    <w:rsid w:val="008A2275"/>
    <w:rsid w:val="008A23C3"/>
    <w:rsid w:val="008A2873"/>
    <w:rsid w:val="008A3080"/>
    <w:rsid w:val="008A3188"/>
    <w:rsid w:val="008A323D"/>
    <w:rsid w:val="008A3847"/>
    <w:rsid w:val="008A3D68"/>
    <w:rsid w:val="008A3E19"/>
    <w:rsid w:val="008A45CC"/>
    <w:rsid w:val="008A4A5C"/>
    <w:rsid w:val="008A5787"/>
    <w:rsid w:val="008A594C"/>
    <w:rsid w:val="008A613C"/>
    <w:rsid w:val="008A667B"/>
    <w:rsid w:val="008A67E1"/>
    <w:rsid w:val="008A6920"/>
    <w:rsid w:val="008A6933"/>
    <w:rsid w:val="008A6C39"/>
    <w:rsid w:val="008A745F"/>
    <w:rsid w:val="008A795A"/>
    <w:rsid w:val="008A7A35"/>
    <w:rsid w:val="008A7F04"/>
    <w:rsid w:val="008B0454"/>
    <w:rsid w:val="008B04E0"/>
    <w:rsid w:val="008B2A9A"/>
    <w:rsid w:val="008B2E54"/>
    <w:rsid w:val="008B3E94"/>
    <w:rsid w:val="008B4549"/>
    <w:rsid w:val="008B4AC3"/>
    <w:rsid w:val="008B4BB3"/>
    <w:rsid w:val="008B5260"/>
    <w:rsid w:val="008B615B"/>
    <w:rsid w:val="008B6FC3"/>
    <w:rsid w:val="008B753A"/>
    <w:rsid w:val="008B7728"/>
    <w:rsid w:val="008B7A9D"/>
    <w:rsid w:val="008C0301"/>
    <w:rsid w:val="008C190F"/>
    <w:rsid w:val="008C27DD"/>
    <w:rsid w:val="008C3221"/>
    <w:rsid w:val="008C355E"/>
    <w:rsid w:val="008C43C1"/>
    <w:rsid w:val="008C4FBE"/>
    <w:rsid w:val="008C52A5"/>
    <w:rsid w:val="008C532C"/>
    <w:rsid w:val="008C5824"/>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B3B"/>
    <w:rsid w:val="008F0E0B"/>
    <w:rsid w:val="008F16CE"/>
    <w:rsid w:val="008F1888"/>
    <w:rsid w:val="008F1C9C"/>
    <w:rsid w:val="008F2388"/>
    <w:rsid w:val="008F286A"/>
    <w:rsid w:val="008F2E29"/>
    <w:rsid w:val="008F333B"/>
    <w:rsid w:val="008F4480"/>
    <w:rsid w:val="008F4C48"/>
    <w:rsid w:val="008F5014"/>
    <w:rsid w:val="008F5679"/>
    <w:rsid w:val="008F5CF5"/>
    <w:rsid w:val="008F5CFF"/>
    <w:rsid w:val="008F68C5"/>
    <w:rsid w:val="008F69C6"/>
    <w:rsid w:val="008F6E03"/>
    <w:rsid w:val="008F723E"/>
    <w:rsid w:val="008F7BE8"/>
    <w:rsid w:val="008F7C7A"/>
    <w:rsid w:val="008F7E00"/>
    <w:rsid w:val="008F7F24"/>
    <w:rsid w:val="00900705"/>
    <w:rsid w:val="00900BC9"/>
    <w:rsid w:val="009010F7"/>
    <w:rsid w:val="0090127F"/>
    <w:rsid w:val="00901627"/>
    <w:rsid w:val="0090223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FD"/>
    <w:rsid w:val="00912035"/>
    <w:rsid w:val="0091205C"/>
    <w:rsid w:val="009126C2"/>
    <w:rsid w:val="00912CC1"/>
    <w:rsid w:val="00913058"/>
    <w:rsid w:val="0091338A"/>
    <w:rsid w:val="00914D84"/>
    <w:rsid w:val="00914DEE"/>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2036"/>
    <w:rsid w:val="00922679"/>
    <w:rsid w:val="0092323F"/>
    <w:rsid w:val="00923281"/>
    <w:rsid w:val="009233F7"/>
    <w:rsid w:val="00923CD5"/>
    <w:rsid w:val="00923D31"/>
    <w:rsid w:val="00924D59"/>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5329"/>
    <w:rsid w:val="00935695"/>
    <w:rsid w:val="00935AE3"/>
    <w:rsid w:val="00935AF3"/>
    <w:rsid w:val="009366C0"/>
    <w:rsid w:val="00936F9D"/>
    <w:rsid w:val="0093703C"/>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A61"/>
    <w:rsid w:val="00971070"/>
    <w:rsid w:val="00971F7A"/>
    <w:rsid w:val="0097233E"/>
    <w:rsid w:val="009726DB"/>
    <w:rsid w:val="009728EC"/>
    <w:rsid w:val="00972A16"/>
    <w:rsid w:val="00973862"/>
    <w:rsid w:val="00973864"/>
    <w:rsid w:val="00973A5E"/>
    <w:rsid w:val="0097405F"/>
    <w:rsid w:val="00974646"/>
    <w:rsid w:val="0097473E"/>
    <w:rsid w:val="00974A8C"/>
    <w:rsid w:val="00974D6A"/>
    <w:rsid w:val="009753B3"/>
    <w:rsid w:val="00975D8D"/>
    <w:rsid w:val="00976254"/>
    <w:rsid w:val="00976694"/>
    <w:rsid w:val="0097720B"/>
    <w:rsid w:val="00977AFA"/>
    <w:rsid w:val="0098060F"/>
    <w:rsid w:val="009810D0"/>
    <w:rsid w:val="0098154E"/>
    <w:rsid w:val="00981739"/>
    <w:rsid w:val="009818A5"/>
    <w:rsid w:val="0098225E"/>
    <w:rsid w:val="00982760"/>
    <w:rsid w:val="009839D5"/>
    <w:rsid w:val="00984049"/>
    <w:rsid w:val="00984146"/>
    <w:rsid w:val="00984467"/>
    <w:rsid w:val="00984697"/>
    <w:rsid w:val="0098556D"/>
    <w:rsid w:val="009861B7"/>
    <w:rsid w:val="00986430"/>
    <w:rsid w:val="0098646D"/>
    <w:rsid w:val="009864D7"/>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932"/>
    <w:rsid w:val="009A6EA3"/>
    <w:rsid w:val="009A6FDD"/>
    <w:rsid w:val="009A70BD"/>
    <w:rsid w:val="009A7260"/>
    <w:rsid w:val="009A73F5"/>
    <w:rsid w:val="009A7D49"/>
    <w:rsid w:val="009B03B0"/>
    <w:rsid w:val="009B04E1"/>
    <w:rsid w:val="009B0676"/>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1414"/>
    <w:rsid w:val="009C192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9A"/>
    <w:rsid w:val="009E025A"/>
    <w:rsid w:val="009E03AA"/>
    <w:rsid w:val="009E0B44"/>
    <w:rsid w:val="009E0F3F"/>
    <w:rsid w:val="009E12DE"/>
    <w:rsid w:val="009E17BE"/>
    <w:rsid w:val="009E2582"/>
    <w:rsid w:val="009E25CD"/>
    <w:rsid w:val="009E2E39"/>
    <w:rsid w:val="009E3FEA"/>
    <w:rsid w:val="009E417A"/>
    <w:rsid w:val="009E4242"/>
    <w:rsid w:val="009E4537"/>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54F"/>
    <w:rsid w:val="009F2BED"/>
    <w:rsid w:val="009F2DB5"/>
    <w:rsid w:val="009F2E6B"/>
    <w:rsid w:val="009F3834"/>
    <w:rsid w:val="009F3B62"/>
    <w:rsid w:val="009F4035"/>
    <w:rsid w:val="009F42D4"/>
    <w:rsid w:val="009F488A"/>
    <w:rsid w:val="009F521B"/>
    <w:rsid w:val="009F532A"/>
    <w:rsid w:val="009F5539"/>
    <w:rsid w:val="009F55BB"/>
    <w:rsid w:val="009F69FE"/>
    <w:rsid w:val="009F6C87"/>
    <w:rsid w:val="009F7097"/>
    <w:rsid w:val="009F78E5"/>
    <w:rsid w:val="009F7B8B"/>
    <w:rsid w:val="009F7F4A"/>
    <w:rsid w:val="00A00A3D"/>
    <w:rsid w:val="00A00B32"/>
    <w:rsid w:val="00A00B85"/>
    <w:rsid w:val="00A00D05"/>
    <w:rsid w:val="00A010BF"/>
    <w:rsid w:val="00A01DB9"/>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43B"/>
    <w:rsid w:val="00A2596C"/>
    <w:rsid w:val="00A26165"/>
    <w:rsid w:val="00A273B8"/>
    <w:rsid w:val="00A2796F"/>
    <w:rsid w:val="00A27C6E"/>
    <w:rsid w:val="00A27DD5"/>
    <w:rsid w:val="00A30179"/>
    <w:rsid w:val="00A30291"/>
    <w:rsid w:val="00A3031D"/>
    <w:rsid w:val="00A30843"/>
    <w:rsid w:val="00A30BEF"/>
    <w:rsid w:val="00A3120F"/>
    <w:rsid w:val="00A3127D"/>
    <w:rsid w:val="00A31A8A"/>
    <w:rsid w:val="00A31BE0"/>
    <w:rsid w:val="00A31F43"/>
    <w:rsid w:val="00A31FC0"/>
    <w:rsid w:val="00A3204F"/>
    <w:rsid w:val="00A327C6"/>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34B"/>
    <w:rsid w:val="00A42546"/>
    <w:rsid w:val="00A42CCA"/>
    <w:rsid w:val="00A436AE"/>
    <w:rsid w:val="00A43AB3"/>
    <w:rsid w:val="00A43B6A"/>
    <w:rsid w:val="00A4414F"/>
    <w:rsid w:val="00A44BA8"/>
    <w:rsid w:val="00A4506E"/>
    <w:rsid w:val="00A456B3"/>
    <w:rsid w:val="00A45CB2"/>
    <w:rsid w:val="00A45F8A"/>
    <w:rsid w:val="00A4614B"/>
    <w:rsid w:val="00A468BA"/>
    <w:rsid w:val="00A46AA2"/>
    <w:rsid w:val="00A47310"/>
    <w:rsid w:val="00A4755E"/>
    <w:rsid w:val="00A47D7A"/>
    <w:rsid w:val="00A47E30"/>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D6A"/>
    <w:rsid w:val="00A62158"/>
    <w:rsid w:val="00A628AB"/>
    <w:rsid w:val="00A62D78"/>
    <w:rsid w:val="00A62D97"/>
    <w:rsid w:val="00A64878"/>
    <w:rsid w:val="00A65321"/>
    <w:rsid w:val="00A661A8"/>
    <w:rsid w:val="00A665E9"/>
    <w:rsid w:val="00A673D9"/>
    <w:rsid w:val="00A6741B"/>
    <w:rsid w:val="00A67623"/>
    <w:rsid w:val="00A67734"/>
    <w:rsid w:val="00A712BC"/>
    <w:rsid w:val="00A718A2"/>
    <w:rsid w:val="00A72B66"/>
    <w:rsid w:val="00A73E0A"/>
    <w:rsid w:val="00A744BE"/>
    <w:rsid w:val="00A7486A"/>
    <w:rsid w:val="00A74AE7"/>
    <w:rsid w:val="00A74CE3"/>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D82"/>
    <w:rsid w:val="00A858D2"/>
    <w:rsid w:val="00A86446"/>
    <w:rsid w:val="00A86BD1"/>
    <w:rsid w:val="00A86BD9"/>
    <w:rsid w:val="00A8764A"/>
    <w:rsid w:val="00A878D6"/>
    <w:rsid w:val="00A879B9"/>
    <w:rsid w:val="00A90AC1"/>
    <w:rsid w:val="00A91578"/>
    <w:rsid w:val="00A91711"/>
    <w:rsid w:val="00A9180F"/>
    <w:rsid w:val="00A91ECB"/>
    <w:rsid w:val="00A92DB4"/>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CA8"/>
    <w:rsid w:val="00AB506A"/>
    <w:rsid w:val="00AB5906"/>
    <w:rsid w:val="00AB5A9E"/>
    <w:rsid w:val="00AB5C00"/>
    <w:rsid w:val="00AB5F7D"/>
    <w:rsid w:val="00AB671C"/>
    <w:rsid w:val="00AB6E08"/>
    <w:rsid w:val="00AB73CE"/>
    <w:rsid w:val="00AB73DF"/>
    <w:rsid w:val="00AB7B82"/>
    <w:rsid w:val="00AC01BC"/>
    <w:rsid w:val="00AC19D2"/>
    <w:rsid w:val="00AC2342"/>
    <w:rsid w:val="00AC288D"/>
    <w:rsid w:val="00AC2CE8"/>
    <w:rsid w:val="00AC36D3"/>
    <w:rsid w:val="00AC3E70"/>
    <w:rsid w:val="00AC4328"/>
    <w:rsid w:val="00AC445D"/>
    <w:rsid w:val="00AC472A"/>
    <w:rsid w:val="00AC4E4D"/>
    <w:rsid w:val="00AC584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4B6D"/>
    <w:rsid w:val="00AD55E7"/>
    <w:rsid w:val="00AD5637"/>
    <w:rsid w:val="00AD611C"/>
    <w:rsid w:val="00AD62F7"/>
    <w:rsid w:val="00AD69F2"/>
    <w:rsid w:val="00AD790A"/>
    <w:rsid w:val="00AE0264"/>
    <w:rsid w:val="00AE05A0"/>
    <w:rsid w:val="00AE0824"/>
    <w:rsid w:val="00AE09E3"/>
    <w:rsid w:val="00AE0E54"/>
    <w:rsid w:val="00AE10C9"/>
    <w:rsid w:val="00AE23B5"/>
    <w:rsid w:val="00AE25AB"/>
    <w:rsid w:val="00AE2E82"/>
    <w:rsid w:val="00AE3241"/>
    <w:rsid w:val="00AE40BB"/>
    <w:rsid w:val="00AE40D7"/>
    <w:rsid w:val="00AE442E"/>
    <w:rsid w:val="00AE45F7"/>
    <w:rsid w:val="00AE4968"/>
    <w:rsid w:val="00AE53EF"/>
    <w:rsid w:val="00AE54F8"/>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96B"/>
    <w:rsid w:val="00AF2CD4"/>
    <w:rsid w:val="00AF2FA2"/>
    <w:rsid w:val="00AF3811"/>
    <w:rsid w:val="00AF3BD6"/>
    <w:rsid w:val="00AF4C47"/>
    <w:rsid w:val="00AF4DA2"/>
    <w:rsid w:val="00AF5014"/>
    <w:rsid w:val="00AF59AA"/>
    <w:rsid w:val="00AF61D3"/>
    <w:rsid w:val="00AF649F"/>
    <w:rsid w:val="00AF695A"/>
    <w:rsid w:val="00AF6CD8"/>
    <w:rsid w:val="00AF7169"/>
    <w:rsid w:val="00B00A88"/>
    <w:rsid w:val="00B00C19"/>
    <w:rsid w:val="00B02023"/>
    <w:rsid w:val="00B02170"/>
    <w:rsid w:val="00B0259D"/>
    <w:rsid w:val="00B02FDE"/>
    <w:rsid w:val="00B030B0"/>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27F3"/>
    <w:rsid w:val="00B12B02"/>
    <w:rsid w:val="00B12E7D"/>
    <w:rsid w:val="00B1413F"/>
    <w:rsid w:val="00B1435F"/>
    <w:rsid w:val="00B1450B"/>
    <w:rsid w:val="00B153BC"/>
    <w:rsid w:val="00B157FE"/>
    <w:rsid w:val="00B15A09"/>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65E3"/>
    <w:rsid w:val="00B268F7"/>
    <w:rsid w:val="00B2767A"/>
    <w:rsid w:val="00B302BD"/>
    <w:rsid w:val="00B30A53"/>
    <w:rsid w:val="00B30BEB"/>
    <w:rsid w:val="00B30F3B"/>
    <w:rsid w:val="00B3117B"/>
    <w:rsid w:val="00B31675"/>
    <w:rsid w:val="00B3184B"/>
    <w:rsid w:val="00B3259C"/>
    <w:rsid w:val="00B325A9"/>
    <w:rsid w:val="00B32C91"/>
    <w:rsid w:val="00B33F99"/>
    <w:rsid w:val="00B341FD"/>
    <w:rsid w:val="00B3465A"/>
    <w:rsid w:val="00B34872"/>
    <w:rsid w:val="00B34E33"/>
    <w:rsid w:val="00B354A7"/>
    <w:rsid w:val="00B35AAB"/>
    <w:rsid w:val="00B366AC"/>
    <w:rsid w:val="00B37373"/>
    <w:rsid w:val="00B3799C"/>
    <w:rsid w:val="00B40157"/>
    <w:rsid w:val="00B40997"/>
    <w:rsid w:val="00B41271"/>
    <w:rsid w:val="00B41362"/>
    <w:rsid w:val="00B413EA"/>
    <w:rsid w:val="00B41C78"/>
    <w:rsid w:val="00B426A4"/>
    <w:rsid w:val="00B428C4"/>
    <w:rsid w:val="00B43334"/>
    <w:rsid w:val="00B43971"/>
    <w:rsid w:val="00B44795"/>
    <w:rsid w:val="00B4591A"/>
    <w:rsid w:val="00B45C94"/>
    <w:rsid w:val="00B46035"/>
    <w:rsid w:val="00B46134"/>
    <w:rsid w:val="00B4676C"/>
    <w:rsid w:val="00B47D30"/>
    <w:rsid w:val="00B47FD7"/>
    <w:rsid w:val="00B50A20"/>
    <w:rsid w:val="00B50ABE"/>
    <w:rsid w:val="00B510DA"/>
    <w:rsid w:val="00B51190"/>
    <w:rsid w:val="00B51AC8"/>
    <w:rsid w:val="00B51D0A"/>
    <w:rsid w:val="00B520F6"/>
    <w:rsid w:val="00B52782"/>
    <w:rsid w:val="00B5290D"/>
    <w:rsid w:val="00B52C1E"/>
    <w:rsid w:val="00B52EB2"/>
    <w:rsid w:val="00B52FEA"/>
    <w:rsid w:val="00B537B6"/>
    <w:rsid w:val="00B54DAB"/>
    <w:rsid w:val="00B552D4"/>
    <w:rsid w:val="00B576C9"/>
    <w:rsid w:val="00B5777C"/>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F18"/>
    <w:rsid w:val="00B66A10"/>
    <w:rsid w:val="00B66E7C"/>
    <w:rsid w:val="00B66F90"/>
    <w:rsid w:val="00B6770D"/>
    <w:rsid w:val="00B7056C"/>
    <w:rsid w:val="00B70653"/>
    <w:rsid w:val="00B70A2D"/>
    <w:rsid w:val="00B7177B"/>
    <w:rsid w:val="00B71F4F"/>
    <w:rsid w:val="00B72D1E"/>
    <w:rsid w:val="00B734B3"/>
    <w:rsid w:val="00B745CE"/>
    <w:rsid w:val="00B74D52"/>
    <w:rsid w:val="00B7521B"/>
    <w:rsid w:val="00B7528B"/>
    <w:rsid w:val="00B753B0"/>
    <w:rsid w:val="00B75873"/>
    <w:rsid w:val="00B75B71"/>
    <w:rsid w:val="00B75EB3"/>
    <w:rsid w:val="00B75EDA"/>
    <w:rsid w:val="00B76460"/>
    <w:rsid w:val="00B7705B"/>
    <w:rsid w:val="00B77DE5"/>
    <w:rsid w:val="00B77E8D"/>
    <w:rsid w:val="00B77EB7"/>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A6D"/>
    <w:rsid w:val="00B86D84"/>
    <w:rsid w:val="00B8717C"/>
    <w:rsid w:val="00B87EB9"/>
    <w:rsid w:val="00B900C8"/>
    <w:rsid w:val="00B90A2D"/>
    <w:rsid w:val="00B915C7"/>
    <w:rsid w:val="00B91C62"/>
    <w:rsid w:val="00B91DF1"/>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A039E"/>
    <w:rsid w:val="00BA0A16"/>
    <w:rsid w:val="00BA1511"/>
    <w:rsid w:val="00BA1F67"/>
    <w:rsid w:val="00BA28D7"/>
    <w:rsid w:val="00BA2EEB"/>
    <w:rsid w:val="00BA303C"/>
    <w:rsid w:val="00BA312F"/>
    <w:rsid w:val="00BA372C"/>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30CC"/>
    <w:rsid w:val="00BB3654"/>
    <w:rsid w:val="00BB3A0A"/>
    <w:rsid w:val="00BB49CF"/>
    <w:rsid w:val="00BB4EB0"/>
    <w:rsid w:val="00BB4FC7"/>
    <w:rsid w:val="00BB54AB"/>
    <w:rsid w:val="00BB625B"/>
    <w:rsid w:val="00BB68A0"/>
    <w:rsid w:val="00BB6A55"/>
    <w:rsid w:val="00BB6B92"/>
    <w:rsid w:val="00BB6C87"/>
    <w:rsid w:val="00BB6DBE"/>
    <w:rsid w:val="00BB6DDC"/>
    <w:rsid w:val="00BB71C0"/>
    <w:rsid w:val="00BB7A00"/>
    <w:rsid w:val="00BB7F3B"/>
    <w:rsid w:val="00BC09F5"/>
    <w:rsid w:val="00BC1362"/>
    <w:rsid w:val="00BC1B9D"/>
    <w:rsid w:val="00BC1CB5"/>
    <w:rsid w:val="00BC211B"/>
    <w:rsid w:val="00BC2968"/>
    <w:rsid w:val="00BC2A5C"/>
    <w:rsid w:val="00BC2B57"/>
    <w:rsid w:val="00BC3796"/>
    <w:rsid w:val="00BC3F2C"/>
    <w:rsid w:val="00BC486A"/>
    <w:rsid w:val="00BC4AEC"/>
    <w:rsid w:val="00BC4CA8"/>
    <w:rsid w:val="00BC4D2C"/>
    <w:rsid w:val="00BC51FF"/>
    <w:rsid w:val="00BC5520"/>
    <w:rsid w:val="00BC5821"/>
    <w:rsid w:val="00BC5C92"/>
    <w:rsid w:val="00BC6EE8"/>
    <w:rsid w:val="00BC702F"/>
    <w:rsid w:val="00BC70A9"/>
    <w:rsid w:val="00BD082F"/>
    <w:rsid w:val="00BD0928"/>
    <w:rsid w:val="00BD0E1B"/>
    <w:rsid w:val="00BD2587"/>
    <w:rsid w:val="00BD3DFB"/>
    <w:rsid w:val="00BD3EF1"/>
    <w:rsid w:val="00BD409C"/>
    <w:rsid w:val="00BD42DD"/>
    <w:rsid w:val="00BD4B02"/>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A77"/>
    <w:rsid w:val="00BE5323"/>
    <w:rsid w:val="00BE5881"/>
    <w:rsid w:val="00BE63BC"/>
    <w:rsid w:val="00BE6CF5"/>
    <w:rsid w:val="00BE6F47"/>
    <w:rsid w:val="00BE7170"/>
    <w:rsid w:val="00BE781D"/>
    <w:rsid w:val="00BE7E3E"/>
    <w:rsid w:val="00BE7E95"/>
    <w:rsid w:val="00BF0116"/>
    <w:rsid w:val="00BF0D61"/>
    <w:rsid w:val="00BF12BE"/>
    <w:rsid w:val="00BF187B"/>
    <w:rsid w:val="00BF1F56"/>
    <w:rsid w:val="00BF26E9"/>
    <w:rsid w:val="00BF3DF7"/>
    <w:rsid w:val="00BF518C"/>
    <w:rsid w:val="00BF5666"/>
    <w:rsid w:val="00BF66BC"/>
    <w:rsid w:val="00BF6B0F"/>
    <w:rsid w:val="00BF7AE5"/>
    <w:rsid w:val="00C00059"/>
    <w:rsid w:val="00C000FF"/>
    <w:rsid w:val="00C00CD8"/>
    <w:rsid w:val="00C012E3"/>
    <w:rsid w:val="00C02D49"/>
    <w:rsid w:val="00C04143"/>
    <w:rsid w:val="00C0437B"/>
    <w:rsid w:val="00C05014"/>
    <w:rsid w:val="00C058A1"/>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6041"/>
    <w:rsid w:val="00C160A3"/>
    <w:rsid w:val="00C1623C"/>
    <w:rsid w:val="00C16C70"/>
    <w:rsid w:val="00C16F41"/>
    <w:rsid w:val="00C171C3"/>
    <w:rsid w:val="00C176AF"/>
    <w:rsid w:val="00C17A9F"/>
    <w:rsid w:val="00C17C4D"/>
    <w:rsid w:val="00C17EA4"/>
    <w:rsid w:val="00C20416"/>
    <w:rsid w:val="00C2092F"/>
    <w:rsid w:val="00C20D14"/>
    <w:rsid w:val="00C212FA"/>
    <w:rsid w:val="00C224FF"/>
    <w:rsid w:val="00C22E8D"/>
    <w:rsid w:val="00C23928"/>
    <w:rsid w:val="00C24039"/>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F1A"/>
    <w:rsid w:val="00C3439A"/>
    <w:rsid w:val="00C34F71"/>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BB8"/>
    <w:rsid w:val="00C44343"/>
    <w:rsid w:val="00C444C9"/>
    <w:rsid w:val="00C44909"/>
    <w:rsid w:val="00C44D20"/>
    <w:rsid w:val="00C451B9"/>
    <w:rsid w:val="00C45329"/>
    <w:rsid w:val="00C455E3"/>
    <w:rsid w:val="00C45A4A"/>
    <w:rsid w:val="00C45D9B"/>
    <w:rsid w:val="00C45E4F"/>
    <w:rsid w:val="00C463E6"/>
    <w:rsid w:val="00C46595"/>
    <w:rsid w:val="00C46EA7"/>
    <w:rsid w:val="00C46F1B"/>
    <w:rsid w:val="00C473F3"/>
    <w:rsid w:val="00C50082"/>
    <w:rsid w:val="00C5100F"/>
    <w:rsid w:val="00C512AF"/>
    <w:rsid w:val="00C523B9"/>
    <w:rsid w:val="00C52A69"/>
    <w:rsid w:val="00C530B3"/>
    <w:rsid w:val="00C53C8B"/>
    <w:rsid w:val="00C54304"/>
    <w:rsid w:val="00C543C9"/>
    <w:rsid w:val="00C54EBD"/>
    <w:rsid w:val="00C55051"/>
    <w:rsid w:val="00C55E93"/>
    <w:rsid w:val="00C56183"/>
    <w:rsid w:val="00C56372"/>
    <w:rsid w:val="00C57195"/>
    <w:rsid w:val="00C57468"/>
    <w:rsid w:val="00C57A79"/>
    <w:rsid w:val="00C60050"/>
    <w:rsid w:val="00C6055C"/>
    <w:rsid w:val="00C609C2"/>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575"/>
    <w:rsid w:val="00C666F6"/>
    <w:rsid w:val="00C6711E"/>
    <w:rsid w:val="00C6785B"/>
    <w:rsid w:val="00C67911"/>
    <w:rsid w:val="00C67F70"/>
    <w:rsid w:val="00C70749"/>
    <w:rsid w:val="00C70A18"/>
    <w:rsid w:val="00C7102C"/>
    <w:rsid w:val="00C71205"/>
    <w:rsid w:val="00C71316"/>
    <w:rsid w:val="00C715BF"/>
    <w:rsid w:val="00C721A3"/>
    <w:rsid w:val="00C72A57"/>
    <w:rsid w:val="00C73119"/>
    <w:rsid w:val="00C734B3"/>
    <w:rsid w:val="00C7367E"/>
    <w:rsid w:val="00C740F1"/>
    <w:rsid w:val="00C745D4"/>
    <w:rsid w:val="00C74F2E"/>
    <w:rsid w:val="00C752CE"/>
    <w:rsid w:val="00C753D0"/>
    <w:rsid w:val="00C75C04"/>
    <w:rsid w:val="00C769BC"/>
    <w:rsid w:val="00C77D75"/>
    <w:rsid w:val="00C80310"/>
    <w:rsid w:val="00C807C1"/>
    <w:rsid w:val="00C8161C"/>
    <w:rsid w:val="00C82442"/>
    <w:rsid w:val="00C83839"/>
    <w:rsid w:val="00C838A8"/>
    <w:rsid w:val="00C83A90"/>
    <w:rsid w:val="00C843A4"/>
    <w:rsid w:val="00C8462F"/>
    <w:rsid w:val="00C84A42"/>
    <w:rsid w:val="00C84CA6"/>
    <w:rsid w:val="00C84DC4"/>
    <w:rsid w:val="00C854E1"/>
    <w:rsid w:val="00C858ED"/>
    <w:rsid w:val="00C85B19"/>
    <w:rsid w:val="00C85BBB"/>
    <w:rsid w:val="00C86220"/>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FBF"/>
    <w:rsid w:val="00CB7FD3"/>
    <w:rsid w:val="00CC0668"/>
    <w:rsid w:val="00CC0C3C"/>
    <w:rsid w:val="00CC0E32"/>
    <w:rsid w:val="00CC0EF6"/>
    <w:rsid w:val="00CC11FC"/>
    <w:rsid w:val="00CC1369"/>
    <w:rsid w:val="00CC1BB2"/>
    <w:rsid w:val="00CC1BE9"/>
    <w:rsid w:val="00CC1C83"/>
    <w:rsid w:val="00CC2039"/>
    <w:rsid w:val="00CC264B"/>
    <w:rsid w:val="00CC2ADC"/>
    <w:rsid w:val="00CC30BD"/>
    <w:rsid w:val="00CC3A63"/>
    <w:rsid w:val="00CC4215"/>
    <w:rsid w:val="00CC426D"/>
    <w:rsid w:val="00CC4695"/>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3C0"/>
    <w:rsid w:val="00CE6005"/>
    <w:rsid w:val="00CE636F"/>
    <w:rsid w:val="00CE6C3C"/>
    <w:rsid w:val="00CE6EC9"/>
    <w:rsid w:val="00CE71F3"/>
    <w:rsid w:val="00CE725B"/>
    <w:rsid w:val="00CE7291"/>
    <w:rsid w:val="00CE76D8"/>
    <w:rsid w:val="00CF0D4D"/>
    <w:rsid w:val="00CF0F5B"/>
    <w:rsid w:val="00CF12AF"/>
    <w:rsid w:val="00CF2CB6"/>
    <w:rsid w:val="00CF2CBC"/>
    <w:rsid w:val="00CF2E7F"/>
    <w:rsid w:val="00CF3D60"/>
    <w:rsid w:val="00CF3EA9"/>
    <w:rsid w:val="00CF51C4"/>
    <w:rsid w:val="00CF5FCE"/>
    <w:rsid w:val="00CF6271"/>
    <w:rsid w:val="00CF672A"/>
    <w:rsid w:val="00CF6C57"/>
    <w:rsid w:val="00CF75F9"/>
    <w:rsid w:val="00CF76C8"/>
    <w:rsid w:val="00CF7C40"/>
    <w:rsid w:val="00CF7E37"/>
    <w:rsid w:val="00D00C4C"/>
    <w:rsid w:val="00D01B2F"/>
    <w:rsid w:val="00D01D71"/>
    <w:rsid w:val="00D01DC6"/>
    <w:rsid w:val="00D029DC"/>
    <w:rsid w:val="00D03396"/>
    <w:rsid w:val="00D0388B"/>
    <w:rsid w:val="00D03AA4"/>
    <w:rsid w:val="00D0469C"/>
    <w:rsid w:val="00D0495E"/>
    <w:rsid w:val="00D05270"/>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EA"/>
    <w:rsid w:val="00D44D16"/>
    <w:rsid w:val="00D45BA1"/>
    <w:rsid w:val="00D46843"/>
    <w:rsid w:val="00D470A5"/>
    <w:rsid w:val="00D477DD"/>
    <w:rsid w:val="00D50467"/>
    <w:rsid w:val="00D50BFE"/>
    <w:rsid w:val="00D50D41"/>
    <w:rsid w:val="00D523D6"/>
    <w:rsid w:val="00D524CE"/>
    <w:rsid w:val="00D52E9B"/>
    <w:rsid w:val="00D5327E"/>
    <w:rsid w:val="00D53853"/>
    <w:rsid w:val="00D53DA0"/>
    <w:rsid w:val="00D53FED"/>
    <w:rsid w:val="00D54879"/>
    <w:rsid w:val="00D553AE"/>
    <w:rsid w:val="00D55BF7"/>
    <w:rsid w:val="00D56AA6"/>
    <w:rsid w:val="00D56AC4"/>
    <w:rsid w:val="00D57176"/>
    <w:rsid w:val="00D578E4"/>
    <w:rsid w:val="00D607DB"/>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DDA"/>
    <w:rsid w:val="00D73E31"/>
    <w:rsid w:val="00D7473F"/>
    <w:rsid w:val="00D747CB"/>
    <w:rsid w:val="00D74BC5"/>
    <w:rsid w:val="00D753BC"/>
    <w:rsid w:val="00D75D30"/>
    <w:rsid w:val="00D76255"/>
    <w:rsid w:val="00D763A4"/>
    <w:rsid w:val="00D7655F"/>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E40"/>
    <w:rsid w:val="00D81F44"/>
    <w:rsid w:val="00D82142"/>
    <w:rsid w:val="00D823D7"/>
    <w:rsid w:val="00D82AA0"/>
    <w:rsid w:val="00D82E95"/>
    <w:rsid w:val="00D8327B"/>
    <w:rsid w:val="00D8387A"/>
    <w:rsid w:val="00D844BC"/>
    <w:rsid w:val="00D845FC"/>
    <w:rsid w:val="00D84946"/>
    <w:rsid w:val="00D84BA4"/>
    <w:rsid w:val="00D855A2"/>
    <w:rsid w:val="00D856DA"/>
    <w:rsid w:val="00D85E94"/>
    <w:rsid w:val="00D8622E"/>
    <w:rsid w:val="00D86B56"/>
    <w:rsid w:val="00D870FC"/>
    <w:rsid w:val="00D8799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BDA"/>
    <w:rsid w:val="00DC04F7"/>
    <w:rsid w:val="00DC0CF2"/>
    <w:rsid w:val="00DC1C63"/>
    <w:rsid w:val="00DC209B"/>
    <w:rsid w:val="00DC2138"/>
    <w:rsid w:val="00DC233E"/>
    <w:rsid w:val="00DC2E51"/>
    <w:rsid w:val="00DC2E85"/>
    <w:rsid w:val="00DC34AE"/>
    <w:rsid w:val="00DC404E"/>
    <w:rsid w:val="00DC4239"/>
    <w:rsid w:val="00DC4ED1"/>
    <w:rsid w:val="00DC524B"/>
    <w:rsid w:val="00DC62A5"/>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23C"/>
    <w:rsid w:val="00DD32CE"/>
    <w:rsid w:val="00DD3F82"/>
    <w:rsid w:val="00DD463A"/>
    <w:rsid w:val="00DD4F0B"/>
    <w:rsid w:val="00DD54E0"/>
    <w:rsid w:val="00DD5A35"/>
    <w:rsid w:val="00DD5CA5"/>
    <w:rsid w:val="00DD5DC7"/>
    <w:rsid w:val="00DD6134"/>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6C2"/>
    <w:rsid w:val="00DE7971"/>
    <w:rsid w:val="00DE7AB9"/>
    <w:rsid w:val="00DE7F9B"/>
    <w:rsid w:val="00DF06C5"/>
    <w:rsid w:val="00DF09A9"/>
    <w:rsid w:val="00DF0DBE"/>
    <w:rsid w:val="00DF0E76"/>
    <w:rsid w:val="00DF0F17"/>
    <w:rsid w:val="00DF1774"/>
    <w:rsid w:val="00DF1803"/>
    <w:rsid w:val="00DF25F9"/>
    <w:rsid w:val="00DF269D"/>
    <w:rsid w:val="00DF2FF1"/>
    <w:rsid w:val="00DF41C6"/>
    <w:rsid w:val="00DF44C2"/>
    <w:rsid w:val="00DF4EC9"/>
    <w:rsid w:val="00DF4F8B"/>
    <w:rsid w:val="00DF524A"/>
    <w:rsid w:val="00DF5A61"/>
    <w:rsid w:val="00DF5C1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662"/>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AD"/>
    <w:rsid w:val="00E250AC"/>
    <w:rsid w:val="00E251E8"/>
    <w:rsid w:val="00E25844"/>
    <w:rsid w:val="00E25A0C"/>
    <w:rsid w:val="00E2638B"/>
    <w:rsid w:val="00E26A01"/>
    <w:rsid w:val="00E26BA6"/>
    <w:rsid w:val="00E26C31"/>
    <w:rsid w:val="00E304BD"/>
    <w:rsid w:val="00E306AC"/>
    <w:rsid w:val="00E313F8"/>
    <w:rsid w:val="00E31D58"/>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AF8"/>
    <w:rsid w:val="00E43F8B"/>
    <w:rsid w:val="00E44794"/>
    <w:rsid w:val="00E44F8D"/>
    <w:rsid w:val="00E451C9"/>
    <w:rsid w:val="00E463FC"/>
    <w:rsid w:val="00E466E5"/>
    <w:rsid w:val="00E4707F"/>
    <w:rsid w:val="00E47378"/>
    <w:rsid w:val="00E474A9"/>
    <w:rsid w:val="00E47CD1"/>
    <w:rsid w:val="00E51894"/>
    <w:rsid w:val="00E51AA2"/>
    <w:rsid w:val="00E51E22"/>
    <w:rsid w:val="00E51FF0"/>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7AF1"/>
    <w:rsid w:val="00E60279"/>
    <w:rsid w:val="00E6096F"/>
    <w:rsid w:val="00E611FA"/>
    <w:rsid w:val="00E61218"/>
    <w:rsid w:val="00E61351"/>
    <w:rsid w:val="00E6192B"/>
    <w:rsid w:val="00E61C4D"/>
    <w:rsid w:val="00E61F20"/>
    <w:rsid w:val="00E62057"/>
    <w:rsid w:val="00E6335B"/>
    <w:rsid w:val="00E636D0"/>
    <w:rsid w:val="00E6557A"/>
    <w:rsid w:val="00E65E7A"/>
    <w:rsid w:val="00E66971"/>
    <w:rsid w:val="00E66B4A"/>
    <w:rsid w:val="00E66F3D"/>
    <w:rsid w:val="00E67626"/>
    <w:rsid w:val="00E67E17"/>
    <w:rsid w:val="00E702DD"/>
    <w:rsid w:val="00E703D5"/>
    <w:rsid w:val="00E703DF"/>
    <w:rsid w:val="00E708C8"/>
    <w:rsid w:val="00E71059"/>
    <w:rsid w:val="00E71BD4"/>
    <w:rsid w:val="00E720EA"/>
    <w:rsid w:val="00E725E5"/>
    <w:rsid w:val="00E726BC"/>
    <w:rsid w:val="00E72D19"/>
    <w:rsid w:val="00E7333C"/>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6D1"/>
    <w:rsid w:val="00E85930"/>
    <w:rsid w:val="00E8652D"/>
    <w:rsid w:val="00E86941"/>
    <w:rsid w:val="00E86E55"/>
    <w:rsid w:val="00E875B1"/>
    <w:rsid w:val="00E875F8"/>
    <w:rsid w:val="00E87989"/>
    <w:rsid w:val="00E90072"/>
    <w:rsid w:val="00E908A7"/>
    <w:rsid w:val="00E9123F"/>
    <w:rsid w:val="00E91535"/>
    <w:rsid w:val="00E92C72"/>
    <w:rsid w:val="00E92F42"/>
    <w:rsid w:val="00E92FE6"/>
    <w:rsid w:val="00E93126"/>
    <w:rsid w:val="00E934C1"/>
    <w:rsid w:val="00E93648"/>
    <w:rsid w:val="00E936AC"/>
    <w:rsid w:val="00E937F6"/>
    <w:rsid w:val="00E93B4F"/>
    <w:rsid w:val="00E942F9"/>
    <w:rsid w:val="00E946B9"/>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F35"/>
    <w:rsid w:val="00EA403E"/>
    <w:rsid w:val="00EA413B"/>
    <w:rsid w:val="00EA42D8"/>
    <w:rsid w:val="00EA43C0"/>
    <w:rsid w:val="00EA43CE"/>
    <w:rsid w:val="00EA5F4A"/>
    <w:rsid w:val="00EA65BA"/>
    <w:rsid w:val="00EA6B3E"/>
    <w:rsid w:val="00EA7FD4"/>
    <w:rsid w:val="00EB0093"/>
    <w:rsid w:val="00EB05E0"/>
    <w:rsid w:val="00EB0C3E"/>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F26"/>
    <w:rsid w:val="00EC1FE7"/>
    <w:rsid w:val="00EC2000"/>
    <w:rsid w:val="00EC31B6"/>
    <w:rsid w:val="00EC36F1"/>
    <w:rsid w:val="00EC38B7"/>
    <w:rsid w:val="00EC3990"/>
    <w:rsid w:val="00EC4B79"/>
    <w:rsid w:val="00EC5073"/>
    <w:rsid w:val="00EC548D"/>
    <w:rsid w:val="00EC68D3"/>
    <w:rsid w:val="00EC68DC"/>
    <w:rsid w:val="00EC690F"/>
    <w:rsid w:val="00EC70AE"/>
    <w:rsid w:val="00EC7403"/>
    <w:rsid w:val="00EC7474"/>
    <w:rsid w:val="00EC7891"/>
    <w:rsid w:val="00ED03B0"/>
    <w:rsid w:val="00ED0760"/>
    <w:rsid w:val="00ED0794"/>
    <w:rsid w:val="00ED081C"/>
    <w:rsid w:val="00ED09AC"/>
    <w:rsid w:val="00ED0EA9"/>
    <w:rsid w:val="00ED1788"/>
    <w:rsid w:val="00ED19A8"/>
    <w:rsid w:val="00ED209E"/>
    <w:rsid w:val="00ED2A06"/>
    <w:rsid w:val="00ED2B60"/>
    <w:rsid w:val="00ED3382"/>
    <w:rsid w:val="00ED3E12"/>
    <w:rsid w:val="00ED5663"/>
    <w:rsid w:val="00ED5AB1"/>
    <w:rsid w:val="00ED6C26"/>
    <w:rsid w:val="00ED70A9"/>
    <w:rsid w:val="00ED7445"/>
    <w:rsid w:val="00EE0985"/>
    <w:rsid w:val="00EE0D09"/>
    <w:rsid w:val="00EE104E"/>
    <w:rsid w:val="00EE11B2"/>
    <w:rsid w:val="00EE11B5"/>
    <w:rsid w:val="00EE1A44"/>
    <w:rsid w:val="00EE1EA5"/>
    <w:rsid w:val="00EE24FB"/>
    <w:rsid w:val="00EE2609"/>
    <w:rsid w:val="00EE2EAE"/>
    <w:rsid w:val="00EE3967"/>
    <w:rsid w:val="00EE4349"/>
    <w:rsid w:val="00EE4804"/>
    <w:rsid w:val="00EE4E2B"/>
    <w:rsid w:val="00EE4EB3"/>
    <w:rsid w:val="00EE506D"/>
    <w:rsid w:val="00EE5618"/>
    <w:rsid w:val="00EE5D46"/>
    <w:rsid w:val="00EE6BA2"/>
    <w:rsid w:val="00EE6ECF"/>
    <w:rsid w:val="00EE71E4"/>
    <w:rsid w:val="00EE7880"/>
    <w:rsid w:val="00EF080F"/>
    <w:rsid w:val="00EF1120"/>
    <w:rsid w:val="00EF1B5A"/>
    <w:rsid w:val="00EF1CD8"/>
    <w:rsid w:val="00EF1F55"/>
    <w:rsid w:val="00EF20C6"/>
    <w:rsid w:val="00EF2502"/>
    <w:rsid w:val="00EF2628"/>
    <w:rsid w:val="00EF2865"/>
    <w:rsid w:val="00EF29F2"/>
    <w:rsid w:val="00EF2C94"/>
    <w:rsid w:val="00EF2FD8"/>
    <w:rsid w:val="00EF3150"/>
    <w:rsid w:val="00EF3534"/>
    <w:rsid w:val="00EF3D44"/>
    <w:rsid w:val="00EF3F3A"/>
    <w:rsid w:val="00EF4C56"/>
    <w:rsid w:val="00EF567B"/>
    <w:rsid w:val="00EF5755"/>
    <w:rsid w:val="00EF5CEC"/>
    <w:rsid w:val="00EF6644"/>
    <w:rsid w:val="00EF6BAD"/>
    <w:rsid w:val="00EF6C59"/>
    <w:rsid w:val="00EF72C6"/>
    <w:rsid w:val="00EF7413"/>
    <w:rsid w:val="00EF769A"/>
    <w:rsid w:val="00F0075A"/>
    <w:rsid w:val="00F0174A"/>
    <w:rsid w:val="00F017A9"/>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E80"/>
    <w:rsid w:val="00F070B7"/>
    <w:rsid w:val="00F073CB"/>
    <w:rsid w:val="00F10206"/>
    <w:rsid w:val="00F1031B"/>
    <w:rsid w:val="00F1047B"/>
    <w:rsid w:val="00F10792"/>
    <w:rsid w:val="00F10BA6"/>
    <w:rsid w:val="00F11079"/>
    <w:rsid w:val="00F113B9"/>
    <w:rsid w:val="00F1140E"/>
    <w:rsid w:val="00F1150E"/>
    <w:rsid w:val="00F11631"/>
    <w:rsid w:val="00F1190E"/>
    <w:rsid w:val="00F123A0"/>
    <w:rsid w:val="00F126A2"/>
    <w:rsid w:val="00F1312F"/>
    <w:rsid w:val="00F13168"/>
    <w:rsid w:val="00F13E57"/>
    <w:rsid w:val="00F13FCB"/>
    <w:rsid w:val="00F145DC"/>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30031"/>
    <w:rsid w:val="00F30CEA"/>
    <w:rsid w:val="00F31700"/>
    <w:rsid w:val="00F31D86"/>
    <w:rsid w:val="00F32533"/>
    <w:rsid w:val="00F32CFB"/>
    <w:rsid w:val="00F32DC1"/>
    <w:rsid w:val="00F334B5"/>
    <w:rsid w:val="00F33645"/>
    <w:rsid w:val="00F3383C"/>
    <w:rsid w:val="00F34451"/>
    <w:rsid w:val="00F34C4C"/>
    <w:rsid w:val="00F35E56"/>
    <w:rsid w:val="00F36910"/>
    <w:rsid w:val="00F36AA4"/>
    <w:rsid w:val="00F36C39"/>
    <w:rsid w:val="00F36D8D"/>
    <w:rsid w:val="00F37995"/>
    <w:rsid w:val="00F37F41"/>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7F5"/>
    <w:rsid w:val="00F53765"/>
    <w:rsid w:val="00F54281"/>
    <w:rsid w:val="00F545ED"/>
    <w:rsid w:val="00F54689"/>
    <w:rsid w:val="00F54781"/>
    <w:rsid w:val="00F54FAD"/>
    <w:rsid w:val="00F5577A"/>
    <w:rsid w:val="00F56415"/>
    <w:rsid w:val="00F565F5"/>
    <w:rsid w:val="00F5678D"/>
    <w:rsid w:val="00F569D3"/>
    <w:rsid w:val="00F57960"/>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EB9"/>
    <w:rsid w:val="00F74242"/>
    <w:rsid w:val="00F7424B"/>
    <w:rsid w:val="00F7434C"/>
    <w:rsid w:val="00F74865"/>
    <w:rsid w:val="00F75723"/>
    <w:rsid w:val="00F75C29"/>
    <w:rsid w:val="00F75F5E"/>
    <w:rsid w:val="00F76426"/>
    <w:rsid w:val="00F76C5E"/>
    <w:rsid w:val="00F76CCD"/>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65E"/>
    <w:rsid w:val="00F85A61"/>
    <w:rsid w:val="00F8638D"/>
    <w:rsid w:val="00F863AA"/>
    <w:rsid w:val="00F86D49"/>
    <w:rsid w:val="00F870E0"/>
    <w:rsid w:val="00F8725E"/>
    <w:rsid w:val="00F873EE"/>
    <w:rsid w:val="00F903E8"/>
    <w:rsid w:val="00F90DFD"/>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B97"/>
    <w:rsid w:val="00FA1819"/>
    <w:rsid w:val="00FA1E77"/>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FDF"/>
    <w:rsid w:val="00FB1131"/>
    <w:rsid w:val="00FB12EB"/>
    <w:rsid w:val="00FB160F"/>
    <w:rsid w:val="00FB18CC"/>
    <w:rsid w:val="00FB1B2D"/>
    <w:rsid w:val="00FB1DE4"/>
    <w:rsid w:val="00FB1E54"/>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B86"/>
    <w:rsid w:val="00FC6D36"/>
    <w:rsid w:val="00FC73C8"/>
    <w:rsid w:val="00FC7AC1"/>
    <w:rsid w:val="00FD0184"/>
    <w:rsid w:val="00FD05CC"/>
    <w:rsid w:val="00FD07BE"/>
    <w:rsid w:val="00FD1B48"/>
    <w:rsid w:val="00FD1E1A"/>
    <w:rsid w:val="00FD20E5"/>
    <w:rsid w:val="00FD274E"/>
    <w:rsid w:val="00FD2963"/>
    <w:rsid w:val="00FD2C09"/>
    <w:rsid w:val="00FD2DC9"/>
    <w:rsid w:val="00FD37E6"/>
    <w:rsid w:val="00FD585F"/>
    <w:rsid w:val="00FD6036"/>
    <w:rsid w:val="00FD614F"/>
    <w:rsid w:val="00FD61EE"/>
    <w:rsid w:val="00FD63D7"/>
    <w:rsid w:val="00FD6BF9"/>
    <w:rsid w:val="00FD6F21"/>
    <w:rsid w:val="00FD7306"/>
    <w:rsid w:val="00FD7B1B"/>
    <w:rsid w:val="00FE005C"/>
    <w:rsid w:val="00FE0061"/>
    <w:rsid w:val="00FE066D"/>
    <w:rsid w:val="00FE0741"/>
    <w:rsid w:val="00FE0D96"/>
    <w:rsid w:val="00FE1983"/>
    <w:rsid w:val="00FE1A0B"/>
    <w:rsid w:val="00FE1C33"/>
    <w:rsid w:val="00FE26EA"/>
    <w:rsid w:val="00FE2F14"/>
    <w:rsid w:val="00FE2FB8"/>
    <w:rsid w:val="00FE30E4"/>
    <w:rsid w:val="00FE316C"/>
    <w:rsid w:val="00FE34E1"/>
    <w:rsid w:val="00FE35B2"/>
    <w:rsid w:val="00FE370B"/>
    <w:rsid w:val="00FE403D"/>
    <w:rsid w:val="00FE4733"/>
    <w:rsid w:val="00FE51E6"/>
    <w:rsid w:val="00FE5279"/>
    <w:rsid w:val="00FE5EC4"/>
    <w:rsid w:val="00FE66DC"/>
    <w:rsid w:val="00FE6D96"/>
    <w:rsid w:val="00FE6DF2"/>
    <w:rsid w:val="00FE6E50"/>
    <w:rsid w:val="00FF076A"/>
    <w:rsid w:val="00FF08C7"/>
    <w:rsid w:val="00FF0970"/>
    <w:rsid w:val="00FF0E4D"/>
    <w:rsid w:val="00FF12F0"/>
    <w:rsid w:val="00FF1A09"/>
    <w:rsid w:val="00FF1C2F"/>
    <w:rsid w:val="00FF2048"/>
    <w:rsid w:val="00FF2149"/>
    <w:rsid w:val="00FF2373"/>
    <w:rsid w:val="00FF2DE0"/>
    <w:rsid w:val="00FF30BF"/>
    <w:rsid w:val="00FF32AB"/>
    <w:rsid w:val="00FF48E8"/>
    <w:rsid w:val="00FF4F5E"/>
    <w:rsid w:val="00FF5F74"/>
    <w:rsid w:val="00FF625F"/>
    <w:rsid w:val="00FF62CC"/>
    <w:rsid w:val="00FF67C5"/>
    <w:rsid w:val="00FF6DAF"/>
    <w:rsid w:val="00FF7219"/>
    <w:rsid w:val="00FF72FD"/>
    <w:rsid w:val="00FF7349"/>
    <w:rsid w:val="00FF73D1"/>
    <w:rsid w:val="00FF7C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5657299"/>
  <w14:defaultImageDpi w14:val="96"/>
  <w15:docId w15:val="{AEA63BF5-51E6-4142-9593-77D89C897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E0475A"/>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spacing w:before="240" w:after="60"/>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E0475A"/>
    <w:rPr>
      <w:rFonts w:ascii="Arial" w:hAnsi="Arial" w:cs="Arial"/>
      <w:b/>
      <w:color w:val="000000"/>
      <w:sz w:val="24"/>
      <w:szCs w:val="24"/>
      <w:lang w:val="en-US"/>
    </w:rPr>
  </w:style>
  <w:style w:type="character" w:customStyle="1" w:styleId="Heading3Char">
    <w:name w:val="Heading 3 Char"/>
    <w:link w:val="Heading3"/>
    <w:uiPriority w:val="99"/>
    <w:locked/>
    <w:rsid w:val="00E23519"/>
    <w:rPr>
      <w:rFonts w:ascii="Arial" w:hAnsi="Arial" w:cs="Arial"/>
      <w:b/>
      <w:color w:val="000000"/>
      <w:sz w:val="24"/>
      <w:szCs w:val="24"/>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sz w:val="24"/>
      <w:szCs w:val="24"/>
    </w:rPr>
  </w:style>
  <w:style w:type="character" w:customStyle="1" w:styleId="Heading8Char">
    <w:name w:val="Heading 8 Char"/>
    <w:link w:val="Heading8"/>
    <w:uiPriority w:val="99"/>
    <w:locked/>
    <w:rsid w:val="00693EAB"/>
    <w:rPr>
      <w:rFonts w:ascii="Arial" w:hAnsi="Arial" w:cs="Arial"/>
      <w:bCs/>
      <w:i/>
      <w:iCs/>
      <w:color w:val="000000"/>
      <w:sz w:val="24"/>
      <w:szCs w:val="24"/>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11"/>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11"/>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12"/>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12"/>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12"/>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12"/>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12"/>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recoverytrial.net"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hyperlink" Target="http://www.recoverytrial.net"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coverytrial.net" TargetMode="External"/><Relationship Id="rId5" Type="http://schemas.openxmlformats.org/officeDocument/2006/relationships/numbering" Target="numbering.xml"/><Relationship Id="rId15" Type="http://schemas.openxmlformats.org/officeDocument/2006/relationships/hyperlink" Target="https://www.edqm.eu/sites/default/files/medias/fichiers/PhEur/edqm_paedform_hydroxychloroquine_table.pdf"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2.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2C5FAB-BC83-4DEE-9F58-E44B9E5297A9}">
  <ds:schemaRefs>
    <ds:schemaRef ds:uri="http://schemas.openxmlformats.org/package/2006/metadata/core-properties"/>
    <ds:schemaRef ds:uri="http://purl.org/dc/elements/1.1/"/>
    <ds:schemaRef ds:uri="http://purl.org/dc/dcmitype/"/>
    <ds:schemaRef ds:uri="http://schemas.microsoft.com/office/2006/documentManagement/types"/>
    <ds:schemaRef ds:uri="http://purl.org/dc/terms/"/>
    <ds:schemaRef ds:uri="6a5b09a2-01d5-4a1b-bc34-60f247c83f3d"/>
    <ds:schemaRef ds:uri="http://schemas.microsoft.com/office/infopath/2007/PartnerControls"/>
    <ds:schemaRef ds:uri="07b64a12-c14a-4a19-9dcb-6351a43e3ae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B2C5C75-D31B-4D8F-AA5D-1B4346672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13982</Words>
  <Characters>79698</Characters>
  <Application>Microsoft Office Word</Application>
  <DocSecurity>0</DocSecurity>
  <Lines>664</Lines>
  <Paragraphs>186</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93494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2020-03-25T09:56:00Z</cp:lastPrinted>
  <dcterms:created xsi:type="dcterms:W3CDTF">2020-06-23T11:35:00Z</dcterms:created>
  <dcterms:modified xsi:type="dcterms:W3CDTF">2020-06-23T11:35:00Z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0x010100C3AC7A97E498F5478190411D1E872C61</vt:lpwstr>
  </property>
</Properties>
</file>