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F6D29" w14:textId="77777777" w:rsidR="00F123A0" w:rsidRPr="001D0B31" w:rsidRDefault="00F123A0" w:rsidP="00517DCC">
      <w:pPr>
        <w:pBdr>
          <w:top w:val="single" w:sz="8" w:space="6" w:color="auto"/>
          <w:left w:val="single" w:sz="8" w:space="4" w:color="auto"/>
          <w:bottom w:val="single" w:sz="8" w:space="6" w:color="auto"/>
          <w:right w:val="single" w:sz="8" w:space="4" w:color="auto"/>
        </w:pBdr>
        <w:spacing w:before="120" w:after="120"/>
        <w:rPr>
          <w:b/>
          <w:bCs w:val="0"/>
          <w:sz w:val="28"/>
          <w:szCs w:val="32"/>
        </w:rPr>
      </w:pPr>
      <w:r w:rsidRPr="001D0B31">
        <w:rPr>
          <w:b/>
          <w:sz w:val="28"/>
          <w:szCs w:val="32"/>
        </w:rPr>
        <w:t>RANDOMISED EVALUATION OF COVID-19 THERAPY (RECOVERY)</w:t>
      </w:r>
    </w:p>
    <w:p w14:paraId="323B7D0F" w14:textId="77777777" w:rsidR="001D0B31" w:rsidRDefault="001D0B31" w:rsidP="00F123A0"/>
    <w:p w14:paraId="2F398703" w14:textId="0BFEF64E" w:rsidR="00122CA0" w:rsidRPr="00122CA0" w:rsidRDefault="00122CA0" w:rsidP="00F123A0">
      <w:r w:rsidRPr="00122CA0">
        <w:rPr>
          <w:b/>
        </w:rPr>
        <w:t>Background:</w:t>
      </w:r>
      <w:r w:rsidRPr="00122CA0">
        <w:t xml:space="preserve"> In early 2020, as this protocol was being developed, there were no approved </w:t>
      </w:r>
      <w:r w:rsidR="009329DF">
        <w:t>treatments for COVID-19, a disease induced by the novel coronavirus SARS-CoV-2 that emerged in China in late 2019.</w:t>
      </w:r>
      <w:r w:rsidRPr="00122CA0">
        <w:t xml:space="preserve"> </w:t>
      </w:r>
      <w:r w:rsidR="00FA5EFC">
        <w:t xml:space="preserve">The UK New and Emerging Respiratory Virus Threats Advisory Group (NERVTAG) advised that </w:t>
      </w:r>
      <w:r w:rsidR="005C516B">
        <w:t xml:space="preserve">several possible </w:t>
      </w:r>
      <w:r w:rsidR="00FA5EFC">
        <w:t xml:space="preserve">treatments should be evaluated, including </w:t>
      </w:r>
      <w:r w:rsidR="00FA5EFC" w:rsidRPr="00122CA0">
        <w:t>Lopinavir-</w:t>
      </w:r>
      <w:r w:rsidR="00F33645">
        <w:t>R</w:t>
      </w:r>
      <w:r w:rsidR="00FA5EFC" w:rsidRPr="00122CA0">
        <w:t xml:space="preserve">itonavir, </w:t>
      </w:r>
      <w:r w:rsidR="00FF73D1">
        <w:t xml:space="preserve">low-dose </w:t>
      </w:r>
      <w:r w:rsidR="00FA5EFC">
        <w:t>corticosteroids</w:t>
      </w:r>
      <w:r w:rsidR="00A712BC">
        <w:t xml:space="preserve">, and </w:t>
      </w:r>
      <w:r w:rsidR="00866BCB">
        <w:t>H</w:t>
      </w:r>
      <w:r w:rsidR="004D5E7E">
        <w:t>ydroxy</w:t>
      </w:r>
      <w:r w:rsidR="00A712BC">
        <w:t>chloroquine</w:t>
      </w:r>
      <w:r w:rsidR="00194926">
        <w:t xml:space="preserve"> (which has now been done)</w:t>
      </w:r>
      <w:r w:rsidR="00FA5EFC">
        <w:t>. A W</w:t>
      </w:r>
      <w:r w:rsidR="009329DF">
        <w:t>orld Health Organization (W</w:t>
      </w:r>
      <w:r w:rsidR="00FA5EFC">
        <w:t>HO</w:t>
      </w:r>
      <w:r w:rsidR="009329DF">
        <w:t>)</w:t>
      </w:r>
      <w:r w:rsidR="00FA5EFC">
        <w:t xml:space="preserve"> expert group issued broadly similar advice.</w:t>
      </w:r>
      <w:r w:rsidR="00194926" w:rsidRPr="00194926">
        <w:t xml:space="preserve"> </w:t>
      </w:r>
      <w:r w:rsidR="00194926">
        <w:t xml:space="preserve">These groups </w:t>
      </w:r>
      <w:r w:rsidR="00194926" w:rsidRPr="00122CA0">
        <w:t xml:space="preserve">also advised that </w:t>
      </w:r>
      <w:r w:rsidR="00194926">
        <w:t>other treatments</w:t>
      </w:r>
      <w:r w:rsidR="00194926" w:rsidRPr="00122CA0">
        <w:t xml:space="preserve"> will soon emerge that require evaluation.</w:t>
      </w:r>
    </w:p>
    <w:p w14:paraId="4CFD3A68" w14:textId="77777777" w:rsidR="00BE2A71" w:rsidRPr="00122CA0" w:rsidRDefault="00BE2A71" w:rsidP="005C5BA4">
      <w:pPr>
        <w:tabs>
          <w:tab w:val="left" w:pos="3020"/>
        </w:tabs>
      </w:pPr>
    </w:p>
    <w:p w14:paraId="29B68A17" w14:textId="7DB8000E" w:rsidR="00122CA0" w:rsidRDefault="009329DF" w:rsidP="00F123A0">
      <w:r>
        <w:rPr>
          <w:b/>
        </w:rPr>
        <w:t>Eligibility and randomisation</w:t>
      </w:r>
      <w:r w:rsidR="00122CA0" w:rsidRPr="00122CA0">
        <w:rPr>
          <w:b/>
        </w:rPr>
        <w:t>:</w:t>
      </w:r>
      <w:r w:rsidR="00122CA0" w:rsidRPr="00122CA0">
        <w:t xml:space="preserve"> This protocol describes a randomised trial among </w:t>
      </w:r>
      <w:r w:rsidR="009E2E39">
        <w:t>patients</w:t>
      </w:r>
      <w:r w:rsidR="009E2E39" w:rsidRPr="00122CA0">
        <w:t xml:space="preserve"> </w:t>
      </w:r>
      <w:r w:rsidR="00122CA0" w:rsidRPr="00122CA0">
        <w:t>hospitalised for COVID-19</w:t>
      </w:r>
      <w:r>
        <w:t xml:space="preserve">. </w:t>
      </w:r>
      <w:r w:rsidR="00643D1C">
        <w:t>All e</w:t>
      </w:r>
      <w:r>
        <w:t>ligible patients are</w:t>
      </w:r>
      <w:r w:rsidR="00122CA0" w:rsidRPr="00122CA0">
        <w:t xml:space="preserve"> randomly allocate</w:t>
      </w:r>
      <w:r>
        <w:t>d</w:t>
      </w:r>
      <w:r w:rsidR="00122CA0" w:rsidRPr="00122CA0">
        <w:t xml:space="preserve"> between </w:t>
      </w:r>
      <w:r w:rsidR="00F51743">
        <w:t>several</w:t>
      </w:r>
      <w:r w:rsidR="00122CA0" w:rsidRPr="00122CA0">
        <w:t xml:space="preserve"> treatment arms, each to be given </w:t>
      </w:r>
      <w:r w:rsidR="00122CA0" w:rsidRPr="00F51743">
        <w:t>in addition to the usual standard of care in the participating hospital: No additional treatment</w:t>
      </w:r>
      <w:r w:rsidR="00122CA0" w:rsidRPr="00122CA0">
        <w:t xml:space="preserve"> </w:t>
      </w:r>
      <w:del w:id="0" w:author="Richard Haynes" w:date="2021-03-20T10:33:00Z">
        <w:r w:rsidR="00122CA0" w:rsidRPr="00122CA0" w:rsidDel="00ED0BC7">
          <w:rPr>
            <w:i/>
          </w:rPr>
          <w:delText>vs</w:delText>
        </w:r>
        <w:r w:rsidR="00122CA0" w:rsidRPr="00122CA0" w:rsidDel="00ED0BC7">
          <w:delText xml:space="preserve"> </w:delText>
        </w:r>
        <w:r w:rsidR="00F10F34" w:rsidDel="00ED0BC7">
          <w:delText xml:space="preserve">colchicine </w:delText>
        </w:r>
      </w:del>
      <w:r w:rsidR="00F10F34">
        <w:rPr>
          <w:i/>
        </w:rPr>
        <w:t xml:space="preserve">vs </w:t>
      </w:r>
      <w:r w:rsidR="00FA0B97">
        <w:t>corticosteroids (children only)</w:t>
      </w:r>
      <w:r w:rsidR="008473B3">
        <w:t xml:space="preserve"> </w:t>
      </w:r>
      <w:r w:rsidR="008473B3">
        <w:rPr>
          <w:i/>
        </w:rPr>
        <w:t xml:space="preserve">vs </w:t>
      </w:r>
      <w:r w:rsidR="008473B3">
        <w:t>intravenous immunoglobulin (children only)</w:t>
      </w:r>
      <w:r w:rsidR="006309BE">
        <w:t xml:space="preserve"> (main randomisation part A)</w:t>
      </w:r>
      <w:r w:rsidR="00565936">
        <w:t>. In a factorial design</w:t>
      </w:r>
      <w:r w:rsidR="00B46F68">
        <w:t xml:space="preserve"> (in the UK alone)</w:t>
      </w:r>
      <w:r w:rsidR="00565936">
        <w:t xml:space="preserve">, eligible patients are allocated simultaneously to </w:t>
      </w:r>
      <w:r w:rsidR="004E2570">
        <w:t>n</w:t>
      </w:r>
      <w:r w:rsidR="004E2570" w:rsidRPr="00F51743">
        <w:t>o additional treatment</w:t>
      </w:r>
      <w:r w:rsidR="004E2570" w:rsidRPr="00122CA0">
        <w:t xml:space="preserve"> </w:t>
      </w:r>
      <w:r w:rsidR="004E2570" w:rsidRPr="00F51743">
        <w:rPr>
          <w:i/>
        </w:rPr>
        <w:t>vs</w:t>
      </w:r>
      <w:r w:rsidR="004E2570">
        <w:t xml:space="preserve"> </w:t>
      </w:r>
      <w:r w:rsidR="00E57E3D">
        <w:t>synthetic neutralising antibodies</w:t>
      </w:r>
      <w:r w:rsidR="00194926">
        <w:t xml:space="preserve"> (REGN-COV2)</w:t>
      </w:r>
      <w:r w:rsidR="006309BE">
        <w:t xml:space="preserve"> (part B)</w:t>
      </w:r>
      <w:r w:rsidR="004E2570">
        <w:t xml:space="preserve">. </w:t>
      </w:r>
      <w:r w:rsidR="0076482B">
        <w:t xml:space="preserve">Separately, all participants </w:t>
      </w:r>
      <w:r w:rsidR="00194926">
        <w:t xml:space="preserve">aged 18 years or older </w:t>
      </w:r>
      <w:r w:rsidR="0076482B">
        <w:t xml:space="preserve">will be allocated to </w:t>
      </w:r>
      <w:del w:id="1" w:author="Richard Haynes" w:date="2021-03-20T10:34:00Z">
        <w:r w:rsidR="0076482B" w:rsidDel="00ED0BC7">
          <w:delText xml:space="preserve">either aspirin </w:delText>
        </w:r>
        <w:r w:rsidR="0076482B" w:rsidDel="00ED0BC7">
          <w:rPr>
            <w:i/>
          </w:rPr>
          <w:delText xml:space="preserve">vs </w:delText>
        </w:r>
        <w:r w:rsidR="0076482B" w:rsidDel="00ED0BC7">
          <w:delText>control</w:delText>
        </w:r>
        <w:r w:rsidR="006309BE" w:rsidDel="00ED0BC7">
          <w:delText xml:space="preserve"> (part C) and in a further factorial, </w:delText>
        </w:r>
      </w:del>
      <w:r w:rsidR="006309BE">
        <w:t>baricitinib</w:t>
      </w:r>
      <w:ins w:id="2" w:author="Richard Haynes" w:date="2021-03-20T10:34:00Z">
        <w:r w:rsidR="00ED0BC7">
          <w:t xml:space="preserve"> (UK only)</w:t>
        </w:r>
      </w:ins>
      <w:r w:rsidR="006309BE">
        <w:t xml:space="preserve"> </w:t>
      </w:r>
      <w:r w:rsidR="006309BE">
        <w:rPr>
          <w:i/>
        </w:rPr>
        <w:t xml:space="preserve">vs </w:t>
      </w:r>
      <w:ins w:id="3" w:author="Richard Haynes" w:date="2021-03-20T10:34:00Z">
        <w:r w:rsidR="00ED0BC7">
          <w:t>infliximab (</w:t>
        </w:r>
      </w:ins>
      <w:ins w:id="4" w:author="Richard Haynes" w:date="2021-03-20T10:35:00Z">
        <w:r w:rsidR="00ED0BC7">
          <w:t>ex</w:t>
        </w:r>
      </w:ins>
      <w:ins w:id="5" w:author="Richard Haynes" w:date="2021-04-08T11:31:00Z">
        <w:r w:rsidR="000D05E4">
          <w:t xml:space="preserve">cluding </w:t>
        </w:r>
      </w:ins>
      <w:ins w:id="6" w:author="Richard Haynes" w:date="2021-03-20T10:35:00Z">
        <w:r w:rsidR="00ED0BC7">
          <w:t xml:space="preserve">UK </w:t>
        </w:r>
        <w:r w:rsidR="000D05E4">
          <w:t>[ex-</w:t>
        </w:r>
      </w:ins>
      <w:ins w:id="7" w:author="Richard Haynes" w:date="2021-04-08T11:31:00Z">
        <w:r w:rsidR="000D05E4">
          <w:t>UK]</w:t>
        </w:r>
      </w:ins>
      <w:ins w:id="8" w:author="Richard Haynes" w:date="2021-03-20T10:35:00Z">
        <w:r w:rsidR="00ED0BC7">
          <w:t xml:space="preserve"> </w:t>
        </w:r>
        <w:r w:rsidR="00ED0BC7">
          <w:rPr>
            <w:i/>
          </w:rPr>
          <w:t xml:space="preserve">vs </w:t>
        </w:r>
      </w:ins>
      <w:r w:rsidR="006309BE">
        <w:t>no additional treatment (part D</w:t>
      </w:r>
      <w:ins w:id="9" w:author="Richard Haynes" w:date="2021-03-20T10:36:00Z">
        <w:r w:rsidR="00ED0BC7">
          <w:t xml:space="preserve"> [part C was discontinued in V15.0]</w:t>
        </w:r>
      </w:ins>
      <w:del w:id="10" w:author="Richard Haynes" w:date="2021-03-20T10:35:00Z">
        <w:r w:rsidR="003038F1" w:rsidDel="00ED0BC7">
          <w:delText>, UK only</w:delText>
        </w:r>
      </w:del>
      <w:r w:rsidR="006309BE">
        <w:t>)</w:t>
      </w:r>
      <w:r w:rsidR="0076482B">
        <w:t xml:space="preserve">. </w:t>
      </w:r>
      <w:ins w:id="11" w:author="Richard Haynes" w:date="2021-03-29T17:20:00Z">
        <w:r w:rsidR="0084563F" w:rsidRPr="0084563F">
          <w:t xml:space="preserve">Separately, all participants aged 18 years or older with hypoxia will be allocated to either  high-dose corticosteroids </w:t>
        </w:r>
        <w:r w:rsidR="0084563F" w:rsidRPr="0084563F">
          <w:rPr>
            <w:i/>
            <w:iCs/>
          </w:rPr>
          <w:t>vs</w:t>
        </w:r>
        <w:r w:rsidR="0084563F" w:rsidRPr="0084563F">
          <w:t xml:space="preserve"> no additional treatment (part E, ex-UK only). </w:t>
        </w:r>
      </w:ins>
      <w:r w:rsidR="00AC6D9C" w:rsidRPr="0076482B">
        <w:t>The</w:t>
      </w:r>
      <w:r w:rsidR="00AC6D9C">
        <w:t xml:space="preserve"> study allows a </w:t>
      </w:r>
      <w:r w:rsidR="00565936">
        <w:t xml:space="preserve">subsequent </w:t>
      </w:r>
      <w:r w:rsidR="00AC6D9C">
        <w:t xml:space="preserve">randomisation for </w:t>
      </w:r>
      <w:r w:rsidR="006309BE">
        <w:t xml:space="preserve">children </w:t>
      </w:r>
      <w:r w:rsidR="00AC6D9C">
        <w:t xml:space="preserve">with </w:t>
      </w:r>
      <w:r w:rsidR="006309BE">
        <w:t>PIMS-TS</w:t>
      </w:r>
      <w:r w:rsidR="00AC6D9C">
        <w:t xml:space="preserve"> (hyper-inflammatory state</w:t>
      </w:r>
      <w:r w:rsidR="006309BE">
        <w:t xml:space="preserve"> associated with COVID-19</w:t>
      </w:r>
      <w:r w:rsidR="00AC6D9C">
        <w:t xml:space="preserve">): No additional </w:t>
      </w:r>
      <w:r w:rsidR="00AC6D9C" w:rsidRPr="002E16AE">
        <w:t xml:space="preserve">treatment </w:t>
      </w:r>
      <w:r w:rsidR="00AC6D9C" w:rsidRPr="002E16AE">
        <w:rPr>
          <w:i/>
        </w:rPr>
        <w:t>vs</w:t>
      </w:r>
      <w:r w:rsidR="00AC6D9C" w:rsidRPr="002E16AE">
        <w:t xml:space="preserve"> </w:t>
      </w:r>
      <w:r w:rsidR="00AC7482">
        <w:t>t</w:t>
      </w:r>
      <w:r w:rsidR="00AC6D9C" w:rsidRPr="002E16AE">
        <w:t>ocilizumab</w:t>
      </w:r>
      <w:r w:rsidR="00D918C3">
        <w:t xml:space="preserve"> </w:t>
      </w:r>
      <w:r w:rsidR="00D918C3">
        <w:rPr>
          <w:i/>
        </w:rPr>
        <w:t xml:space="preserve">vs </w:t>
      </w:r>
      <w:r w:rsidR="00D918C3">
        <w:t>anakinra</w:t>
      </w:r>
      <w:r w:rsidR="00AC6D9C">
        <w:t xml:space="preserve">. </w:t>
      </w:r>
      <w:r w:rsidR="00F51743" w:rsidRPr="00FF73D1">
        <w:t xml:space="preserve">For patients </w:t>
      </w:r>
      <w:r w:rsidRPr="00FF73D1">
        <w:t>for whom</w:t>
      </w:r>
      <w:r w:rsidR="00122CA0" w:rsidRPr="00FF73D1">
        <w:t xml:space="preserve"> not all the trial arms are appropriate</w:t>
      </w:r>
      <w:r w:rsidR="00A46AA2" w:rsidRPr="00FF73D1">
        <w:t xml:space="preserve"> or </w:t>
      </w:r>
      <w:r w:rsidRPr="00FF73D1">
        <w:t xml:space="preserve">at </w:t>
      </w:r>
      <w:r w:rsidR="00F51743" w:rsidRPr="00FF73D1">
        <w:t xml:space="preserve">locations where not all are </w:t>
      </w:r>
      <w:r w:rsidR="00A46AA2" w:rsidRPr="00FF73D1">
        <w:t>available</w:t>
      </w:r>
      <w:r w:rsidR="00122CA0" w:rsidRPr="00FF73D1">
        <w:t xml:space="preserve">, randomisation will be between fewer arms. </w:t>
      </w:r>
    </w:p>
    <w:p w14:paraId="659A9A21" w14:textId="77777777" w:rsidR="00F11197" w:rsidRDefault="00F11197" w:rsidP="00F123A0"/>
    <w:p w14:paraId="5ADC53D2" w14:textId="1361C138" w:rsidR="00122CA0" w:rsidRDefault="00F11197" w:rsidP="00F11197">
      <w:r>
        <w:rPr>
          <w:lang w:val="en-US"/>
        </w:rPr>
        <w:t xml:space="preserve">RECOVERY </w:t>
      </w:r>
      <w:r w:rsidR="004D0DCE">
        <w:rPr>
          <w:lang w:val="en-US"/>
        </w:rPr>
        <w:t>will</w:t>
      </w:r>
      <w:r>
        <w:rPr>
          <w:lang w:val="en-US"/>
        </w:rPr>
        <w:t xml:space="preserve"> also assess interventions for which additional information is required </w:t>
      </w:r>
      <w:r w:rsidR="007E0BC4">
        <w:rPr>
          <w:lang w:val="en-US"/>
        </w:rPr>
        <w:t>to determine whether</w:t>
      </w:r>
      <w:r>
        <w:rPr>
          <w:lang w:val="en-US"/>
        </w:rPr>
        <w:t xml:space="preserve"> they are considered for large-scale assessment</w:t>
      </w:r>
      <w:r w:rsidR="007E0BC4">
        <w:rPr>
          <w:lang w:val="en-US"/>
        </w:rPr>
        <w:t xml:space="preserve"> as their potential to improve outcomes in COVID-19 is uncertain</w:t>
      </w:r>
      <w:r>
        <w:rPr>
          <w:lang w:val="en-US"/>
        </w:rPr>
        <w:t>. Hence, for some patients t</w:t>
      </w:r>
      <w:r>
        <w:t xml:space="preserve">he main randomisation part A will include an </w:t>
      </w:r>
      <w:r w:rsidR="0076075F">
        <w:t>E</w:t>
      </w:r>
      <w:r>
        <w:t xml:space="preserve">arly </w:t>
      </w:r>
      <w:r w:rsidR="0076075F">
        <w:t>P</w:t>
      </w:r>
      <w:r>
        <w:t xml:space="preserve">hase </w:t>
      </w:r>
      <w:r w:rsidR="0076075F">
        <w:t>A</w:t>
      </w:r>
      <w:r>
        <w:t xml:space="preserve">ssessment arm in which patients may be randomised </w:t>
      </w:r>
      <w:r w:rsidR="0090209D">
        <w:t xml:space="preserve">to receive </w:t>
      </w:r>
      <w:r>
        <w:t>dimethyl fumarate</w:t>
      </w:r>
      <w:r w:rsidR="007E0BC4">
        <w:t xml:space="preserve"> and additional information on efficacy and safety collected</w:t>
      </w:r>
      <w:r>
        <w:t>.</w:t>
      </w:r>
    </w:p>
    <w:p w14:paraId="5CBEFAE0" w14:textId="77777777" w:rsidR="00F11197" w:rsidRPr="00FF73D1" w:rsidRDefault="00F11197" w:rsidP="00F11197"/>
    <w:p w14:paraId="5188735C" w14:textId="77777777" w:rsidR="00CF7C40" w:rsidRPr="00FF73D1" w:rsidRDefault="00122CA0" w:rsidP="00F123A0">
      <w:r w:rsidRPr="00FF73D1">
        <w:rPr>
          <w:b/>
        </w:rPr>
        <w:t>Adaptive design:</w:t>
      </w:r>
      <w:r w:rsidRPr="00FF73D1">
        <w:t xml:space="preserve"> </w:t>
      </w:r>
      <w:r w:rsidRPr="009B2D72">
        <w:t xml:space="preserve">The interim trial results will be monitored by </w:t>
      </w:r>
      <w:r w:rsidR="00B02023" w:rsidRPr="009B2D72">
        <w:t>an independent</w:t>
      </w:r>
      <w:r w:rsidRPr="009B2D72">
        <w:t xml:space="preserve"> Data Monitoring Committee</w:t>
      </w:r>
      <w:r w:rsidR="00D06B17" w:rsidRPr="009B2D72">
        <w:t xml:space="preserve"> (DMC)</w:t>
      </w:r>
      <w:r w:rsidRPr="009B2D72">
        <w:t xml:space="preserve">. </w:t>
      </w:r>
      <w:r w:rsidR="00FF73D1" w:rsidRPr="009B2D72">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rPr>
        <w:t xml:space="preserve">In such a circumstance, the DMC will inform the Trial Steering Committee who will make the results available to the public and amend the trial arms accordingly. </w:t>
      </w:r>
      <w:r w:rsidR="002E270A">
        <w:rPr>
          <w:iCs/>
        </w:rPr>
        <w:t xml:space="preserve">Regardless, follow-up will continue for all randomised participants, including those previously assigned to trial arms that are modified or ceased. </w:t>
      </w:r>
      <w:r w:rsidR="003D4AC6" w:rsidRPr="009B2D72">
        <w:t>N</w:t>
      </w:r>
      <w:r w:rsidR="00F51743" w:rsidRPr="009B2D72">
        <w:t>ew trial arms can be added as evidence emerges that other candidate therapeutics should be evaluated.</w:t>
      </w:r>
      <w:r w:rsidR="002E270A">
        <w:t xml:space="preserve"> </w:t>
      </w:r>
    </w:p>
    <w:p w14:paraId="7ABE629D" w14:textId="77777777" w:rsidR="00122CA0" w:rsidRPr="00F17D9C" w:rsidRDefault="00122CA0" w:rsidP="00F123A0"/>
    <w:p w14:paraId="74DA2B33" w14:textId="77777777" w:rsidR="00FC1494" w:rsidRDefault="00FC1494" w:rsidP="00F123A0">
      <w:pPr>
        <w:rPr>
          <w:b/>
        </w:rPr>
      </w:pPr>
      <w:r>
        <w:rPr>
          <w:b/>
        </w:rPr>
        <w:t xml:space="preserve">Outcomes: </w:t>
      </w:r>
      <w:r w:rsidRPr="00F17D9C">
        <w:t xml:space="preserve">The main outcomes will be </w:t>
      </w:r>
      <w:r>
        <w:t>death, dischar</w:t>
      </w:r>
      <w:r w:rsidR="00CA610B">
        <w:t>ge,</w:t>
      </w:r>
      <w:r>
        <w:t xml:space="preserve"> need for ventilation</w:t>
      </w:r>
      <w:r w:rsidR="00626E73">
        <w:t xml:space="preserve"> </w:t>
      </w:r>
      <w:r w:rsidR="00626E73" w:rsidRPr="004E6FD6">
        <w:t xml:space="preserve">and </w:t>
      </w:r>
      <w:r w:rsidR="00626E73">
        <w:t xml:space="preserve">need for </w:t>
      </w:r>
      <w:r w:rsidR="00626E73" w:rsidRPr="004E6FD6">
        <w:t>renal replacement therapy</w:t>
      </w:r>
      <w:r>
        <w:t xml:space="preserve">. For the main analyses, follow-up will be censored at 28 days after </w:t>
      </w:r>
      <w:r w:rsidR="00274D46">
        <w:t>randomisation</w:t>
      </w:r>
      <w:r>
        <w:t xml:space="preserve">. Additional information on longer term outcomes may be collected </w:t>
      </w:r>
      <w:r>
        <w:lastRenderedPageBreak/>
        <w:t xml:space="preserve">through review of medical records or linkage to medical databases </w:t>
      </w:r>
      <w:r w:rsidR="00B46F68">
        <w:t>where available (</w:t>
      </w:r>
      <w:r>
        <w:t>such as those managed by NHS Digital and equivalent organisations in the devolved nations</w:t>
      </w:r>
      <w:r w:rsidR="00B46F68">
        <w:t>)</w:t>
      </w:r>
      <w:r>
        <w:t>.</w:t>
      </w:r>
      <w:r w:rsidR="002E270A">
        <w:t xml:space="preserve"> </w:t>
      </w:r>
    </w:p>
    <w:p w14:paraId="70B841A1" w14:textId="77777777" w:rsidR="00125C3C" w:rsidRPr="00122CA0" w:rsidRDefault="00125C3C" w:rsidP="00F123A0"/>
    <w:p w14:paraId="67BAB24D" w14:textId="7DC6C1D0" w:rsidR="00125C3C" w:rsidRPr="00122CA0" w:rsidRDefault="00125C3C" w:rsidP="00F123A0">
      <w:r w:rsidRPr="00122CA0">
        <w:rPr>
          <w:b/>
        </w:rPr>
        <w:t>Simplicity of procedures:</w:t>
      </w:r>
      <w:r w:rsidRPr="00122CA0">
        <w:t xml:space="preserve"> To facilitate collaboration</w:t>
      </w:r>
      <w:r w:rsidR="00695B56">
        <w:t>,</w:t>
      </w:r>
      <w:r w:rsidRPr="00122CA0">
        <w:t xml:space="preserve"> even in hospitals that suddenly become overloaded, patient </w:t>
      </w:r>
      <w:r w:rsidR="00695B56">
        <w:t>enrolment</w:t>
      </w:r>
      <w:r w:rsidR="00695B56" w:rsidRPr="00122CA0">
        <w:t xml:space="preserve"> </w:t>
      </w:r>
      <w:r w:rsidRPr="00122CA0">
        <w:t xml:space="preserve">(via the internet) and all other trial procedures </w:t>
      </w:r>
      <w:r w:rsidR="00E4707F">
        <w:t xml:space="preserve">are </w:t>
      </w:r>
      <w:r w:rsidRPr="00122CA0">
        <w:t xml:space="preserve">greatly streamlined. </w:t>
      </w:r>
      <w:r>
        <w:t>Informed consent is simple and data entry is minimal. Randomisation via the internet is simple</w:t>
      </w:r>
      <w:r w:rsidR="00695B56">
        <w:t xml:space="preserve"> and</w:t>
      </w:r>
      <w:r>
        <w:t xml:space="preserve"> </w:t>
      </w:r>
      <w:r w:rsidR="00695B56">
        <w:t xml:space="preserve">quick, </w:t>
      </w:r>
      <w:r w:rsidRPr="00122CA0">
        <w:t xml:space="preserve">at the end of which the allocated treatment is displayed on the screen and </w:t>
      </w:r>
      <w:r>
        <w:t xml:space="preserve">can be printed or downloaded. </w:t>
      </w:r>
      <w:del w:id="12" w:author="Richard Haynes" w:date="2021-03-29T17:21:00Z">
        <w:r w:rsidDel="0084563F">
          <w:delText>Follow</w:delText>
        </w:r>
      </w:del>
      <w:ins w:id="13" w:author="Richard Haynes" w:date="2021-03-29T17:21:00Z">
        <w:r w:rsidR="0084563F">
          <w:t>Key follow</w:t>
        </w:r>
      </w:ins>
      <w:r>
        <w:t xml:space="preserve">-up information is recorded at a single timepoint and may be </w:t>
      </w:r>
      <w:r w:rsidRPr="00407D6E">
        <w:t>ascertained by contacting participants in person, by phone or electronically, or by review o</w:t>
      </w:r>
      <w:r>
        <w:t>f medical records and databases</w:t>
      </w:r>
      <w:r w:rsidRPr="00407D6E">
        <w:t>.</w:t>
      </w:r>
    </w:p>
    <w:p w14:paraId="005714B6" w14:textId="77777777" w:rsidR="00FC1494" w:rsidRPr="00122CA0" w:rsidRDefault="00FC1494" w:rsidP="00F123A0"/>
    <w:p w14:paraId="27C22A57" w14:textId="77777777" w:rsidR="00122CA0" w:rsidRDefault="00F51743" w:rsidP="00730B6B">
      <w:pPr>
        <w:pStyle w:val="CommentText"/>
      </w:pPr>
      <w:r>
        <w:rPr>
          <w:b/>
        </w:rPr>
        <w:t xml:space="preserve">Data </w:t>
      </w:r>
      <w:r w:rsidR="00122CA0" w:rsidRPr="00F51743">
        <w:rPr>
          <w:b/>
        </w:rPr>
        <w:t>to be recorded:</w:t>
      </w:r>
      <w:r w:rsidR="00122CA0" w:rsidRPr="00F17D9C">
        <w:t xml:space="preserve"> At randomisation, information will be collected on the identity of the randomising clinician and of the patient, age, sex, </w:t>
      </w:r>
      <w:r>
        <w:t xml:space="preserve">major co-morbidity, </w:t>
      </w:r>
      <w:r w:rsidR="00626E73">
        <w:t xml:space="preserve">pregnancy, </w:t>
      </w:r>
      <w:r w:rsidR="004B76CB">
        <w:t>COVID</w:t>
      </w:r>
      <w:r w:rsidR="00F33645">
        <w:t>-19</w:t>
      </w:r>
      <w:r w:rsidR="004B76CB">
        <w:t xml:space="preserve"> </w:t>
      </w:r>
      <w:r w:rsidR="00F33645">
        <w:t xml:space="preserve">onset date and </w:t>
      </w:r>
      <w:r w:rsidR="004B76CB">
        <w:t xml:space="preserve">severity, </w:t>
      </w:r>
      <w:r>
        <w:t xml:space="preserve">and </w:t>
      </w:r>
      <w:r w:rsidR="004B76CB">
        <w:t xml:space="preserve">any </w:t>
      </w:r>
      <w:r>
        <w:t xml:space="preserve">contraindications to the </w:t>
      </w:r>
      <w:r w:rsidR="004B76CB">
        <w:t xml:space="preserve">study </w:t>
      </w:r>
      <w:r>
        <w:t>treatment</w:t>
      </w:r>
      <w:r w:rsidR="004B76CB">
        <w:t>s</w:t>
      </w:r>
      <w:r w:rsidR="00122CA0" w:rsidRPr="00F17D9C">
        <w:t xml:space="preserve">. The main outcomes will be </w:t>
      </w:r>
      <w:r>
        <w:t xml:space="preserve">death (with date and probable cause), discharge (with date), need for </w:t>
      </w:r>
      <w:r w:rsidR="00727F60">
        <w:t xml:space="preserve">ventilation </w:t>
      </w:r>
      <w:r>
        <w:t>(with number of days recorded)</w:t>
      </w:r>
      <w:r w:rsidR="00626E73">
        <w:t xml:space="preserve"> and need for </w:t>
      </w:r>
      <w:r w:rsidR="00626E73" w:rsidRPr="007D6E65">
        <w:t xml:space="preserve">renal </w:t>
      </w:r>
      <w:r w:rsidR="002465FC">
        <w:t>replacement therapy</w:t>
      </w:r>
      <w:r>
        <w:t xml:space="preserve">. </w:t>
      </w:r>
      <w:r w:rsidR="00FC1494">
        <w:t xml:space="preserve">Reminders will be sent if outcome data </w:t>
      </w:r>
      <w:r w:rsidR="00D44BEA">
        <w:t xml:space="preserve">have </w:t>
      </w:r>
      <w:r w:rsidR="00FC1494">
        <w:t xml:space="preserve">not been recorded by 28 days after </w:t>
      </w:r>
      <w:r w:rsidR="006C51CD">
        <w:t>randomisation</w:t>
      </w:r>
      <w:r w:rsidR="00FC1494">
        <w:t>.</w:t>
      </w:r>
      <w:r w:rsidR="004B76CB">
        <w:t xml:space="preserve"> Suspected Unexpected Serious Adverse Reactions</w:t>
      </w:r>
      <w:r w:rsidR="00D44BEA">
        <w:t xml:space="preserve"> (SUSARs) </w:t>
      </w:r>
      <w:r w:rsidR="000F5D4C">
        <w:t>to</w:t>
      </w:r>
      <w:r w:rsidR="004B76CB">
        <w:t xml:space="preserve"> one of the study medication</w:t>
      </w:r>
      <w:r w:rsidR="00EC1FE7">
        <w:t>s</w:t>
      </w:r>
      <w:r w:rsidR="004B76CB">
        <w:t xml:space="preserve"> </w:t>
      </w:r>
      <w:r w:rsidR="000F5D4C" w:rsidRPr="00935BA5">
        <w:rPr>
          <w:szCs w:val="22"/>
        </w:rPr>
        <w:t>(e</w:t>
      </w:r>
      <w:r w:rsidR="000214A6">
        <w:rPr>
          <w:szCs w:val="22"/>
        </w:rPr>
        <w:t>.</w:t>
      </w:r>
      <w:r w:rsidR="000F5D4C" w:rsidRPr="00935BA5">
        <w:rPr>
          <w:szCs w:val="22"/>
        </w:rPr>
        <w:t>g</w:t>
      </w:r>
      <w:r w:rsidR="000214A6">
        <w:rPr>
          <w:szCs w:val="22"/>
        </w:rPr>
        <w:t>.</w:t>
      </w:r>
      <w:r w:rsidR="000F5D4C" w:rsidRPr="00935BA5">
        <w:rPr>
          <w:szCs w:val="22"/>
        </w:rPr>
        <w:t>, Stevens-Johnson syndrome, anaphylaxis, aplastic anaemia)</w:t>
      </w:r>
      <w:r w:rsidR="000F5D4C">
        <w:t xml:space="preserve"> </w:t>
      </w:r>
      <w:r w:rsidR="004B76CB">
        <w:t xml:space="preserve">will be collected and reported in </w:t>
      </w:r>
      <w:r w:rsidR="00F33645">
        <w:t xml:space="preserve">an </w:t>
      </w:r>
      <w:r w:rsidR="004B76CB">
        <w:t>expedited fashion.</w:t>
      </w:r>
      <w:r w:rsidR="000F5D4C">
        <w:t xml:space="preserve"> Other adverse events will not be recorded but may be available through linkage to medical databases.</w:t>
      </w:r>
    </w:p>
    <w:p w14:paraId="5EDF0321" w14:textId="77777777" w:rsidR="00727F60" w:rsidRPr="00F17D9C" w:rsidRDefault="00727F60" w:rsidP="00F123A0"/>
    <w:p w14:paraId="2C87E1B4" w14:textId="77777777" w:rsidR="00125C3C" w:rsidRDefault="00125C3C" w:rsidP="00F123A0">
      <w:r w:rsidRPr="3199C3A4">
        <w:rPr>
          <w:b/>
        </w:rPr>
        <w:t>Numbers to be randomised:</w:t>
      </w:r>
      <w: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73EA92A0" w14:textId="77777777" w:rsidR="00125C3C" w:rsidRDefault="00125C3C" w:rsidP="00F123A0"/>
    <w:p w14:paraId="0907F4F8" w14:textId="77777777" w:rsidR="00125C3C" w:rsidRDefault="00125C3C" w:rsidP="00F123A0">
      <w:r w:rsidRPr="00122CA0">
        <w:rPr>
          <w:b/>
        </w:rPr>
        <w:t>Heterogeneity between populations</w:t>
      </w:r>
      <w:r>
        <w:rPr>
          <w:b/>
        </w:rPr>
        <w:t xml:space="preserve">: </w:t>
      </w:r>
      <w:r w:rsidRPr="00FC1494">
        <w:t xml:space="preserve">If sufficient numbers </w:t>
      </w:r>
      <w:r w:rsidR="004B76CB">
        <w:t xml:space="preserve">are </w:t>
      </w:r>
      <w:r w:rsidRPr="00FC1494">
        <w:t>studied</w:t>
      </w:r>
      <w:r>
        <w:t xml:space="preserve">, it may be possible to generate reliable evidence </w:t>
      </w:r>
      <w:r w:rsidRPr="00FC1494">
        <w:t xml:space="preserve">in </w:t>
      </w:r>
      <w:r>
        <w:t xml:space="preserve">certain patient groups </w:t>
      </w:r>
      <w:r w:rsidRPr="00122CA0">
        <w:t>(</w:t>
      </w:r>
      <w:r>
        <w:t>e.g. those with major co-morbidity or who are older</w:t>
      </w:r>
      <w:r w:rsidRPr="00122CA0">
        <w:t>)</w:t>
      </w:r>
      <w:r>
        <w:t>. To this end, data from this study may be combined with data from other trials of treatments for COVID-19, such as those being planned by the WHO.</w:t>
      </w:r>
    </w:p>
    <w:p w14:paraId="114D96DA" w14:textId="77777777" w:rsidR="00125C3C" w:rsidRPr="00122CA0" w:rsidRDefault="00125C3C" w:rsidP="00F123A0"/>
    <w:p w14:paraId="68A0EAFB" w14:textId="77777777" w:rsidR="00122CA0" w:rsidRDefault="00122CA0" w:rsidP="00F123A0">
      <w:r w:rsidRPr="00122CA0">
        <w:rPr>
          <w:b/>
        </w:rPr>
        <w:t>Add-on studies:</w:t>
      </w:r>
      <w:r w:rsidRPr="00122CA0">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00638B76" w14:textId="77777777" w:rsidR="000938A2" w:rsidRDefault="000938A2" w:rsidP="00F123A0"/>
    <w:p w14:paraId="05E9CD0B" w14:textId="77777777" w:rsidR="00081F42" w:rsidRPr="00F123A0" w:rsidRDefault="00081F42" w:rsidP="00F123A0">
      <w:pPr>
        <w:rPr>
          <w:b/>
        </w:rPr>
      </w:pPr>
      <w:bookmarkStart w:id="14" w:name="Signature_Page"/>
      <w:bookmarkStart w:id="15" w:name="bookmark0"/>
      <w:bookmarkStart w:id="16" w:name="_Toc481775678"/>
      <w:bookmarkStart w:id="17" w:name="_Toc224989188"/>
      <w:bookmarkStart w:id="18" w:name="_Toc225045458"/>
      <w:bookmarkStart w:id="19" w:name="_Toc224989189"/>
      <w:bookmarkStart w:id="20" w:name="_Toc225045459"/>
      <w:bookmarkStart w:id="21" w:name="_Toc221331249"/>
      <w:bookmarkStart w:id="22" w:name="_Toc221335981"/>
      <w:bookmarkStart w:id="23" w:name="_Toc221338335"/>
      <w:bookmarkStart w:id="24" w:name="_Toc221338499"/>
      <w:bookmarkStart w:id="25" w:name="_Toc221348619"/>
      <w:bookmarkStart w:id="26" w:name="_Toc221349005"/>
      <w:bookmarkStart w:id="27" w:name="_Toc221426484"/>
      <w:bookmarkStart w:id="28" w:name="_Toc221505606"/>
      <w:bookmarkStart w:id="29" w:name="_Toc221505992"/>
      <w:bookmarkStart w:id="30" w:name="_Toc22150618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F123A0">
        <w:rPr>
          <w:b/>
        </w:rPr>
        <w:t xml:space="preserve">To enquire about the trial, contact the </w:t>
      </w:r>
      <w:r w:rsidR="004B76CB" w:rsidRPr="00F123A0">
        <w:rPr>
          <w:b/>
        </w:rPr>
        <w:t xml:space="preserve">RECOVERY Central Coordinating </w:t>
      </w:r>
      <w:r w:rsidRPr="00F123A0">
        <w:rPr>
          <w:b/>
        </w:rPr>
        <w:t>Office</w:t>
      </w:r>
    </w:p>
    <w:p w14:paraId="756BC1B0" w14:textId="1F79869D" w:rsidR="00081F42" w:rsidRDefault="00081F42" w:rsidP="00F123A0"/>
    <w:p w14:paraId="1ADCCA37" w14:textId="509D918E" w:rsidR="00112A25" w:rsidRPr="00265B14" w:rsidRDefault="00112A25" w:rsidP="00112A25">
      <w:pPr>
        <w:jc w:val="left"/>
      </w:pPr>
      <w:r w:rsidRPr="00265B14">
        <w:t>Nuffield Department of Population Health</w:t>
      </w:r>
      <w:r>
        <w:t xml:space="preserve">, </w:t>
      </w:r>
      <w:r w:rsidRPr="00265B14">
        <w:t>Richard Doll Building</w:t>
      </w:r>
      <w:r>
        <w:t xml:space="preserve">, </w:t>
      </w:r>
      <w:r w:rsidRPr="00265B14">
        <w:t>Old Road Campus</w:t>
      </w:r>
      <w:r>
        <w:t>,</w:t>
      </w:r>
    </w:p>
    <w:p w14:paraId="244883DA" w14:textId="34F0DC94" w:rsidR="00112A25" w:rsidRPr="00265B14" w:rsidRDefault="00112A25" w:rsidP="00112A25">
      <w:pPr>
        <w:jc w:val="left"/>
      </w:pPr>
      <w:r w:rsidRPr="00265B14">
        <w:t>Roosevelt Drive</w:t>
      </w:r>
      <w:r>
        <w:t xml:space="preserve">, </w:t>
      </w:r>
      <w:r w:rsidRPr="00265B14">
        <w:t>Oxford OX3 7LF</w:t>
      </w:r>
      <w:r>
        <w:t xml:space="preserve">, </w:t>
      </w:r>
      <w:r w:rsidRPr="00265B14">
        <w:t>United Kingdom</w:t>
      </w:r>
    </w:p>
    <w:p w14:paraId="7B078476" w14:textId="77777777" w:rsidR="00112A25" w:rsidRPr="00192DA9" w:rsidRDefault="00112A25" w:rsidP="00112A25">
      <w:pPr>
        <w:jc w:val="left"/>
        <w:rPr>
          <w:lang w:val="fr-FR"/>
        </w:rPr>
      </w:pPr>
      <w:r w:rsidRPr="00192DA9">
        <w:rPr>
          <w:lang w:val="fr-FR"/>
        </w:rPr>
        <w:t>Tel: 0800 1385451</w:t>
      </w:r>
    </w:p>
    <w:p w14:paraId="6A719B6D" w14:textId="68B33F16" w:rsidR="00112A25" w:rsidRPr="00192DA9" w:rsidRDefault="00112A25" w:rsidP="00112A25">
      <w:pPr>
        <w:jc w:val="left"/>
        <w:rPr>
          <w:lang w:val="fr-FR"/>
        </w:rPr>
      </w:pPr>
      <w:r w:rsidRPr="00192DA9">
        <w:rPr>
          <w:lang w:val="fr-FR"/>
        </w:rPr>
        <w:t>E</w:t>
      </w:r>
      <w:r w:rsidR="00C33BC1">
        <w:rPr>
          <w:lang w:val="fr-FR"/>
        </w:rPr>
        <w:t>-</w:t>
      </w:r>
      <w:r w:rsidRPr="00192DA9">
        <w:rPr>
          <w:lang w:val="fr-FR"/>
        </w:rPr>
        <w:t>mail: recoverytrial@ndph.ox.ac.uk</w:t>
      </w:r>
    </w:p>
    <w:p w14:paraId="142DEBBC" w14:textId="62D48F07" w:rsidR="00112A25" w:rsidRDefault="00112A25" w:rsidP="00112A25">
      <w:r w:rsidRPr="00F123A0">
        <w:rPr>
          <w:color w:val="000000" w:themeColor="text1"/>
        </w:rPr>
        <w:t>Website:</w:t>
      </w:r>
      <w:r>
        <w:rPr>
          <w:color w:val="000000" w:themeColor="text1"/>
        </w:rPr>
        <w:t xml:space="preserve"> </w:t>
      </w:r>
      <w:hyperlink r:id="rId12" w:history="1">
        <w:r w:rsidRPr="00A12097">
          <w:rPr>
            <w:rStyle w:val="Hyperlink"/>
            <w:rFonts w:cs="Arial"/>
          </w:rPr>
          <w:t>www.recoverytrial.net</w:t>
        </w:r>
      </w:hyperlink>
    </w:p>
    <w:p w14:paraId="0DFBAC2D" w14:textId="36E8F067" w:rsidR="000E63CC" w:rsidRPr="00265B14" w:rsidRDefault="00112A25" w:rsidP="00F123A0">
      <w:r w:rsidRPr="00F123A0">
        <w:rPr>
          <w:b/>
        </w:rPr>
        <w:lastRenderedPageBreak/>
        <w:t>To enquire about the trial</w:t>
      </w:r>
      <w:r>
        <w:rPr>
          <w:b/>
        </w:rPr>
        <w:t xml:space="preserve"> outside of the UK</w:t>
      </w:r>
      <w:r w:rsidRPr="00F123A0">
        <w:rPr>
          <w:b/>
        </w:rPr>
        <w:t xml:space="preserve">, contact the </w:t>
      </w:r>
      <w:r>
        <w:rPr>
          <w:b/>
        </w:rPr>
        <w:t xml:space="preserve">relevant Clinical Trial Units </w:t>
      </w:r>
      <w:r w:rsidRPr="00112A25">
        <w:t>(see section 10)</w:t>
      </w:r>
    </w:p>
    <w:p w14:paraId="0B08E98E" w14:textId="4F8D4DF0" w:rsidR="00122CA0" w:rsidRPr="00F123A0" w:rsidRDefault="00081F42" w:rsidP="00F123A0">
      <w:pPr>
        <w:rPr>
          <w:b/>
        </w:rPr>
      </w:pPr>
      <w:r w:rsidRPr="00F123A0">
        <w:rPr>
          <w:b/>
        </w:rPr>
        <w:t>To RANDOMISE a patient, visit:</w:t>
      </w:r>
      <w:r w:rsidR="00475F95">
        <w:rPr>
          <w:b/>
        </w:rPr>
        <w:t xml:space="preserve"> </w:t>
      </w:r>
      <w:hyperlink r:id="rId13" w:history="1">
        <w:r w:rsidR="00475F95" w:rsidRPr="00475F95">
          <w:rPr>
            <w:rStyle w:val="Hyperlink"/>
            <w:rFonts w:cs="Arial"/>
            <w:b/>
          </w:rPr>
          <w:t>www.recoverytrial.net</w:t>
        </w:r>
      </w:hyperlink>
    </w:p>
    <w:p w14:paraId="4BEDE90C" w14:textId="77777777" w:rsidR="004B65DD" w:rsidRPr="0076144A" w:rsidRDefault="004B65DD" w:rsidP="002E270A">
      <w:pPr>
        <w:autoSpaceDE/>
        <w:autoSpaceDN/>
        <w:adjustRightInd/>
        <w:contextualSpacing w:val="0"/>
        <w:jc w:val="left"/>
        <w:rPr>
          <w:b/>
        </w:rPr>
      </w:pPr>
      <w:r w:rsidRPr="0076144A">
        <w:rPr>
          <w:b/>
        </w:rPr>
        <w:t>Table of contents</w:t>
      </w:r>
    </w:p>
    <w:p w14:paraId="098F166A" w14:textId="3CBB9010" w:rsidR="004B2491" w:rsidRDefault="005D4C15" w:rsidP="004B2491">
      <w:pPr>
        <w:pStyle w:val="TOC1"/>
        <w:rPr>
          <w:rFonts w:asciiTheme="minorHAnsi" w:hAnsiTheme="minorHAnsi" w:cstheme="minorBidi"/>
          <w:noProof/>
          <w:color w:val="auto"/>
          <w:sz w:val="22"/>
          <w:szCs w:val="22"/>
        </w:rPr>
      </w:pPr>
      <w:r>
        <w:fldChar w:fldCharType="begin"/>
      </w:r>
      <w:r>
        <w:instrText xml:space="preserve"> TOC \o "1-2" \t "Caption,2,Style Heading 4 + Justified,4" </w:instrText>
      </w:r>
      <w:r>
        <w:fldChar w:fldCharType="separate"/>
      </w:r>
      <w:r w:rsidR="004B2491" w:rsidRPr="002B600C">
        <w:rPr>
          <w:rFonts w:cs="Times New Roman"/>
          <w:noProof/>
        </w:rPr>
        <w:t>1</w:t>
      </w:r>
      <w:r w:rsidR="004B2491">
        <w:rPr>
          <w:rFonts w:asciiTheme="minorHAnsi" w:hAnsiTheme="minorHAnsi" w:cstheme="minorBidi"/>
          <w:noProof/>
          <w:color w:val="auto"/>
          <w:sz w:val="22"/>
          <w:szCs w:val="22"/>
        </w:rPr>
        <w:tab/>
      </w:r>
      <w:r w:rsidR="004B2491">
        <w:rPr>
          <w:noProof/>
        </w:rPr>
        <w:t>BACKGROUND AND RATIONALE</w:t>
      </w:r>
      <w:r w:rsidR="004B2491">
        <w:rPr>
          <w:noProof/>
        </w:rPr>
        <w:tab/>
      </w:r>
      <w:r w:rsidR="004B2491">
        <w:rPr>
          <w:noProof/>
        </w:rPr>
        <w:fldChar w:fldCharType="begin"/>
      </w:r>
      <w:r w:rsidR="004B2491">
        <w:rPr>
          <w:noProof/>
        </w:rPr>
        <w:instrText xml:space="preserve"> PAGEREF _Toc62398063 \h </w:instrText>
      </w:r>
      <w:r w:rsidR="004B2491">
        <w:rPr>
          <w:noProof/>
        </w:rPr>
      </w:r>
      <w:r w:rsidR="004B2491">
        <w:rPr>
          <w:noProof/>
        </w:rPr>
        <w:fldChar w:fldCharType="separate"/>
      </w:r>
      <w:r w:rsidR="0069224B">
        <w:rPr>
          <w:noProof/>
        </w:rPr>
        <w:t>4</w:t>
      </w:r>
      <w:r w:rsidR="004B2491">
        <w:rPr>
          <w:noProof/>
        </w:rPr>
        <w:fldChar w:fldCharType="end"/>
      </w:r>
    </w:p>
    <w:p w14:paraId="515BA930" w14:textId="4D895539" w:rsidR="004B2491" w:rsidRDefault="004B2491" w:rsidP="004B2491">
      <w:pPr>
        <w:pStyle w:val="TOC2"/>
        <w:rPr>
          <w:rFonts w:asciiTheme="minorHAnsi" w:hAnsiTheme="minorHAnsi" w:cstheme="minorBidi"/>
          <w:noProof/>
          <w:color w:val="auto"/>
          <w:sz w:val="22"/>
          <w:szCs w:val="22"/>
        </w:rPr>
      </w:pPr>
      <w:r w:rsidRPr="002B600C">
        <w:rPr>
          <w:rFonts w:cs="Times New Roman"/>
          <w:noProof/>
        </w:rPr>
        <w:t>1.1</w:t>
      </w:r>
      <w:r>
        <w:rPr>
          <w:rFonts w:asciiTheme="minorHAnsi" w:hAnsiTheme="minorHAnsi" w:cstheme="minorBidi"/>
          <w:noProof/>
          <w:color w:val="auto"/>
          <w:sz w:val="22"/>
          <w:szCs w:val="22"/>
        </w:rPr>
        <w:tab/>
      </w:r>
      <w:r>
        <w:rPr>
          <w:noProof/>
        </w:rPr>
        <w:t>Setting</w:t>
      </w:r>
      <w:r>
        <w:rPr>
          <w:noProof/>
        </w:rPr>
        <w:tab/>
      </w:r>
      <w:r>
        <w:rPr>
          <w:noProof/>
        </w:rPr>
        <w:fldChar w:fldCharType="begin"/>
      </w:r>
      <w:r>
        <w:rPr>
          <w:noProof/>
        </w:rPr>
        <w:instrText xml:space="preserve"> PAGEREF _Toc62398064 \h </w:instrText>
      </w:r>
      <w:r>
        <w:rPr>
          <w:noProof/>
        </w:rPr>
      </w:r>
      <w:r>
        <w:rPr>
          <w:noProof/>
        </w:rPr>
        <w:fldChar w:fldCharType="separate"/>
      </w:r>
      <w:r w:rsidR="0069224B">
        <w:rPr>
          <w:noProof/>
        </w:rPr>
        <w:t>4</w:t>
      </w:r>
      <w:r>
        <w:rPr>
          <w:noProof/>
        </w:rPr>
        <w:fldChar w:fldCharType="end"/>
      </w:r>
    </w:p>
    <w:p w14:paraId="4476779F" w14:textId="51E32B8A" w:rsidR="004B2491" w:rsidRDefault="004B2491" w:rsidP="004B2491">
      <w:pPr>
        <w:pStyle w:val="TOC2"/>
        <w:rPr>
          <w:rFonts w:asciiTheme="minorHAnsi" w:hAnsiTheme="minorHAnsi" w:cstheme="minorBidi"/>
          <w:noProof/>
          <w:color w:val="auto"/>
          <w:sz w:val="22"/>
          <w:szCs w:val="22"/>
        </w:rPr>
      </w:pPr>
      <w:r w:rsidRPr="002B600C">
        <w:rPr>
          <w:rFonts w:cs="Times New Roman"/>
          <w:noProof/>
        </w:rPr>
        <w:t>1.2</w:t>
      </w:r>
      <w:r>
        <w:rPr>
          <w:rFonts w:asciiTheme="minorHAnsi" w:hAnsiTheme="minorHAnsi" w:cstheme="minorBidi"/>
          <w:noProof/>
          <w:color w:val="auto"/>
          <w:sz w:val="22"/>
          <w:szCs w:val="22"/>
        </w:rPr>
        <w:tab/>
      </w:r>
      <w:r>
        <w:rPr>
          <w:noProof/>
        </w:rPr>
        <w:t>Treatment Options</w:t>
      </w:r>
      <w:r>
        <w:rPr>
          <w:noProof/>
        </w:rPr>
        <w:tab/>
      </w:r>
      <w:r>
        <w:rPr>
          <w:noProof/>
        </w:rPr>
        <w:fldChar w:fldCharType="begin"/>
      </w:r>
      <w:r>
        <w:rPr>
          <w:noProof/>
        </w:rPr>
        <w:instrText xml:space="preserve"> PAGEREF _Toc62398065 \h </w:instrText>
      </w:r>
      <w:r>
        <w:rPr>
          <w:noProof/>
        </w:rPr>
      </w:r>
      <w:r>
        <w:rPr>
          <w:noProof/>
        </w:rPr>
        <w:fldChar w:fldCharType="separate"/>
      </w:r>
      <w:r w:rsidR="0069224B">
        <w:rPr>
          <w:noProof/>
        </w:rPr>
        <w:t>4</w:t>
      </w:r>
      <w:r>
        <w:rPr>
          <w:noProof/>
        </w:rPr>
        <w:fldChar w:fldCharType="end"/>
      </w:r>
    </w:p>
    <w:p w14:paraId="0FD7D8CB" w14:textId="05CB440D" w:rsidR="004B2491" w:rsidRDefault="004B2491" w:rsidP="004B2491">
      <w:pPr>
        <w:pStyle w:val="TOC2"/>
        <w:rPr>
          <w:rFonts w:asciiTheme="minorHAnsi" w:hAnsiTheme="minorHAnsi" w:cstheme="minorBidi"/>
          <w:noProof/>
          <w:color w:val="auto"/>
          <w:sz w:val="22"/>
          <w:szCs w:val="22"/>
        </w:rPr>
      </w:pPr>
      <w:r w:rsidRPr="002B600C">
        <w:rPr>
          <w:rFonts w:cs="Times New Roman"/>
          <w:noProof/>
        </w:rPr>
        <w:t>1.3</w:t>
      </w:r>
      <w:r>
        <w:rPr>
          <w:rFonts w:asciiTheme="minorHAnsi" w:hAnsiTheme="minorHAnsi" w:cstheme="minorBidi"/>
          <w:noProof/>
          <w:color w:val="auto"/>
          <w:sz w:val="22"/>
          <w:szCs w:val="22"/>
        </w:rPr>
        <w:tab/>
      </w:r>
      <w:r>
        <w:rPr>
          <w:noProof/>
        </w:rPr>
        <w:t>Design Considerations</w:t>
      </w:r>
      <w:r>
        <w:rPr>
          <w:noProof/>
        </w:rPr>
        <w:tab/>
      </w:r>
      <w:r>
        <w:rPr>
          <w:noProof/>
        </w:rPr>
        <w:fldChar w:fldCharType="begin"/>
      </w:r>
      <w:r>
        <w:rPr>
          <w:noProof/>
        </w:rPr>
        <w:instrText xml:space="preserve"> PAGEREF _Toc62398066 \h </w:instrText>
      </w:r>
      <w:r>
        <w:rPr>
          <w:noProof/>
        </w:rPr>
      </w:r>
      <w:r>
        <w:rPr>
          <w:noProof/>
        </w:rPr>
        <w:fldChar w:fldCharType="separate"/>
      </w:r>
      <w:r w:rsidR="0069224B">
        <w:rPr>
          <w:noProof/>
        </w:rPr>
        <w:t>6</w:t>
      </w:r>
      <w:r>
        <w:rPr>
          <w:noProof/>
        </w:rPr>
        <w:fldChar w:fldCharType="end"/>
      </w:r>
    </w:p>
    <w:p w14:paraId="66A4A8E7" w14:textId="7325473C" w:rsidR="004B2491" w:rsidRDefault="004B2491" w:rsidP="004B2491">
      <w:pPr>
        <w:pStyle w:val="TOC2"/>
        <w:rPr>
          <w:rFonts w:asciiTheme="minorHAnsi" w:hAnsiTheme="minorHAnsi" w:cstheme="minorBidi"/>
          <w:noProof/>
          <w:color w:val="auto"/>
          <w:sz w:val="22"/>
          <w:szCs w:val="22"/>
        </w:rPr>
      </w:pPr>
      <w:r w:rsidRPr="002B600C">
        <w:rPr>
          <w:rFonts w:cs="Times New Roman"/>
          <w:noProof/>
        </w:rPr>
        <w:t>1.4</w:t>
      </w:r>
      <w:r>
        <w:rPr>
          <w:rFonts w:asciiTheme="minorHAnsi" w:hAnsiTheme="minorHAnsi" w:cstheme="minorBidi"/>
          <w:noProof/>
          <w:color w:val="auto"/>
          <w:sz w:val="22"/>
          <w:szCs w:val="22"/>
        </w:rPr>
        <w:tab/>
      </w:r>
      <w:r>
        <w:rPr>
          <w:noProof/>
        </w:rPr>
        <w:t>Potential for effective treatments to become available</w:t>
      </w:r>
      <w:r>
        <w:rPr>
          <w:noProof/>
        </w:rPr>
        <w:tab/>
      </w:r>
      <w:r>
        <w:rPr>
          <w:noProof/>
        </w:rPr>
        <w:fldChar w:fldCharType="begin"/>
      </w:r>
      <w:r>
        <w:rPr>
          <w:noProof/>
        </w:rPr>
        <w:instrText xml:space="preserve"> PAGEREF _Toc62398067 \h </w:instrText>
      </w:r>
      <w:r>
        <w:rPr>
          <w:noProof/>
        </w:rPr>
      </w:r>
      <w:r>
        <w:rPr>
          <w:noProof/>
        </w:rPr>
        <w:fldChar w:fldCharType="separate"/>
      </w:r>
      <w:r w:rsidR="0069224B">
        <w:rPr>
          <w:noProof/>
        </w:rPr>
        <w:t>6</w:t>
      </w:r>
      <w:r>
        <w:rPr>
          <w:noProof/>
        </w:rPr>
        <w:fldChar w:fldCharType="end"/>
      </w:r>
    </w:p>
    <w:p w14:paraId="55F098DB" w14:textId="1B1AA603" w:rsidR="004B2491" w:rsidRDefault="004B2491" w:rsidP="004B2491">
      <w:pPr>
        <w:pStyle w:val="TOC1"/>
        <w:rPr>
          <w:rFonts w:asciiTheme="minorHAnsi" w:hAnsiTheme="minorHAnsi" w:cstheme="minorBidi"/>
          <w:noProof/>
          <w:color w:val="auto"/>
          <w:sz w:val="22"/>
          <w:szCs w:val="22"/>
        </w:rPr>
      </w:pPr>
      <w:r w:rsidRPr="002B600C">
        <w:rPr>
          <w:rFonts w:cs="Times New Roman"/>
          <w:noProof/>
        </w:rPr>
        <w:t>2</w:t>
      </w:r>
      <w:r>
        <w:rPr>
          <w:rFonts w:asciiTheme="minorHAnsi" w:hAnsiTheme="minorHAnsi" w:cstheme="minorBidi"/>
          <w:noProof/>
          <w:color w:val="auto"/>
          <w:sz w:val="22"/>
          <w:szCs w:val="22"/>
        </w:rPr>
        <w:tab/>
      </w:r>
      <w:r>
        <w:rPr>
          <w:noProof/>
        </w:rPr>
        <w:t>Design and Procedures</w:t>
      </w:r>
      <w:r>
        <w:rPr>
          <w:noProof/>
        </w:rPr>
        <w:tab/>
      </w:r>
      <w:r>
        <w:rPr>
          <w:noProof/>
        </w:rPr>
        <w:fldChar w:fldCharType="begin"/>
      </w:r>
      <w:r>
        <w:rPr>
          <w:noProof/>
        </w:rPr>
        <w:instrText xml:space="preserve"> PAGEREF _Toc62398068 \h </w:instrText>
      </w:r>
      <w:r>
        <w:rPr>
          <w:noProof/>
        </w:rPr>
      </w:r>
      <w:r>
        <w:rPr>
          <w:noProof/>
        </w:rPr>
        <w:fldChar w:fldCharType="separate"/>
      </w:r>
      <w:r w:rsidR="0069224B">
        <w:rPr>
          <w:noProof/>
        </w:rPr>
        <w:t>7</w:t>
      </w:r>
      <w:r>
        <w:rPr>
          <w:noProof/>
        </w:rPr>
        <w:fldChar w:fldCharType="end"/>
      </w:r>
    </w:p>
    <w:p w14:paraId="0A24FBD4" w14:textId="30277A70" w:rsidR="004B2491" w:rsidRDefault="004B2491" w:rsidP="004B2491">
      <w:pPr>
        <w:pStyle w:val="TOC2"/>
        <w:rPr>
          <w:rFonts w:asciiTheme="minorHAnsi" w:hAnsiTheme="minorHAnsi" w:cstheme="minorBidi"/>
          <w:noProof/>
          <w:color w:val="auto"/>
          <w:sz w:val="22"/>
          <w:szCs w:val="22"/>
        </w:rPr>
      </w:pPr>
      <w:r w:rsidRPr="002B600C">
        <w:rPr>
          <w:rFonts w:cs="Times New Roman"/>
          <w:noProof/>
        </w:rPr>
        <w:t>2.1</w:t>
      </w:r>
      <w:r>
        <w:rPr>
          <w:rFonts w:asciiTheme="minorHAnsi" w:hAnsiTheme="minorHAnsi" w:cstheme="minorBidi"/>
          <w:noProof/>
          <w:color w:val="auto"/>
          <w:sz w:val="22"/>
          <w:szCs w:val="22"/>
        </w:rPr>
        <w:tab/>
      </w:r>
      <w:r>
        <w:rPr>
          <w:noProof/>
        </w:rPr>
        <w:t>Eligibility</w:t>
      </w:r>
      <w:r>
        <w:rPr>
          <w:noProof/>
        </w:rPr>
        <w:tab/>
      </w:r>
      <w:r>
        <w:rPr>
          <w:noProof/>
        </w:rPr>
        <w:fldChar w:fldCharType="begin"/>
      </w:r>
      <w:r>
        <w:rPr>
          <w:noProof/>
        </w:rPr>
        <w:instrText xml:space="preserve"> PAGEREF _Toc62398069 \h </w:instrText>
      </w:r>
      <w:r>
        <w:rPr>
          <w:noProof/>
        </w:rPr>
      </w:r>
      <w:r>
        <w:rPr>
          <w:noProof/>
        </w:rPr>
        <w:fldChar w:fldCharType="separate"/>
      </w:r>
      <w:r w:rsidR="0069224B">
        <w:rPr>
          <w:noProof/>
        </w:rPr>
        <w:t>7</w:t>
      </w:r>
      <w:r>
        <w:rPr>
          <w:noProof/>
        </w:rPr>
        <w:fldChar w:fldCharType="end"/>
      </w:r>
    </w:p>
    <w:p w14:paraId="47DDA791" w14:textId="515E5A9E" w:rsidR="004B2491" w:rsidRDefault="004B2491" w:rsidP="004B2491">
      <w:pPr>
        <w:pStyle w:val="TOC2"/>
        <w:rPr>
          <w:rFonts w:asciiTheme="minorHAnsi" w:hAnsiTheme="minorHAnsi" w:cstheme="minorBidi"/>
          <w:noProof/>
          <w:color w:val="auto"/>
          <w:sz w:val="22"/>
          <w:szCs w:val="22"/>
        </w:rPr>
      </w:pPr>
      <w:r w:rsidRPr="002B600C">
        <w:rPr>
          <w:rFonts w:cs="Times New Roman"/>
          <w:noProof/>
        </w:rPr>
        <w:t>2.2</w:t>
      </w:r>
      <w:r>
        <w:rPr>
          <w:rFonts w:asciiTheme="minorHAnsi" w:hAnsiTheme="minorHAnsi" w:cstheme="minorBidi"/>
          <w:noProof/>
          <w:color w:val="auto"/>
          <w:sz w:val="22"/>
          <w:szCs w:val="22"/>
        </w:rPr>
        <w:tab/>
      </w:r>
      <w:r>
        <w:rPr>
          <w:noProof/>
        </w:rPr>
        <w:t>Consent</w:t>
      </w:r>
      <w:r>
        <w:rPr>
          <w:noProof/>
        </w:rPr>
        <w:tab/>
      </w:r>
      <w:r>
        <w:rPr>
          <w:noProof/>
        </w:rPr>
        <w:fldChar w:fldCharType="begin"/>
      </w:r>
      <w:r>
        <w:rPr>
          <w:noProof/>
        </w:rPr>
        <w:instrText xml:space="preserve"> PAGEREF _Toc62398070 \h </w:instrText>
      </w:r>
      <w:r>
        <w:rPr>
          <w:noProof/>
        </w:rPr>
      </w:r>
      <w:r>
        <w:rPr>
          <w:noProof/>
        </w:rPr>
        <w:fldChar w:fldCharType="separate"/>
      </w:r>
      <w:r w:rsidR="0069224B">
        <w:rPr>
          <w:noProof/>
        </w:rPr>
        <w:t>8</w:t>
      </w:r>
      <w:r>
        <w:rPr>
          <w:noProof/>
        </w:rPr>
        <w:fldChar w:fldCharType="end"/>
      </w:r>
    </w:p>
    <w:p w14:paraId="1D723E52" w14:textId="13C0B849" w:rsidR="004B2491" w:rsidRDefault="004B2491" w:rsidP="004B2491">
      <w:pPr>
        <w:pStyle w:val="TOC2"/>
        <w:rPr>
          <w:rFonts w:asciiTheme="minorHAnsi" w:hAnsiTheme="minorHAnsi" w:cstheme="minorBidi"/>
          <w:noProof/>
          <w:color w:val="auto"/>
          <w:sz w:val="22"/>
          <w:szCs w:val="22"/>
        </w:rPr>
      </w:pPr>
      <w:r w:rsidRPr="002B600C">
        <w:rPr>
          <w:rFonts w:cs="Times New Roman"/>
          <w:noProof/>
        </w:rPr>
        <w:t>2.3</w:t>
      </w:r>
      <w:r>
        <w:rPr>
          <w:rFonts w:asciiTheme="minorHAnsi" w:hAnsiTheme="minorHAnsi" w:cstheme="minorBidi"/>
          <w:noProof/>
          <w:color w:val="auto"/>
          <w:sz w:val="22"/>
          <w:szCs w:val="22"/>
        </w:rPr>
        <w:tab/>
      </w:r>
      <w:r>
        <w:rPr>
          <w:noProof/>
        </w:rPr>
        <w:t>Baseline information</w:t>
      </w:r>
      <w:r>
        <w:rPr>
          <w:noProof/>
        </w:rPr>
        <w:tab/>
      </w:r>
      <w:r>
        <w:rPr>
          <w:noProof/>
        </w:rPr>
        <w:fldChar w:fldCharType="begin"/>
      </w:r>
      <w:r>
        <w:rPr>
          <w:noProof/>
        </w:rPr>
        <w:instrText xml:space="preserve"> PAGEREF _Toc62398071 \h </w:instrText>
      </w:r>
      <w:r>
        <w:rPr>
          <w:noProof/>
        </w:rPr>
      </w:r>
      <w:r>
        <w:rPr>
          <w:noProof/>
        </w:rPr>
        <w:fldChar w:fldCharType="separate"/>
      </w:r>
      <w:r w:rsidR="0069224B">
        <w:rPr>
          <w:noProof/>
        </w:rPr>
        <w:t>9</w:t>
      </w:r>
      <w:r>
        <w:rPr>
          <w:noProof/>
        </w:rPr>
        <w:fldChar w:fldCharType="end"/>
      </w:r>
    </w:p>
    <w:p w14:paraId="42CD7EB2" w14:textId="080F6CB5" w:rsidR="004B2491" w:rsidRDefault="004B2491" w:rsidP="004B2491">
      <w:pPr>
        <w:pStyle w:val="TOC2"/>
        <w:rPr>
          <w:rFonts w:asciiTheme="minorHAnsi" w:hAnsiTheme="minorHAnsi" w:cstheme="minorBidi"/>
          <w:noProof/>
          <w:color w:val="auto"/>
          <w:sz w:val="22"/>
          <w:szCs w:val="22"/>
        </w:rPr>
      </w:pPr>
      <w:r w:rsidRPr="002B600C">
        <w:rPr>
          <w:rFonts w:cs="Times New Roman"/>
          <w:noProof/>
        </w:rPr>
        <w:t>2.4</w:t>
      </w:r>
      <w:r>
        <w:rPr>
          <w:rFonts w:asciiTheme="minorHAnsi" w:hAnsiTheme="minorHAnsi" w:cstheme="minorBidi"/>
          <w:noProof/>
          <w:color w:val="auto"/>
          <w:sz w:val="22"/>
          <w:szCs w:val="22"/>
        </w:rPr>
        <w:tab/>
      </w:r>
      <w:r>
        <w:rPr>
          <w:noProof/>
        </w:rPr>
        <w:t>Main randomisation</w:t>
      </w:r>
      <w:r>
        <w:rPr>
          <w:noProof/>
        </w:rPr>
        <w:tab/>
      </w:r>
      <w:r>
        <w:rPr>
          <w:noProof/>
        </w:rPr>
        <w:fldChar w:fldCharType="begin"/>
      </w:r>
      <w:r>
        <w:rPr>
          <w:noProof/>
        </w:rPr>
        <w:instrText xml:space="preserve"> PAGEREF _Toc62398072 \h </w:instrText>
      </w:r>
      <w:r>
        <w:rPr>
          <w:noProof/>
        </w:rPr>
      </w:r>
      <w:r>
        <w:rPr>
          <w:noProof/>
        </w:rPr>
        <w:fldChar w:fldCharType="separate"/>
      </w:r>
      <w:r w:rsidR="0069224B">
        <w:rPr>
          <w:noProof/>
        </w:rPr>
        <w:t>9</w:t>
      </w:r>
      <w:r>
        <w:rPr>
          <w:noProof/>
        </w:rPr>
        <w:fldChar w:fldCharType="end"/>
      </w:r>
    </w:p>
    <w:p w14:paraId="60824143" w14:textId="2DBF9035" w:rsidR="004B2491" w:rsidRDefault="004B2491" w:rsidP="004B2491">
      <w:pPr>
        <w:pStyle w:val="TOC2"/>
        <w:rPr>
          <w:rFonts w:asciiTheme="minorHAnsi" w:hAnsiTheme="minorHAnsi" w:cstheme="minorBidi"/>
          <w:noProof/>
          <w:color w:val="auto"/>
          <w:sz w:val="22"/>
          <w:szCs w:val="22"/>
        </w:rPr>
      </w:pPr>
      <w:r w:rsidRPr="002B600C">
        <w:rPr>
          <w:rFonts w:cs="Times New Roman"/>
          <w:noProof/>
        </w:rPr>
        <w:t>2.5</w:t>
      </w:r>
      <w:r>
        <w:rPr>
          <w:rFonts w:asciiTheme="minorHAnsi" w:hAnsiTheme="minorHAnsi" w:cstheme="minorBidi"/>
          <w:noProof/>
          <w:color w:val="auto"/>
          <w:sz w:val="22"/>
          <w:szCs w:val="22"/>
        </w:rPr>
        <w:tab/>
      </w:r>
      <w:r>
        <w:rPr>
          <w:noProof/>
        </w:rPr>
        <w:t>Second randomisation for children with progressive COVID-19</w:t>
      </w:r>
      <w:r>
        <w:rPr>
          <w:noProof/>
        </w:rPr>
        <w:tab/>
      </w:r>
      <w:r>
        <w:rPr>
          <w:noProof/>
        </w:rPr>
        <w:fldChar w:fldCharType="begin"/>
      </w:r>
      <w:r>
        <w:rPr>
          <w:noProof/>
        </w:rPr>
        <w:instrText xml:space="preserve"> PAGEREF _Toc62398073 \h </w:instrText>
      </w:r>
      <w:r>
        <w:rPr>
          <w:noProof/>
        </w:rPr>
      </w:r>
      <w:r>
        <w:rPr>
          <w:noProof/>
        </w:rPr>
        <w:fldChar w:fldCharType="separate"/>
      </w:r>
      <w:r w:rsidR="0069224B">
        <w:rPr>
          <w:noProof/>
        </w:rPr>
        <w:t>11</w:t>
      </w:r>
      <w:r>
        <w:rPr>
          <w:noProof/>
        </w:rPr>
        <w:fldChar w:fldCharType="end"/>
      </w:r>
    </w:p>
    <w:p w14:paraId="000E95F0" w14:textId="51137268" w:rsidR="004B2491" w:rsidRDefault="004B2491" w:rsidP="004B2491">
      <w:pPr>
        <w:pStyle w:val="TOC2"/>
        <w:rPr>
          <w:rFonts w:asciiTheme="minorHAnsi" w:hAnsiTheme="minorHAnsi" w:cstheme="minorBidi"/>
          <w:noProof/>
          <w:color w:val="auto"/>
          <w:sz w:val="22"/>
          <w:szCs w:val="22"/>
        </w:rPr>
      </w:pPr>
      <w:r w:rsidRPr="002B600C">
        <w:rPr>
          <w:rFonts w:cs="Times New Roman"/>
          <w:noProof/>
        </w:rPr>
        <w:t>2.6</w:t>
      </w:r>
      <w:r>
        <w:rPr>
          <w:rFonts w:asciiTheme="minorHAnsi" w:hAnsiTheme="minorHAnsi" w:cstheme="minorBidi"/>
          <w:noProof/>
          <w:color w:val="auto"/>
          <w:sz w:val="22"/>
          <w:szCs w:val="22"/>
        </w:rPr>
        <w:tab/>
      </w:r>
      <w:r>
        <w:rPr>
          <w:noProof/>
        </w:rPr>
        <w:t>Administration of allocated treatment</w:t>
      </w:r>
      <w:r>
        <w:rPr>
          <w:noProof/>
        </w:rPr>
        <w:tab/>
      </w:r>
      <w:r>
        <w:rPr>
          <w:noProof/>
        </w:rPr>
        <w:fldChar w:fldCharType="begin"/>
      </w:r>
      <w:r>
        <w:rPr>
          <w:noProof/>
        </w:rPr>
        <w:instrText xml:space="preserve"> PAGEREF _Toc62398074 \h </w:instrText>
      </w:r>
      <w:r>
        <w:rPr>
          <w:noProof/>
        </w:rPr>
      </w:r>
      <w:r>
        <w:rPr>
          <w:noProof/>
        </w:rPr>
        <w:fldChar w:fldCharType="separate"/>
      </w:r>
      <w:r w:rsidR="0069224B">
        <w:rPr>
          <w:noProof/>
        </w:rPr>
        <w:t>12</w:t>
      </w:r>
      <w:r>
        <w:rPr>
          <w:noProof/>
        </w:rPr>
        <w:fldChar w:fldCharType="end"/>
      </w:r>
    </w:p>
    <w:p w14:paraId="4A9ACF8F" w14:textId="3F756E05" w:rsidR="004B2491" w:rsidRDefault="004B2491" w:rsidP="004B2491">
      <w:pPr>
        <w:pStyle w:val="TOC2"/>
        <w:rPr>
          <w:rFonts w:asciiTheme="minorHAnsi" w:hAnsiTheme="minorHAnsi" w:cstheme="minorBidi"/>
          <w:noProof/>
          <w:color w:val="auto"/>
          <w:sz w:val="22"/>
          <w:szCs w:val="22"/>
        </w:rPr>
      </w:pPr>
      <w:r w:rsidRPr="002B600C">
        <w:rPr>
          <w:rFonts w:cs="Times New Roman"/>
          <w:noProof/>
        </w:rPr>
        <w:t>2.7</w:t>
      </w:r>
      <w:r>
        <w:rPr>
          <w:rFonts w:asciiTheme="minorHAnsi" w:hAnsiTheme="minorHAnsi" w:cstheme="minorBidi"/>
          <w:noProof/>
          <w:color w:val="auto"/>
          <w:sz w:val="22"/>
          <w:szCs w:val="22"/>
        </w:rPr>
        <w:tab/>
      </w:r>
      <w:r>
        <w:rPr>
          <w:noProof/>
        </w:rPr>
        <w:t>Collecting follow-up information</w:t>
      </w:r>
      <w:r>
        <w:rPr>
          <w:noProof/>
        </w:rPr>
        <w:tab/>
      </w:r>
      <w:r>
        <w:rPr>
          <w:noProof/>
        </w:rPr>
        <w:fldChar w:fldCharType="begin"/>
      </w:r>
      <w:r>
        <w:rPr>
          <w:noProof/>
        </w:rPr>
        <w:instrText xml:space="preserve"> PAGEREF _Toc62398075 \h </w:instrText>
      </w:r>
      <w:r>
        <w:rPr>
          <w:noProof/>
        </w:rPr>
      </w:r>
      <w:r>
        <w:rPr>
          <w:noProof/>
        </w:rPr>
        <w:fldChar w:fldCharType="separate"/>
      </w:r>
      <w:r w:rsidR="0069224B">
        <w:rPr>
          <w:noProof/>
        </w:rPr>
        <w:t>13</w:t>
      </w:r>
      <w:r>
        <w:rPr>
          <w:noProof/>
        </w:rPr>
        <w:fldChar w:fldCharType="end"/>
      </w:r>
    </w:p>
    <w:p w14:paraId="301983B5" w14:textId="095E86EB" w:rsidR="004B2491" w:rsidRDefault="004B2491" w:rsidP="004B2491">
      <w:pPr>
        <w:pStyle w:val="TOC2"/>
        <w:rPr>
          <w:rFonts w:asciiTheme="minorHAnsi" w:hAnsiTheme="minorHAnsi" w:cstheme="minorBidi"/>
          <w:noProof/>
          <w:color w:val="auto"/>
          <w:sz w:val="22"/>
          <w:szCs w:val="22"/>
        </w:rPr>
      </w:pPr>
      <w:r w:rsidRPr="002B600C">
        <w:rPr>
          <w:rFonts w:cs="Times New Roman"/>
          <w:noProof/>
        </w:rPr>
        <w:t>2.8</w:t>
      </w:r>
      <w:r>
        <w:rPr>
          <w:rFonts w:asciiTheme="minorHAnsi" w:hAnsiTheme="minorHAnsi" w:cstheme="minorBidi"/>
          <w:noProof/>
          <w:color w:val="auto"/>
          <w:sz w:val="22"/>
          <w:szCs w:val="22"/>
        </w:rPr>
        <w:tab/>
      </w:r>
      <w:r>
        <w:rPr>
          <w:noProof/>
        </w:rPr>
        <w:t>Duration of follow-up</w:t>
      </w:r>
      <w:r>
        <w:rPr>
          <w:noProof/>
        </w:rPr>
        <w:tab/>
      </w:r>
      <w:r>
        <w:rPr>
          <w:noProof/>
        </w:rPr>
        <w:fldChar w:fldCharType="begin"/>
      </w:r>
      <w:r>
        <w:rPr>
          <w:noProof/>
        </w:rPr>
        <w:instrText xml:space="preserve"> PAGEREF _Toc62398076 \h </w:instrText>
      </w:r>
      <w:r>
        <w:rPr>
          <w:noProof/>
        </w:rPr>
      </w:r>
      <w:r>
        <w:rPr>
          <w:noProof/>
        </w:rPr>
        <w:fldChar w:fldCharType="separate"/>
      </w:r>
      <w:r w:rsidR="0069224B">
        <w:rPr>
          <w:noProof/>
        </w:rPr>
        <w:t>14</w:t>
      </w:r>
      <w:r>
        <w:rPr>
          <w:noProof/>
        </w:rPr>
        <w:fldChar w:fldCharType="end"/>
      </w:r>
    </w:p>
    <w:p w14:paraId="5DDE874D" w14:textId="3431E8A1" w:rsidR="004B2491" w:rsidRDefault="004B2491" w:rsidP="004B2491">
      <w:pPr>
        <w:pStyle w:val="TOC2"/>
        <w:rPr>
          <w:rFonts w:asciiTheme="minorHAnsi" w:hAnsiTheme="minorHAnsi" w:cstheme="minorBidi"/>
          <w:noProof/>
          <w:color w:val="auto"/>
          <w:sz w:val="22"/>
          <w:szCs w:val="22"/>
        </w:rPr>
      </w:pPr>
      <w:r w:rsidRPr="002B600C">
        <w:rPr>
          <w:rFonts w:cs="Times New Roman"/>
          <w:noProof/>
        </w:rPr>
        <w:t>2.9</w:t>
      </w:r>
      <w:r>
        <w:rPr>
          <w:rFonts w:asciiTheme="minorHAnsi" w:hAnsiTheme="minorHAnsi" w:cstheme="minorBidi"/>
          <w:noProof/>
          <w:color w:val="auto"/>
          <w:sz w:val="22"/>
          <w:szCs w:val="22"/>
        </w:rPr>
        <w:tab/>
      </w:r>
      <w:r>
        <w:rPr>
          <w:noProof/>
        </w:rPr>
        <w:t>Withdrawal of consent</w:t>
      </w:r>
      <w:r>
        <w:rPr>
          <w:noProof/>
        </w:rPr>
        <w:tab/>
      </w:r>
      <w:r>
        <w:rPr>
          <w:noProof/>
        </w:rPr>
        <w:fldChar w:fldCharType="begin"/>
      </w:r>
      <w:r>
        <w:rPr>
          <w:noProof/>
        </w:rPr>
        <w:instrText xml:space="preserve"> PAGEREF _Toc62398077 \h </w:instrText>
      </w:r>
      <w:r>
        <w:rPr>
          <w:noProof/>
        </w:rPr>
      </w:r>
      <w:r>
        <w:rPr>
          <w:noProof/>
        </w:rPr>
        <w:fldChar w:fldCharType="separate"/>
      </w:r>
      <w:r w:rsidR="0069224B">
        <w:rPr>
          <w:noProof/>
        </w:rPr>
        <w:t>14</w:t>
      </w:r>
      <w:r>
        <w:rPr>
          <w:noProof/>
        </w:rPr>
        <w:fldChar w:fldCharType="end"/>
      </w:r>
    </w:p>
    <w:p w14:paraId="3CF978ED" w14:textId="5E4F76E1" w:rsidR="004B2491" w:rsidRDefault="004B2491" w:rsidP="004B2491">
      <w:pPr>
        <w:pStyle w:val="TOC1"/>
        <w:rPr>
          <w:rFonts w:asciiTheme="minorHAnsi" w:hAnsiTheme="minorHAnsi" w:cstheme="minorBidi"/>
          <w:noProof/>
          <w:color w:val="auto"/>
          <w:sz w:val="22"/>
          <w:szCs w:val="22"/>
        </w:rPr>
      </w:pPr>
      <w:r w:rsidRPr="002B600C">
        <w:rPr>
          <w:rFonts w:cs="Times New Roman"/>
          <w:noProof/>
        </w:rPr>
        <w:t>3</w:t>
      </w:r>
      <w:r>
        <w:rPr>
          <w:rFonts w:asciiTheme="minorHAnsi" w:hAnsiTheme="minorHAnsi" w:cstheme="minorBidi"/>
          <w:noProof/>
          <w:color w:val="auto"/>
          <w:sz w:val="22"/>
          <w:szCs w:val="22"/>
        </w:rPr>
        <w:tab/>
      </w:r>
      <w:r>
        <w:rPr>
          <w:noProof/>
        </w:rPr>
        <w:t>Statistical analysis</w:t>
      </w:r>
      <w:r>
        <w:rPr>
          <w:noProof/>
        </w:rPr>
        <w:tab/>
      </w:r>
      <w:r>
        <w:rPr>
          <w:noProof/>
        </w:rPr>
        <w:fldChar w:fldCharType="begin"/>
      </w:r>
      <w:r>
        <w:rPr>
          <w:noProof/>
        </w:rPr>
        <w:instrText xml:space="preserve"> PAGEREF _Toc62398078 \h </w:instrText>
      </w:r>
      <w:r>
        <w:rPr>
          <w:noProof/>
        </w:rPr>
      </w:r>
      <w:r>
        <w:rPr>
          <w:noProof/>
        </w:rPr>
        <w:fldChar w:fldCharType="separate"/>
      </w:r>
      <w:r w:rsidR="0069224B">
        <w:rPr>
          <w:noProof/>
        </w:rPr>
        <w:t>15</w:t>
      </w:r>
      <w:r>
        <w:rPr>
          <w:noProof/>
        </w:rPr>
        <w:fldChar w:fldCharType="end"/>
      </w:r>
    </w:p>
    <w:p w14:paraId="49A101C6" w14:textId="261DC68B" w:rsidR="004B2491" w:rsidRDefault="004B2491" w:rsidP="004B2491">
      <w:pPr>
        <w:pStyle w:val="TOC2"/>
        <w:rPr>
          <w:rFonts w:asciiTheme="minorHAnsi" w:hAnsiTheme="minorHAnsi" w:cstheme="minorBidi"/>
          <w:noProof/>
          <w:color w:val="auto"/>
          <w:sz w:val="22"/>
          <w:szCs w:val="22"/>
        </w:rPr>
      </w:pPr>
      <w:r w:rsidRPr="002B600C">
        <w:rPr>
          <w:rFonts w:cs="Times New Roman"/>
          <w:noProof/>
        </w:rPr>
        <w:t>3.1</w:t>
      </w:r>
      <w:r>
        <w:rPr>
          <w:rFonts w:asciiTheme="minorHAnsi" w:hAnsiTheme="minorHAnsi" w:cstheme="minorBidi"/>
          <w:noProof/>
          <w:color w:val="auto"/>
          <w:sz w:val="22"/>
          <w:szCs w:val="22"/>
        </w:rPr>
        <w:tab/>
      </w:r>
      <w:r>
        <w:rPr>
          <w:noProof/>
        </w:rPr>
        <w:t>Outcomes</w:t>
      </w:r>
      <w:r>
        <w:rPr>
          <w:noProof/>
        </w:rPr>
        <w:tab/>
      </w:r>
      <w:r>
        <w:rPr>
          <w:noProof/>
        </w:rPr>
        <w:fldChar w:fldCharType="begin"/>
      </w:r>
      <w:r>
        <w:rPr>
          <w:noProof/>
        </w:rPr>
        <w:instrText xml:space="preserve"> PAGEREF _Toc62398079 \h </w:instrText>
      </w:r>
      <w:r>
        <w:rPr>
          <w:noProof/>
        </w:rPr>
      </w:r>
      <w:r>
        <w:rPr>
          <w:noProof/>
        </w:rPr>
        <w:fldChar w:fldCharType="separate"/>
      </w:r>
      <w:r w:rsidR="0069224B">
        <w:rPr>
          <w:noProof/>
        </w:rPr>
        <w:t>15</w:t>
      </w:r>
      <w:r>
        <w:rPr>
          <w:noProof/>
        </w:rPr>
        <w:fldChar w:fldCharType="end"/>
      </w:r>
    </w:p>
    <w:p w14:paraId="40CDF56D" w14:textId="1393DC26" w:rsidR="004B2491" w:rsidRDefault="004B2491" w:rsidP="004B2491">
      <w:pPr>
        <w:pStyle w:val="TOC2"/>
        <w:rPr>
          <w:rFonts w:asciiTheme="minorHAnsi" w:hAnsiTheme="minorHAnsi" w:cstheme="minorBidi"/>
          <w:noProof/>
          <w:color w:val="auto"/>
          <w:sz w:val="22"/>
          <w:szCs w:val="22"/>
        </w:rPr>
      </w:pPr>
      <w:r w:rsidRPr="002B600C">
        <w:rPr>
          <w:rFonts w:cs="Times New Roman"/>
          <w:noProof/>
        </w:rPr>
        <w:t>3.2</w:t>
      </w:r>
      <w:r>
        <w:rPr>
          <w:rFonts w:asciiTheme="minorHAnsi" w:hAnsiTheme="minorHAnsi" w:cstheme="minorBidi"/>
          <w:noProof/>
          <w:color w:val="auto"/>
          <w:sz w:val="22"/>
          <w:szCs w:val="22"/>
        </w:rPr>
        <w:tab/>
      </w:r>
      <w:r>
        <w:rPr>
          <w:noProof/>
        </w:rPr>
        <w:t>Methods of analysis</w:t>
      </w:r>
      <w:r>
        <w:rPr>
          <w:noProof/>
        </w:rPr>
        <w:tab/>
      </w:r>
      <w:r>
        <w:rPr>
          <w:noProof/>
        </w:rPr>
        <w:fldChar w:fldCharType="begin"/>
      </w:r>
      <w:r>
        <w:rPr>
          <w:noProof/>
        </w:rPr>
        <w:instrText xml:space="preserve"> PAGEREF _Toc62398080 \h </w:instrText>
      </w:r>
      <w:r>
        <w:rPr>
          <w:noProof/>
        </w:rPr>
      </w:r>
      <w:r>
        <w:rPr>
          <w:noProof/>
        </w:rPr>
        <w:fldChar w:fldCharType="separate"/>
      </w:r>
      <w:r w:rsidR="0069224B">
        <w:rPr>
          <w:noProof/>
        </w:rPr>
        <w:t>15</w:t>
      </w:r>
      <w:r>
        <w:rPr>
          <w:noProof/>
        </w:rPr>
        <w:fldChar w:fldCharType="end"/>
      </w:r>
    </w:p>
    <w:p w14:paraId="384D3109" w14:textId="595BFC69" w:rsidR="004B2491" w:rsidRDefault="004B2491" w:rsidP="004B2491">
      <w:pPr>
        <w:pStyle w:val="TOC2"/>
        <w:rPr>
          <w:rFonts w:asciiTheme="minorHAnsi" w:hAnsiTheme="minorHAnsi" w:cstheme="minorBidi"/>
          <w:noProof/>
          <w:color w:val="auto"/>
          <w:sz w:val="22"/>
          <w:szCs w:val="22"/>
        </w:rPr>
      </w:pPr>
      <w:r w:rsidRPr="002B600C">
        <w:rPr>
          <w:rFonts w:cs="Times New Roman"/>
          <w:noProof/>
        </w:rPr>
        <w:t>3.3</w:t>
      </w:r>
      <w:r>
        <w:rPr>
          <w:rFonts w:asciiTheme="minorHAnsi" w:hAnsiTheme="minorHAnsi" w:cstheme="minorBidi"/>
          <w:noProof/>
          <w:color w:val="auto"/>
          <w:sz w:val="22"/>
          <w:szCs w:val="22"/>
        </w:rPr>
        <w:tab/>
      </w:r>
      <w:r>
        <w:rPr>
          <w:noProof/>
        </w:rPr>
        <w:t>Children</w:t>
      </w:r>
      <w:r>
        <w:rPr>
          <w:noProof/>
        </w:rPr>
        <w:tab/>
      </w:r>
      <w:r>
        <w:rPr>
          <w:noProof/>
        </w:rPr>
        <w:fldChar w:fldCharType="begin"/>
      </w:r>
      <w:r>
        <w:rPr>
          <w:noProof/>
        </w:rPr>
        <w:instrText xml:space="preserve"> PAGEREF _Toc62398081 \h </w:instrText>
      </w:r>
      <w:r>
        <w:rPr>
          <w:noProof/>
        </w:rPr>
      </w:r>
      <w:r>
        <w:rPr>
          <w:noProof/>
        </w:rPr>
        <w:fldChar w:fldCharType="separate"/>
      </w:r>
      <w:r w:rsidR="0069224B">
        <w:rPr>
          <w:noProof/>
        </w:rPr>
        <w:t>16</w:t>
      </w:r>
      <w:r>
        <w:rPr>
          <w:noProof/>
        </w:rPr>
        <w:fldChar w:fldCharType="end"/>
      </w:r>
    </w:p>
    <w:p w14:paraId="045F0954" w14:textId="4CDA2579" w:rsidR="004B2491" w:rsidRDefault="004B2491" w:rsidP="004B2491">
      <w:pPr>
        <w:pStyle w:val="TOC1"/>
        <w:rPr>
          <w:rFonts w:asciiTheme="minorHAnsi" w:hAnsiTheme="minorHAnsi" w:cstheme="minorBidi"/>
          <w:noProof/>
          <w:color w:val="auto"/>
          <w:sz w:val="22"/>
          <w:szCs w:val="22"/>
        </w:rPr>
      </w:pPr>
      <w:r w:rsidRPr="002B600C">
        <w:rPr>
          <w:rFonts w:cs="Times New Roman"/>
          <w:noProof/>
        </w:rPr>
        <w:t>4</w:t>
      </w:r>
      <w:r>
        <w:rPr>
          <w:rFonts w:asciiTheme="minorHAnsi" w:hAnsiTheme="minorHAnsi" w:cstheme="minorBidi"/>
          <w:noProof/>
          <w:color w:val="auto"/>
          <w:sz w:val="22"/>
          <w:szCs w:val="22"/>
        </w:rPr>
        <w:tab/>
      </w:r>
      <w:r>
        <w:rPr>
          <w:noProof/>
        </w:rPr>
        <w:t>DATA and saFETy Monitoring</w:t>
      </w:r>
      <w:r>
        <w:rPr>
          <w:noProof/>
        </w:rPr>
        <w:tab/>
      </w:r>
      <w:r>
        <w:rPr>
          <w:noProof/>
        </w:rPr>
        <w:fldChar w:fldCharType="begin"/>
      </w:r>
      <w:r>
        <w:rPr>
          <w:noProof/>
        </w:rPr>
        <w:instrText xml:space="preserve"> PAGEREF _Toc62398082 \h </w:instrText>
      </w:r>
      <w:r>
        <w:rPr>
          <w:noProof/>
        </w:rPr>
      </w:r>
      <w:r>
        <w:rPr>
          <w:noProof/>
        </w:rPr>
        <w:fldChar w:fldCharType="separate"/>
      </w:r>
      <w:r w:rsidR="0069224B">
        <w:rPr>
          <w:noProof/>
        </w:rPr>
        <w:t>17</w:t>
      </w:r>
      <w:r>
        <w:rPr>
          <w:noProof/>
        </w:rPr>
        <w:fldChar w:fldCharType="end"/>
      </w:r>
    </w:p>
    <w:p w14:paraId="4CF593F0" w14:textId="0D3E2BAF" w:rsidR="004B2491" w:rsidRDefault="004B2491" w:rsidP="004B2491">
      <w:pPr>
        <w:pStyle w:val="TOC2"/>
        <w:rPr>
          <w:rFonts w:asciiTheme="minorHAnsi" w:hAnsiTheme="minorHAnsi" w:cstheme="minorBidi"/>
          <w:noProof/>
          <w:color w:val="auto"/>
          <w:sz w:val="22"/>
          <w:szCs w:val="22"/>
        </w:rPr>
      </w:pPr>
      <w:r w:rsidRPr="002B600C">
        <w:rPr>
          <w:rFonts w:cs="Times New Roman"/>
          <w:noProof/>
        </w:rPr>
        <w:t>4.1</w:t>
      </w:r>
      <w:r>
        <w:rPr>
          <w:rFonts w:asciiTheme="minorHAnsi" w:hAnsiTheme="minorHAnsi" w:cstheme="minorBidi"/>
          <w:noProof/>
          <w:color w:val="auto"/>
          <w:sz w:val="22"/>
          <w:szCs w:val="22"/>
        </w:rPr>
        <w:tab/>
      </w:r>
      <w:r>
        <w:rPr>
          <w:noProof/>
        </w:rPr>
        <w:t>Recording Suspected Serious Adverse Reactions</w:t>
      </w:r>
      <w:r>
        <w:rPr>
          <w:noProof/>
        </w:rPr>
        <w:tab/>
      </w:r>
      <w:r>
        <w:rPr>
          <w:noProof/>
        </w:rPr>
        <w:fldChar w:fldCharType="begin"/>
      </w:r>
      <w:r>
        <w:rPr>
          <w:noProof/>
        </w:rPr>
        <w:instrText xml:space="preserve"> PAGEREF _Toc62398083 \h </w:instrText>
      </w:r>
      <w:r>
        <w:rPr>
          <w:noProof/>
        </w:rPr>
      </w:r>
      <w:r>
        <w:rPr>
          <w:noProof/>
        </w:rPr>
        <w:fldChar w:fldCharType="separate"/>
      </w:r>
      <w:r w:rsidR="0069224B">
        <w:rPr>
          <w:noProof/>
        </w:rPr>
        <w:t>17</w:t>
      </w:r>
      <w:r>
        <w:rPr>
          <w:noProof/>
        </w:rPr>
        <w:fldChar w:fldCharType="end"/>
      </w:r>
    </w:p>
    <w:p w14:paraId="04392F6A" w14:textId="1F31E8EF" w:rsidR="004B2491" w:rsidRDefault="004B2491" w:rsidP="004B2491">
      <w:pPr>
        <w:pStyle w:val="TOC2"/>
        <w:rPr>
          <w:rFonts w:asciiTheme="minorHAnsi" w:hAnsiTheme="minorHAnsi" w:cstheme="minorBidi"/>
          <w:noProof/>
          <w:color w:val="auto"/>
          <w:sz w:val="22"/>
          <w:szCs w:val="22"/>
        </w:rPr>
      </w:pPr>
      <w:r w:rsidRPr="002B600C">
        <w:rPr>
          <w:rFonts w:cs="Times New Roman"/>
          <w:noProof/>
        </w:rPr>
        <w:t>4.2</w:t>
      </w:r>
      <w:r>
        <w:rPr>
          <w:rFonts w:asciiTheme="minorHAnsi" w:hAnsiTheme="minorHAnsi" w:cstheme="minorBidi"/>
          <w:noProof/>
          <w:color w:val="auto"/>
          <w:sz w:val="22"/>
          <w:szCs w:val="22"/>
        </w:rPr>
        <w:tab/>
      </w:r>
      <w:r>
        <w:rPr>
          <w:noProof/>
        </w:rPr>
        <w:t>Central assessment and onward reporting of SUSARs</w:t>
      </w:r>
      <w:r>
        <w:rPr>
          <w:noProof/>
        </w:rPr>
        <w:tab/>
      </w:r>
      <w:r>
        <w:rPr>
          <w:noProof/>
        </w:rPr>
        <w:fldChar w:fldCharType="begin"/>
      </w:r>
      <w:r>
        <w:rPr>
          <w:noProof/>
        </w:rPr>
        <w:instrText xml:space="preserve"> PAGEREF _Toc62398084 \h </w:instrText>
      </w:r>
      <w:r>
        <w:rPr>
          <w:noProof/>
        </w:rPr>
      </w:r>
      <w:r>
        <w:rPr>
          <w:noProof/>
        </w:rPr>
        <w:fldChar w:fldCharType="separate"/>
      </w:r>
      <w:r w:rsidR="0069224B">
        <w:rPr>
          <w:noProof/>
        </w:rPr>
        <w:t>17</w:t>
      </w:r>
      <w:r>
        <w:rPr>
          <w:noProof/>
        </w:rPr>
        <w:fldChar w:fldCharType="end"/>
      </w:r>
    </w:p>
    <w:p w14:paraId="20DCA517" w14:textId="1E3A7279" w:rsidR="004B2491" w:rsidRDefault="004B2491" w:rsidP="004B2491">
      <w:pPr>
        <w:pStyle w:val="TOC2"/>
        <w:rPr>
          <w:rFonts w:asciiTheme="minorHAnsi" w:hAnsiTheme="minorHAnsi" w:cstheme="minorBidi"/>
          <w:noProof/>
          <w:color w:val="auto"/>
          <w:sz w:val="22"/>
          <w:szCs w:val="22"/>
        </w:rPr>
      </w:pPr>
      <w:r w:rsidRPr="002B600C">
        <w:rPr>
          <w:rFonts w:cs="Times New Roman"/>
          <w:noProof/>
        </w:rPr>
        <w:t>4.3</w:t>
      </w:r>
      <w:r>
        <w:rPr>
          <w:rFonts w:asciiTheme="minorHAnsi" w:hAnsiTheme="minorHAnsi" w:cstheme="minorBidi"/>
          <w:noProof/>
          <w:color w:val="auto"/>
          <w:sz w:val="22"/>
          <w:szCs w:val="22"/>
        </w:rPr>
        <w:tab/>
      </w:r>
      <w:r>
        <w:rPr>
          <w:noProof/>
        </w:rPr>
        <w:t>Recording other Adverse Events</w:t>
      </w:r>
      <w:r>
        <w:rPr>
          <w:noProof/>
        </w:rPr>
        <w:tab/>
      </w:r>
      <w:r>
        <w:rPr>
          <w:noProof/>
        </w:rPr>
        <w:fldChar w:fldCharType="begin"/>
      </w:r>
      <w:r>
        <w:rPr>
          <w:noProof/>
        </w:rPr>
        <w:instrText xml:space="preserve"> PAGEREF _Toc62398085 \h </w:instrText>
      </w:r>
      <w:r>
        <w:rPr>
          <w:noProof/>
        </w:rPr>
      </w:r>
      <w:r>
        <w:rPr>
          <w:noProof/>
        </w:rPr>
        <w:fldChar w:fldCharType="separate"/>
      </w:r>
      <w:r w:rsidR="0069224B">
        <w:rPr>
          <w:noProof/>
        </w:rPr>
        <w:t>18</w:t>
      </w:r>
      <w:r>
        <w:rPr>
          <w:noProof/>
        </w:rPr>
        <w:fldChar w:fldCharType="end"/>
      </w:r>
    </w:p>
    <w:p w14:paraId="4BB623F1" w14:textId="7CF5E936" w:rsidR="004B2491" w:rsidRDefault="004B2491" w:rsidP="004B2491">
      <w:pPr>
        <w:pStyle w:val="TOC2"/>
        <w:rPr>
          <w:rFonts w:asciiTheme="minorHAnsi" w:hAnsiTheme="minorHAnsi" w:cstheme="minorBidi"/>
          <w:noProof/>
          <w:color w:val="auto"/>
          <w:sz w:val="22"/>
          <w:szCs w:val="22"/>
        </w:rPr>
      </w:pPr>
      <w:r w:rsidRPr="002B600C">
        <w:rPr>
          <w:rFonts w:cs="Times New Roman"/>
          <w:noProof/>
        </w:rPr>
        <w:t>4.4</w:t>
      </w:r>
      <w:r>
        <w:rPr>
          <w:rFonts w:asciiTheme="minorHAnsi" w:hAnsiTheme="minorHAnsi" w:cstheme="minorBidi"/>
          <w:noProof/>
          <w:color w:val="auto"/>
          <w:sz w:val="22"/>
          <w:szCs w:val="22"/>
        </w:rPr>
        <w:tab/>
      </w:r>
      <w:r>
        <w:rPr>
          <w:noProof/>
        </w:rPr>
        <w:t>Role of the Data Monitoring Committee (DMC)</w:t>
      </w:r>
      <w:r>
        <w:rPr>
          <w:noProof/>
        </w:rPr>
        <w:tab/>
      </w:r>
      <w:r>
        <w:rPr>
          <w:noProof/>
        </w:rPr>
        <w:fldChar w:fldCharType="begin"/>
      </w:r>
      <w:r>
        <w:rPr>
          <w:noProof/>
        </w:rPr>
        <w:instrText xml:space="preserve"> PAGEREF _Toc62398086 \h </w:instrText>
      </w:r>
      <w:r>
        <w:rPr>
          <w:noProof/>
        </w:rPr>
      </w:r>
      <w:r>
        <w:rPr>
          <w:noProof/>
        </w:rPr>
        <w:fldChar w:fldCharType="separate"/>
      </w:r>
      <w:r w:rsidR="0069224B">
        <w:rPr>
          <w:noProof/>
        </w:rPr>
        <w:t>18</w:t>
      </w:r>
      <w:r>
        <w:rPr>
          <w:noProof/>
        </w:rPr>
        <w:fldChar w:fldCharType="end"/>
      </w:r>
    </w:p>
    <w:p w14:paraId="258DC46C" w14:textId="141F18A0" w:rsidR="004B2491" w:rsidRDefault="004B2491" w:rsidP="004B2491">
      <w:pPr>
        <w:pStyle w:val="TOC2"/>
        <w:rPr>
          <w:rFonts w:asciiTheme="minorHAnsi" w:hAnsiTheme="minorHAnsi" w:cstheme="minorBidi"/>
          <w:noProof/>
          <w:color w:val="auto"/>
          <w:sz w:val="22"/>
          <w:szCs w:val="22"/>
        </w:rPr>
      </w:pPr>
      <w:r w:rsidRPr="002B600C">
        <w:rPr>
          <w:rFonts w:cs="Times New Roman"/>
          <w:noProof/>
        </w:rPr>
        <w:t>4.5</w:t>
      </w:r>
      <w:r>
        <w:rPr>
          <w:rFonts w:asciiTheme="minorHAnsi" w:hAnsiTheme="minorHAnsi" w:cstheme="minorBidi"/>
          <w:noProof/>
          <w:color w:val="auto"/>
          <w:sz w:val="22"/>
          <w:szCs w:val="22"/>
        </w:rPr>
        <w:tab/>
      </w:r>
      <w:r>
        <w:rPr>
          <w:noProof/>
        </w:rPr>
        <w:t>Blinding</w:t>
      </w:r>
      <w:r>
        <w:rPr>
          <w:noProof/>
        </w:rPr>
        <w:tab/>
      </w:r>
      <w:r>
        <w:rPr>
          <w:noProof/>
        </w:rPr>
        <w:fldChar w:fldCharType="begin"/>
      </w:r>
      <w:r>
        <w:rPr>
          <w:noProof/>
        </w:rPr>
        <w:instrText xml:space="preserve"> PAGEREF _Toc62398087 \h </w:instrText>
      </w:r>
      <w:r>
        <w:rPr>
          <w:noProof/>
        </w:rPr>
      </w:r>
      <w:r>
        <w:rPr>
          <w:noProof/>
        </w:rPr>
        <w:fldChar w:fldCharType="separate"/>
      </w:r>
      <w:r w:rsidR="0069224B">
        <w:rPr>
          <w:noProof/>
        </w:rPr>
        <w:t>18</w:t>
      </w:r>
      <w:r>
        <w:rPr>
          <w:noProof/>
        </w:rPr>
        <w:fldChar w:fldCharType="end"/>
      </w:r>
    </w:p>
    <w:p w14:paraId="4AB51DFA" w14:textId="141B2D0B" w:rsidR="004B2491" w:rsidRDefault="004B2491" w:rsidP="004B2491">
      <w:pPr>
        <w:pStyle w:val="TOC1"/>
        <w:rPr>
          <w:rFonts w:asciiTheme="minorHAnsi" w:hAnsiTheme="minorHAnsi" w:cstheme="minorBidi"/>
          <w:noProof/>
          <w:color w:val="auto"/>
          <w:sz w:val="22"/>
          <w:szCs w:val="22"/>
        </w:rPr>
      </w:pPr>
      <w:r w:rsidRPr="002B600C">
        <w:rPr>
          <w:rFonts w:cs="Times New Roman"/>
          <w:noProof/>
        </w:rPr>
        <w:t>5</w:t>
      </w:r>
      <w:r>
        <w:rPr>
          <w:rFonts w:asciiTheme="minorHAnsi" w:hAnsiTheme="minorHAnsi" w:cstheme="minorBidi"/>
          <w:noProof/>
          <w:color w:val="auto"/>
          <w:sz w:val="22"/>
          <w:szCs w:val="22"/>
        </w:rPr>
        <w:tab/>
      </w:r>
      <w:r>
        <w:rPr>
          <w:noProof/>
        </w:rPr>
        <w:t>Quality Management</w:t>
      </w:r>
      <w:r>
        <w:rPr>
          <w:noProof/>
        </w:rPr>
        <w:tab/>
      </w:r>
      <w:r>
        <w:rPr>
          <w:noProof/>
        </w:rPr>
        <w:fldChar w:fldCharType="begin"/>
      </w:r>
      <w:r>
        <w:rPr>
          <w:noProof/>
        </w:rPr>
        <w:instrText xml:space="preserve"> PAGEREF _Toc62398088 \h </w:instrText>
      </w:r>
      <w:r>
        <w:rPr>
          <w:noProof/>
        </w:rPr>
      </w:r>
      <w:r>
        <w:rPr>
          <w:noProof/>
        </w:rPr>
        <w:fldChar w:fldCharType="separate"/>
      </w:r>
      <w:r w:rsidR="0069224B">
        <w:rPr>
          <w:noProof/>
        </w:rPr>
        <w:t>19</w:t>
      </w:r>
      <w:r>
        <w:rPr>
          <w:noProof/>
        </w:rPr>
        <w:fldChar w:fldCharType="end"/>
      </w:r>
    </w:p>
    <w:p w14:paraId="214BE93F" w14:textId="7C4D16DF" w:rsidR="004B2491" w:rsidRDefault="004B2491" w:rsidP="004B2491">
      <w:pPr>
        <w:pStyle w:val="TOC2"/>
        <w:rPr>
          <w:rFonts w:asciiTheme="minorHAnsi" w:hAnsiTheme="minorHAnsi" w:cstheme="minorBidi"/>
          <w:noProof/>
          <w:color w:val="auto"/>
          <w:sz w:val="22"/>
          <w:szCs w:val="22"/>
        </w:rPr>
      </w:pPr>
      <w:r w:rsidRPr="002B600C">
        <w:rPr>
          <w:rFonts w:cs="Times New Roman"/>
          <w:noProof/>
        </w:rPr>
        <w:t>5.1</w:t>
      </w:r>
      <w:r>
        <w:rPr>
          <w:rFonts w:asciiTheme="minorHAnsi" w:hAnsiTheme="minorHAnsi" w:cstheme="minorBidi"/>
          <w:noProof/>
          <w:color w:val="auto"/>
          <w:sz w:val="22"/>
          <w:szCs w:val="22"/>
        </w:rPr>
        <w:tab/>
      </w:r>
      <w:r>
        <w:rPr>
          <w:noProof/>
        </w:rPr>
        <w:t>Quality By Design Principles</w:t>
      </w:r>
      <w:r>
        <w:rPr>
          <w:noProof/>
        </w:rPr>
        <w:tab/>
      </w:r>
      <w:r>
        <w:rPr>
          <w:noProof/>
        </w:rPr>
        <w:fldChar w:fldCharType="begin"/>
      </w:r>
      <w:r>
        <w:rPr>
          <w:noProof/>
        </w:rPr>
        <w:instrText xml:space="preserve"> PAGEREF _Toc62398089 \h </w:instrText>
      </w:r>
      <w:r>
        <w:rPr>
          <w:noProof/>
        </w:rPr>
      </w:r>
      <w:r>
        <w:rPr>
          <w:noProof/>
        </w:rPr>
        <w:fldChar w:fldCharType="separate"/>
      </w:r>
      <w:r w:rsidR="0069224B">
        <w:rPr>
          <w:noProof/>
        </w:rPr>
        <w:t>19</w:t>
      </w:r>
      <w:r>
        <w:rPr>
          <w:noProof/>
        </w:rPr>
        <w:fldChar w:fldCharType="end"/>
      </w:r>
    </w:p>
    <w:p w14:paraId="783FDF2A" w14:textId="4B952959" w:rsidR="004B2491" w:rsidRDefault="004B2491" w:rsidP="004B2491">
      <w:pPr>
        <w:pStyle w:val="TOC2"/>
        <w:rPr>
          <w:rFonts w:asciiTheme="minorHAnsi" w:hAnsiTheme="minorHAnsi" w:cstheme="minorBidi"/>
          <w:noProof/>
          <w:color w:val="auto"/>
          <w:sz w:val="22"/>
          <w:szCs w:val="22"/>
        </w:rPr>
      </w:pPr>
      <w:r w:rsidRPr="002B600C">
        <w:rPr>
          <w:rFonts w:cs="Times New Roman"/>
          <w:noProof/>
        </w:rPr>
        <w:t>5.2</w:t>
      </w:r>
      <w:r>
        <w:rPr>
          <w:rFonts w:asciiTheme="minorHAnsi" w:hAnsiTheme="minorHAnsi" w:cstheme="minorBidi"/>
          <w:noProof/>
          <w:color w:val="auto"/>
          <w:sz w:val="22"/>
          <w:szCs w:val="22"/>
        </w:rPr>
        <w:tab/>
      </w:r>
      <w:r>
        <w:rPr>
          <w:noProof/>
        </w:rPr>
        <w:t>Training and monitoring</w:t>
      </w:r>
      <w:r>
        <w:rPr>
          <w:noProof/>
        </w:rPr>
        <w:tab/>
      </w:r>
      <w:r>
        <w:rPr>
          <w:noProof/>
        </w:rPr>
        <w:fldChar w:fldCharType="begin"/>
      </w:r>
      <w:r>
        <w:rPr>
          <w:noProof/>
        </w:rPr>
        <w:instrText xml:space="preserve"> PAGEREF _Toc62398090 \h </w:instrText>
      </w:r>
      <w:r>
        <w:rPr>
          <w:noProof/>
        </w:rPr>
      </w:r>
      <w:r>
        <w:rPr>
          <w:noProof/>
        </w:rPr>
        <w:fldChar w:fldCharType="separate"/>
      </w:r>
      <w:r w:rsidR="0069224B">
        <w:rPr>
          <w:noProof/>
        </w:rPr>
        <w:t>19</w:t>
      </w:r>
      <w:r>
        <w:rPr>
          <w:noProof/>
        </w:rPr>
        <w:fldChar w:fldCharType="end"/>
      </w:r>
    </w:p>
    <w:p w14:paraId="456140D3" w14:textId="63783D68" w:rsidR="004B2491" w:rsidRDefault="004B2491" w:rsidP="004B2491">
      <w:pPr>
        <w:pStyle w:val="TOC2"/>
        <w:rPr>
          <w:rFonts w:asciiTheme="minorHAnsi" w:hAnsiTheme="minorHAnsi" w:cstheme="minorBidi"/>
          <w:noProof/>
          <w:color w:val="auto"/>
          <w:sz w:val="22"/>
          <w:szCs w:val="22"/>
        </w:rPr>
      </w:pPr>
      <w:r w:rsidRPr="002B600C">
        <w:rPr>
          <w:rFonts w:cs="Times New Roman"/>
          <w:noProof/>
        </w:rPr>
        <w:t>5.3</w:t>
      </w:r>
      <w:r>
        <w:rPr>
          <w:rFonts w:asciiTheme="minorHAnsi" w:hAnsiTheme="minorHAnsi" w:cstheme="minorBidi"/>
          <w:noProof/>
          <w:color w:val="auto"/>
          <w:sz w:val="22"/>
          <w:szCs w:val="22"/>
        </w:rPr>
        <w:tab/>
      </w:r>
      <w:r>
        <w:rPr>
          <w:noProof/>
        </w:rPr>
        <w:t>Data management</w:t>
      </w:r>
      <w:r>
        <w:rPr>
          <w:noProof/>
        </w:rPr>
        <w:tab/>
      </w:r>
      <w:r>
        <w:rPr>
          <w:noProof/>
        </w:rPr>
        <w:fldChar w:fldCharType="begin"/>
      </w:r>
      <w:r>
        <w:rPr>
          <w:noProof/>
        </w:rPr>
        <w:instrText xml:space="preserve"> PAGEREF _Toc62398091 \h </w:instrText>
      </w:r>
      <w:r>
        <w:rPr>
          <w:noProof/>
        </w:rPr>
      </w:r>
      <w:r>
        <w:rPr>
          <w:noProof/>
        </w:rPr>
        <w:fldChar w:fldCharType="separate"/>
      </w:r>
      <w:r w:rsidR="0069224B">
        <w:rPr>
          <w:noProof/>
        </w:rPr>
        <w:t>20</w:t>
      </w:r>
      <w:r>
        <w:rPr>
          <w:noProof/>
        </w:rPr>
        <w:fldChar w:fldCharType="end"/>
      </w:r>
    </w:p>
    <w:p w14:paraId="3F00AE27" w14:textId="11A29810" w:rsidR="004B2491" w:rsidRDefault="004B2491" w:rsidP="004B2491">
      <w:pPr>
        <w:pStyle w:val="TOC2"/>
        <w:rPr>
          <w:rFonts w:asciiTheme="minorHAnsi" w:hAnsiTheme="minorHAnsi" w:cstheme="minorBidi"/>
          <w:noProof/>
          <w:color w:val="auto"/>
          <w:sz w:val="22"/>
          <w:szCs w:val="22"/>
        </w:rPr>
      </w:pPr>
      <w:r w:rsidRPr="002B600C">
        <w:rPr>
          <w:rFonts w:cs="Times New Roman"/>
          <w:noProof/>
        </w:rPr>
        <w:t>5.4</w:t>
      </w:r>
      <w:r>
        <w:rPr>
          <w:rFonts w:asciiTheme="minorHAnsi" w:hAnsiTheme="minorHAnsi" w:cstheme="minorBidi"/>
          <w:noProof/>
          <w:color w:val="auto"/>
          <w:sz w:val="22"/>
          <w:szCs w:val="22"/>
        </w:rPr>
        <w:tab/>
      </w:r>
      <w:r>
        <w:rPr>
          <w:noProof/>
        </w:rPr>
        <w:t>Source documents and archiving</w:t>
      </w:r>
      <w:r>
        <w:rPr>
          <w:noProof/>
        </w:rPr>
        <w:tab/>
      </w:r>
      <w:r>
        <w:rPr>
          <w:noProof/>
        </w:rPr>
        <w:fldChar w:fldCharType="begin"/>
      </w:r>
      <w:r>
        <w:rPr>
          <w:noProof/>
        </w:rPr>
        <w:instrText xml:space="preserve"> PAGEREF _Toc62398092 \h </w:instrText>
      </w:r>
      <w:r>
        <w:rPr>
          <w:noProof/>
        </w:rPr>
      </w:r>
      <w:r>
        <w:rPr>
          <w:noProof/>
        </w:rPr>
        <w:fldChar w:fldCharType="separate"/>
      </w:r>
      <w:r w:rsidR="0069224B">
        <w:rPr>
          <w:noProof/>
        </w:rPr>
        <w:t>20</w:t>
      </w:r>
      <w:r>
        <w:rPr>
          <w:noProof/>
        </w:rPr>
        <w:fldChar w:fldCharType="end"/>
      </w:r>
    </w:p>
    <w:p w14:paraId="1825DD4C" w14:textId="77D7F94D" w:rsidR="004B2491" w:rsidRDefault="004B2491" w:rsidP="004B2491">
      <w:pPr>
        <w:pStyle w:val="TOC1"/>
        <w:rPr>
          <w:rFonts w:asciiTheme="minorHAnsi" w:hAnsiTheme="minorHAnsi" w:cstheme="minorBidi"/>
          <w:noProof/>
          <w:color w:val="auto"/>
          <w:sz w:val="22"/>
          <w:szCs w:val="22"/>
        </w:rPr>
      </w:pPr>
      <w:r w:rsidRPr="002B600C">
        <w:rPr>
          <w:rFonts w:cs="Times New Roman"/>
          <w:noProof/>
        </w:rPr>
        <w:t>6</w:t>
      </w:r>
      <w:r>
        <w:rPr>
          <w:rFonts w:asciiTheme="minorHAnsi" w:hAnsiTheme="minorHAnsi" w:cstheme="minorBidi"/>
          <w:noProof/>
          <w:color w:val="auto"/>
          <w:sz w:val="22"/>
          <w:szCs w:val="22"/>
        </w:rPr>
        <w:tab/>
      </w:r>
      <w:r>
        <w:rPr>
          <w:noProof/>
        </w:rPr>
        <w:t>Operational and administrative details</w:t>
      </w:r>
      <w:r>
        <w:rPr>
          <w:noProof/>
        </w:rPr>
        <w:tab/>
      </w:r>
      <w:r>
        <w:rPr>
          <w:noProof/>
        </w:rPr>
        <w:fldChar w:fldCharType="begin"/>
      </w:r>
      <w:r>
        <w:rPr>
          <w:noProof/>
        </w:rPr>
        <w:instrText xml:space="preserve"> PAGEREF _Toc62398093 \h </w:instrText>
      </w:r>
      <w:r>
        <w:rPr>
          <w:noProof/>
        </w:rPr>
      </w:r>
      <w:r>
        <w:rPr>
          <w:noProof/>
        </w:rPr>
        <w:fldChar w:fldCharType="separate"/>
      </w:r>
      <w:r w:rsidR="0069224B">
        <w:rPr>
          <w:noProof/>
        </w:rPr>
        <w:t>20</w:t>
      </w:r>
      <w:r>
        <w:rPr>
          <w:noProof/>
        </w:rPr>
        <w:fldChar w:fldCharType="end"/>
      </w:r>
    </w:p>
    <w:p w14:paraId="7FA758E3" w14:textId="6A798C2A" w:rsidR="004B2491" w:rsidRDefault="004B2491" w:rsidP="004B2491">
      <w:pPr>
        <w:pStyle w:val="TOC2"/>
        <w:rPr>
          <w:rFonts w:asciiTheme="minorHAnsi" w:hAnsiTheme="minorHAnsi" w:cstheme="minorBidi"/>
          <w:noProof/>
          <w:color w:val="auto"/>
          <w:sz w:val="22"/>
          <w:szCs w:val="22"/>
        </w:rPr>
      </w:pPr>
      <w:r w:rsidRPr="002B600C">
        <w:rPr>
          <w:rFonts w:cs="Times New Roman"/>
          <w:noProof/>
        </w:rPr>
        <w:t>6.1</w:t>
      </w:r>
      <w:r>
        <w:rPr>
          <w:rFonts w:asciiTheme="minorHAnsi" w:hAnsiTheme="minorHAnsi" w:cstheme="minorBidi"/>
          <w:noProof/>
          <w:color w:val="auto"/>
          <w:sz w:val="22"/>
          <w:szCs w:val="22"/>
        </w:rPr>
        <w:tab/>
      </w:r>
      <w:r>
        <w:rPr>
          <w:noProof/>
        </w:rPr>
        <w:t>Sponsor and coordination</w:t>
      </w:r>
      <w:r>
        <w:rPr>
          <w:noProof/>
        </w:rPr>
        <w:tab/>
      </w:r>
      <w:r>
        <w:rPr>
          <w:noProof/>
        </w:rPr>
        <w:fldChar w:fldCharType="begin"/>
      </w:r>
      <w:r>
        <w:rPr>
          <w:noProof/>
        </w:rPr>
        <w:instrText xml:space="preserve"> PAGEREF _Toc62398094 \h </w:instrText>
      </w:r>
      <w:r>
        <w:rPr>
          <w:noProof/>
        </w:rPr>
      </w:r>
      <w:r>
        <w:rPr>
          <w:noProof/>
        </w:rPr>
        <w:fldChar w:fldCharType="separate"/>
      </w:r>
      <w:r w:rsidR="0069224B">
        <w:rPr>
          <w:noProof/>
        </w:rPr>
        <w:t>20</w:t>
      </w:r>
      <w:r>
        <w:rPr>
          <w:noProof/>
        </w:rPr>
        <w:fldChar w:fldCharType="end"/>
      </w:r>
    </w:p>
    <w:p w14:paraId="520A0A14" w14:textId="13FFFA3B" w:rsidR="004B2491" w:rsidRDefault="004B2491" w:rsidP="004B2491">
      <w:pPr>
        <w:pStyle w:val="TOC2"/>
        <w:rPr>
          <w:rFonts w:asciiTheme="minorHAnsi" w:hAnsiTheme="minorHAnsi" w:cstheme="minorBidi"/>
          <w:noProof/>
          <w:color w:val="auto"/>
          <w:sz w:val="22"/>
          <w:szCs w:val="22"/>
        </w:rPr>
      </w:pPr>
      <w:r w:rsidRPr="002B600C">
        <w:rPr>
          <w:rFonts w:cs="Times New Roman"/>
          <w:noProof/>
        </w:rPr>
        <w:t>6.2</w:t>
      </w:r>
      <w:r>
        <w:rPr>
          <w:rFonts w:asciiTheme="minorHAnsi" w:hAnsiTheme="minorHAnsi" w:cstheme="minorBidi"/>
          <w:noProof/>
          <w:color w:val="auto"/>
          <w:sz w:val="22"/>
          <w:szCs w:val="22"/>
        </w:rPr>
        <w:tab/>
      </w:r>
      <w:r>
        <w:rPr>
          <w:noProof/>
        </w:rPr>
        <w:t>Funding</w:t>
      </w:r>
      <w:r>
        <w:rPr>
          <w:noProof/>
        </w:rPr>
        <w:tab/>
      </w:r>
      <w:r>
        <w:rPr>
          <w:noProof/>
        </w:rPr>
        <w:fldChar w:fldCharType="begin"/>
      </w:r>
      <w:r>
        <w:rPr>
          <w:noProof/>
        </w:rPr>
        <w:instrText xml:space="preserve"> PAGEREF _Toc62398095 \h </w:instrText>
      </w:r>
      <w:r>
        <w:rPr>
          <w:noProof/>
        </w:rPr>
      </w:r>
      <w:r>
        <w:rPr>
          <w:noProof/>
        </w:rPr>
        <w:fldChar w:fldCharType="separate"/>
      </w:r>
      <w:r w:rsidR="0069224B">
        <w:rPr>
          <w:noProof/>
        </w:rPr>
        <w:t>20</w:t>
      </w:r>
      <w:r>
        <w:rPr>
          <w:noProof/>
        </w:rPr>
        <w:fldChar w:fldCharType="end"/>
      </w:r>
    </w:p>
    <w:p w14:paraId="663186CB" w14:textId="58B617B4" w:rsidR="004B2491" w:rsidRDefault="004B2491" w:rsidP="004B2491">
      <w:pPr>
        <w:pStyle w:val="TOC2"/>
        <w:rPr>
          <w:rFonts w:asciiTheme="minorHAnsi" w:hAnsiTheme="minorHAnsi" w:cstheme="minorBidi"/>
          <w:noProof/>
          <w:color w:val="auto"/>
          <w:sz w:val="22"/>
          <w:szCs w:val="22"/>
        </w:rPr>
      </w:pPr>
      <w:r w:rsidRPr="002B600C">
        <w:rPr>
          <w:rFonts w:cs="Times New Roman"/>
          <w:noProof/>
        </w:rPr>
        <w:t>6.3</w:t>
      </w:r>
      <w:r>
        <w:rPr>
          <w:rFonts w:asciiTheme="minorHAnsi" w:hAnsiTheme="minorHAnsi" w:cstheme="minorBidi"/>
          <w:noProof/>
          <w:color w:val="auto"/>
          <w:sz w:val="22"/>
          <w:szCs w:val="22"/>
        </w:rPr>
        <w:tab/>
      </w:r>
      <w:r>
        <w:rPr>
          <w:noProof/>
        </w:rPr>
        <w:t>Indemnity</w:t>
      </w:r>
      <w:r>
        <w:rPr>
          <w:noProof/>
        </w:rPr>
        <w:tab/>
      </w:r>
      <w:r>
        <w:rPr>
          <w:noProof/>
        </w:rPr>
        <w:fldChar w:fldCharType="begin"/>
      </w:r>
      <w:r>
        <w:rPr>
          <w:noProof/>
        </w:rPr>
        <w:instrText xml:space="preserve"> PAGEREF _Toc62398096 \h </w:instrText>
      </w:r>
      <w:r>
        <w:rPr>
          <w:noProof/>
        </w:rPr>
      </w:r>
      <w:r>
        <w:rPr>
          <w:noProof/>
        </w:rPr>
        <w:fldChar w:fldCharType="separate"/>
      </w:r>
      <w:r w:rsidR="0069224B">
        <w:rPr>
          <w:noProof/>
        </w:rPr>
        <w:t>21</w:t>
      </w:r>
      <w:r>
        <w:rPr>
          <w:noProof/>
        </w:rPr>
        <w:fldChar w:fldCharType="end"/>
      </w:r>
    </w:p>
    <w:p w14:paraId="150CF84F" w14:textId="2541CC06" w:rsidR="004B2491" w:rsidRDefault="004B2491" w:rsidP="004B2491">
      <w:pPr>
        <w:pStyle w:val="TOC2"/>
        <w:rPr>
          <w:rFonts w:asciiTheme="minorHAnsi" w:hAnsiTheme="minorHAnsi" w:cstheme="minorBidi"/>
          <w:noProof/>
          <w:color w:val="auto"/>
          <w:sz w:val="22"/>
          <w:szCs w:val="22"/>
        </w:rPr>
      </w:pPr>
      <w:r w:rsidRPr="002B600C">
        <w:rPr>
          <w:rFonts w:cs="Times New Roman"/>
          <w:noProof/>
        </w:rPr>
        <w:t>6.4</w:t>
      </w:r>
      <w:r>
        <w:rPr>
          <w:rFonts w:asciiTheme="minorHAnsi" w:hAnsiTheme="minorHAnsi" w:cstheme="minorBidi"/>
          <w:noProof/>
          <w:color w:val="auto"/>
          <w:sz w:val="22"/>
          <w:szCs w:val="22"/>
        </w:rPr>
        <w:tab/>
      </w:r>
      <w:r>
        <w:rPr>
          <w:noProof/>
        </w:rPr>
        <w:t>Local Clinical Centres</w:t>
      </w:r>
      <w:r>
        <w:rPr>
          <w:noProof/>
        </w:rPr>
        <w:tab/>
      </w:r>
      <w:r>
        <w:rPr>
          <w:noProof/>
        </w:rPr>
        <w:fldChar w:fldCharType="begin"/>
      </w:r>
      <w:r>
        <w:rPr>
          <w:noProof/>
        </w:rPr>
        <w:instrText xml:space="preserve"> PAGEREF _Toc62398097 \h </w:instrText>
      </w:r>
      <w:r>
        <w:rPr>
          <w:noProof/>
        </w:rPr>
      </w:r>
      <w:r>
        <w:rPr>
          <w:noProof/>
        </w:rPr>
        <w:fldChar w:fldCharType="separate"/>
      </w:r>
      <w:r w:rsidR="0069224B">
        <w:rPr>
          <w:noProof/>
        </w:rPr>
        <w:t>21</w:t>
      </w:r>
      <w:r>
        <w:rPr>
          <w:noProof/>
        </w:rPr>
        <w:fldChar w:fldCharType="end"/>
      </w:r>
    </w:p>
    <w:p w14:paraId="2D9EAB05" w14:textId="7F44FAD7" w:rsidR="004B2491" w:rsidRDefault="004B2491" w:rsidP="004B2491">
      <w:pPr>
        <w:pStyle w:val="TOC2"/>
        <w:rPr>
          <w:rFonts w:asciiTheme="minorHAnsi" w:hAnsiTheme="minorHAnsi" w:cstheme="minorBidi"/>
          <w:noProof/>
          <w:color w:val="auto"/>
          <w:sz w:val="22"/>
          <w:szCs w:val="22"/>
        </w:rPr>
      </w:pPr>
      <w:r w:rsidRPr="002B600C">
        <w:rPr>
          <w:rFonts w:cs="Times New Roman"/>
          <w:noProof/>
        </w:rPr>
        <w:t>6.5</w:t>
      </w:r>
      <w:r>
        <w:rPr>
          <w:rFonts w:asciiTheme="minorHAnsi" w:hAnsiTheme="minorHAnsi" w:cstheme="minorBidi"/>
          <w:noProof/>
          <w:color w:val="auto"/>
          <w:sz w:val="22"/>
          <w:szCs w:val="22"/>
        </w:rPr>
        <w:tab/>
      </w:r>
      <w:r>
        <w:rPr>
          <w:noProof/>
        </w:rPr>
        <w:t>Supply of study treatments</w:t>
      </w:r>
      <w:r>
        <w:rPr>
          <w:noProof/>
        </w:rPr>
        <w:tab/>
      </w:r>
      <w:r>
        <w:rPr>
          <w:noProof/>
        </w:rPr>
        <w:fldChar w:fldCharType="begin"/>
      </w:r>
      <w:r>
        <w:rPr>
          <w:noProof/>
        </w:rPr>
        <w:instrText xml:space="preserve"> PAGEREF _Toc62398098 \h </w:instrText>
      </w:r>
      <w:r>
        <w:rPr>
          <w:noProof/>
        </w:rPr>
      </w:r>
      <w:r>
        <w:rPr>
          <w:noProof/>
        </w:rPr>
        <w:fldChar w:fldCharType="separate"/>
      </w:r>
      <w:r w:rsidR="0069224B">
        <w:rPr>
          <w:noProof/>
        </w:rPr>
        <w:t>21</w:t>
      </w:r>
      <w:r>
        <w:rPr>
          <w:noProof/>
        </w:rPr>
        <w:fldChar w:fldCharType="end"/>
      </w:r>
    </w:p>
    <w:p w14:paraId="3B139AC2" w14:textId="12B551D3" w:rsidR="004B2491" w:rsidRDefault="004B2491" w:rsidP="004B2491">
      <w:pPr>
        <w:pStyle w:val="TOC2"/>
        <w:rPr>
          <w:rFonts w:asciiTheme="minorHAnsi" w:hAnsiTheme="minorHAnsi" w:cstheme="minorBidi"/>
          <w:noProof/>
          <w:color w:val="auto"/>
          <w:sz w:val="22"/>
          <w:szCs w:val="22"/>
        </w:rPr>
      </w:pPr>
      <w:r w:rsidRPr="002B600C">
        <w:rPr>
          <w:rFonts w:cs="Times New Roman"/>
          <w:noProof/>
        </w:rPr>
        <w:t>6.6</w:t>
      </w:r>
      <w:r>
        <w:rPr>
          <w:rFonts w:asciiTheme="minorHAnsi" w:hAnsiTheme="minorHAnsi" w:cstheme="minorBidi"/>
          <w:noProof/>
          <w:color w:val="auto"/>
          <w:sz w:val="22"/>
          <w:szCs w:val="22"/>
        </w:rPr>
        <w:tab/>
      </w:r>
      <w:r>
        <w:rPr>
          <w:noProof/>
        </w:rPr>
        <w:t>End of trial</w:t>
      </w:r>
      <w:r>
        <w:rPr>
          <w:noProof/>
        </w:rPr>
        <w:tab/>
      </w:r>
      <w:r>
        <w:rPr>
          <w:noProof/>
        </w:rPr>
        <w:fldChar w:fldCharType="begin"/>
      </w:r>
      <w:r>
        <w:rPr>
          <w:noProof/>
        </w:rPr>
        <w:instrText xml:space="preserve"> PAGEREF _Toc62398099 \h </w:instrText>
      </w:r>
      <w:r>
        <w:rPr>
          <w:noProof/>
        </w:rPr>
      </w:r>
      <w:r>
        <w:rPr>
          <w:noProof/>
        </w:rPr>
        <w:fldChar w:fldCharType="separate"/>
      </w:r>
      <w:r w:rsidR="0069224B">
        <w:rPr>
          <w:noProof/>
        </w:rPr>
        <w:t>21</w:t>
      </w:r>
      <w:r>
        <w:rPr>
          <w:noProof/>
        </w:rPr>
        <w:fldChar w:fldCharType="end"/>
      </w:r>
    </w:p>
    <w:p w14:paraId="7A24EA4D" w14:textId="098CD1A8" w:rsidR="004B2491" w:rsidRDefault="004B2491" w:rsidP="004B2491">
      <w:pPr>
        <w:pStyle w:val="TOC2"/>
        <w:rPr>
          <w:rFonts w:asciiTheme="minorHAnsi" w:hAnsiTheme="minorHAnsi" w:cstheme="minorBidi"/>
          <w:noProof/>
          <w:color w:val="auto"/>
          <w:sz w:val="22"/>
          <w:szCs w:val="22"/>
        </w:rPr>
      </w:pPr>
      <w:r w:rsidRPr="002B600C">
        <w:rPr>
          <w:rFonts w:cs="Times New Roman"/>
          <w:noProof/>
        </w:rPr>
        <w:t>6.7</w:t>
      </w:r>
      <w:r>
        <w:rPr>
          <w:rFonts w:asciiTheme="minorHAnsi" w:hAnsiTheme="minorHAnsi" w:cstheme="minorBidi"/>
          <w:noProof/>
          <w:color w:val="auto"/>
          <w:sz w:val="22"/>
          <w:szCs w:val="22"/>
        </w:rPr>
        <w:tab/>
      </w:r>
      <w:r>
        <w:rPr>
          <w:noProof/>
        </w:rPr>
        <w:t>Publications and reports</w:t>
      </w:r>
      <w:r>
        <w:rPr>
          <w:noProof/>
        </w:rPr>
        <w:tab/>
      </w:r>
      <w:r>
        <w:rPr>
          <w:noProof/>
        </w:rPr>
        <w:fldChar w:fldCharType="begin"/>
      </w:r>
      <w:r>
        <w:rPr>
          <w:noProof/>
        </w:rPr>
        <w:instrText xml:space="preserve"> PAGEREF _Toc62398100 \h </w:instrText>
      </w:r>
      <w:r>
        <w:rPr>
          <w:noProof/>
        </w:rPr>
      </w:r>
      <w:r>
        <w:rPr>
          <w:noProof/>
        </w:rPr>
        <w:fldChar w:fldCharType="separate"/>
      </w:r>
      <w:r w:rsidR="0069224B">
        <w:rPr>
          <w:noProof/>
        </w:rPr>
        <w:t>22</w:t>
      </w:r>
      <w:r>
        <w:rPr>
          <w:noProof/>
        </w:rPr>
        <w:fldChar w:fldCharType="end"/>
      </w:r>
    </w:p>
    <w:p w14:paraId="753D8667" w14:textId="7CAF1E02" w:rsidR="004B2491" w:rsidRDefault="004B2491" w:rsidP="004B2491">
      <w:pPr>
        <w:pStyle w:val="TOC2"/>
        <w:rPr>
          <w:rFonts w:asciiTheme="minorHAnsi" w:hAnsiTheme="minorHAnsi" w:cstheme="minorBidi"/>
          <w:noProof/>
          <w:color w:val="auto"/>
          <w:sz w:val="22"/>
          <w:szCs w:val="22"/>
        </w:rPr>
      </w:pPr>
      <w:r w:rsidRPr="002B600C">
        <w:rPr>
          <w:rFonts w:cs="Times New Roman"/>
          <w:noProof/>
        </w:rPr>
        <w:t>6.8</w:t>
      </w:r>
      <w:r>
        <w:rPr>
          <w:rFonts w:asciiTheme="minorHAnsi" w:hAnsiTheme="minorHAnsi" w:cstheme="minorBidi"/>
          <w:noProof/>
          <w:color w:val="auto"/>
          <w:sz w:val="22"/>
          <w:szCs w:val="22"/>
        </w:rPr>
        <w:tab/>
      </w:r>
      <w:r>
        <w:rPr>
          <w:noProof/>
        </w:rPr>
        <w:t>Substudies</w:t>
      </w:r>
      <w:r>
        <w:rPr>
          <w:noProof/>
        </w:rPr>
        <w:tab/>
      </w:r>
      <w:r>
        <w:rPr>
          <w:noProof/>
        </w:rPr>
        <w:fldChar w:fldCharType="begin"/>
      </w:r>
      <w:r>
        <w:rPr>
          <w:noProof/>
        </w:rPr>
        <w:instrText xml:space="preserve"> PAGEREF _Toc62398101 \h </w:instrText>
      </w:r>
      <w:r>
        <w:rPr>
          <w:noProof/>
        </w:rPr>
      </w:r>
      <w:r>
        <w:rPr>
          <w:noProof/>
        </w:rPr>
        <w:fldChar w:fldCharType="separate"/>
      </w:r>
      <w:r w:rsidR="0069224B">
        <w:rPr>
          <w:noProof/>
        </w:rPr>
        <w:t>22</w:t>
      </w:r>
      <w:r>
        <w:rPr>
          <w:noProof/>
        </w:rPr>
        <w:fldChar w:fldCharType="end"/>
      </w:r>
    </w:p>
    <w:p w14:paraId="545A1620" w14:textId="75B5CB73" w:rsidR="004B2491" w:rsidRDefault="004B2491" w:rsidP="004B2491">
      <w:pPr>
        <w:pStyle w:val="TOC1"/>
        <w:rPr>
          <w:rFonts w:asciiTheme="minorHAnsi" w:hAnsiTheme="minorHAnsi" w:cstheme="minorBidi"/>
          <w:noProof/>
          <w:color w:val="auto"/>
          <w:sz w:val="22"/>
          <w:szCs w:val="22"/>
        </w:rPr>
      </w:pPr>
      <w:r w:rsidRPr="002B600C">
        <w:rPr>
          <w:rFonts w:cs="Times New Roman"/>
          <w:noProof/>
        </w:rPr>
        <w:t>7</w:t>
      </w:r>
      <w:r>
        <w:rPr>
          <w:rFonts w:asciiTheme="minorHAnsi" w:hAnsiTheme="minorHAnsi" w:cstheme="minorBidi"/>
          <w:noProof/>
          <w:color w:val="auto"/>
          <w:sz w:val="22"/>
          <w:szCs w:val="22"/>
        </w:rPr>
        <w:tab/>
      </w:r>
      <w:r>
        <w:rPr>
          <w:noProof/>
        </w:rPr>
        <w:t>VERSION HISTORY</w:t>
      </w:r>
      <w:r>
        <w:rPr>
          <w:noProof/>
        </w:rPr>
        <w:tab/>
      </w:r>
      <w:r>
        <w:rPr>
          <w:noProof/>
        </w:rPr>
        <w:fldChar w:fldCharType="begin"/>
      </w:r>
      <w:r>
        <w:rPr>
          <w:noProof/>
        </w:rPr>
        <w:instrText xml:space="preserve"> PAGEREF _Toc62398102 \h </w:instrText>
      </w:r>
      <w:r>
        <w:rPr>
          <w:noProof/>
        </w:rPr>
      </w:r>
      <w:r>
        <w:rPr>
          <w:noProof/>
        </w:rPr>
        <w:fldChar w:fldCharType="separate"/>
      </w:r>
      <w:r w:rsidR="0069224B">
        <w:rPr>
          <w:noProof/>
        </w:rPr>
        <w:t>23</w:t>
      </w:r>
      <w:r>
        <w:rPr>
          <w:noProof/>
        </w:rPr>
        <w:fldChar w:fldCharType="end"/>
      </w:r>
    </w:p>
    <w:p w14:paraId="1F0FBB72" w14:textId="0A2959E5" w:rsidR="004B2491" w:rsidRDefault="004B2491" w:rsidP="004B2491">
      <w:pPr>
        <w:pStyle w:val="TOC1"/>
        <w:rPr>
          <w:rFonts w:asciiTheme="minorHAnsi" w:hAnsiTheme="minorHAnsi" w:cstheme="minorBidi"/>
          <w:noProof/>
          <w:color w:val="auto"/>
          <w:sz w:val="22"/>
          <w:szCs w:val="22"/>
        </w:rPr>
      </w:pPr>
      <w:r w:rsidRPr="002B600C">
        <w:rPr>
          <w:rFonts w:cs="Times New Roman"/>
          <w:noProof/>
        </w:rPr>
        <w:t>8</w:t>
      </w:r>
      <w:r>
        <w:rPr>
          <w:rFonts w:asciiTheme="minorHAnsi" w:hAnsiTheme="minorHAnsi" w:cstheme="minorBidi"/>
          <w:noProof/>
          <w:color w:val="auto"/>
          <w:sz w:val="22"/>
          <w:szCs w:val="22"/>
        </w:rPr>
        <w:tab/>
      </w:r>
      <w:r>
        <w:rPr>
          <w:noProof/>
        </w:rPr>
        <w:t>Appendices</w:t>
      </w:r>
      <w:r>
        <w:rPr>
          <w:noProof/>
        </w:rPr>
        <w:tab/>
      </w:r>
      <w:r>
        <w:rPr>
          <w:noProof/>
        </w:rPr>
        <w:fldChar w:fldCharType="begin"/>
      </w:r>
      <w:r>
        <w:rPr>
          <w:noProof/>
        </w:rPr>
        <w:instrText xml:space="preserve"> PAGEREF _Toc62398103 \h </w:instrText>
      </w:r>
      <w:r>
        <w:rPr>
          <w:noProof/>
        </w:rPr>
      </w:r>
      <w:r>
        <w:rPr>
          <w:noProof/>
        </w:rPr>
        <w:fldChar w:fldCharType="separate"/>
      </w:r>
      <w:r w:rsidR="0069224B">
        <w:rPr>
          <w:noProof/>
        </w:rPr>
        <w:t>24</w:t>
      </w:r>
      <w:r>
        <w:rPr>
          <w:noProof/>
        </w:rPr>
        <w:fldChar w:fldCharType="end"/>
      </w:r>
    </w:p>
    <w:p w14:paraId="3996B485" w14:textId="608B496F" w:rsidR="004B2491" w:rsidRDefault="004B2491" w:rsidP="004B2491">
      <w:pPr>
        <w:pStyle w:val="TOC2"/>
        <w:rPr>
          <w:rFonts w:asciiTheme="minorHAnsi" w:hAnsiTheme="minorHAnsi" w:cstheme="minorBidi"/>
          <w:noProof/>
          <w:color w:val="auto"/>
          <w:sz w:val="22"/>
          <w:szCs w:val="22"/>
        </w:rPr>
      </w:pPr>
      <w:r w:rsidRPr="002B600C">
        <w:rPr>
          <w:rFonts w:cs="Times New Roman"/>
          <w:noProof/>
        </w:rPr>
        <w:t>8.1</w:t>
      </w:r>
      <w:r>
        <w:rPr>
          <w:rFonts w:asciiTheme="minorHAnsi" w:hAnsiTheme="minorHAnsi" w:cstheme="minorBidi"/>
          <w:noProof/>
          <w:color w:val="auto"/>
          <w:sz w:val="22"/>
          <w:szCs w:val="22"/>
        </w:rPr>
        <w:tab/>
      </w:r>
      <w:r>
        <w:rPr>
          <w:noProof/>
        </w:rPr>
        <w:t>Appendix 1: Information about the treatment arms</w:t>
      </w:r>
      <w:r>
        <w:rPr>
          <w:noProof/>
        </w:rPr>
        <w:tab/>
      </w:r>
      <w:r>
        <w:rPr>
          <w:noProof/>
        </w:rPr>
        <w:fldChar w:fldCharType="begin"/>
      </w:r>
      <w:r>
        <w:rPr>
          <w:noProof/>
        </w:rPr>
        <w:instrText xml:space="preserve"> PAGEREF _Toc62398104 \h </w:instrText>
      </w:r>
      <w:r>
        <w:rPr>
          <w:noProof/>
        </w:rPr>
      </w:r>
      <w:r>
        <w:rPr>
          <w:noProof/>
        </w:rPr>
        <w:fldChar w:fldCharType="separate"/>
      </w:r>
      <w:r w:rsidR="0069224B">
        <w:rPr>
          <w:noProof/>
        </w:rPr>
        <w:t>24</w:t>
      </w:r>
      <w:r>
        <w:rPr>
          <w:noProof/>
        </w:rPr>
        <w:fldChar w:fldCharType="end"/>
      </w:r>
    </w:p>
    <w:p w14:paraId="65981D51" w14:textId="71ED91D6" w:rsidR="004B2491" w:rsidRDefault="004B2491" w:rsidP="004B2491">
      <w:pPr>
        <w:pStyle w:val="TOC2"/>
        <w:rPr>
          <w:rFonts w:asciiTheme="minorHAnsi" w:hAnsiTheme="minorHAnsi" w:cstheme="minorBidi"/>
          <w:noProof/>
          <w:color w:val="auto"/>
          <w:sz w:val="22"/>
          <w:szCs w:val="22"/>
        </w:rPr>
      </w:pPr>
      <w:r w:rsidRPr="002B600C">
        <w:rPr>
          <w:rFonts w:cs="Times New Roman"/>
          <w:noProof/>
        </w:rPr>
        <w:t>8.2</w:t>
      </w:r>
      <w:r>
        <w:rPr>
          <w:rFonts w:asciiTheme="minorHAnsi" w:hAnsiTheme="minorHAnsi" w:cstheme="minorBidi"/>
          <w:noProof/>
          <w:color w:val="auto"/>
          <w:sz w:val="22"/>
          <w:szCs w:val="22"/>
        </w:rPr>
        <w:tab/>
      </w:r>
      <w:r>
        <w:rPr>
          <w:noProof/>
        </w:rPr>
        <w:t>Appendix 2: Drug specific contraindications and cautions</w:t>
      </w:r>
      <w:r>
        <w:rPr>
          <w:noProof/>
        </w:rPr>
        <w:tab/>
      </w:r>
      <w:r>
        <w:rPr>
          <w:noProof/>
        </w:rPr>
        <w:fldChar w:fldCharType="begin"/>
      </w:r>
      <w:r>
        <w:rPr>
          <w:noProof/>
        </w:rPr>
        <w:instrText xml:space="preserve"> PAGEREF _Toc62398105 \h </w:instrText>
      </w:r>
      <w:r>
        <w:rPr>
          <w:noProof/>
        </w:rPr>
      </w:r>
      <w:r>
        <w:rPr>
          <w:noProof/>
        </w:rPr>
        <w:fldChar w:fldCharType="separate"/>
      </w:r>
      <w:r w:rsidR="0069224B">
        <w:rPr>
          <w:noProof/>
        </w:rPr>
        <w:t>28</w:t>
      </w:r>
      <w:r>
        <w:rPr>
          <w:noProof/>
        </w:rPr>
        <w:fldChar w:fldCharType="end"/>
      </w:r>
    </w:p>
    <w:p w14:paraId="17A9A5D0" w14:textId="2FDE305B" w:rsidR="004B2491" w:rsidRDefault="004B2491" w:rsidP="004B2491">
      <w:pPr>
        <w:pStyle w:val="TOC2"/>
        <w:rPr>
          <w:rFonts w:asciiTheme="minorHAnsi" w:hAnsiTheme="minorHAnsi" w:cstheme="minorBidi"/>
          <w:noProof/>
          <w:color w:val="auto"/>
          <w:sz w:val="22"/>
          <w:szCs w:val="22"/>
        </w:rPr>
      </w:pPr>
      <w:r w:rsidRPr="002B600C">
        <w:rPr>
          <w:rFonts w:cs="Times New Roman"/>
          <w:noProof/>
        </w:rPr>
        <w:t>8.3</w:t>
      </w:r>
      <w:r>
        <w:rPr>
          <w:rFonts w:asciiTheme="minorHAnsi" w:hAnsiTheme="minorHAnsi" w:cstheme="minorBidi"/>
          <w:noProof/>
          <w:color w:val="auto"/>
          <w:sz w:val="22"/>
          <w:szCs w:val="22"/>
        </w:rPr>
        <w:tab/>
      </w:r>
      <w:r>
        <w:rPr>
          <w:noProof/>
        </w:rPr>
        <w:t>Appendix 3: Paediatric dosing information</w:t>
      </w:r>
      <w:r>
        <w:rPr>
          <w:noProof/>
        </w:rPr>
        <w:tab/>
      </w:r>
      <w:r>
        <w:rPr>
          <w:noProof/>
        </w:rPr>
        <w:fldChar w:fldCharType="begin"/>
      </w:r>
      <w:r>
        <w:rPr>
          <w:noProof/>
        </w:rPr>
        <w:instrText xml:space="preserve"> PAGEREF _Toc62398106 \h </w:instrText>
      </w:r>
      <w:r>
        <w:rPr>
          <w:noProof/>
        </w:rPr>
      </w:r>
      <w:r>
        <w:rPr>
          <w:noProof/>
        </w:rPr>
        <w:fldChar w:fldCharType="separate"/>
      </w:r>
      <w:r w:rsidR="0069224B">
        <w:rPr>
          <w:noProof/>
        </w:rPr>
        <w:t>31</w:t>
      </w:r>
      <w:r>
        <w:rPr>
          <w:noProof/>
        </w:rPr>
        <w:fldChar w:fldCharType="end"/>
      </w:r>
    </w:p>
    <w:p w14:paraId="624AD9ED" w14:textId="4D684FC6" w:rsidR="004B2491" w:rsidRDefault="004B2491" w:rsidP="004B2491">
      <w:pPr>
        <w:pStyle w:val="TOC2"/>
        <w:rPr>
          <w:rFonts w:asciiTheme="minorHAnsi" w:hAnsiTheme="minorHAnsi" w:cstheme="minorBidi"/>
          <w:noProof/>
          <w:color w:val="auto"/>
          <w:sz w:val="22"/>
          <w:szCs w:val="22"/>
        </w:rPr>
      </w:pPr>
      <w:r w:rsidRPr="002B600C">
        <w:rPr>
          <w:rFonts w:cs="Times New Roman"/>
          <w:noProof/>
        </w:rPr>
        <w:t>8.4</w:t>
      </w:r>
      <w:r>
        <w:rPr>
          <w:rFonts w:asciiTheme="minorHAnsi" w:hAnsiTheme="minorHAnsi" w:cstheme="minorBidi"/>
          <w:noProof/>
          <w:color w:val="auto"/>
          <w:sz w:val="22"/>
          <w:szCs w:val="22"/>
        </w:rPr>
        <w:tab/>
      </w:r>
      <w:r>
        <w:rPr>
          <w:noProof/>
        </w:rPr>
        <w:t>Appendix 4: Use of IMPs in pregnant and breastfeeding women</w:t>
      </w:r>
      <w:r>
        <w:rPr>
          <w:noProof/>
        </w:rPr>
        <w:tab/>
      </w:r>
      <w:r>
        <w:rPr>
          <w:noProof/>
        </w:rPr>
        <w:fldChar w:fldCharType="begin"/>
      </w:r>
      <w:r>
        <w:rPr>
          <w:noProof/>
        </w:rPr>
        <w:instrText xml:space="preserve"> PAGEREF _Toc62398107 \h </w:instrText>
      </w:r>
      <w:r>
        <w:rPr>
          <w:noProof/>
        </w:rPr>
      </w:r>
      <w:r>
        <w:rPr>
          <w:noProof/>
        </w:rPr>
        <w:fldChar w:fldCharType="separate"/>
      </w:r>
      <w:r w:rsidR="0069224B">
        <w:rPr>
          <w:noProof/>
        </w:rPr>
        <w:t>33</w:t>
      </w:r>
      <w:r>
        <w:rPr>
          <w:noProof/>
        </w:rPr>
        <w:fldChar w:fldCharType="end"/>
      </w:r>
    </w:p>
    <w:p w14:paraId="6C97503B" w14:textId="057C5942" w:rsidR="004B2491" w:rsidRDefault="004B2491" w:rsidP="004B2491">
      <w:pPr>
        <w:pStyle w:val="TOC2"/>
        <w:rPr>
          <w:rFonts w:asciiTheme="minorHAnsi" w:hAnsiTheme="minorHAnsi" w:cstheme="minorBidi"/>
          <w:noProof/>
          <w:color w:val="auto"/>
          <w:sz w:val="22"/>
          <w:szCs w:val="22"/>
        </w:rPr>
      </w:pPr>
      <w:r w:rsidRPr="002B600C">
        <w:rPr>
          <w:rFonts w:cs="Times New Roman"/>
          <w:noProof/>
        </w:rPr>
        <w:t>8.5</w:t>
      </w:r>
      <w:r>
        <w:rPr>
          <w:rFonts w:asciiTheme="minorHAnsi" w:hAnsiTheme="minorHAnsi" w:cstheme="minorBidi"/>
          <w:noProof/>
          <w:color w:val="auto"/>
          <w:sz w:val="22"/>
          <w:szCs w:val="22"/>
        </w:rPr>
        <w:tab/>
      </w:r>
      <w:r>
        <w:rPr>
          <w:noProof/>
        </w:rPr>
        <w:t>Appendix 5: Organisational Structure and Responsibilities</w:t>
      </w:r>
      <w:r>
        <w:rPr>
          <w:noProof/>
        </w:rPr>
        <w:tab/>
      </w:r>
      <w:r>
        <w:rPr>
          <w:noProof/>
        </w:rPr>
        <w:fldChar w:fldCharType="begin"/>
      </w:r>
      <w:r>
        <w:rPr>
          <w:noProof/>
        </w:rPr>
        <w:instrText xml:space="preserve"> PAGEREF _Toc62398108 \h </w:instrText>
      </w:r>
      <w:r>
        <w:rPr>
          <w:noProof/>
        </w:rPr>
      </w:r>
      <w:r>
        <w:rPr>
          <w:noProof/>
        </w:rPr>
        <w:fldChar w:fldCharType="separate"/>
      </w:r>
      <w:r w:rsidR="0069224B">
        <w:rPr>
          <w:noProof/>
        </w:rPr>
        <w:t>36</w:t>
      </w:r>
      <w:r>
        <w:rPr>
          <w:noProof/>
        </w:rPr>
        <w:fldChar w:fldCharType="end"/>
      </w:r>
    </w:p>
    <w:p w14:paraId="03EDE04C" w14:textId="4E8181EB" w:rsidR="004B2491" w:rsidRDefault="004B2491" w:rsidP="004B2491">
      <w:pPr>
        <w:pStyle w:val="TOC2"/>
        <w:rPr>
          <w:rFonts w:asciiTheme="minorHAnsi" w:hAnsiTheme="minorHAnsi" w:cstheme="minorBidi"/>
          <w:noProof/>
          <w:color w:val="auto"/>
          <w:sz w:val="22"/>
          <w:szCs w:val="22"/>
        </w:rPr>
      </w:pPr>
      <w:r w:rsidRPr="002B600C">
        <w:rPr>
          <w:rFonts w:cs="Times New Roman"/>
          <w:noProof/>
        </w:rPr>
        <w:t>8.6</w:t>
      </w:r>
      <w:r>
        <w:rPr>
          <w:rFonts w:asciiTheme="minorHAnsi" w:hAnsiTheme="minorHAnsi" w:cstheme="minorBidi"/>
          <w:noProof/>
          <w:color w:val="auto"/>
          <w:sz w:val="22"/>
          <w:szCs w:val="22"/>
        </w:rPr>
        <w:tab/>
      </w:r>
      <w:r>
        <w:rPr>
          <w:noProof/>
        </w:rPr>
        <w:t>Appendix 5: Organisational Details</w:t>
      </w:r>
      <w:r>
        <w:rPr>
          <w:noProof/>
        </w:rPr>
        <w:tab/>
      </w:r>
      <w:r>
        <w:rPr>
          <w:noProof/>
        </w:rPr>
        <w:fldChar w:fldCharType="begin"/>
      </w:r>
      <w:r>
        <w:rPr>
          <w:noProof/>
        </w:rPr>
        <w:instrText xml:space="preserve"> PAGEREF _Toc62398109 \h </w:instrText>
      </w:r>
      <w:r>
        <w:rPr>
          <w:noProof/>
        </w:rPr>
      </w:r>
      <w:r>
        <w:rPr>
          <w:noProof/>
        </w:rPr>
        <w:fldChar w:fldCharType="separate"/>
      </w:r>
      <w:r w:rsidR="0069224B">
        <w:rPr>
          <w:noProof/>
        </w:rPr>
        <w:t>37</w:t>
      </w:r>
      <w:r>
        <w:rPr>
          <w:noProof/>
        </w:rPr>
        <w:fldChar w:fldCharType="end"/>
      </w:r>
    </w:p>
    <w:p w14:paraId="57C276A2" w14:textId="1D249D7B" w:rsidR="004B2491" w:rsidRDefault="004B2491" w:rsidP="004B2491">
      <w:pPr>
        <w:pStyle w:val="TOC1"/>
        <w:rPr>
          <w:rFonts w:asciiTheme="minorHAnsi" w:hAnsiTheme="minorHAnsi" w:cstheme="minorBidi"/>
          <w:noProof/>
          <w:color w:val="auto"/>
          <w:sz w:val="22"/>
          <w:szCs w:val="22"/>
        </w:rPr>
      </w:pPr>
      <w:r w:rsidRPr="002B600C">
        <w:rPr>
          <w:rFonts w:cs="Times New Roman"/>
          <w:noProof/>
        </w:rPr>
        <w:lastRenderedPageBreak/>
        <w:t>9</w:t>
      </w:r>
      <w:r>
        <w:rPr>
          <w:rFonts w:asciiTheme="minorHAnsi" w:hAnsiTheme="minorHAnsi" w:cstheme="minorBidi"/>
          <w:noProof/>
          <w:color w:val="auto"/>
          <w:sz w:val="22"/>
          <w:szCs w:val="22"/>
        </w:rPr>
        <w:tab/>
      </w:r>
      <w:r>
        <w:rPr>
          <w:noProof/>
        </w:rPr>
        <w:t>REFERENCES</w:t>
      </w:r>
      <w:r>
        <w:rPr>
          <w:noProof/>
        </w:rPr>
        <w:tab/>
      </w:r>
      <w:r>
        <w:rPr>
          <w:noProof/>
        </w:rPr>
        <w:fldChar w:fldCharType="begin"/>
      </w:r>
      <w:r>
        <w:rPr>
          <w:noProof/>
        </w:rPr>
        <w:instrText xml:space="preserve"> PAGEREF _Toc62398110 \h </w:instrText>
      </w:r>
      <w:r>
        <w:rPr>
          <w:noProof/>
        </w:rPr>
      </w:r>
      <w:r>
        <w:rPr>
          <w:noProof/>
        </w:rPr>
        <w:fldChar w:fldCharType="separate"/>
      </w:r>
      <w:r w:rsidR="0069224B">
        <w:rPr>
          <w:noProof/>
        </w:rPr>
        <w:t>38</w:t>
      </w:r>
      <w:r>
        <w:rPr>
          <w:noProof/>
        </w:rPr>
        <w:fldChar w:fldCharType="end"/>
      </w:r>
    </w:p>
    <w:p w14:paraId="5A4E1970" w14:textId="23DF757F" w:rsidR="004B2491" w:rsidRDefault="004B2491" w:rsidP="004B2491">
      <w:pPr>
        <w:pStyle w:val="TOC1"/>
        <w:rPr>
          <w:rFonts w:asciiTheme="minorHAnsi" w:hAnsiTheme="minorHAnsi" w:cstheme="minorBidi"/>
          <w:noProof/>
          <w:color w:val="auto"/>
          <w:sz w:val="22"/>
          <w:szCs w:val="22"/>
        </w:rPr>
      </w:pPr>
      <w:r w:rsidRPr="002B600C">
        <w:rPr>
          <w:rFonts w:cs="Times New Roman"/>
          <w:noProof/>
        </w:rPr>
        <w:t>10</w:t>
      </w:r>
      <w:r>
        <w:rPr>
          <w:rFonts w:asciiTheme="minorHAnsi" w:hAnsiTheme="minorHAnsi" w:cstheme="minorBidi"/>
          <w:noProof/>
          <w:color w:val="auto"/>
          <w:sz w:val="22"/>
          <w:szCs w:val="22"/>
        </w:rPr>
        <w:tab/>
      </w:r>
      <w:r>
        <w:rPr>
          <w:noProof/>
        </w:rPr>
        <w:t>Contact details</w:t>
      </w:r>
      <w:r>
        <w:rPr>
          <w:noProof/>
        </w:rPr>
        <w:tab/>
      </w:r>
      <w:r>
        <w:rPr>
          <w:noProof/>
        </w:rPr>
        <w:fldChar w:fldCharType="begin"/>
      </w:r>
      <w:r>
        <w:rPr>
          <w:noProof/>
        </w:rPr>
        <w:instrText xml:space="preserve"> PAGEREF _Toc62398111 \h </w:instrText>
      </w:r>
      <w:r>
        <w:rPr>
          <w:noProof/>
        </w:rPr>
      </w:r>
      <w:r>
        <w:rPr>
          <w:noProof/>
        </w:rPr>
        <w:fldChar w:fldCharType="separate"/>
      </w:r>
      <w:r w:rsidR="0069224B">
        <w:rPr>
          <w:noProof/>
        </w:rPr>
        <w:t>41</w:t>
      </w:r>
      <w:r>
        <w:rPr>
          <w:noProof/>
        </w:rPr>
        <w:fldChar w:fldCharType="end"/>
      </w:r>
    </w:p>
    <w:p w14:paraId="44770676" w14:textId="1B78EFAA" w:rsidR="004B65DD" w:rsidRPr="00734153" w:rsidRDefault="005D4C15" w:rsidP="00F123A0">
      <w:pPr>
        <w:sectPr w:rsidR="004B65DD" w:rsidRPr="00734153" w:rsidSect="009B2D72">
          <w:headerReference w:type="default" r:id="rId14"/>
          <w:footerReference w:type="default" r:id="rId15"/>
          <w:footnotePr>
            <w:numFmt w:val="lowerLetter"/>
          </w:footnotePr>
          <w:pgSz w:w="11907" w:h="16840" w:code="9"/>
          <w:pgMar w:top="1418" w:right="1134" w:bottom="1134" w:left="1134" w:header="720" w:footer="720" w:gutter="0"/>
          <w:cols w:space="720"/>
        </w:sectPr>
      </w:pPr>
      <w:r>
        <w:rPr>
          <w:bCs w:val="0"/>
          <w:sz w:val="20"/>
          <w:szCs w:val="20"/>
        </w:rPr>
        <w:fldChar w:fldCharType="end"/>
      </w:r>
    </w:p>
    <w:p w14:paraId="253FB91B" w14:textId="77777777" w:rsidR="007975BC" w:rsidRPr="00734153" w:rsidRDefault="004B65DD" w:rsidP="00F123A0">
      <w:pPr>
        <w:pStyle w:val="StyleHeading1Linespacingsingle"/>
        <w:numPr>
          <w:ilvl w:val="0"/>
          <w:numId w:val="2"/>
        </w:numPr>
      </w:pPr>
      <w:bookmarkStart w:id="31" w:name="_Toc215456652"/>
      <w:bookmarkStart w:id="32" w:name="_Ref247359968"/>
      <w:bookmarkStart w:id="33" w:name="_Toc38099236"/>
      <w:bookmarkStart w:id="34" w:name="_Toc44674830"/>
      <w:bookmarkStart w:id="35" w:name="_Toc62398063"/>
      <w:r w:rsidRPr="00734153">
        <w:lastRenderedPageBreak/>
        <w:t>BACKGROUND AND RATIONALE</w:t>
      </w:r>
      <w:bookmarkEnd w:id="31"/>
      <w:bookmarkEnd w:id="32"/>
      <w:bookmarkEnd w:id="33"/>
      <w:bookmarkEnd w:id="34"/>
      <w:bookmarkEnd w:id="35"/>
    </w:p>
    <w:p w14:paraId="18AD0B4A" w14:textId="77777777" w:rsidR="00392BCB" w:rsidRPr="00734153" w:rsidRDefault="00392BCB" w:rsidP="00F123A0">
      <w:bookmarkStart w:id="36" w:name="_Ref247359498"/>
    </w:p>
    <w:p w14:paraId="4196DE7D" w14:textId="77777777" w:rsidR="00A62D78" w:rsidRPr="00AC6D9C" w:rsidRDefault="00A62D78" w:rsidP="001B27CF">
      <w:pPr>
        <w:pStyle w:val="Heading2"/>
      </w:pPr>
      <w:bookmarkStart w:id="37" w:name="_Toc38099237"/>
      <w:bookmarkStart w:id="38" w:name="_Toc44674831"/>
      <w:bookmarkStart w:id="39" w:name="_Toc62398064"/>
      <w:r w:rsidRPr="00AC6D9C">
        <w:t>S</w:t>
      </w:r>
      <w:r w:rsidR="00295817" w:rsidRPr="00AC6D9C">
        <w:t>etting</w:t>
      </w:r>
      <w:bookmarkEnd w:id="37"/>
      <w:bookmarkEnd w:id="38"/>
      <w:bookmarkEnd w:id="39"/>
    </w:p>
    <w:p w14:paraId="53E23B9F" w14:textId="3AB70407" w:rsidR="00E703DF" w:rsidRPr="00F123A0" w:rsidRDefault="00E703DF" w:rsidP="00F123A0">
      <w:r w:rsidRPr="00F123A0">
        <w:t xml:space="preserve">In 2019 a novel </w:t>
      </w:r>
      <w:r w:rsidRPr="00F123A0">
        <w:rPr>
          <w:u w:val="single"/>
        </w:rPr>
        <w:t>co</w:t>
      </w:r>
      <w:r w:rsidRPr="00F123A0">
        <w:t>rona</w:t>
      </w:r>
      <w:r w:rsidRPr="00F123A0">
        <w:rPr>
          <w:u w:val="single"/>
        </w:rPr>
        <w:t>v</w:t>
      </w:r>
      <w:r w:rsidRPr="00213987">
        <w:rPr>
          <w:u w:val="single"/>
        </w:rPr>
        <w:t>i</w:t>
      </w:r>
      <w:r w:rsidRPr="00F123A0">
        <w:t>rus-</w:t>
      </w:r>
      <w:r w:rsidRPr="00F123A0">
        <w:rPr>
          <w:u w:val="single"/>
        </w:rPr>
        <w:t>d</w:t>
      </w:r>
      <w:r w:rsidRPr="00F123A0">
        <w:t>isease (COVID-19) emerged in Wuhan, China. A month later the Chinese Center for Disease Control and Prevention identified a new beta-coronavirus (SARS coronavirus 2, or SARS-CoV-2) as the aetiological agent.</w:t>
      </w:r>
      <w:hyperlink w:anchor="_ENREF_1" w:tooltip="Zhu, 2020 #3001" w:history="1">
        <w:r w:rsidR="002E791A">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E791A">
          <w:instrText xml:space="preserve"> ADDIN EN.CITE </w:instrText>
        </w:r>
        <w:r w:rsidR="002E791A">
          <w:fldChar w:fldCharType="begin">
            <w:fldData xml:space="preserve">PEVuZE5vdGU+PENpdGU+PEF1dGhvcj5aaHU8L0F1dGhvcj48WWVhcj4yMDIwPC9ZZWFyPjxSZWNO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</w:fldData>
          </w:fldChar>
        </w:r>
        <w:r w:rsidR="002E791A">
          <w:instrText xml:space="preserve"> ADDIN EN.CITE.DATA </w:instrText>
        </w:r>
        <w:r w:rsidR="002E791A">
          <w:fldChar w:fldCharType="end"/>
        </w:r>
        <w:r w:rsidR="002E791A">
          <w:fldChar w:fldCharType="separate"/>
        </w:r>
        <w:r w:rsidR="002E791A" w:rsidRPr="00C51406">
          <w:rPr>
            <w:noProof/>
            <w:vertAlign w:val="superscript"/>
          </w:rPr>
          <w:t>1</w:t>
        </w:r>
        <w:r w:rsidR="002E791A">
          <w:fldChar w:fldCharType="end"/>
        </w:r>
      </w:hyperlink>
      <w:r w:rsidRPr="00F123A0">
        <w:t xml:space="preserve"> The clinical manifestations of COVID-19 range from asymptomatic infection or mild, transient symptoms to severe viral pneumonia with respiratory failure. As many patients do not progress to severe disease the overall case fatality rate per infected individual is low, but hospitals in areas with significant community transmission have experienced a major increase in the number of hospitali</w:t>
      </w:r>
      <w:r w:rsidR="00BC211B">
        <w:t>s</w:t>
      </w:r>
      <w:r w:rsidRPr="00F123A0">
        <w:t>ed pneumonia patients, and the frequency of severe disease in hospitalised patients can be as high as 30%.</w:t>
      </w:r>
      <w:hyperlink w:anchor="_ENREF_2" w:tooltip="Shi, 2020 #263" w:history="1">
        <w:r w:rsidR="002E791A">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E791A">
          <w:instrText xml:space="preserve"> ADDIN EN.CITE </w:instrText>
        </w:r>
        <w:r w:rsidR="002E791A">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Zm9yZWlnbi1rZXlzPjxrZXkgYXBwPSJFTiIgZGItaWQ9InhhYXMyNWF2dHNhc3d6ZXAwNWl2MHM5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bnN0aXR1dGUgb2YgUmVzcGlyYXRvcnkgTWVkaWNpbmUsIENoaW5lc2UgQWNhZGVteSBvZiBNZWRp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</w:fldData>
          </w:fldChar>
        </w:r>
        <w:r w:rsidR="002E791A">
          <w:instrText xml:space="preserve"> ADDIN EN.CITE.DATA </w:instrText>
        </w:r>
        <w:r w:rsidR="002E791A">
          <w:fldChar w:fldCharType="end"/>
        </w:r>
        <w:r w:rsidR="002E791A">
          <w:fldChar w:fldCharType="separate"/>
        </w:r>
        <w:r w:rsidR="002E791A" w:rsidRPr="00C51406">
          <w:rPr>
            <w:noProof/>
            <w:vertAlign w:val="superscript"/>
          </w:rPr>
          <w:t>2-4</w:t>
        </w:r>
        <w:r w:rsidR="002E791A">
          <w:fldChar w:fldCharType="end"/>
        </w:r>
      </w:hyperlink>
      <w:r w:rsidRPr="00F123A0">
        <w:t xml:space="preserve"> The progression from prodrome (usually fever, fatigue and cough) to severe pneumonia requiring oxygen support or mechanical ventilation often takes one to two weeks after the onset of symptoms.</w:t>
      </w:r>
      <w:hyperlink w:anchor="_ENREF_2" w:tooltip="Shi, 2020 #263" w:history="1">
        <w:r w:rsidR="002E791A">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E791A">
          <w:instrText xml:space="preserve"> ADDIN EN.CITE </w:instrText>
        </w:r>
        <w:r w:rsidR="002E791A">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cmVpZ24ta2V5cz48a2V5IGFwcD0iRU4iIGRiLWlkPSJ4YWFzMjVhdnRzYXN3emVwMDVpdjBzOTVy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</w:fldData>
          </w:fldChar>
        </w:r>
        <w:r w:rsidR="002E791A">
          <w:instrText xml:space="preserve"> ADDIN EN.CITE.DATA </w:instrText>
        </w:r>
        <w:r w:rsidR="002E791A">
          <w:fldChar w:fldCharType="end"/>
        </w:r>
        <w:r w:rsidR="002E791A">
          <w:fldChar w:fldCharType="separate"/>
        </w:r>
        <w:r w:rsidR="002E791A" w:rsidRPr="00C51406">
          <w:rPr>
            <w:noProof/>
            <w:vertAlign w:val="superscript"/>
          </w:rPr>
          <w:t>2</w:t>
        </w:r>
        <w:r w:rsidR="002E791A">
          <w:fldChar w:fldCharType="end"/>
        </w:r>
      </w:hyperlink>
      <w:r w:rsidRPr="00F123A0">
        <w:t xml:space="preserve"> The kinetics of viral replication in the respiratory tract are not well characterized, but this relatively slow progression provides a potential time window in which antiviral therapies could influence the course of disease.</w:t>
      </w:r>
      <w:r w:rsidR="008473B3" w:rsidRPr="008473B3">
        <w:t xml:space="preserve"> </w:t>
      </w:r>
      <w:r w:rsidR="008473B3">
        <w:t>In May 2020 a new COVID-associated inflammatory syndrome in children was identified, Paediatric Inflammatory Multisystem Syndrome - Temporally associated with SARS-CoV-2 (PIMS-TS).</w:t>
      </w:r>
      <w:hyperlink w:anchor="_ENREF_5" w:tooltip="Whittaker, 2020 #2901" w:history="1">
        <w:r w:rsidR="002E791A">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E791A">
          <w:instrText xml:space="preserve"> ADDIN EN.CITE </w:instrText>
        </w:r>
        <w:r w:rsidR="002E791A">
          <w:fldChar w:fldCharType="begin">
            <w:fldData xml:space="preserve">PEVuZE5vdGU+PENpdGU+PEF1dGhvcj5XaGl0dGFrZXI8L0F1dGhvcj48WWVhcj4yMDIwPC9ZZWFy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</w:fldData>
          </w:fldChar>
        </w:r>
        <w:r w:rsidR="002E791A">
          <w:instrText xml:space="preserve"> ADDIN EN.CITE.DATA </w:instrText>
        </w:r>
        <w:r w:rsidR="002E791A">
          <w:fldChar w:fldCharType="end"/>
        </w:r>
        <w:r w:rsidR="002E791A">
          <w:fldChar w:fldCharType="separate"/>
        </w:r>
        <w:r w:rsidR="002E791A" w:rsidRPr="00C51406">
          <w:rPr>
            <w:noProof/>
            <w:vertAlign w:val="superscript"/>
          </w:rPr>
          <w:t>5</w:t>
        </w:r>
        <w:r w:rsidR="002E791A">
          <w:fldChar w:fldCharType="end"/>
        </w:r>
      </w:hyperlink>
      <w:r w:rsidR="008473B3">
        <w:t xml:space="preserve"> A rapid NHS England-led consensus process identified the need to evaluate corticosteroids and intravenous immunoglobulin (IVIg) as initial therapies in PIMS-TS, and confirmed </w:t>
      </w:r>
      <w:r w:rsidR="00EF0F1A">
        <w:t>tocilizumab</w:t>
      </w:r>
      <w:r w:rsidR="008473B3">
        <w:t xml:space="preserve"> as one of the biological anti-inflammatory agents to be evaluated as a second line therapy.</w:t>
      </w:r>
    </w:p>
    <w:bookmarkEnd w:id="36"/>
    <w:p w14:paraId="29163747" w14:textId="77777777" w:rsidR="00392BCB" w:rsidRPr="00734153" w:rsidRDefault="00392BCB" w:rsidP="00F123A0"/>
    <w:p w14:paraId="54536394" w14:textId="1CE75DE3" w:rsidR="00A62D78" w:rsidRDefault="00A62D78" w:rsidP="001B27CF">
      <w:pPr>
        <w:pStyle w:val="Heading2"/>
      </w:pPr>
      <w:bookmarkStart w:id="40" w:name="_Toc244455447"/>
      <w:bookmarkStart w:id="41" w:name="_Toc244547126"/>
      <w:bookmarkStart w:id="42" w:name="_Toc244455448"/>
      <w:bookmarkStart w:id="43" w:name="_Toc244547127"/>
      <w:bookmarkStart w:id="44" w:name="_Toc38099238"/>
      <w:bookmarkStart w:id="45" w:name="_Toc44674832"/>
      <w:bookmarkStart w:id="46" w:name="_Toc62398065"/>
      <w:bookmarkEnd w:id="40"/>
      <w:bookmarkEnd w:id="41"/>
      <w:bookmarkEnd w:id="42"/>
      <w:bookmarkEnd w:id="43"/>
      <w:r>
        <w:t>Treatment Options</w:t>
      </w:r>
      <w:bookmarkEnd w:id="44"/>
      <w:bookmarkEnd w:id="45"/>
      <w:bookmarkEnd w:id="46"/>
    </w:p>
    <w:p w14:paraId="1E1FF4DE" w14:textId="2F6DA560" w:rsidR="00AC6D9C" w:rsidRPr="00E23519" w:rsidRDefault="00CD6FB8" w:rsidP="00AC6D9C">
      <w:pPr>
        <w:pStyle w:val="Heading3"/>
      </w:pPr>
      <w:r w:rsidRPr="00CD6FB8">
        <w:t xml:space="preserve"> </w:t>
      </w:r>
      <w:bookmarkStart w:id="47" w:name="_Toc37064396"/>
      <w:bookmarkStart w:id="48" w:name="_Toc38099239"/>
      <w:bookmarkStart w:id="49" w:name="_Toc44674833"/>
      <w:r w:rsidR="00565936">
        <w:t>Main</w:t>
      </w:r>
      <w:r w:rsidR="00AC6D9C" w:rsidRPr="00E23519">
        <w:t xml:space="preserve"> randomisation</w:t>
      </w:r>
      <w:bookmarkEnd w:id="47"/>
      <w:bookmarkEnd w:id="48"/>
      <w:bookmarkEnd w:id="49"/>
    </w:p>
    <w:p w14:paraId="18CF1DCA" w14:textId="3A97C2B9" w:rsidR="00F54689" w:rsidRDefault="00F33645" w:rsidP="00F123A0">
      <w:r>
        <w:t xml:space="preserve">This protocol </w:t>
      </w:r>
      <w:r w:rsidR="004D7874">
        <w:t xml:space="preserve">allows reliable assessment of the effects of multiple different treatments (including re-purposed and novel drugs) on major outcomes in COVID-19. </w:t>
      </w:r>
      <w:r w:rsidR="00265B14">
        <w:t>All patients will receive usual care for the participating hospital.</w:t>
      </w:r>
      <w:r w:rsidR="00654D01" w:rsidRPr="00654D01">
        <w:t xml:space="preserve"> </w:t>
      </w:r>
    </w:p>
    <w:p w14:paraId="63162A45" w14:textId="77777777" w:rsidR="00720B07" w:rsidRPr="00937536" w:rsidRDefault="00720B07" w:rsidP="00013106">
      <w:pPr>
        <w:rPr>
          <w:b/>
        </w:rPr>
      </w:pPr>
    </w:p>
    <w:p w14:paraId="646084A9" w14:textId="2515A6FE" w:rsidR="00F33645" w:rsidRDefault="003210C8" w:rsidP="00013106">
      <w:r w:rsidRPr="003210C8">
        <w:rPr>
          <w:b/>
        </w:rPr>
        <w:t xml:space="preserve">Randomisation </w:t>
      </w:r>
      <w:r w:rsidR="00E73A91">
        <w:rPr>
          <w:b/>
        </w:rPr>
        <w:t xml:space="preserve">part </w:t>
      </w:r>
      <w:r w:rsidRPr="003210C8">
        <w:rPr>
          <w:b/>
        </w:rPr>
        <w:t>A:</w:t>
      </w:r>
      <w:r>
        <w:rPr>
          <w:b/>
        </w:rPr>
        <w:t xml:space="preserve"> </w:t>
      </w:r>
      <w:r w:rsidR="00013106">
        <w:t xml:space="preserve">Eligible patients </w:t>
      </w:r>
      <w:r w:rsidR="0009515F">
        <w:t xml:space="preserve">may </w:t>
      </w:r>
      <w:r w:rsidR="00013106">
        <w:t xml:space="preserve">be randomly allocated </w:t>
      </w:r>
      <w:r w:rsidR="004D7874">
        <w:t xml:space="preserve">between </w:t>
      </w:r>
      <w:r w:rsidR="006520D5">
        <w:t xml:space="preserve">the following </w:t>
      </w:r>
      <w:r w:rsidR="004D7874">
        <w:t xml:space="preserve">treatment </w:t>
      </w:r>
      <w:r w:rsidR="00F33645">
        <w:t>arms</w:t>
      </w:r>
      <w:r w:rsidR="00265B14">
        <w:t xml:space="preserve">: </w:t>
      </w:r>
    </w:p>
    <w:p w14:paraId="65CE414D" w14:textId="77777777" w:rsidR="00F33645" w:rsidRDefault="00F33645" w:rsidP="00F33645">
      <w:pPr>
        <w:pStyle w:val="Default"/>
        <w:contextualSpacing/>
        <w:jc w:val="both"/>
      </w:pPr>
    </w:p>
    <w:p w14:paraId="34AC151E" w14:textId="4AB42AA0" w:rsidR="00F33645" w:rsidRPr="009B4E83" w:rsidRDefault="00F33645" w:rsidP="00942698">
      <w:pPr>
        <w:pStyle w:val="Default"/>
        <w:numPr>
          <w:ilvl w:val="0"/>
          <w:numId w:val="21"/>
        </w:numPr>
        <w:contextualSpacing/>
        <w:jc w:val="both"/>
        <w:rPr>
          <w:bCs/>
        </w:rPr>
      </w:pPr>
      <w:r w:rsidRPr="009B4E83">
        <w:rPr>
          <w:b/>
          <w:bCs/>
        </w:rPr>
        <w:t>No additional treatment</w:t>
      </w:r>
    </w:p>
    <w:p w14:paraId="48B2FA30" w14:textId="77777777" w:rsidR="00F33645" w:rsidRDefault="00F33645" w:rsidP="00F33645">
      <w:pPr>
        <w:pStyle w:val="Default"/>
        <w:contextualSpacing/>
        <w:jc w:val="both"/>
      </w:pPr>
    </w:p>
    <w:p w14:paraId="2951C548" w14:textId="6E46E572" w:rsidR="00F10F34" w:rsidRPr="00D605A3" w:rsidDel="00ED0BC7" w:rsidRDefault="00F10F34" w:rsidP="00942698">
      <w:pPr>
        <w:pStyle w:val="Default"/>
        <w:numPr>
          <w:ilvl w:val="0"/>
          <w:numId w:val="21"/>
        </w:numPr>
        <w:contextualSpacing/>
        <w:jc w:val="both"/>
        <w:rPr>
          <w:del w:id="50" w:author="Richard Haynes" w:date="2021-03-20T10:37:00Z"/>
        </w:rPr>
      </w:pPr>
      <w:del w:id="51" w:author="Richard Haynes" w:date="2021-03-20T10:37:00Z">
        <w:r w:rsidDel="00ED0BC7">
          <w:rPr>
            <w:b/>
          </w:rPr>
          <w:delText>Colchicine</w:delText>
        </w:r>
        <w:r w:rsidR="009C035B" w:rsidDel="00ED0BC7">
          <w:rPr>
            <w:b/>
          </w:rPr>
          <w:delText xml:space="preserve"> (</w:delText>
        </w:r>
        <w:r w:rsidR="00B30FD7" w:rsidDel="00ED0BC7">
          <w:rPr>
            <w:b/>
          </w:rPr>
          <w:delText xml:space="preserve">adults </w:delText>
        </w:r>
        <w:r w:rsidR="009C035B" w:rsidDel="00ED0BC7">
          <w:rPr>
            <w:b/>
          </w:rPr>
          <w:delText>≥18 years old</w:delText>
        </w:r>
        <w:r w:rsidR="00777331" w:rsidDel="00ED0BC7">
          <w:rPr>
            <w:b/>
          </w:rPr>
          <w:delText xml:space="preserve"> </w:delText>
        </w:r>
        <w:r w:rsidR="009C035B" w:rsidDel="00ED0BC7">
          <w:rPr>
            <w:b/>
          </w:rPr>
          <w:delText>only)</w:delText>
        </w:r>
      </w:del>
    </w:p>
    <w:p w14:paraId="294079C1" w14:textId="30DD4232" w:rsidR="00D605A3" w:rsidRPr="00D605A3" w:rsidDel="00ED0BC7" w:rsidRDefault="00D605A3" w:rsidP="00942698">
      <w:pPr>
        <w:pStyle w:val="Default"/>
        <w:numPr>
          <w:ilvl w:val="0"/>
          <w:numId w:val="21"/>
        </w:numPr>
        <w:contextualSpacing/>
        <w:jc w:val="both"/>
        <w:rPr>
          <w:del w:id="52" w:author="Richard Haynes" w:date="2021-03-20T10:37:00Z"/>
        </w:rPr>
      </w:pPr>
    </w:p>
    <w:p w14:paraId="2210AF01" w14:textId="66FF7C21" w:rsidR="00D605A3" w:rsidRPr="00D918C3" w:rsidRDefault="00D605A3" w:rsidP="00942698">
      <w:pPr>
        <w:pStyle w:val="Default"/>
        <w:numPr>
          <w:ilvl w:val="0"/>
          <w:numId w:val="21"/>
        </w:numPr>
        <w:contextualSpacing/>
        <w:jc w:val="both"/>
      </w:pPr>
      <w:r>
        <w:rPr>
          <w:b/>
        </w:rPr>
        <w:t>Dimethyl fumarate (UK adults ≥18 years old only</w:t>
      </w:r>
      <w:r w:rsidR="00524804">
        <w:rPr>
          <w:b/>
        </w:rPr>
        <w:t>; early phase assessment</w:t>
      </w:r>
      <w:r>
        <w:rPr>
          <w:b/>
        </w:rPr>
        <w:t>)</w:t>
      </w:r>
    </w:p>
    <w:p w14:paraId="235CC5DC" w14:textId="77777777" w:rsidR="00D918C3" w:rsidRDefault="00D918C3" w:rsidP="00D918C3">
      <w:pPr>
        <w:pStyle w:val="ListParagraph"/>
      </w:pPr>
    </w:p>
    <w:p w14:paraId="3218F897" w14:textId="7CC343E3" w:rsidR="0076482B" w:rsidRDefault="0076482B" w:rsidP="00942698">
      <w:pPr>
        <w:pStyle w:val="ListParagraph"/>
        <w:numPr>
          <w:ilvl w:val="0"/>
          <w:numId w:val="21"/>
        </w:numPr>
      </w:pPr>
      <w:r>
        <w:rPr>
          <w:b/>
        </w:rPr>
        <w:t>C</w:t>
      </w:r>
      <w:r w:rsidRPr="00013106">
        <w:rPr>
          <w:b/>
        </w:rPr>
        <w:t>orticosteroids</w:t>
      </w:r>
      <w:r>
        <w:rPr>
          <w:b/>
        </w:rPr>
        <w:t xml:space="preserve"> (children </w:t>
      </w:r>
      <w:r>
        <w:rPr>
          <w:b/>
          <w:bCs w:val="0"/>
        </w:rPr>
        <w:t>≤44 weeks gestational age</w:t>
      </w:r>
      <w:r w:rsidR="00B30FD7">
        <w:rPr>
          <w:b/>
          <w:bCs w:val="0"/>
        </w:rPr>
        <w:t xml:space="preserve"> with COVID-19 pneumonia</w:t>
      </w:r>
      <w:r>
        <w:rPr>
          <w:b/>
          <w:bCs w:val="0"/>
        </w:rPr>
        <w:t xml:space="preserve">, or &gt;44 weeks gestational age with PIMS-TS </w:t>
      </w:r>
      <w:r>
        <w:rPr>
          <w:b/>
        </w:rPr>
        <w:t>only)</w:t>
      </w:r>
      <w:r>
        <w:t xml:space="preserve"> </w:t>
      </w:r>
    </w:p>
    <w:p w14:paraId="030597F2" w14:textId="77777777" w:rsidR="0076482B" w:rsidRDefault="0076482B" w:rsidP="0076482B">
      <w:pPr>
        <w:pStyle w:val="ListParagraph"/>
      </w:pPr>
      <w:r>
        <w:t xml:space="preserve"> </w:t>
      </w:r>
    </w:p>
    <w:p w14:paraId="084F866B" w14:textId="50DD3FA0" w:rsidR="003B3937" w:rsidRDefault="003B3937" w:rsidP="00942698">
      <w:pPr>
        <w:pStyle w:val="Default"/>
        <w:numPr>
          <w:ilvl w:val="0"/>
          <w:numId w:val="21"/>
        </w:numPr>
        <w:contextualSpacing/>
        <w:jc w:val="both"/>
      </w:pPr>
      <w:r w:rsidRPr="00D34FCA">
        <w:rPr>
          <w:b/>
          <w:bCs/>
        </w:rPr>
        <w:t>Intravenous immunoglobulin</w:t>
      </w:r>
      <w:r>
        <w:rPr>
          <w:b/>
          <w:bCs/>
        </w:rPr>
        <w:t xml:space="preserve"> (children &gt;</w:t>
      </w:r>
      <w:r w:rsidR="00D766E5">
        <w:rPr>
          <w:b/>
          <w:bCs/>
        </w:rPr>
        <w:t>44 weeks gestational age</w:t>
      </w:r>
      <w:r>
        <w:rPr>
          <w:b/>
          <w:bCs/>
        </w:rPr>
        <w:t xml:space="preserve"> </w:t>
      </w:r>
      <w:r w:rsidR="004B73B6">
        <w:rPr>
          <w:b/>
          <w:bCs/>
        </w:rPr>
        <w:t xml:space="preserve">with PIMS-TS </w:t>
      </w:r>
      <w:r>
        <w:rPr>
          <w:b/>
          <w:bCs/>
        </w:rPr>
        <w:t>only)</w:t>
      </w:r>
    </w:p>
    <w:p w14:paraId="6DE47CA0" w14:textId="77777777" w:rsidR="00B46F68" w:rsidRDefault="00B46F68" w:rsidP="00B46F68">
      <w:pPr>
        <w:pStyle w:val="Default"/>
        <w:ind w:left="720"/>
        <w:contextualSpacing/>
        <w:jc w:val="both"/>
      </w:pPr>
    </w:p>
    <w:p w14:paraId="08C4549D" w14:textId="77777777" w:rsidR="008B728D" w:rsidRDefault="008B728D" w:rsidP="00F123A0">
      <w:pPr>
        <w:rPr>
          <w:b/>
        </w:rPr>
      </w:pPr>
    </w:p>
    <w:p w14:paraId="69F3639E" w14:textId="77777777" w:rsidR="008B728D" w:rsidRDefault="008B728D" w:rsidP="00F123A0">
      <w:pPr>
        <w:rPr>
          <w:b/>
        </w:rPr>
      </w:pPr>
    </w:p>
    <w:p w14:paraId="718E0A72" w14:textId="49CD744C" w:rsidR="00013106" w:rsidRDefault="003210C8" w:rsidP="00F123A0">
      <w:r>
        <w:rPr>
          <w:b/>
        </w:rPr>
        <w:t xml:space="preserve">Randomisation </w:t>
      </w:r>
      <w:r w:rsidR="00E73A91">
        <w:rPr>
          <w:b/>
        </w:rPr>
        <w:t xml:space="preserve">part </w:t>
      </w:r>
      <w:r>
        <w:rPr>
          <w:b/>
        </w:rPr>
        <w:t>B</w:t>
      </w:r>
      <w:r w:rsidR="00B46F68">
        <w:rPr>
          <w:b/>
        </w:rPr>
        <w:t xml:space="preserve"> [UK only]</w:t>
      </w:r>
      <w:r>
        <w:rPr>
          <w:b/>
        </w:rPr>
        <w:t xml:space="preserve">: </w:t>
      </w:r>
      <w:r w:rsidR="00013106">
        <w:t>Simultaneously, eligible patients will</w:t>
      </w:r>
      <w:r>
        <w:t xml:space="preserve"> be randomly allocated between</w:t>
      </w:r>
      <w:r w:rsidR="00013106">
        <w:t xml:space="preserve"> the following treatment arms:</w:t>
      </w:r>
    </w:p>
    <w:p w14:paraId="7133AF39" w14:textId="77777777" w:rsidR="00013106" w:rsidRDefault="00013106" w:rsidP="00F123A0"/>
    <w:p w14:paraId="66D608A1" w14:textId="77777777" w:rsidR="00013106" w:rsidRDefault="00013106" w:rsidP="00942698">
      <w:pPr>
        <w:pStyle w:val="Default"/>
        <w:numPr>
          <w:ilvl w:val="0"/>
          <w:numId w:val="22"/>
        </w:numPr>
        <w:contextualSpacing/>
        <w:jc w:val="both"/>
        <w:rPr>
          <w:bCs/>
        </w:rPr>
      </w:pPr>
      <w:r w:rsidRPr="009B4E83">
        <w:rPr>
          <w:b/>
          <w:bCs/>
        </w:rPr>
        <w:t>No additional treatment</w:t>
      </w:r>
    </w:p>
    <w:p w14:paraId="3C15EA1F" w14:textId="77777777" w:rsidR="00013106" w:rsidRDefault="00013106" w:rsidP="00013106">
      <w:pPr>
        <w:pStyle w:val="Default"/>
        <w:contextualSpacing/>
        <w:jc w:val="both"/>
        <w:rPr>
          <w:bCs/>
        </w:rPr>
      </w:pPr>
    </w:p>
    <w:p w14:paraId="6DA8DC53" w14:textId="1C01F72A" w:rsidR="00B46F68" w:rsidRPr="00CF15DC" w:rsidRDefault="00B864DD" w:rsidP="00942698">
      <w:pPr>
        <w:pStyle w:val="Default"/>
        <w:numPr>
          <w:ilvl w:val="0"/>
          <w:numId w:val="22"/>
        </w:numPr>
        <w:contextualSpacing/>
        <w:jc w:val="both"/>
        <w:rPr>
          <w:b/>
          <w:bCs/>
        </w:rPr>
      </w:pPr>
      <w:r w:rsidRPr="00CF15DC">
        <w:rPr>
          <w:b/>
          <w:bCs/>
        </w:rPr>
        <w:t>Synthetic n</w:t>
      </w:r>
      <w:r w:rsidR="00B46F68" w:rsidRPr="00CF15DC">
        <w:rPr>
          <w:b/>
          <w:bCs/>
        </w:rPr>
        <w:t>eutralising antibodies</w:t>
      </w:r>
      <w:r w:rsidR="00CF15DC" w:rsidRPr="00CF15DC">
        <w:rPr>
          <w:b/>
          <w:bCs/>
        </w:rPr>
        <w:t xml:space="preserve"> (REGN-COV2)</w:t>
      </w:r>
      <w:r w:rsidR="00193FA7">
        <w:rPr>
          <w:b/>
          <w:bCs/>
        </w:rPr>
        <w:t xml:space="preserve"> (adults and children ≥12 years old only)</w:t>
      </w:r>
    </w:p>
    <w:p w14:paraId="48ED291E" w14:textId="77777777" w:rsidR="0076482B" w:rsidRDefault="0076482B" w:rsidP="0076482B">
      <w:pPr>
        <w:pStyle w:val="ListParagraph"/>
        <w:rPr>
          <w:bCs w:val="0"/>
        </w:rPr>
      </w:pPr>
    </w:p>
    <w:p w14:paraId="0E4898D8" w14:textId="1928F0ED" w:rsidR="0076482B" w:rsidDel="00ED0BC7" w:rsidRDefault="0076482B" w:rsidP="0076482B">
      <w:pPr>
        <w:pStyle w:val="Default"/>
        <w:contextualSpacing/>
        <w:jc w:val="both"/>
        <w:rPr>
          <w:del w:id="53" w:author="Richard Haynes" w:date="2021-03-20T10:37:00Z"/>
        </w:rPr>
      </w:pPr>
      <w:del w:id="54" w:author="Richard Haynes" w:date="2021-03-20T10:37:00Z">
        <w:r w:rsidDel="00ED0BC7">
          <w:rPr>
            <w:b/>
          </w:rPr>
          <w:delText>Randomisation part C</w:delText>
        </w:r>
        <w:r w:rsidR="00DB7AF6" w:rsidDel="00ED0BC7">
          <w:rPr>
            <w:b/>
          </w:rPr>
          <w:delText xml:space="preserve"> (adults </w:delText>
        </w:r>
        <w:r w:rsidR="00193FA7" w:rsidDel="00ED0BC7">
          <w:rPr>
            <w:b/>
          </w:rPr>
          <w:delText>≥</w:delText>
        </w:r>
        <w:r w:rsidR="00DB7AF6" w:rsidDel="00ED0BC7">
          <w:rPr>
            <w:b/>
          </w:rPr>
          <w:delText>18 years old only)</w:delText>
        </w:r>
        <w:r w:rsidDel="00ED0BC7">
          <w:rPr>
            <w:b/>
          </w:rPr>
          <w:delText xml:space="preserve">: </w:delText>
        </w:r>
        <w:r w:rsidDel="00ED0BC7">
          <w:delText>Simultaneously, eligible patients will be randomly allocated between the following treatment arms:</w:delText>
        </w:r>
      </w:del>
    </w:p>
    <w:p w14:paraId="382C3A4A" w14:textId="52AF7C7A" w:rsidR="00DB7AF6" w:rsidDel="00ED0BC7" w:rsidRDefault="00DB7AF6" w:rsidP="00937536">
      <w:pPr>
        <w:pStyle w:val="Default"/>
        <w:contextualSpacing/>
        <w:jc w:val="both"/>
        <w:rPr>
          <w:del w:id="55" w:author="Richard Haynes" w:date="2021-03-20T10:37:00Z"/>
        </w:rPr>
      </w:pPr>
    </w:p>
    <w:p w14:paraId="77E35EF7" w14:textId="156ECDCA" w:rsidR="0076482B" w:rsidRPr="0076482B" w:rsidDel="00ED0BC7" w:rsidRDefault="0076482B" w:rsidP="00E105FD">
      <w:pPr>
        <w:pStyle w:val="Default"/>
        <w:numPr>
          <w:ilvl w:val="0"/>
          <w:numId w:val="24"/>
        </w:numPr>
        <w:contextualSpacing/>
        <w:jc w:val="both"/>
        <w:rPr>
          <w:del w:id="56" w:author="Richard Haynes" w:date="2021-03-20T10:37:00Z"/>
          <w:bCs/>
        </w:rPr>
      </w:pPr>
      <w:del w:id="57" w:author="Richard Haynes" w:date="2021-03-20T10:37:00Z">
        <w:r w:rsidRPr="0076482B" w:rsidDel="00ED0BC7">
          <w:rPr>
            <w:b/>
            <w:bCs/>
          </w:rPr>
          <w:delText>No additional treatment</w:delText>
        </w:r>
      </w:del>
    </w:p>
    <w:p w14:paraId="78FE5D85" w14:textId="56D9820B" w:rsidR="0076482B" w:rsidRPr="0076482B" w:rsidDel="00ED0BC7" w:rsidRDefault="0076482B" w:rsidP="0076482B">
      <w:pPr>
        <w:pStyle w:val="Default"/>
        <w:contextualSpacing/>
        <w:jc w:val="both"/>
        <w:rPr>
          <w:del w:id="58" w:author="Richard Haynes" w:date="2021-03-20T10:37:00Z"/>
          <w:bCs/>
        </w:rPr>
      </w:pPr>
    </w:p>
    <w:p w14:paraId="74AFF9C1" w14:textId="5A2BB6FD" w:rsidR="0076482B" w:rsidRPr="00626D85" w:rsidDel="00ED0BC7" w:rsidRDefault="0076482B" w:rsidP="00E105FD">
      <w:pPr>
        <w:pStyle w:val="Default"/>
        <w:numPr>
          <w:ilvl w:val="0"/>
          <w:numId w:val="24"/>
        </w:numPr>
        <w:contextualSpacing/>
        <w:jc w:val="both"/>
        <w:rPr>
          <w:del w:id="59" w:author="Richard Haynes" w:date="2021-03-20T10:37:00Z"/>
          <w:bCs/>
        </w:rPr>
      </w:pPr>
      <w:del w:id="60" w:author="Richard Haynes" w:date="2021-03-20T10:37:00Z">
        <w:r w:rsidDel="00ED0BC7">
          <w:rPr>
            <w:b/>
            <w:bCs/>
          </w:rPr>
          <w:delText>Aspirin</w:delText>
        </w:r>
      </w:del>
    </w:p>
    <w:p w14:paraId="146291FD" w14:textId="5A1800C5" w:rsidR="00626D85" w:rsidDel="00ED0BC7" w:rsidRDefault="00626D85" w:rsidP="00626D85">
      <w:pPr>
        <w:pStyle w:val="ListParagraph"/>
        <w:rPr>
          <w:del w:id="61" w:author="Richard Haynes" w:date="2021-03-20T10:37:00Z"/>
          <w:bCs w:val="0"/>
        </w:rPr>
      </w:pPr>
    </w:p>
    <w:p w14:paraId="570AF33B" w14:textId="1E1FD39F" w:rsidR="00626D85" w:rsidRDefault="00626D85" w:rsidP="00626D85">
      <w:pPr>
        <w:pStyle w:val="Default"/>
        <w:contextualSpacing/>
        <w:jc w:val="both"/>
      </w:pPr>
      <w:r>
        <w:rPr>
          <w:b/>
        </w:rPr>
        <w:t>Randomisation part D</w:t>
      </w:r>
      <w:ins w:id="62" w:author="Richard Haynes" w:date="2021-03-20T10:39:00Z">
        <w:r w:rsidR="00ED0BC7">
          <w:rPr>
            <w:rStyle w:val="FootnoteReference"/>
            <w:b/>
          </w:rPr>
          <w:footnoteReference w:id="2"/>
        </w:r>
      </w:ins>
      <w:del w:id="64" w:author="Richard Haynes" w:date="2021-03-20T10:38:00Z">
        <w:r w:rsidDel="00ED0BC7">
          <w:rPr>
            <w:b/>
          </w:rPr>
          <w:delText xml:space="preserve"> (adults, and children ≥2 years old with COVID-19 pneumonia [UK only])</w:delText>
        </w:r>
      </w:del>
      <w:r>
        <w:rPr>
          <w:b/>
        </w:rPr>
        <w:t xml:space="preserve">: </w:t>
      </w:r>
      <w:r>
        <w:t>Simultaneously, eligible patients will be randomly allocated between the following treatment arms:</w:t>
      </w:r>
    </w:p>
    <w:p w14:paraId="5A21F8B9" w14:textId="77777777" w:rsidR="00626D85" w:rsidRDefault="00626D85" w:rsidP="00626D85">
      <w:pPr>
        <w:pStyle w:val="Default"/>
        <w:contextualSpacing/>
        <w:jc w:val="both"/>
      </w:pPr>
    </w:p>
    <w:p w14:paraId="644FA653" w14:textId="77777777" w:rsidR="00626D85" w:rsidRPr="0076482B" w:rsidRDefault="00626D85" w:rsidP="00942698">
      <w:pPr>
        <w:pStyle w:val="Default"/>
        <w:numPr>
          <w:ilvl w:val="0"/>
          <w:numId w:val="22"/>
        </w:numPr>
        <w:contextualSpacing/>
        <w:jc w:val="both"/>
        <w:rPr>
          <w:bCs/>
        </w:rPr>
      </w:pPr>
      <w:r w:rsidRPr="0076482B">
        <w:rPr>
          <w:b/>
          <w:bCs/>
        </w:rPr>
        <w:t>No additional treatment</w:t>
      </w:r>
    </w:p>
    <w:p w14:paraId="62E38935" w14:textId="2984CF45" w:rsidR="00626D85" w:rsidRDefault="00626D85" w:rsidP="00626D85">
      <w:pPr>
        <w:pStyle w:val="Default"/>
        <w:contextualSpacing/>
        <w:jc w:val="both"/>
        <w:rPr>
          <w:bCs/>
        </w:rPr>
      </w:pPr>
    </w:p>
    <w:p w14:paraId="0CD4520C" w14:textId="4C94B83C" w:rsidR="00626D85" w:rsidRPr="00ED0BC7" w:rsidRDefault="00626D85" w:rsidP="00942698">
      <w:pPr>
        <w:pStyle w:val="Default"/>
        <w:numPr>
          <w:ilvl w:val="0"/>
          <w:numId w:val="21"/>
        </w:numPr>
        <w:contextualSpacing/>
        <w:jc w:val="both"/>
        <w:rPr>
          <w:ins w:id="65" w:author="Richard Haynes" w:date="2021-03-20T10:38:00Z"/>
        </w:rPr>
      </w:pPr>
      <w:r>
        <w:rPr>
          <w:b/>
        </w:rPr>
        <w:t xml:space="preserve">Baricitinib </w:t>
      </w:r>
      <w:ins w:id="66" w:author="Richard Haynes" w:date="2021-03-20T10:38:00Z">
        <w:r w:rsidR="00ED0BC7">
          <w:rPr>
            <w:b/>
          </w:rPr>
          <w:t>(adults, and children ≥2 years old with COVID-19 pneumonia [UK only])</w:t>
        </w:r>
      </w:ins>
    </w:p>
    <w:p w14:paraId="006CB183" w14:textId="77777777" w:rsidR="00ED0BC7" w:rsidRPr="00ED0BC7" w:rsidRDefault="00ED0BC7" w:rsidP="00ED0BC7">
      <w:pPr>
        <w:pStyle w:val="Default"/>
        <w:ind w:left="720"/>
        <w:contextualSpacing/>
        <w:jc w:val="both"/>
        <w:rPr>
          <w:ins w:id="67" w:author="Richard Haynes" w:date="2021-03-20T10:38:00Z"/>
        </w:rPr>
      </w:pPr>
    </w:p>
    <w:p w14:paraId="1B61EF9C" w14:textId="3A95F2E0" w:rsidR="00ED0BC7" w:rsidRPr="00ED0BC7" w:rsidRDefault="00ED0BC7" w:rsidP="00942698">
      <w:pPr>
        <w:pStyle w:val="Default"/>
        <w:numPr>
          <w:ilvl w:val="0"/>
          <w:numId w:val="21"/>
        </w:numPr>
        <w:contextualSpacing/>
        <w:jc w:val="both"/>
        <w:rPr>
          <w:ins w:id="68" w:author="Richard Haynes" w:date="2021-03-20T10:38:00Z"/>
        </w:rPr>
      </w:pPr>
      <w:ins w:id="69" w:author="Richard Haynes" w:date="2021-03-20T10:38:00Z">
        <w:r>
          <w:rPr>
            <w:b/>
          </w:rPr>
          <w:t>Infliximab (adults, ex-UK only)</w:t>
        </w:r>
      </w:ins>
    </w:p>
    <w:p w14:paraId="25935AC3" w14:textId="77777777" w:rsidR="00ED0BC7" w:rsidRPr="00ED0BC7" w:rsidRDefault="00ED0BC7" w:rsidP="00ED0BC7">
      <w:pPr>
        <w:pStyle w:val="Default"/>
        <w:ind w:left="720"/>
        <w:contextualSpacing/>
        <w:jc w:val="both"/>
        <w:rPr>
          <w:ins w:id="70" w:author="Richard Haynes" w:date="2021-03-20T10:38:00Z"/>
        </w:rPr>
      </w:pPr>
    </w:p>
    <w:p w14:paraId="0B1B1236" w14:textId="77777777" w:rsidR="0084563F" w:rsidRDefault="0084563F" w:rsidP="0084563F">
      <w:pPr>
        <w:rPr>
          <w:ins w:id="71" w:author="Richard Haynes" w:date="2021-03-29T17:23:00Z"/>
        </w:rPr>
      </w:pPr>
      <w:ins w:id="72" w:author="Richard Haynes" w:date="2021-03-29T17:22:00Z">
        <w:r w:rsidRPr="0084563F">
          <w:rPr>
            <w:b/>
          </w:rPr>
          <w:t xml:space="preserve">Randomisation part E (adults </w:t>
        </w:r>
        <w:r>
          <w:rPr>
            <w:b/>
          </w:rPr>
          <w:t>≥18 years old with hypoxia only</w:t>
        </w:r>
        <w:r w:rsidRPr="0084563F">
          <w:rPr>
            <w:b/>
          </w:rPr>
          <w:t xml:space="preserve"> </w:t>
        </w:r>
        <w:r>
          <w:rPr>
            <w:b/>
          </w:rPr>
          <w:t>[</w:t>
        </w:r>
        <w:r w:rsidRPr="0084563F">
          <w:rPr>
            <w:b/>
          </w:rPr>
          <w:t>ex-UK only</w:t>
        </w:r>
        <w:r>
          <w:rPr>
            <w:b/>
          </w:rPr>
          <w:t>]</w:t>
        </w:r>
        <w:r w:rsidRPr="0084563F">
          <w:rPr>
            <w:b/>
          </w:rPr>
          <w:t>):</w:t>
        </w:r>
        <w:r w:rsidRPr="0084563F">
          <w:t xml:space="preserve"> </w:t>
        </w:r>
      </w:ins>
    </w:p>
    <w:p w14:paraId="332ECA1A" w14:textId="3E731D9B" w:rsidR="0084563F" w:rsidRPr="0084563F" w:rsidRDefault="0084563F" w:rsidP="0084563F">
      <w:pPr>
        <w:rPr>
          <w:ins w:id="73" w:author="Richard Haynes" w:date="2021-03-29T17:22:00Z"/>
        </w:rPr>
      </w:pPr>
      <w:ins w:id="74" w:author="Richard Haynes" w:date="2021-03-29T17:22:00Z">
        <w:r w:rsidRPr="0084563F">
          <w:t xml:space="preserve">Simultaneously, eligible patients will be randomly allocated between the following treatment arms: </w:t>
        </w:r>
      </w:ins>
    </w:p>
    <w:p w14:paraId="250C0CC2" w14:textId="77777777" w:rsidR="0084563F" w:rsidRPr="0084563F" w:rsidRDefault="0084563F" w:rsidP="0084563F">
      <w:pPr>
        <w:rPr>
          <w:ins w:id="75" w:author="Richard Haynes" w:date="2021-03-29T17:22:00Z"/>
        </w:rPr>
      </w:pPr>
    </w:p>
    <w:p w14:paraId="5A5222A0" w14:textId="4738D17C" w:rsidR="0084563F" w:rsidRPr="0084563F" w:rsidRDefault="0084563F" w:rsidP="00942698">
      <w:pPr>
        <w:pStyle w:val="ListParagraph"/>
        <w:numPr>
          <w:ilvl w:val="0"/>
          <w:numId w:val="42"/>
        </w:numPr>
        <w:rPr>
          <w:ins w:id="76" w:author="Richard Haynes" w:date="2021-03-29T17:22:00Z"/>
          <w:b/>
        </w:rPr>
      </w:pPr>
      <w:ins w:id="77" w:author="Richard Haynes" w:date="2021-03-29T17:22:00Z">
        <w:r w:rsidRPr="0084563F">
          <w:rPr>
            <w:b/>
          </w:rPr>
          <w:t>No additional treatment</w:t>
        </w:r>
        <w:r w:rsidRPr="0084563F">
          <w:rPr>
            <w:vertAlign w:val="superscript"/>
          </w:rPr>
          <w:footnoteReference w:id="3"/>
        </w:r>
      </w:ins>
    </w:p>
    <w:p w14:paraId="1C073E27" w14:textId="462739A4" w:rsidR="0084563F" w:rsidRPr="0084563F" w:rsidRDefault="0084563F" w:rsidP="0084563F">
      <w:pPr>
        <w:ind w:firstLine="60"/>
        <w:rPr>
          <w:ins w:id="80" w:author="Richard Haynes" w:date="2021-03-29T17:22:00Z"/>
          <w:b/>
        </w:rPr>
      </w:pPr>
    </w:p>
    <w:p w14:paraId="57EF5262" w14:textId="17D54842" w:rsidR="00E23519" w:rsidRDefault="0084563F" w:rsidP="00942698">
      <w:pPr>
        <w:pStyle w:val="ListParagraph"/>
        <w:numPr>
          <w:ilvl w:val="0"/>
          <w:numId w:val="42"/>
        </w:numPr>
      </w:pPr>
      <w:ins w:id="81" w:author="Richard Haynes" w:date="2021-03-29T17:22:00Z">
        <w:r w:rsidRPr="0084563F">
          <w:rPr>
            <w:b/>
          </w:rPr>
          <w:t>High-dose dexamethasone</w:t>
        </w:r>
      </w:ins>
    </w:p>
    <w:p w14:paraId="13386B32" w14:textId="73B05FBA" w:rsidR="00AC6D9C" w:rsidRPr="00E23519" w:rsidRDefault="00AC6D9C" w:rsidP="00AC6D9C">
      <w:pPr>
        <w:pStyle w:val="Heading3"/>
      </w:pPr>
      <w:bookmarkStart w:id="82" w:name="_Toc37064397"/>
      <w:bookmarkStart w:id="83" w:name="_Toc38099240"/>
      <w:bookmarkStart w:id="84" w:name="_Toc44674834"/>
      <w:r>
        <w:t>Second</w:t>
      </w:r>
      <w:r w:rsidRPr="00E23519">
        <w:t xml:space="preserve"> </w:t>
      </w:r>
      <w:bookmarkEnd w:id="82"/>
      <w:r>
        <w:t>randomi</w:t>
      </w:r>
      <w:r w:rsidR="00CA5601">
        <w:t>s</w:t>
      </w:r>
      <w:r>
        <w:t xml:space="preserve">ation for </w:t>
      </w:r>
      <w:r w:rsidR="00626D85">
        <w:t xml:space="preserve">children </w:t>
      </w:r>
      <w:r>
        <w:t xml:space="preserve">with </w:t>
      </w:r>
      <w:bookmarkEnd w:id="83"/>
      <w:bookmarkEnd w:id="84"/>
      <w:r w:rsidR="00626D85">
        <w:t>PIMS-TS</w:t>
      </w:r>
    </w:p>
    <w:p w14:paraId="76751EB9" w14:textId="3E99F8F9" w:rsidR="00AC6D9C" w:rsidRDefault="00AC6D9C" w:rsidP="00AC6D9C">
      <w:pPr>
        <w:pStyle w:val="Default"/>
        <w:contextualSpacing/>
        <w:jc w:val="both"/>
      </w:pPr>
      <w:r>
        <w:t>Severe COVID-19 is associated with release of</w:t>
      </w:r>
      <w:r w:rsidRPr="00E01EA7">
        <w:t xml:space="preserve"> </w:t>
      </w:r>
      <w:r>
        <w:t>p</w:t>
      </w:r>
      <w:r w:rsidRPr="00E01EA7">
        <w:t>ro-inflammatory cytokines, such as IL-1, IL-6 and TNF</w:t>
      </w:r>
      <w:r>
        <w:t>α</w:t>
      </w:r>
      <w:r w:rsidRPr="00E01EA7">
        <w:t>,</w:t>
      </w:r>
      <w:r>
        <w:t xml:space="preserve"> and other markers of systemic inflammation including ferritin and C-reactive protein.</w:t>
      </w:r>
      <w:hyperlink w:anchor="_ENREF_6" w:tooltip="Chen, 2020 #511" w:history="1">
        <w:r w:rsidR="002E791A">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E791A">
          <w:instrText xml:space="preserve"> ADDIN EN.CITE </w:instrText>
        </w:r>
        <w:r w:rsidR="002E791A">
          <w:fldChar w:fldCharType="begin">
            <w:fldData xml:space="preserve">PEVuZE5vdGU+PENpdGU+PEF1dGhvcj5DaGVuPC9BdXRob3I+PFllYXI+MjAyMDwvWWVhcj48UmVj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</w:fldData>
          </w:fldChar>
        </w:r>
        <w:r w:rsidR="002E791A">
          <w:instrText xml:space="preserve"> ADDIN EN.CITE.DATA </w:instrText>
        </w:r>
        <w:r w:rsidR="002E791A">
          <w:fldChar w:fldCharType="end"/>
        </w:r>
        <w:r w:rsidR="002E791A">
          <w:fldChar w:fldCharType="separate"/>
        </w:r>
        <w:r w:rsidR="002E791A" w:rsidRPr="00C51406">
          <w:rPr>
            <w:noProof/>
            <w:vertAlign w:val="superscript"/>
          </w:rPr>
          <w:t>6-8</w:t>
        </w:r>
        <w:r w:rsidR="002E791A">
          <w:fldChar w:fldCharType="end"/>
        </w:r>
      </w:hyperlink>
      <w:r>
        <w:t xml:space="preserve"> </w:t>
      </w:r>
    </w:p>
    <w:p w14:paraId="06289CF1" w14:textId="77777777" w:rsidR="00AC6D9C" w:rsidRDefault="00AC6D9C" w:rsidP="00AC6D9C">
      <w:pPr>
        <w:pStyle w:val="Default"/>
        <w:contextualSpacing/>
        <w:jc w:val="both"/>
      </w:pPr>
    </w:p>
    <w:p w14:paraId="5F19753B" w14:textId="66930D4B" w:rsidR="00AC6D9C" w:rsidRDefault="00626D85" w:rsidP="00AC6D9C">
      <w:pPr>
        <w:pStyle w:val="Default"/>
        <w:contextualSpacing/>
        <w:jc w:val="both"/>
      </w:pPr>
      <w:r>
        <w:t xml:space="preserve">Children (at least 1 year old) </w:t>
      </w:r>
      <w:r w:rsidR="00AC6D9C">
        <w:t xml:space="preserve">with </w:t>
      </w:r>
      <w:r>
        <w:t xml:space="preserve">PIMS-TS </w:t>
      </w:r>
      <w:r w:rsidR="00AC6D9C">
        <w:t xml:space="preserve">(as evidenced by an </w:t>
      </w:r>
      <w:r>
        <w:t xml:space="preserve">exaggerated </w:t>
      </w:r>
      <w:r w:rsidR="00AC6D9C">
        <w:t xml:space="preserve">inflammatory state) may undergo an optional second randomisation between the following treatment arms: </w:t>
      </w:r>
    </w:p>
    <w:p w14:paraId="6EB354AA" w14:textId="77777777" w:rsidR="00AC6D9C" w:rsidRDefault="00AC6D9C" w:rsidP="00AC6D9C">
      <w:pPr>
        <w:pStyle w:val="Default"/>
        <w:contextualSpacing/>
        <w:jc w:val="both"/>
      </w:pPr>
    </w:p>
    <w:p w14:paraId="70C3DDBD" w14:textId="6FAF33FC" w:rsidR="00AC6D9C" w:rsidRPr="009B4E83" w:rsidRDefault="00AC6D9C" w:rsidP="00942698">
      <w:pPr>
        <w:pStyle w:val="Default"/>
        <w:numPr>
          <w:ilvl w:val="0"/>
          <w:numId w:val="23"/>
        </w:numPr>
        <w:contextualSpacing/>
        <w:jc w:val="both"/>
        <w:rPr>
          <w:bCs/>
        </w:rPr>
      </w:pPr>
      <w:r w:rsidRPr="009B4E83">
        <w:rPr>
          <w:b/>
          <w:bCs/>
        </w:rPr>
        <w:t>No additional treatment</w:t>
      </w:r>
    </w:p>
    <w:p w14:paraId="251E8FBA" w14:textId="77777777" w:rsidR="00AC6D9C" w:rsidRDefault="00AC6D9C" w:rsidP="00AC6D9C">
      <w:pPr>
        <w:pStyle w:val="Default"/>
        <w:contextualSpacing/>
        <w:jc w:val="both"/>
      </w:pPr>
    </w:p>
    <w:p w14:paraId="6645F3F9" w14:textId="211125B3" w:rsidR="00AC6D9C" w:rsidRDefault="00D20B52" w:rsidP="00942698">
      <w:pPr>
        <w:pStyle w:val="Default"/>
        <w:numPr>
          <w:ilvl w:val="0"/>
          <w:numId w:val="23"/>
        </w:numPr>
        <w:contextualSpacing/>
        <w:jc w:val="both"/>
        <w:rPr>
          <w:b/>
          <w:bCs/>
        </w:rPr>
      </w:pPr>
      <w:r w:rsidRPr="0076482B">
        <w:rPr>
          <w:b/>
          <w:bCs/>
        </w:rPr>
        <w:t>Tocilizumab</w:t>
      </w:r>
      <w:r w:rsidR="00626D85">
        <w:rPr>
          <w:b/>
          <w:bCs/>
        </w:rPr>
        <w:t xml:space="preserve"> (children ≥1 &lt;18 years old only)</w:t>
      </w:r>
    </w:p>
    <w:p w14:paraId="7BD36271" w14:textId="77777777" w:rsidR="00D918C3" w:rsidRDefault="00D918C3" w:rsidP="00D918C3">
      <w:pPr>
        <w:pStyle w:val="ListParagraph"/>
        <w:rPr>
          <w:b/>
          <w:bCs w:val="0"/>
        </w:rPr>
      </w:pPr>
    </w:p>
    <w:p w14:paraId="241CEDCE" w14:textId="1CBD384D" w:rsidR="00D918C3" w:rsidRPr="00CF15DC" w:rsidRDefault="00D918C3" w:rsidP="00942698">
      <w:pPr>
        <w:pStyle w:val="Default"/>
        <w:numPr>
          <w:ilvl w:val="0"/>
          <w:numId w:val="23"/>
        </w:numPr>
        <w:contextualSpacing/>
        <w:jc w:val="both"/>
        <w:rPr>
          <w:b/>
          <w:bCs/>
        </w:rPr>
      </w:pPr>
      <w:r>
        <w:rPr>
          <w:b/>
          <w:bCs/>
        </w:rPr>
        <w:t>Anakinra (children ≥1 &lt;18 years old only)</w:t>
      </w:r>
    </w:p>
    <w:p w14:paraId="78A977EF" w14:textId="77777777" w:rsidR="0076482B" w:rsidRDefault="0076482B" w:rsidP="0076482B">
      <w:pPr>
        <w:pStyle w:val="Default"/>
        <w:contextualSpacing/>
        <w:jc w:val="both"/>
      </w:pPr>
    </w:p>
    <w:p w14:paraId="53F0AC4A" w14:textId="6CFFD5A5" w:rsidR="00CF15DC" w:rsidRDefault="00F33645" w:rsidP="00CF15DC">
      <w:pPr>
        <w:pStyle w:val="Heading3"/>
      </w:pPr>
      <w:bookmarkStart w:id="85" w:name="_Ref54595813"/>
      <w:r w:rsidRPr="00020477">
        <w:t>Modifications to the number of treatment arms</w:t>
      </w:r>
      <w:bookmarkEnd w:id="85"/>
    </w:p>
    <w:p w14:paraId="24AD97F6" w14:textId="13096929" w:rsidR="00C66575" w:rsidRDefault="00F33645" w:rsidP="00F33645">
      <w:pPr>
        <w:pStyle w:val="Default"/>
        <w:contextualSpacing/>
        <w:jc w:val="both"/>
      </w:pPr>
      <w:r>
        <w:t>Other arms can be added</w:t>
      </w:r>
      <w:r w:rsidR="00E07E81">
        <w:t xml:space="preserve"> to the first or second randomisation</w:t>
      </w:r>
      <w:r>
        <w:t xml:space="preserve">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r w:rsidR="00AD611C">
        <w:t>;</w:t>
      </w:r>
      <w:r>
        <w:t xml:space="preserve"> in some hospitals</w:t>
      </w:r>
      <w:r w:rsidR="00B46F68">
        <w:t xml:space="preserve"> or countries</w:t>
      </w:r>
      <w:r>
        <w:t>, not all treatment arms will be available (e.g. due to manufacturing and supply shortages)</w:t>
      </w:r>
      <w:r w:rsidR="00AD611C">
        <w:t>; and at some times, not all treatment arms will be active (e.g. due to lack of relevant approvals and contractual agreements)</w:t>
      </w:r>
      <w:r>
        <w:t xml:space="preserve">. </w:t>
      </w:r>
      <w:r w:rsidR="005E5911">
        <w:t xml:space="preserve">The Trial Steering Committee may elect to pause one or more of the arms in order to increase trial efficiency during a fluctuating epidemic. </w:t>
      </w:r>
      <w:r>
        <w:t xml:space="preserve">In </w:t>
      </w:r>
      <w:r w:rsidR="00AD611C">
        <w:t xml:space="preserve">any </w:t>
      </w:r>
      <w:r>
        <w:t xml:space="preserve">of these situations, </w:t>
      </w:r>
      <w:r w:rsidR="00D91816">
        <w:t xml:space="preserve">randomisation </w:t>
      </w:r>
      <w:r>
        <w:t>will be between fewer arms.</w:t>
      </w:r>
      <w:r w:rsidR="0009515F">
        <w:t xml:space="preserve"> </w:t>
      </w:r>
      <w:r w:rsidR="00FA0B97">
        <w:t>Depending on the availability and suitability of treatments, it</w:t>
      </w:r>
      <w:r w:rsidR="0009515F">
        <w:t xml:space="preserve"> may be allowed </w:t>
      </w:r>
      <w:r w:rsidR="00B4591A">
        <w:t xml:space="preserve">for participants </w:t>
      </w:r>
      <w:r w:rsidR="0009515F">
        <w:t xml:space="preserve">to be randomised in only one </w:t>
      </w:r>
      <w:r w:rsidR="00CF15DC">
        <w:t xml:space="preserve">or two </w:t>
      </w:r>
      <w:r w:rsidR="0009515F">
        <w:t>part</w:t>
      </w:r>
      <w:r w:rsidR="00CF15DC">
        <w:t>s</w:t>
      </w:r>
      <w:r w:rsidR="0009515F">
        <w:t xml:space="preserve"> (A</w:t>
      </w:r>
      <w:r w:rsidR="00DB7AF6">
        <w:t>,</w:t>
      </w:r>
      <w:r w:rsidR="0009515F">
        <w:t xml:space="preserve"> B</w:t>
      </w:r>
      <w:r w:rsidR="00CF15DC">
        <w:t>,</w:t>
      </w:r>
      <w:r w:rsidR="00DB7AF6">
        <w:t xml:space="preserve"> </w:t>
      </w:r>
      <w:del w:id="86" w:author="Richard Haynes" w:date="2021-03-20T10:39:00Z">
        <w:r w:rsidR="00626D85" w:rsidDel="00ED0BC7">
          <w:delText xml:space="preserve">C </w:delText>
        </w:r>
      </w:del>
      <w:r w:rsidR="00DB7AF6">
        <w:t xml:space="preserve">or </w:t>
      </w:r>
      <w:r w:rsidR="00626D85">
        <w:t>D</w:t>
      </w:r>
      <w:ins w:id="87" w:author="Richard Haynes" w:date="2021-03-29T17:25:00Z">
        <w:r w:rsidR="0084563F">
          <w:t xml:space="preserve"> [UK], D or E [ex-UK]</w:t>
        </w:r>
      </w:ins>
      <w:r w:rsidR="0009515F">
        <w:t>) of the main randomisation.</w:t>
      </w:r>
      <w:r>
        <w:t xml:space="preserve"> </w:t>
      </w:r>
    </w:p>
    <w:p w14:paraId="32AB7F8D" w14:textId="77777777" w:rsidR="00F33645" w:rsidRDefault="00F33645" w:rsidP="00F33645">
      <w:pPr>
        <w:pStyle w:val="Default"/>
        <w:contextualSpacing/>
        <w:jc w:val="both"/>
      </w:pPr>
    </w:p>
    <w:p w14:paraId="78490D20" w14:textId="77777777" w:rsidR="00295817" w:rsidRPr="00734153" w:rsidRDefault="00295817" w:rsidP="001B27CF">
      <w:pPr>
        <w:pStyle w:val="Heading2"/>
      </w:pPr>
      <w:bookmarkStart w:id="88" w:name="_Toc37107286"/>
      <w:bookmarkStart w:id="89" w:name="_Toc38099241"/>
      <w:bookmarkStart w:id="90" w:name="_Toc44674835"/>
      <w:bookmarkStart w:id="91" w:name="_Toc62398066"/>
      <w:r>
        <w:t>Design Considerations</w:t>
      </w:r>
      <w:bookmarkEnd w:id="88"/>
      <w:bookmarkEnd w:id="89"/>
      <w:bookmarkEnd w:id="90"/>
      <w:bookmarkEnd w:id="91"/>
    </w:p>
    <w:p w14:paraId="25897AB7" w14:textId="77777777" w:rsidR="00EE71E4" w:rsidRDefault="0093287A" w:rsidP="00F123A0">
      <w:bookmarkStart w:id="92" w:name="_Toc34778065"/>
      <w:bookmarkStart w:id="93" w:name="_Toc34778120"/>
      <w:bookmarkStart w:id="94" w:name="_Toc34778269"/>
      <w:bookmarkEnd w:id="92"/>
      <w:bookmarkEnd w:id="93"/>
      <w:bookmarkEnd w:id="94"/>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w:t>
      </w:r>
      <w:r w:rsidR="003B3DC3">
        <w:t xml:space="preserve">suspected or </w:t>
      </w:r>
      <w:r w:rsidR="0099498B">
        <w:t xml:space="preserve">confirmed COVID-19 infection in hospitalised patients receiving </w:t>
      </w:r>
      <w:r w:rsidR="00E225A5">
        <w:t>usual standard of care</w:t>
      </w:r>
      <w:r w:rsidR="0099498B">
        <w:t xml:space="preserve">. </w:t>
      </w:r>
    </w:p>
    <w:p w14:paraId="26357C26" w14:textId="77777777" w:rsidR="00EE71E4" w:rsidRDefault="00EE71E4" w:rsidP="00F123A0"/>
    <w:p w14:paraId="6CE88416" w14:textId="77777777" w:rsidR="00DB5F0B" w:rsidRDefault="002E270A" w:rsidP="00F123A0">
      <w:r>
        <w:t>In early 2020, when the trial first started, t</w:t>
      </w:r>
      <w:r w:rsidR="00DB5F0B">
        <w:t xml:space="preserve">here </w:t>
      </w:r>
      <w:r>
        <w:t xml:space="preserve">were </w:t>
      </w:r>
      <w:r w:rsidR="00DB5F0B">
        <w:t>no known treatments for COVID-19. The anticipated scale of the epidemic is such that hospitals, and particularly intensive care facilities, may be massively overstretched</w:t>
      </w:r>
      <w:r>
        <w:t xml:space="preserve"> at some points in time, with around 10% requiring hospitalisation.</w:t>
      </w:r>
      <w:r w:rsidR="00DB5F0B">
        <w:t xml:space="preserve"> In this situation, even treatments with only a moderate impact on survival or on hospital resources could be worthwhile. Therefore, the focus of </w:t>
      </w:r>
      <w:r w:rsidR="00BC211B">
        <w:t xml:space="preserve">RECOVERY </w:t>
      </w:r>
      <w:r w:rsidR="00DB5F0B">
        <w:t xml:space="preserve">is the impact of candidate treatments on mortality and </w:t>
      </w:r>
      <w:r w:rsidR="00DB5F0B">
        <w:rPr>
          <w:szCs w:val="28"/>
        </w:rPr>
        <w:t>on the need for hospitalisation or ventilation</w:t>
      </w:r>
      <w:r w:rsidR="00DB5F0B">
        <w:t>.</w:t>
      </w:r>
      <w:r w:rsidR="00DB5F0B" w:rsidRPr="00347F62">
        <w:t xml:space="preserve"> </w:t>
      </w:r>
    </w:p>
    <w:p w14:paraId="2F20285E" w14:textId="77777777" w:rsidR="00DB5F0B" w:rsidRDefault="00DB5F0B" w:rsidP="00F123A0"/>
    <w:p w14:paraId="7FB97908" w14:textId="77777777" w:rsidR="00DB5F0B" w:rsidRDefault="00DB5F0B" w:rsidP="00F123A0">
      <w:r>
        <w:t>Critically, the trial is designed to minimise the burden on front-line hospital staff working within an overstretched care system during a major epidemic. Eligibility criteria are therefore simple and trial processes (including paperwork) are minimised.</w:t>
      </w:r>
    </w:p>
    <w:p w14:paraId="096534C6" w14:textId="77777777" w:rsidR="00EE71E4" w:rsidRDefault="00EE71E4" w:rsidP="00F123A0"/>
    <w:p w14:paraId="0AA655FE" w14:textId="77777777" w:rsidR="00166D39" w:rsidRDefault="00E225A5" w:rsidP="00F123A0">
      <w:r>
        <w:t>The protocol is deliberately flexible</w:t>
      </w:r>
      <w:r w:rsidR="00166D39">
        <w:t xml:space="preserve"> </w:t>
      </w:r>
      <w:r w:rsidR="00DB5F0B">
        <w:t xml:space="preserve">so that it is </w:t>
      </w:r>
      <w:r w:rsidR="00166D39">
        <w:t>suitable for a wide range of settings, allowing</w:t>
      </w:r>
      <w:r>
        <w:t xml:space="preserve">: </w:t>
      </w:r>
    </w:p>
    <w:p w14:paraId="2A3D9E62" w14:textId="77777777" w:rsidR="00166D39" w:rsidRDefault="00E225A5" w:rsidP="00E105FD">
      <w:pPr>
        <w:pStyle w:val="ListParagraph"/>
        <w:numPr>
          <w:ilvl w:val="0"/>
          <w:numId w:val="11"/>
        </w:numPr>
      </w:pPr>
      <w:r>
        <w:t>a broad range of patients to be enrolled in large numbers</w:t>
      </w:r>
      <w:r w:rsidR="00166D39">
        <w:t>;</w:t>
      </w:r>
    </w:p>
    <w:p w14:paraId="18F1D66B" w14:textId="77777777" w:rsidR="00166D39" w:rsidRDefault="00220D9D" w:rsidP="00E105FD">
      <w:pPr>
        <w:pStyle w:val="ListParagraph"/>
        <w:numPr>
          <w:ilvl w:val="0"/>
          <w:numId w:val="11"/>
        </w:numPr>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10BB7EEC" w14:textId="77777777" w:rsidR="00347F62" w:rsidRDefault="00166D39" w:rsidP="00E105FD">
      <w:pPr>
        <w:pStyle w:val="ListParagraph"/>
        <w:numPr>
          <w:ilvl w:val="0"/>
          <w:numId w:val="11"/>
        </w:numPr>
      </w:pPr>
      <w:r>
        <w:t xml:space="preserve">treatment arms </w:t>
      </w:r>
      <w:r w:rsidR="00171E92">
        <w:t xml:space="preserve">to </w:t>
      </w:r>
      <w:r>
        <w:t xml:space="preserve">be added or removed according to the emerging evidence; </w:t>
      </w:r>
      <w:r w:rsidR="00347F62">
        <w:t>and</w:t>
      </w:r>
    </w:p>
    <w:p w14:paraId="0400D21E" w14:textId="496F34A6" w:rsidR="00EE71E4" w:rsidRDefault="00166D39" w:rsidP="00E105FD">
      <w:pPr>
        <w:pStyle w:val="ListParagraph"/>
        <w:numPr>
          <w:ilvl w:val="0"/>
          <w:numId w:val="11"/>
        </w:numPr>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2E898D16" w14:textId="77777777" w:rsidR="00B1131C" w:rsidRDefault="00B1131C" w:rsidP="00F123A0"/>
    <w:p w14:paraId="6DF643B4" w14:textId="223B0544" w:rsidR="00B1131C" w:rsidRPr="00171E92" w:rsidRDefault="00B1131C" w:rsidP="00F123A0">
      <w:r w:rsidRPr="00F06E80">
        <w:t xml:space="preserve">In a cohort of 191 </w:t>
      </w:r>
      <w:r>
        <w:t xml:space="preserve">hospitalised </w:t>
      </w:r>
      <w:r w:rsidRPr="00F06E80">
        <w:t xml:space="preserve">COVID-19 patients with a completed outcome, the median time from illness onset to discharge was 22·0 days (IQR 18·0–25·0) and the median time to death was 18·5 days (15·0–22·0). </w:t>
      </w:r>
      <w:r>
        <w:t>Thirty-two</w:t>
      </w:r>
      <w:r w:rsidRPr="00F06E80">
        <w:t xml:space="preserve"> patients (17%) required invasive mechanical </w:t>
      </w:r>
      <w:r w:rsidRPr="00F06E80">
        <w:lastRenderedPageBreak/>
        <w:t xml:space="preserve">ventilation and the median time from onset to mechanical ventilation was 14.5 days. Therefore, </w:t>
      </w:r>
      <w:r>
        <w:t xml:space="preserve">early endpoint assessment, such as 28 days after </w:t>
      </w:r>
      <w:r w:rsidR="00D43A6B">
        <w:t>randomisation</w:t>
      </w:r>
      <w:r>
        <w:t>, is likely to provide largely complete outcome data and will permit early assessment of treatment efficacy and safety.</w:t>
      </w:r>
      <w:hyperlink w:anchor="_ENREF_9" w:tooltip="Zhou, 2020 #3000" w:history="1">
        <w:r w:rsidR="002E791A">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E791A">
          <w:instrText xml:space="preserve"> ADDIN EN.CITE </w:instrText>
        </w:r>
        <w:r w:rsidR="002E791A">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E791A">
          <w:instrText xml:space="preserve"> ADDIN EN.CITE.DATA </w:instrText>
        </w:r>
        <w:r w:rsidR="002E791A">
          <w:fldChar w:fldCharType="end"/>
        </w:r>
        <w:r w:rsidR="002E791A">
          <w:fldChar w:fldCharType="separate"/>
        </w:r>
        <w:r w:rsidR="002E791A" w:rsidRPr="00C51406">
          <w:rPr>
            <w:noProof/>
            <w:vertAlign w:val="superscript"/>
          </w:rPr>
          <w:t>9</w:t>
        </w:r>
        <w:r w:rsidR="002E791A">
          <w:fldChar w:fldCharType="end"/>
        </w:r>
      </w:hyperlink>
    </w:p>
    <w:p w14:paraId="0AA186B2" w14:textId="77777777" w:rsidR="002E270A" w:rsidRPr="00734153" w:rsidRDefault="00CB4BE7" w:rsidP="001B27CF">
      <w:pPr>
        <w:pStyle w:val="Heading2"/>
      </w:pPr>
      <w:bookmarkStart w:id="95" w:name="_Toc44674836"/>
      <w:bookmarkStart w:id="96" w:name="_Toc62398067"/>
      <w:r>
        <w:t>Potential for effective treatments to become available</w:t>
      </w:r>
      <w:bookmarkEnd w:id="95"/>
      <w:bookmarkEnd w:id="96"/>
    </w:p>
    <w:p w14:paraId="71B9145B" w14:textId="77777777" w:rsidR="00CB4BE7" w:rsidRDefault="00CB4BE7" w:rsidP="00CB4BE7"/>
    <w:p w14:paraId="644EE204" w14:textId="77777777" w:rsidR="00CB4BE7" w:rsidRDefault="00CB4BE7" w:rsidP="00735DBF">
      <w:pPr>
        <w:autoSpaceDE/>
        <w:autoSpaceDN/>
        <w:adjustRightInd/>
        <w:contextualSpacing w:val="0"/>
      </w:pPr>
      <w:r>
        <w:t xml:space="preserve">In early 2020, when the trial first started, there were no known treatments for COVID-19. However, over time, effective treatments may become available, typically as the result of reliable information from randomised trials (including from this study). For example, in June 2020, results from the RECOVERY trial showed that dexamethasone reduces the mortality in COVID-19 patients requiring mechanical ventilation or oxygen. In response, </w:t>
      </w:r>
      <w:r w:rsidR="00E57E3D">
        <w:t xml:space="preserve">many clinical guidelines now recommend the use of </w:t>
      </w:r>
      <w:r>
        <w:t xml:space="preserve">dexamethasone </w:t>
      </w:r>
      <w:r w:rsidR="00E57E3D">
        <w:t xml:space="preserve">as </w:t>
      </w:r>
      <w:r>
        <w:t xml:space="preserve">standard of care for these types of patients. </w:t>
      </w:r>
    </w:p>
    <w:p w14:paraId="41419024" w14:textId="77777777" w:rsidR="00CB4BE7" w:rsidRDefault="00CB4BE7" w:rsidP="00735DBF">
      <w:pPr>
        <w:autoSpaceDE/>
        <w:autoSpaceDN/>
        <w:adjustRightInd/>
        <w:contextualSpacing w:val="0"/>
      </w:pPr>
    </w:p>
    <w:p w14:paraId="0B438302" w14:textId="77777777" w:rsidR="00CB4BE7" w:rsidRDefault="00CB4BE7" w:rsidP="00735DBF">
      <w:pPr>
        <w:autoSpaceDE/>
        <w:autoSpaceDN/>
        <w:adjustRightInd/>
        <w:contextualSpacing w:val="0"/>
      </w:pPr>
      <w:r>
        <w:t>The RECOVERY trial randomises eligible participant to usual standard of care for the local hospital alone vs usual standard of care plus one or more additional study treatments. Over time, it is expected that usual standard of care alone will evolve. Thus randomisation will always be relevant to the current clinical situation and the incremental effects of the study treatments will be appropriately assessed.</w:t>
      </w:r>
    </w:p>
    <w:p w14:paraId="602B6E34" w14:textId="5898A02C" w:rsidR="00D605A3" w:rsidRDefault="00D605A3" w:rsidP="00D605A3">
      <w:pPr>
        <w:pStyle w:val="Heading2"/>
      </w:pPr>
      <w:r>
        <w:t>Early phase assessments</w:t>
      </w:r>
    </w:p>
    <w:p w14:paraId="7245A9B9" w14:textId="752F072D" w:rsidR="00D605A3" w:rsidRDefault="00D605A3" w:rsidP="00D605A3">
      <w:pPr>
        <w:rPr>
          <w:lang w:val="en-US"/>
        </w:rPr>
      </w:pPr>
    </w:p>
    <w:p w14:paraId="2833358C" w14:textId="22AA867A" w:rsidR="00D605A3" w:rsidRDefault="00D605A3" w:rsidP="008F08EE">
      <w:pPr>
        <w:spacing w:after="240"/>
        <w:rPr>
          <w:lang w:val="en-US"/>
        </w:rPr>
      </w:pPr>
      <w:r>
        <w:rPr>
          <w:lang w:val="en-US"/>
        </w:rPr>
        <w:t>In the UK, the COVID-19 Therapeutics Advisory Panel (CTAP</w:t>
      </w:r>
      <w:r w:rsidR="0090209D">
        <w:rPr>
          <w:rStyle w:val="FootnoteReference"/>
          <w:lang w:val="en-US"/>
        </w:rPr>
        <w:footnoteReference w:id="4"/>
      </w:r>
      <w:r>
        <w:rPr>
          <w:lang w:val="en-US"/>
        </w:rPr>
        <w:t>) may propose that RECOVERY assesses interventions for which additional information is required before they are considered for large-scale assessment</w:t>
      </w:r>
      <w:r w:rsidR="008F08EE">
        <w:rPr>
          <w:lang w:val="en-US"/>
        </w:rPr>
        <w:t xml:space="preserve"> of the impact on mortality</w:t>
      </w:r>
      <w:r>
        <w:rPr>
          <w:lang w:val="en-US"/>
        </w:rPr>
        <w:t>. Such assessments will be tailored to the uncertainty specific to the intervention and typically be conducted at a subset of sites among a smaller group of participants before the results are reviewed and a decision made whether to include them in th</w:t>
      </w:r>
      <w:r w:rsidR="00524804">
        <w:rPr>
          <w:lang w:val="en-US"/>
        </w:rPr>
        <w:t>e main trial.</w:t>
      </w:r>
    </w:p>
    <w:p w14:paraId="1FC54BAE" w14:textId="77777777" w:rsidR="008F08EE" w:rsidRPr="00D605A3" w:rsidRDefault="008F08EE" w:rsidP="008F08EE">
      <w:pPr>
        <w:spacing w:after="240"/>
        <w:rPr>
          <w:lang w:val="en-US"/>
        </w:rPr>
      </w:pPr>
    </w:p>
    <w:p w14:paraId="1971CDF4" w14:textId="77777777" w:rsidR="004B65DD" w:rsidRPr="00734153" w:rsidRDefault="00347F62" w:rsidP="00F123A0">
      <w:pPr>
        <w:pStyle w:val="StyleHeading1Linespacingsingle"/>
        <w:numPr>
          <w:ilvl w:val="0"/>
          <w:numId w:val="2"/>
        </w:numPr>
      </w:pPr>
      <w:bookmarkStart w:id="97" w:name="_Toc34778068"/>
      <w:bookmarkStart w:id="98" w:name="_Toc34778123"/>
      <w:bookmarkStart w:id="99" w:name="_Toc34778272"/>
      <w:bookmarkStart w:id="100" w:name="_Toc34778326"/>
      <w:bookmarkStart w:id="101" w:name="_Toc34778379"/>
      <w:bookmarkStart w:id="102" w:name="_Toc34778459"/>
      <w:bookmarkStart w:id="103" w:name="_Toc34778514"/>
      <w:bookmarkStart w:id="104" w:name="_Toc34778570"/>
      <w:bookmarkStart w:id="105" w:name="_Toc34780048"/>
      <w:bookmarkStart w:id="106" w:name="_Toc34780312"/>
      <w:bookmarkStart w:id="107" w:name="_Toc34780442"/>
      <w:bookmarkStart w:id="108" w:name="_Toc244547132"/>
      <w:bookmarkStart w:id="109" w:name="_Toc38099242"/>
      <w:bookmarkStart w:id="110" w:name="_Toc44674837"/>
      <w:bookmarkStart w:id="111" w:name="_Toc62398068"/>
      <w:bookmarkEnd w:id="97"/>
      <w:bookmarkEnd w:id="98"/>
      <w:bookmarkEnd w:id="99"/>
      <w:bookmarkEnd w:id="100"/>
      <w:bookmarkEnd w:id="101"/>
      <w:bookmarkEnd w:id="102"/>
      <w:bookmarkEnd w:id="103"/>
      <w:bookmarkEnd w:id="104"/>
      <w:bookmarkEnd w:id="105"/>
      <w:bookmarkEnd w:id="106"/>
      <w:bookmarkEnd w:id="107"/>
      <w:bookmarkEnd w:id="108"/>
      <w:r>
        <w:t>Design</w:t>
      </w:r>
      <w:r w:rsidR="000F5D4C">
        <w:t xml:space="preserve"> and Procedures</w:t>
      </w:r>
      <w:bookmarkEnd w:id="109"/>
      <w:bookmarkEnd w:id="110"/>
      <w:bookmarkEnd w:id="111"/>
    </w:p>
    <w:p w14:paraId="3DF6C5E2" w14:textId="77777777" w:rsidR="00392BCB" w:rsidRPr="00734153" w:rsidRDefault="00392BCB" w:rsidP="00F123A0"/>
    <w:p w14:paraId="3F124A71" w14:textId="77777777" w:rsidR="00610FE8" w:rsidRPr="00347F62" w:rsidRDefault="00347F62" w:rsidP="001B27CF">
      <w:pPr>
        <w:pStyle w:val="Heading2"/>
      </w:pPr>
      <w:bookmarkStart w:id="112" w:name="_Toc514947203"/>
      <w:bookmarkStart w:id="113" w:name="_Toc515001175"/>
      <w:bookmarkStart w:id="114" w:name="_Toc34303382"/>
      <w:bookmarkStart w:id="115" w:name="_Toc38099243"/>
      <w:bookmarkStart w:id="116" w:name="_Toc44674838"/>
      <w:bookmarkStart w:id="117" w:name="_Toc62398069"/>
      <w:bookmarkEnd w:id="112"/>
      <w:bookmarkEnd w:id="113"/>
      <w:bookmarkEnd w:id="114"/>
      <w:r w:rsidRPr="00347F62">
        <w:t>Eligibility</w:t>
      </w:r>
      <w:bookmarkEnd w:id="115"/>
      <w:bookmarkEnd w:id="116"/>
      <w:bookmarkEnd w:id="117"/>
    </w:p>
    <w:p w14:paraId="3BBE94A3" w14:textId="77777777" w:rsidR="007D0C06" w:rsidRDefault="007D0C06" w:rsidP="00F123A0">
      <w:r w:rsidRPr="00734153">
        <w:t>Patients are eligible for the study</w:t>
      </w:r>
      <w:r>
        <w:t xml:space="preserve"> if all of the following are true:</w:t>
      </w:r>
      <w:r w:rsidRPr="00734153">
        <w:t xml:space="preserve"> </w:t>
      </w:r>
    </w:p>
    <w:p w14:paraId="195904EA" w14:textId="77777777" w:rsidR="007D0C06" w:rsidRPr="00734153" w:rsidRDefault="007D0C06" w:rsidP="00F123A0"/>
    <w:p w14:paraId="071E345E" w14:textId="63120F2C" w:rsidR="007D0C06" w:rsidRPr="00937536" w:rsidRDefault="007D0C06" w:rsidP="00F123A0">
      <w:pPr>
        <w:pStyle w:val="ListParagraph"/>
        <w:numPr>
          <w:ilvl w:val="0"/>
          <w:numId w:val="4"/>
        </w:numPr>
        <w:rPr>
          <w:b/>
        </w:rPr>
      </w:pPr>
      <w:r w:rsidRPr="00937536">
        <w:rPr>
          <w:b/>
        </w:rPr>
        <w:t>Hospitalised</w:t>
      </w:r>
    </w:p>
    <w:p w14:paraId="59ACC0B7" w14:textId="77777777" w:rsidR="001B27CF" w:rsidRDefault="001B27CF" w:rsidP="001B27CF">
      <w:pPr>
        <w:pStyle w:val="ListParagraph"/>
        <w:ind w:left="757"/>
        <w:rPr>
          <w:b/>
        </w:rPr>
      </w:pPr>
    </w:p>
    <w:p w14:paraId="3F4FB76C" w14:textId="772A64BA" w:rsidR="001B27CF" w:rsidRPr="001B27CF" w:rsidRDefault="001B27CF" w:rsidP="00F123A0">
      <w:pPr>
        <w:pStyle w:val="ListParagraph"/>
        <w:numPr>
          <w:ilvl w:val="0"/>
          <w:numId w:val="4"/>
        </w:numPr>
        <w:rPr>
          <w:b/>
        </w:rPr>
      </w:pPr>
      <w:r w:rsidRPr="00937536">
        <w:rPr>
          <w:b/>
        </w:rPr>
        <w:t>SARS-CoV-2 infection</w:t>
      </w:r>
      <w:r w:rsidR="00874943" w:rsidRPr="00937536">
        <w:rPr>
          <w:b/>
        </w:rPr>
        <w:t xml:space="preserve"> </w:t>
      </w:r>
      <w:r w:rsidR="00874943">
        <w:rPr>
          <w:b/>
        </w:rPr>
        <w:t>associated disease</w:t>
      </w:r>
      <w:r>
        <w:rPr>
          <w:b/>
        </w:rPr>
        <w:t xml:space="preserve"> </w:t>
      </w:r>
      <w:r w:rsidRPr="00937536">
        <w:rPr>
          <w:b/>
        </w:rPr>
        <w:t>(clinically suspected or laboratory confirmed)</w:t>
      </w:r>
    </w:p>
    <w:p w14:paraId="704F5357" w14:textId="77777777" w:rsidR="001B27CF" w:rsidRPr="00734153" w:rsidRDefault="001B27CF" w:rsidP="001B27CF">
      <w:pPr>
        <w:pStyle w:val="ListParagraph"/>
        <w:ind w:left="757"/>
      </w:pPr>
    </w:p>
    <w:p w14:paraId="4CDFC0CE" w14:textId="23BFBDEB" w:rsidR="001B27CF" w:rsidRDefault="001B27CF" w:rsidP="001B27CF">
      <w:pPr>
        <w:ind w:left="720"/>
      </w:pPr>
      <w:r w:rsidRPr="001B27CF">
        <w:t xml:space="preserve">In general, SARS-CoV-2 </w:t>
      </w:r>
      <w:del w:id="118" w:author="Richard Haynes" w:date="2021-03-29T17:26:00Z">
        <w:r w:rsidRPr="001B27CF" w:rsidDel="0084563F">
          <w:delText xml:space="preserve">infection </w:delText>
        </w:r>
      </w:del>
      <w:ins w:id="119" w:author="Richard Haynes" w:date="2021-03-29T17:26:00Z">
        <w:r w:rsidR="0084563F">
          <w:t>disease</w:t>
        </w:r>
        <w:r w:rsidR="0084563F" w:rsidRPr="001B27CF">
          <w:t xml:space="preserve"> </w:t>
        </w:r>
      </w:ins>
      <w:r w:rsidRPr="001B27CF">
        <w:t>should be suspected</w:t>
      </w:r>
      <w:r>
        <w:t xml:space="preserve"> when a patient presents with:</w:t>
      </w:r>
    </w:p>
    <w:p w14:paraId="20F564B0" w14:textId="21159810" w:rsidR="001B27CF" w:rsidRDefault="001B27CF" w:rsidP="00942698">
      <w:pPr>
        <w:pStyle w:val="ListParagraph"/>
        <w:numPr>
          <w:ilvl w:val="0"/>
          <w:numId w:val="31"/>
        </w:numPr>
      </w:pPr>
      <w:r w:rsidRPr="001B27CF">
        <w:lastRenderedPageBreak/>
        <w:t>typical symptoms (e.g. influenza-like illness with fever and muscle pain, or respiratory illness with cough a</w:t>
      </w:r>
      <w:r>
        <w:t>nd shortness of breath); and</w:t>
      </w:r>
    </w:p>
    <w:p w14:paraId="62E62BB4" w14:textId="6423C5D6" w:rsidR="001B27CF" w:rsidRDefault="001B27CF" w:rsidP="00942698">
      <w:pPr>
        <w:pStyle w:val="ListParagraph"/>
        <w:numPr>
          <w:ilvl w:val="0"/>
          <w:numId w:val="31"/>
        </w:numPr>
      </w:pPr>
      <w:r w:rsidRPr="001B27CF">
        <w:t>compatible chest X-ray findings (consolidation or g</w:t>
      </w:r>
      <w:r>
        <w:t>round-glass shadowing); and</w:t>
      </w:r>
    </w:p>
    <w:p w14:paraId="37CE700B" w14:textId="6EDAFB5E" w:rsidR="001B27CF" w:rsidRDefault="001B27CF" w:rsidP="00942698">
      <w:pPr>
        <w:pStyle w:val="ListParagraph"/>
        <w:numPr>
          <w:ilvl w:val="0"/>
          <w:numId w:val="31"/>
        </w:numPr>
      </w:pPr>
      <w:r w:rsidRPr="001B27CF">
        <w:t>alternative causes have been considered unlikely or excluded (</w:t>
      </w:r>
      <w:r>
        <w:t>e.g. heart failure, influenza).</w:t>
      </w:r>
    </w:p>
    <w:p w14:paraId="66ABD257" w14:textId="05AD32B0" w:rsidR="001B27CF" w:rsidRPr="001B27CF" w:rsidRDefault="001B27CF" w:rsidP="001B27CF">
      <w:pPr>
        <w:ind w:left="720"/>
      </w:pPr>
      <w:r w:rsidRPr="001B27CF">
        <w:t>However, the diagnosis remains a clinical one based on the opinion of the managing doctor.</w:t>
      </w:r>
    </w:p>
    <w:p w14:paraId="68B140D9" w14:textId="77777777" w:rsidR="001B27CF" w:rsidRPr="001B27CF" w:rsidRDefault="001B27CF" w:rsidP="001B27CF"/>
    <w:p w14:paraId="7311BE96" w14:textId="69A9861C" w:rsidR="001B27CF" w:rsidRPr="001B27CF" w:rsidRDefault="001B27CF" w:rsidP="001B27CF">
      <w:pPr>
        <w:ind w:left="720"/>
      </w:pPr>
      <w:r w:rsidRPr="001B27CF">
        <w:t>A small number of children (age</w:t>
      </w:r>
      <w:r w:rsidR="002D6D91">
        <w:t>d</w:t>
      </w:r>
      <w:r w:rsidRPr="001B27CF">
        <w:t xml:space="preserve"> &lt;18 years) present with atypical features, including a hyperinflammatory state and evidence of single or multi-organ dysfunction (called Paediatric Multisystem Inflammatory Syndrome temporally associated with COVID-19 </w:t>
      </w:r>
      <w:r w:rsidR="002D6D91">
        <w:t>[</w:t>
      </w:r>
      <w:r w:rsidRPr="001B27CF">
        <w:t>PIMS-TS</w:t>
      </w:r>
      <w:r w:rsidR="002D6D91">
        <w:t>]</w:t>
      </w:r>
      <w:r w:rsidRPr="001B27CF">
        <w:t>). Some do not have significant lung involvement</w:t>
      </w:r>
      <w:r w:rsidR="002D6D91">
        <w:t>.</w:t>
      </w:r>
      <w:r>
        <w:rPr>
          <w:rStyle w:val="FootnoteReference"/>
        </w:rPr>
        <w:footnoteReference w:id="5"/>
      </w:r>
      <w:r w:rsidR="002D6D91" w:rsidRPr="002D6D91">
        <w:t xml:space="preserve"> </w:t>
      </w:r>
    </w:p>
    <w:p w14:paraId="0AC98711" w14:textId="77777777" w:rsidR="001B27CF" w:rsidRPr="00734153" w:rsidRDefault="001B27CF" w:rsidP="00937536"/>
    <w:p w14:paraId="1BA5B240" w14:textId="77777777" w:rsidR="007D0C06" w:rsidRPr="00937536" w:rsidRDefault="007D0C06" w:rsidP="00F123A0">
      <w:pPr>
        <w:pStyle w:val="ListParagraph"/>
        <w:numPr>
          <w:ilvl w:val="0"/>
          <w:numId w:val="4"/>
        </w:numPr>
        <w:rPr>
          <w:b/>
        </w:rPr>
      </w:pPr>
      <w:r w:rsidRPr="00937536">
        <w:rPr>
          <w:b/>
        </w:rPr>
        <w:t>No medical history that might, in the opinion of the attending clinician, put the patient at significant risk if he/she were to participate in the trial</w:t>
      </w:r>
    </w:p>
    <w:p w14:paraId="3EB3FADF" w14:textId="77777777" w:rsidR="002A490E" w:rsidRDefault="002A490E" w:rsidP="00F123A0"/>
    <w:p w14:paraId="19AC0AA4" w14:textId="24AE5FF9" w:rsidR="007D0C06" w:rsidRDefault="005C4764" w:rsidP="00F123A0">
      <w:r>
        <w:t>In addition, if the attending clinician believes that there is a specific contra-indication to one of the active drug treatment arms</w:t>
      </w:r>
      <w:r w:rsidR="00674F0D">
        <w:t xml:space="preserve"> (see Appendix 2; section </w:t>
      </w:r>
      <w:r w:rsidR="00674F0D">
        <w:fldChar w:fldCharType="begin"/>
      </w:r>
      <w:r w:rsidR="00674F0D">
        <w:instrText xml:space="preserve"> REF _Ref34817979 \r \h </w:instrText>
      </w:r>
      <w:r w:rsidR="00674F0D">
        <w:fldChar w:fldCharType="separate"/>
      </w:r>
      <w:r w:rsidR="0069224B">
        <w:t>8.2</w:t>
      </w:r>
      <w:r w:rsidR="00674F0D">
        <w:fldChar w:fldCharType="end"/>
      </w:r>
      <w:r w:rsidR="00CB2B60">
        <w:t xml:space="preserve"> and Appendix 3; section </w:t>
      </w:r>
      <w:r w:rsidR="0068060E">
        <w:fldChar w:fldCharType="begin"/>
      </w:r>
      <w:r w:rsidR="0068060E">
        <w:instrText xml:space="preserve"> REF _Ref50472190 \r \h </w:instrText>
      </w:r>
      <w:r w:rsidR="0068060E">
        <w:fldChar w:fldCharType="separate"/>
      </w:r>
      <w:r w:rsidR="0069224B">
        <w:t>8.3</w:t>
      </w:r>
      <w:r w:rsidR="0068060E">
        <w:fldChar w:fldCharType="end"/>
      </w:r>
      <w:r w:rsidR="00CB2B60">
        <w:t xml:space="preserve"> for children</w:t>
      </w:r>
      <w:r w:rsidR="00674F0D">
        <w:t>)</w:t>
      </w:r>
      <w:r w:rsidR="00BC211B">
        <w:t xml:space="preserve"> or that the patient should definitely be receiving one of the active drug treatment arms </w:t>
      </w:r>
      <w:r>
        <w:t xml:space="preserve">then </w:t>
      </w:r>
      <w:r w:rsidR="009E791D">
        <w:t>that arm will not be available for randomisation for that</w:t>
      </w:r>
      <w:r>
        <w:t xml:space="preserve"> patient.</w:t>
      </w:r>
      <w:r w:rsidR="004C270C" w:rsidRPr="004C270C">
        <w:rPr>
          <w:rFonts w:ascii="Calibri" w:hAnsi="Calibri" w:cs="Calibri"/>
          <w:sz w:val="22"/>
          <w:szCs w:val="22"/>
        </w:rPr>
        <w:t xml:space="preserve"> </w:t>
      </w:r>
      <w:r w:rsidR="004C270C" w:rsidRPr="004C270C">
        <w:t>For patients who lack capacity, an advanced directive or behaviour that clearly indicates that they would not wish to participate in the trial would be considered sufficient reason to exclude them from the trial.</w:t>
      </w:r>
    </w:p>
    <w:p w14:paraId="336FCD40" w14:textId="1FC9C058" w:rsidR="00026B1E" w:rsidRPr="00937536" w:rsidRDefault="00026B1E" w:rsidP="00F123A0"/>
    <w:p w14:paraId="19E4B8F4" w14:textId="584891E7" w:rsidR="00026B1E" w:rsidDel="002D6D91" w:rsidRDefault="00026B1E" w:rsidP="00F123A0">
      <w:r w:rsidDel="002D6D91">
        <w:t xml:space="preserve">In some locations, </w:t>
      </w:r>
      <w:r w:rsidR="002D6D91">
        <w:t xml:space="preserve">children </w:t>
      </w:r>
      <w:r w:rsidDel="002D6D91">
        <w:t xml:space="preserve">(aged </w:t>
      </w:r>
      <w:r w:rsidR="002D6D91">
        <w:t>&lt;</w:t>
      </w:r>
      <w:r w:rsidDel="002D6D91">
        <w:t>18</w:t>
      </w:r>
      <w:r w:rsidR="002D6D91">
        <w:t xml:space="preserve"> years</w:t>
      </w:r>
      <w:r w:rsidDel="002D6D91">
        <w:t xml:space="preserve">) will </w:t>
      </w:r>
      <w:r w:rsidR="002D6D91">
        <w:t xml:space="preserve">not </w:t>
      </w:r>
      <w:r w:rsidDel="002D6D91">
        <w:t xml:space="preserve">be recruited, </w:t>
      </w:r>
      <w:r w:rsidR="002D6D91">
        <w:t>to comply with</w:t>
      </w:r>
      <w:r w:rsidDel="002D6D91">
        <w:t xml:space="preserve"> local and national regulatory approvals (see Section </w:t>
      </w:r>
      <w:r w:rsidDel="002D6D91">
        <w:fldChar w:fldCharType="begin"/>
      </w:r>
      <w:r w:rsidDel="002D6D91">
        <w:instrText xml:space="preserve"> REF _Ref53515449 \r \h </w:instrText>
      </w:r>
      <w:r w:rsidDel="002D6D91">
        <w:fldChar w:fldCharType="separate"/>
      </w:r>
      <w:r w:rsidR="0069224B">
        <w:t>8.3</w:t>
      </w:r>
      <w:r w:rsidDel="002D6D91">
        <w:fldChar w:fldCharType="end"/>
      </w:r>
      <w:r w:rsidDel="002D6D91">
        <w:t>).</w:t>
      </w:r>
    </w:p>
    <w:p w14:paraId="7820EFF2" w14:textId="77777777" w:rsidR="00347F62" w:rsidRDefault="00347F62" w:rsidP="00F123A0">
      <w:pPr>
        <w:rPr>
          <w:lang w:val="en-US"/>
        </w:rPr>
      </w:pPr>
    </w:p>
    <w:p w14:paraId="22A203DD" w14:textId="2EEAAD16" w:rsidR="00FF2DE0" w:rsidRPr="00734153" w:rsidRDefault="00FF2DE0" w:rsidP="001B27CF">
      <w:pPr>
        <w:pStyle w:val="Heading2"/>
      </w:pPr>
      <w:bookmarkStart w:id="120" w:name="_Toc37107289"/>
      <w:bookmarkStart w:id="121" w:name="_Toc38099244"/>
      <w:bookmarkStart w:id="122" w:name="_Toc44674839"/>
      <w:bookmarkStart w:id="123" w:name="_Toc62398070"/>
      <w:r>
        <w:t>Consent</w:t>
      </w:r>
      <w:bookmarkEnd w:id="120"/>
      <w:bookmarkEnd w:id="121"/>
      <w:bookmarkEnd w:id="122"/>
      <w:bookmarkEnd w:id="123"/>
    </w:p>
    <w:p w14:paraId="3C7AECF5" w14:textId="0F1992FC" w:rsidR="00C752CE" w:rsidRDefault="000543BB" w:rsidP="00F123A0">
      <w:r>
        <w:t xml:space="preserve">Informed consent should be obtained from each patient </w:t>
      </w:r>
      <w:r w:rsidR="00B3259C">
        <w:t xml:space="preserve">16 years and over </w:t>
      </w:r>
      <w:r>
        <w:t>before enrolment into the study</w:t>
      </w:r>
      <w:r w:rsidR="00874943">
        <w:t>.</w:t>
      </w:r>
      <w:r w:rsidR="00B360DF">
        <w:t xml:space="preserve"> </w:t>
      </w:r>
      <w:r>
        <w:t>However, if the patient lacks capacity to give consent due to the severity of their medical condition (e.g. acute respiratory failure or need for immediate ventilation)</w:t>
      </w:r>
      <w:r w:rsidR="00C752CE">
        <w:t xml:space="preserve"> or prior disease</w:t>
      </w:r>
      <w:r>
        <w:t>, then consent may be obtained from a relative acting as the patient’s legally designated representative</w:t>
      </w:r>
      <w:r w:rsidR="00C752CE">
        <w:t xml:space="preserve"> or </w:t>
      </w:r>
      <w:r w:rsidR="00851672">
        <w:t>– if a suitable relative is not available</w:t>
      </w:r>
      <w:r w:rsidR="00433BBA">
        <w:t xml:space="preserve"> after reasonable efforts to locate one</w:t>
      </w:r>
      <w:r w:rsidR="00851672">
        <w:t xml:space="preserve"> – an </w:t>
      </w:r>
      <w:r w:rsidR="00C752CE">
        <w:t>independent doctor</w:t>
      </w:r>
      <w:r>
        <w:t>. Further consent will then be sought with the patient if they recover sufficiently.</w:t>
      </w:r>
      <w:r w:rsidR="001C58E5">
        <w:t xml:space="preserve"> For children aged &lt;16 years old consent will be sought from their parents or legal guardian. </w:t>
      </w:r>
      <w:r w:rsidR="003B0C3D">
        <w:t>Where possible, c</w:t>
      </w:r>
      <w:r w:rsidR="001C58E5">
        <w:t>hildren aged between 10-15 years old will also be asked for assent. Children aged ≥16 years old will asked for consent as for adults.</w:t>
      </w:r>
      <w:r w:rsidR="00B3259C">
        <w:t xml:space="preserve"> Witnessed consent </w:t>
      </w:r>
      <w:r w:rsidR="00455D3F">
        <w:t>may be obtained over the telephone</w:t>
      </w:r>
      <w:r w:rsidR="00655627">
        <w:t xml:space="preserve"> or web video link</w:t>
      </w:r>
      <w:r w:rsidR="00455D3F">
        <w:t xml:space="preserve"> if </w:t>
      </w:r>
      <w:r w:rsidR="00655627">
        <w:t xml:space="preserve">hospital </w:t>
      </w:r>
      <w:r w:rsidR="00455D3F">
        <w:t xml:space="preserve">visiting rules </w:t>
      </w:r>
      <w:r w:rsidR="00655627">
        <w:t xml:space="preserve">or parental infection </w:t>
      </w:r>
      <w:r w:rsidR="00455D3F">
        <w:t>mean a parent/guardian cannot be physically present</w:t>
      </w:r>
      <w:r w:rsidR="00655627">
        <w:t>.</w:t>
      </w:r>
    </w:p>
    <w:p w14:paraId="52E14B45" w14:textId="77777777" w:rsidR="000543BB" w:rsidRDefault="000543BB" w:rsidP="00F123A0"/>
    <w:p w14:paraId="5122AD18" w14:textId="307B9822" w:rsidR="00381E8D" w:rsidRDefault="000543BB" w:rsidP="00F123A0">
      <w:r>
        <w:t>Due to the poor outcomes in COVID-19 patients who require ventilation (&gt;90% mortality in one cohort</w:t>
      </w:r>
      <w:hyperlink w:anchor="_ENREF_9" w:tooltip="Zhou, 2020 #3000" w:history="1">
        <w:r w:rsidR="002E791A">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E791A">
          <w:instrText xml:space="preserve"> ADDIN EN.CITE </w:instrText>
        </w:r>
        <w:r w:rsidR="002E791A">
          <w:fldChar w:fldCharType="begin">
            <w:fldData xml:space="preserve">PEVuZE5vdGU+PENpdGU+PEF1dGhvcj5aaG91PC9BdXRob3I+PFllYXI+MjAyMDwvWWVhcj48UmVj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</w:fldData>
          </w:fldChar>
        </w:r>
        <w:r w:rsidR="002E791A">
          <w:instrText xml:space="preserve"> ADDIN EN.CITE.DATA </w:instrText>
        </w:r>
        <w:r w:rsidR="002E791A">
          <w:fldChar w:fldCharType="end"/>
        </w:r>
        <w:r w:rsidR="002E791A">
          <w:fldChar w:fldCharType="separate"/>
        </w:r>
        <w:r w:rsidR="002E791A" w:rsidRPr="00C51406">
          <w:rPr>
            <w:noProof/>
            <w:vertAlign w:val="superscript"/>
          </w:rPr>
          <w:t>9</w:t>
        </w:r>
        <w:r w:rsidR="002E791A">
          <w:fldChar w:fldCharType="end"/>
        </w:r>
      </w:hyperlink>
      <w:r>
        <w:t>), patients who lack capacity to consent due to severe disease (e.g. needs ventilation), and for whom a relative to act as the legally designated representative is not available,</w:t>
      </w:r>
      <w:r w:rsidR="00B360DF">
        <w:t xml:space="preserve"> </w:t>
      </w:r>
      <w:r w:rsidR="00B92F95">
        <w:t xml:space="preserve">randomisation </w:t>
      </w:r>
      <w:r>
        <w:t xml:space="preserve">and consequent treatment will proceed with consent provided by a </w:t>
      </w:r>
      <w:r>
        <w:lastRenderedPageBreak/>
        <w:t>treating clinician (independent of the clinician seeking to enrol the patient) who will act as the legally designated representative</w:t>
      </w:r>
      <w:r w:rsidR="00026B1E">
        <w:t xml:space="preserve"> (if allowed by local regulations)</w:t>
      </w:r>
      <w:r>
        <w:t>. Consent will then be obtained from the patient’s personal legally designated representative (or directly from the patient if they recover promptly) at the earliest opportunity.</w:t>
      </w:r>
    </w:p>
    <w:p w14:paraId="2743A887" w14:textId="6A5D4570" w:rsidR="00153501" w:rsidRDefault="00153501" w:rsidP="00F123A0"/>
    <w:p w14:paraId="173DC390" w14:textId="2015A31B" w:rsidR="00153501" w:rsidRDefault="00153501" w:rsidP="00F123A0">
      <w:r>
        <w:t>In the UK, participants’ GPs will be informed of their participation using routine clinical communications (e.g. discharge summaries). If any other relevant information arises during the trial, this may also be sent to GPs.</w:t>
      </w:r>
    </w:p>
    <w:p w14:paraId="3FD6AAC4" w14:textId="77777777" w:rsidR="004F244C" w:rsidRDefault="004F244C" w:rsidP="00F123A0"/>
    <w:p w14:paraId="2961E790" w14:textId="0374864D" w:rsidR="000F5D4C" w:rsidRPr="00734153" w:rsidRDefault="00F75723" w:rsidP="001B27CF">
      <w:pPr>
        <w:pStyle w:val="Heading2"/>
      </w:pPr>
      <w:bookmarkStart w:id="124" w:name="_Toc34778072"/>
      <w:bookmarkStart w:id="125" w:name="_Toc34778127"/>
      <w:bookmarkStart w:id="126" w:name="_Toc34778276"/>
      <w:bookmarkStart w:id="127" w:name="_Toc34778330"/>
      <w:bookmarkStart w:id="128" w:name="_Toc34778383"/>
      <w:bookmarkStart w:id="129" w:name="_Toc34778463"/>
      <w:bookmarkStart w:id="130" w:name="_Toc34778518"/>
      <w:bookmarkStart w:id="131" w:name="_Toc34778574"/>
      <w:bookmarkStart w:id="132" w:name="_Toc34780052"/>
      <w:bookmarkStart w:id="133" w:name="_Toc34780316"/>
      <w:bookmarkStart w:id="134" w:name="_Toc34780446"/>
      <w:bookmarkStart w:id="135" w:name="_Toc37107290"/>
      <w:bookmarkStart w:id="136" w:name="_Toc38099245"/>
      <w:bookmarkStart w:id="137" w:name="_Toc44674840"/>
      <w:bookmarkStart w:id="138" w:name="_Toc62398071"/>
      <w:bookmarkEnd w:id="124"/>
      <w:bookmarkEnd w:id="125"/>
      <w:bookmarkEnd w:id="126"/>
      <w:bookmarkEnd w:id="127"/>
      <w:bookmarkEnd w:id="128"/>
      <w:bookmarkEnd w:id="129"/>
      <w:bookmarkEnd w:id="130"/>
      <w:bookmarkEnd w:id="131"/>
      <w:bookmarkEnd w:id="132"/>
      <w:bookmarkEnd w:id="133"/>
      <w:bookmarkEnd w:id="134"/>
      <w:r>
        <w:t>B</w:t>
      </w:r>
      <w:r w:rsidR="00EB3117">
        <w:t>aseline information</w:t>
      </w:r>
      <w:bookmarkEnd w:id="135"/>
      <w:bookmarkEnd w:id="136"/>
      <w:bookmarkEnd w:id="137"/>
      <w:bookmarkEnd w:id="138"/>
    </w:p>
    <w:p w14:paraId="2BFD484B" w14:textId="77777777" w:rsidR="000F5D4C" w:rsidRDefault="00EB3117" w:rsidP="00F123A0">
      <w:r>
        <w:t xml:space="preserve">The following information will be recorded on the web-based </w:t>
      </w:r>
      <w:r w:rsidR="00503DC1">
        <w:t>form</w:t>
      </w:r>
      <w:r>
        <w:t xml:space="preserve"> by the attending clinician </w:t>
      </w:r>
      <w:r w:rsidR="005C4764">
        <w:t>or delegate</w:t>
      </w:r>
      <w:r>
        <w:t>:</w:t>
      </w:r>
    </w:p>
    <w:p w14:paraId="2ECB3BF1" w14:textId="77777777" w:rsidR="00655943" w:rsidRDefault="00655943" w:rsidP="00F123A0"/>
    <w:p w14:paraId="45C74618" w14:textId="77777777" w:rsidR="00EB3117" w:rsidRPr="001B0EEE" w:rsidRDefault="00EB3117" w:rsidP="00E105FD">
      <w:pPr>
        <w:pStyle w:val="ListParagraph"/>
        <w:numPr>
          <w:ilvl w:val="0"/>
          <w:numId w:val="13"/>
        </w:numPr>
      </w:pPr>
      <w:r>
        <w:t xml:space="preserve">Patient </w:t>
      </w:r>
      <w:r w:rsidRPr="001B0EEE">
        <w:t>details (e.g. name</w:t>
      </w:r>
      <w:r w:rsidR="00B864DD">
        <w:t xml:space="preserve"> or initials</w:t>
      </w:r>
      <w:r w:rsidR="00602571">
        <w:t xml:space="preserve"> [depending on privacy requirements]</w:t>
      </w:r>
      <w:r w:rsidRPr="001B0EEE">
        <w:t>, NHS</w:t>
      </w:r>
      <w:r w:rsidR="00B864DD">
        <w:t>/CHI</w:t>
      </w:r>
      <w:r w:rsidRPr="001B0EEE">
        <w:t xml:space="preserve"> number</w:t>
      </w:r>
      <w:r w:rsidR="00B864DD">
        <w:t xml:space="preserve"> [UK only]</w:t>
      </w:r>
      <w:r w:rsidR="00DC2416">
        <w:t xml:space="preserve"> or medical records number</w:t>
      </w:r>
      <w:r w:rsidRPr="001B0EEE">
        <w:t>, date of birth, sex)</w:t>
      </w:r>
    </w:p>
    <w:p w14:paraId="08D8F3BE" w14:textId="4458F4CD" w:rsidR="00EB3117" w:rsidRPr="001B0EEE" w:rsidRDefault="00EB3117" w:rsidP="00E105FD">
      <w:pPr>
        <w:pStyle w:val="ListParagraph"/>
        <w:numPr>
          <w:ilvl w:val="0"/>
          <w:numId w:val="13"/>
        </w:numPr>
      </w:pPr>
      <w:r w:rsidRPr="001B0EEE">
        <w:t>Clinician details (e.g. name)</w:t>
      </w:r>
    </w:p>
    <w:p w14:paraId="060B7E84" w14:textId="77777777" w:rsidR="003A76BF" w:rsidRPr="001B0EEE" w:rsidRDefault="003A76BF" w:rsidP="00E105FD">
      <w:pPr>
        <w:pStyle w:val="ListParagraph"/>
        <w:numPr>
          <w:ilvl w:val="0"/>
          <w:numId w:val="15"/>
        </w:numPr>
      </w:pPr>
      <w:r w:rsidRPr="001B0EEE">
        <w:t>COVID-19 symptom onset date</w:t>
      </w:r>
    </w:p>
    <w:p w14:paraId="0201542A" w14:textId="77777777" w:rsidR="00EB3117" w:rsidRDefault="00EB3117" w:rsidP="00E105FD">
      <w:pPr>
        <w:pStyle w:val="ListParagraph"/>
        <w:numPr>
          <w:ilvl w:val="0"/>
          <w:numId w:val="15"/>
        </w:numPr>
      </w:pPr>
      <w:r w:rsidRPr="001B0EEE">
        <w:t xml:space="preserve">COVID-19 severity </w:t>
      </w:r>
      <w:r w:rsidR="009B2D72" w:rsidRPr="001B0EEE">
        <w:t>as assessed by need for supplemental oxygen</w:t>
      </w:r>
      <w:r w:rsidR="00B864DD">
        <w:t>, non-invasive ventilation</w:t>
      </w:r>
      <w:r w:rsidR="009B2D72" w:rsidRPr="001B0EEE">
        <w:t xml:space="preserve"> or</w:t>
      </w:r>
      <w:r w:rsidR="001B0EEE" w:rsidRPr="001B0EEE">
        <w:t xml:space="preserve"> </w:t>
      </w:r>
      <w:r w:rsidR="00B864DD">
        <w:t>invasive mechanical</w:t>
      </w:r>
      <w:r w:rsidR="001B0EEE" w:rsidRPr="001B0EEE">
        <w:t xml:space="preserve"> ventilation</w:t>
      </w:r>
      <w:r w:rsidR="00070D84">
        <w:t>/extracorporeal membrane oxygenation</w:t>
      </w:r>
      <w:r w:rsidR="00814A7F">
        <w:t xml:space="preserve"> (ECMO)</w:t>
      </w:r>
    </w:p>
    <w:p w14:paraId="26EB49E6" w14:textId="1A35F17B" w:rsidR="00290B70" w:rsidRDefault="00B864DD" w:rsidP="00E105FD">
      <w:pPr>
        <w:pStyle w:val="ListParagraph"/>
        <w:numPr>
          <w:ilvl w:val="0"/>
          <w:numId w:val="15"/>
        </w:numPr>
      </w:pPr>
      <w:r>
        <w:t xml:space="preserve">Oxygen saturations </w:t>
      </w:r>
      <w:r w:rsidR="00B670DF">
        <w:t xml:space="preserve">on air </w:t>
      </w:r>
      <w:r w:rsidR="00E43246">
        <w:t>(</w:t>
      </w:r>
      <w:r w:rsidR="00B670DF">
        <w:t>if available)</w:t>
      </w:r>
      <w:r w:rsidR="0037464A">
        <w:t>,</w:t>
      </w:r>
      <w:r w:rsidR="00524804">
        <w:t xml:space="preserve"> and S</w:t>
      </w:r>
      <w:r w:rsidR="00612ECE">
        <w:t>/F</w:t>
      </w:r>
      <w:r w:rsidR="00612ECE">
        <w:rPr>
          <w:vertAlign w:val="subscript"/>
        </w:rPr>
        <w:t>94</w:t>
      </w:r>
      <w:r w:rsidR="00524804">
        <w:t xml:space="preserve"> ratio (if participating in early phase assessment; see Section </w:t>
      </w:r>
      <w:r w:rsidR="00C35106">
        <w:t>2.7.1</w:t>
      </w:r>
      <w:r w:rsidR="00524804">
        <w:t>)</w:t>
      </w:r>
    </w:p>
    <w:p w14:paraId="7DF48AE8" w14:textId="77777777" w:rsidR="00B864DD" w:rsidRDefault="00B864DD" w:rsidP="00E105FD">
      <w:pPr>
        <w:pStyle w:val="ListParagraph"/>
        <w:numPr>
          <w:ilvl w:val="0"/>
          <w:numId w:val="15"/>
        </w:numPr>
      </w:pPr>
      <w:r>
        <w:t>Latest routine measurement of creatinine, C-reactive protein</w:t>
      </w:r>
      <w:r w:rsidR="00DC2416">
        <w:t>,</w:t>
      </w:r>
      <w:r>
        <w:t xml:space="preserve"> and D-dimer (if available)</w:t>
      </w:r>
    </w:p>
    <w:p w14:paraId="2981DC6F" w14:textId="77777777" w:rsidR="00DC2416" w:rsidRPr="00B21C29" w:rsidRDefault="00DC2416" w:rsidP="00E105FD">
      <w:pPr>
        <w:pStyle w:val="ListParagraph"/>
        <w:numPr>
          <w:ilvl w:val="0"/>
          <w:numId w:val="15"/>
        </w:numPr>
      </w:pPr>
      <w:r>
        <w:t>SARS-CoV-2 PCR test result (if available)</w:t>
      </w:r>
    </w:p>
    <w:p w14:paraId="75F26A1C" w14:textId="0054A1F7" w:rsidR="00B21C29" w:rsidRDefault="00B21C29" w:rsidP="00E105FD">
      <w:pPr>
        <w:pStyle w:val="ListParagraph"/>
        <w:numPr>
          <w:ilvl w:val="0"/>
          <w:numId w:val="15"/>
        </w:numPr>
      </w:pPr>
      <w:r>
        <w:t>Major co</w:t>
      </w:r>
      <w:r w:rsidR="00C33BC1">
        <w:t>-</w:t>
      </w:r>
      <w:r>
        <w:t>morbidity (e.g. heart disease, diabetes, chronic lung disease)</w:t>
      </w:r>
      <w:r w:rsidR="003B3DC3">
        <w:t xml:space="preserve"> and pregnancy</w:t>
      </w:r>
      <w:r w:rsidR="00B30FD7">
        <w:t xml:space="preserve"> (including pregnancy test result in </w:t>
      </w:r>
      <w:r w:rsidR="00E6644A">
        <w:t xml:space="preserve">all </w:t>
      </w:r>
      <w:r w:rsidR="00B30FD7">
        <w:t>women of child-bearing potential</w:t>
      </w:r>
      <w:r w:rsidR="00BF174B">
        <w:rPr>
          <w:rStyle w:val="FootnoteReference"/>
        </w:rPr>
        <w:footnoteReference w:id="6"/>
      </w:r>
      <w:r w:rsidR="00B30FD7">
        <w:t>)</w:t>
      </w:r>
    </w:p>
    <w:p w14:paraId="5906CBDB" w14:textId="1E33192C" w:rsidR="00DB7AF6" w:rsidRPr="001B0EEE" w:rsidRDefault="00DB7AF6" w:rsidP="00E105FD">
      <w:pPr>
        <w:pStyle w:val="ListParagraph"/>
        <w:numPr>
          <w:ilvl w:val="0"/>
          <w:numId w:val="15"/>
        </w:numPr>
      </w:pPr>
      <w:r>
        <w:t>Use of relevant medications (corticosteroids, remdesivir, antiplatelet and anticoagulant therapy)</w:t>
      </w:r>
    </w:p>
    <w:p w14:paraId="6FDDA191" w14:textId="77777777" w:rsidR="00EB3117" w:rsidRPr="00E73A91" w:rsidRDefault="00EB3117" w:rsidP="00E105FD">
      <w:pPr>
        <w:pStyle w:val="ListParagraph"/>
        <w:numPr>
          <w:ilvl w:val="0"/>
          <w:numId w:val="13"/>
        </w:numPr>
        <w:rPr>
          <w:color w:val="000000" w:themeColor="text1"/>
        </w:rPr>
      </w:pPr>
      <w:r w:rsidRPr="001B0EEE">
        <w:t xml:space="preserve">Date of </w:t>
      </w:r>
      <w:r w:rsidRPr="00E73A91">
        <w:rPr>
          <w:color w:val="000000" w:themeColor="text1"/>
        </w:rPr>
        <w:t>hospitalisation</w:t>
      </w:r>
    </w:p>
    <w:p w14:paraId="248C1902" w14:textId="77777777" w:rsidR="003803A9" w:rsidRPr="00E73A91" w:rsidRDefault="00EB3117" w:rsidP="00E105FD">
      <w:pPr>
        <w:pStyle w:val="ListParagraph"/>
        <w:numPr>
          <w:ilvl w:val="0"/>
          <w:numId w:val="13"/>
        </w:numPr>
        <w:rPr>
          <w:color w:val="000000" w:themeColor="text1"/>
        </w:rPr>
      </w:pPr>
      <w:r w:rsidRPr="00E73A91">
        <w:rPr>
          <w:color w:val="000000" w:themeColor="text1"/>
        </w:rPr>
        <w:t xml:space="preserve">Contraindication to the study </w:t>
      </w:r>
      <w:r w:rsidR="007218C7" w:rsidRPr="00E73A91">
        <w:rPr>
          <w:color w:val="000000" w:themeColor="text1"/>
        </w:rPr>
        <w:t xml:space="preserve">treatment </w:t>
      </w:r>
      <w:r w:rsidRPr="00E73A91">
        <w:rPr>
          <w:color w:val="000000" w:themeColor="text1"/>
        </w:rPr>
        <w:t>regimens (in the opinion of the attending clinician)</w:t>
      </w:r>
    </w:p>
    <w:p w14:paraId="29BCFE74" w14:textId="77777777" w:rsidR="003803A9" w:rsidRDefault="00EB3117" w:rsidP="00E105FD">
      <w:pPr>
        <w:pStyle w:val="ListParagraph"/>
        <w:numPr>
          <w:ilvl w:val="0"/>
          <w:numId w:val="13"/>
        </w:numPr>
      </w:pPr>
      <w:r w:rsidRPr="003A76BF">
        <w:t>Name of person completing the form</w:t>
      </w:r>
    </w:p>
    <w:p w14:paraId="527A7158" w14:textId="77777777" w:rsidR="003803A9" w:rsidRDefault="003803A9" w:rsidP="00F123A0"/>
    <w:p w14:paraId="3E5B2891" w14:textId="77777777" w:rsidR="003803A9" w:rsidRDefault="003803A9" w:rsidP="00F123A0">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4A301638" w14:textId="77777777" w:rsidR="004F244C" w:rsidRDefault="004F244C" w:rsidP="00F123A0"/>
    <w:p w14:paraId="31D1507D" w14:textId="77777777" w:rsidR="007341EA" w:rsidRDefault="00D20B52" w:rsidP="001B27CF">
      <w:pPr>
        <w:pStyle w:val="Heading2"/>
      </w:pPr>
      <w:bookmarkStart w:id="139" w:name="_Toc34778074"/>
      <w:bookmarkStart w:id="140" w:name="_Toc34778129"/>
      <w:bookmarkStart w:id="141" w:name="_Toc34778278"/>
      <w:bookmarkStart w:id="142" w:name="_Toc34778332"/>
      <w:bookmarkStart w:id="143" w:name="_Toc34778385"/>
      <w:bookmarkStart w:id="144" w:name="_Toc34778465"/>
      <w:bookmarkStart w:id="145" w:name="_Toc34778520"/>
      <w:bookmarkStart w:id="146" w:name="_Toc34778576"/>
      <w:bookmarkStart w:id="147" w:name="_Toc34780054"/>
      <w:bookmarkStart w:id="148" w:name="_Toc34780318"/>
      <w:bookmarkStart w:id="149" w:name="_Toc34780448"/>
      <w:bookmarkStart w:id="150" w:name="_Toc34778076"/>
      <w:bookmarkStart w:id="151" w:name="_Toc34778131"/>
      <w:bookmarkStart w:id="152" w:name="_Toc34778280"/>
      <w:bookmarkStart w:id="153" w:name="_Toc34778334"/>
      <w:bookmarkStart w:id="154" w:name="_Toc34778387"/>
      <w:bookmarkStart w:id="155" w:name="_Toc34778467"/>
      <w:bookmarkStart w:id="156" w:name="_Toc34778522"/>
      <w:bookmarkStart w:id="157" w:name="_Toc34778578"/>
      <w:bookmarkStart w:id="158" w:name="_Toc34780056"/>
      <w:bookmarkStart w:id="159" w:name="_Toc34780320"/>
      <w:bookmarkStart w:id="160" w:name="_Toc34780450"/>
      <w:bookmarkStart w:id="161" w:name="_Toc37770909"/>
      <w:bookmarkStart w:id="162" w:name="_Toc37771565"/>
      <w:bookmarkStart w:id="163" w:name="_Toc38099246"/>
      <w:bookmarkStart w:id="164" w:name="_Toc44674841"/>
      <w:bookmarkStart w:id="165" w:name="_Ref54422467"/>
      <w:bookmarkStart w:id="166" w:name="_Toc62398072"/>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Main r</w:t>
      </w:r>
      <w:r w:rsidR="007341EA">
        <w:t>andomi</w:t>
      </w:r>
      <w:r w:rsidR="00B92F95">
        <w:t>s</w:t>
      </w:r>
      <w:r w:rsidR="007341EA">
        <w:t>ation</w:t>
      </w:r>
      <w:bookmarkEnd w:id="163"/>
      <w:bookmarkEnd w:id="164"/>
      <w:bookmarkEnd w:id="165"/>
      <w:bookmarkEnd w:id="166"/>
    </w:p>
    <w:p w14:paraId="4609A5B3" w14:textId="4E4F8C2C" w:rsidR="00040913" w:rsidRDefault="00040913" w:rsidP="00F123A0">
      <w:r>
        <w:t xml:space="preserve">In </w:t>
      </w:r>
      <w:r w:rsidR="00720B07">
        <w:t>addition to receiving usual care, e</w:t>
      </w:r>
      <w:r w:rsidR="007D0C06">
        <w:rPr>
          <w:lang w:val="en-US"/>
        </w:rPr>
        <w:t xml:space="preserve">ligible patients will be </w:t>
      </w:r>
      <w:r w:rsidR="00984697">
        <w:rPr>
          <w:lang w:val="en-US"/>
        </w:rPr>
        <w:t xml:space="preserve">allocated </w:t>
      </w:r>
      <w:r w:rsidR="007D0C06">
        <w:rPr>
          <w:lang w:val="en-US"/>
        </w:rPr>
        <w:t>using a central web-based randomi</w:t>
      </w:r>
      <w:r w:rsidR="00503DC1">
        <w:rPr>
          <w:lang w:val="en-US"/>
        </w:rPr>
        <w:t>s</w:t>
      </w:r>
      <w:r w:rsidR="007D0C06">
        <w:rPr>
          <w:lang w:val="en-US"/>
        </w:rPr>
        <w:t>ation service (without stratification or minimi</w:t>
      </w:r>
      <w:r w:rsidR="00BC211B">
        <w:rPr>
          <w:lang w:val="en-US"/>
        </w:rPr>
        <w:t>s</w:t>
      </w:r>
      <w:r w:rsidR="007D0C06">
        <w:rPr>
          <w:lang w:val="en-US"/>
        </w:rPr>
        <w:t>ation)</w:t>
      </w:r>
      <w:r w:rsidR="00720B07">
        <w:rPr>
          <w:lang w:val="en-US"/>
        </w:rPr>
        <w:t xml:space="preserve">. </w:t>
      </w:r>
      <w:r w:rsidR="00720B07">
        <w:t xml:space="preserve">From version 6.0 of the protocol, a factorial design </w:t>
      </w:r>
      <w:r w:rsidR="00720B07" w:rsidRPr="00F54689">
        <w:t>will be used</w:t>
      </w:r>
      <w:r w:rsidRPr="00040913">
        <w:t xml:space="preserve"> </w:t>
      </w:r>
      <w:r>
        <w:t xml:space="preserve">such that eligible patients </w:t>
      </w:r>
      <w:r w:rsidR="00B4591A">
        <w:t xml:space="preserve">may be </w:t>
      </w:r>
      <w:r>
        <w:t>randomised to one of the treatment arms in Randomisation A and, simultaneously, to one of the treatment arms in Randomisation B.</w:t>
      </w:r>
      <w:r w:rsidR="00EF739A" w:rsidRPr="00EF739A">
        <w:t xml:space="preserve"> </w:t>
      </w:r>
      <w:r w:rsidR="00EF739A">
        <w:t xml:space="preserve">From version 10.0 of the protocol, a further factorial randomisation was </w:t>
      </w:r>
      <w:r w:rsidR="00EF739A">
        <w:lastRenderedPageBreak/>
        <w:t>added (</w:t>
      </w:r>
      <w:r w:rsidR="00874943">
        <w:t xml:space="preserve">Main </w:t>
      </w:r>
      <w:r w:rsidR="00EF739A">
        <w:t xml:space="preserve">Randomisation </w:t>
      </w:r>
      <w:r w:rsidR="00874943">
        <w:t xml:space="preserve">part </w:t>
      </w:r>
      <w:r w:rsidR="00EF739A">
        <w:t>C</w:t>
      </w:r>
      <w:ins w:id="167" w:author="Richard Haynes" w:date="2021-03-20T10:40:00Z">
        <w:r w:rsidR="00ED0BC7">
          <w:t xml:space="preserve"> [discontinued in version 15.0</w:t>
        </w:r>
      </w:ins>
      <w:r w:rsidR="00EF739A">
        <w:t>)</w:t>
      </w:r>
      <w:r w:rsidR="00E6644A">
        <w:t>;</w:t>
      </w:r>
      <w:r w:rsidR="00E6644A" w:rsidRPr="00E6644A">
        <w:t xml:space="preserve"> </w:t>
      </w:r>
      <w:r w:rsidR="00E6644A">
        <w:t>from version 13.0 of the protocol a further factorial randomisation was added (Main Randomisation part D)</w:t>
      </w:r>
      <w:r w:rsidR="00EF739A">
        <w:t>.</w:t>
      </w:r>
      <w:r w:rsidR="00533CB8">
        <w:t xml:space="preserve"> From version </w:t>
      </w:r>
      <w:r w:rsidR="007938C9">
        <w:t>12.1</w:t>
      </w:r>
      <w:r w:rsidR="00533CB8">
        <w:t xml:space="preserve"> of the protocol, children may be recruited into the trial even if there are no </w:t>
      </w:r>
      <w:r w:rsidR="00CE53DA">
        <w:t xml:space="preserve">main randomisation </w:t>
      </w:r>
      <w:r w:rsidR="00533CB8">
        <w:t>treatments which are both available and suitable</w:t>
      </w:r>
      <w:r w:rsidR="007A22D2">
        <w:t xml:space="preserve"> provided they meet the criteria for inclusion in the second randomisation, per section 2.5</w:t>
      </w:r>
      <w:r w:rsidR="00533CB8">
        <w:t>. They will not be allocated to a main randomisation group, but will be potentially eligible for the second randomisation between tocilizumab</w:t>
      </w:r>
      <w:r w:rsidR="00E6644A">
        <w:t>, anakinra</w:t>
      </w:r>
      <w:r w:rsidR="00533CB8">
        <w:t xml:space="preserve"> and control.</w:t>
      </w:r>
      <w:ins w:id="168" w:author="Richard Haynes" w:date="2021-03-29T17:27:00Z">
        <w:r w:rsidR="0084563F" w:rsidRPr="0084563F">
          <w:rPr>
            <w:rFonts w:ascii="Times New Roman" w:eastAsia="Times New Roman" w:hAnsi="Times New Roman" w:cs="Times New Roman"/>
            <w:bCs w:val="0"/>
            <w:color w:val="auto"/>
          </w:rPr>
          <w:t xml:space="preserve"> </w:t>
        </w:r>
        <w:r w:rsidR="0084563F" w:rsidRPr="0084563F">
          <w:t>From version 15.0 of the protocol a further factorial randomisation was added (Main Randomisation part E).</w:t>
        </w:r>
      </w:ins>
    </w:p>
    <w:p w14:paraId="7B269925" w14:textId="77777777" w:rsidR="00720B07" w:rsidRDefault="00720B07" w:rsidP="00F123A0">
      <w:pPr>
        <w:rPr>
          <w:lang w:val="en-US"/>
        </w:rPr>
      </w:pPr>
    </w:p>
    <w:p w14:paraId="12CE0779" w14:textId="77777777" w:rsidR="00EA2E80" w:rsidRDefault="002A3F37" w:rsidP="00EA2E80">
      <w:pPr>
        <w:pStyle w:val="Heading3"/>
      </w:pPr>
      <w:bookmarkStart w:id="169" w:name="_Toc44674842"/>
      <w:r>
        <w:t>Main r</w:t>
      </w:r>
      <w:r w:rsidR="00EA2E80" w:rsidRPr="003210C8">
        <w:t xml:space="preserve">andomisation </w:t>
      </w:r>
      <w:r>
        <w:t xml:space="preserve">part </w:t>
      </w:r>
      <w:r w:rsidR="00EA2E80" w:rsidRPr="003210C8">
        <w:t>A:</w:t>
      </w:r>
      <w:bookmarkEnd w:id="169"/>
    </w:p>
    <w:p w14:paraId="05015725" w14:textId="77777777" w:rsidR="00720B07" w:rsidRDefault="00EA2E80" w:rsidP="00EA2E80">
      <w:pPr>
        <w:rPr>
          <w:b/>
        </w:rPr>
      </w:pPr>
      <w:r>
        <w:rPr>
          <w:lang w:val="en-US"/>
        </w:rPr>
        <w:t xml:space="preserve">Eligible patients </w:t>
      </w:r>
      <w:r w:rsidR="00FA0B97">
        <w:rPr>
          <w:lang w:val="en-US"/>
        </w:rPr>
        <w:t>may</w:t>
      </w:r>
      <w:r>
        <w:rPr>
          <w:lang w:val="en-US"/>
        </w:rPr>
        <w:t xml:space="preserve"> be randomised to one of the arms listed below. </w:t>
      </w:r>
      <w:r w:rsidR="00D9799F" w:rsidRPr="00D9799F">
        <w:t>The doses in this section are for adults. Please see Appendix 3 for paediatric dosing.</w:t>
      </w:r>
      <w:r>
        <w:t xml:space="preserve"> </w:t>
      </w:r>
      <w:r w:rsidR="005A133A">
        <w:t>Study treatments do not need to be continued after discharge from hospital.</w:t>
      </w:r>
    </w:p>
    <w:p w14:paraId="1F78E409" w14:textId="77777777" w:rsidR="005A133A" w:rsidRDefault="005A133A" w:rsidP="00F123A0">
      <w:pPr>
        <w:rPr>
          <w:lang w:val="en-US"/>
        </w:rPr>
      </w:pPr>
    </w:p>
    <w:p w14:paraId="6583EA38" w14:textId="3B7DD9BB" w:rsidR="00DB7AF6" w:rsidRDefault="007D0C06" w:rsidP="00E105FD">
      <w:pPr>
        <w:pStyle w:val="ListParagraph"/>
        <w:numPr>
          <w:ilvl w:val="0"/>
          <w:numId w:val="17"/>
        </w:numPr>
        <w:rPr>
          <w:b/>
          <w:lang w:val="en-US"/>
        </w:rPr>
      </w:pPr>
      <w:r w:rsidRPr="008A3080">
        <w:rPr>
          <w:b/>
          <w:lang w:val="en-US"/>
        </w:rPr>
        <w:t>No additional treatment</w:t>
      </w:r>
    </w:p>
    <w:p w14:paraId="4F49A27D" w14:textId="3DCC13EF" w:rsidR="00F10F34" w:rsidRDefault="00F10F34" w:rsidP="00533CB8">
      <w:pPr>
        <w:pStyle w:val="NormalWeb"/>
        <w:spacing w:before="0" w:beforeAutospacing="0" w:after="0" w:afterAutospacing="0"/>
      </w:pPr>
    </w:p>
    <w:p w14:paraId="588E6467" w14:textId="4C8B3528" w:rsidR="00F10F34" w:rsidDel="00ED0BC7" w:rsidRDefault="00F10F34" w:rsidP="00533CB8">
      <w:pPr>
        <w:pStyle w:val="NormalWeb"/>
        <w:numPr>
          <w:ilvl w:val="0"/>
          <w:numId w:val="17"/>
        </w:numPr>
        <w:spacing w:after="0" w:afterAutospacing="0"/>
        <w:ind w:left="357" w:hanging="357"/>
        <w:rPr>
          <w:del w:id="170" w:author="Richard Haynes" w:date="2021-03-20T10:41:00Z"/>
        </w:rPr>
      </w:pPr>
      <w:del w:id="171" w:author="Richard Haynes" w:date="2021-03-20T10:41:00Z">
        <w:r w:rsidDel="00ED0BC7">
          <w:rPr>
            <w:b/>
          </w:rPr>
          <w:delText xml:space="preserve">Colchine </w:delText>
        </w:r>
        <w:r w:rsidR="000E17A4" w:rsidDel="00ED0BC7">
          <w:rPr>
            <w:b/>
          </w:rPr>
          <w:delText xml:space="preserve">1 mg after randomisation followed by </w:delText>
        </w:r>
        <w:r w:rsidDel="00ED0BC7">
          <w:rPr>
            <w:b/>
          </w:rPr>
          <w:delText>500mcg</w:delText>
        </w:r>
        <w:r w:rsidR="000E17A4" w:rsidDel="00ED0BC7">
          <w:rPr>
            <w:b/>
          </w:rPr>
          <w:delText xml:space="preserve"> 12 hours later and then 500 mcg twice daily</w:delText>
        </w:r>
        <w:r w:rsidDel="00ED0BC7">
          <w:rPr>
            <w:b/>
          </w:rPr>
          <w:delText xml:space="preserve"> </w:delText>
        </w:r>
        <w:r w:rsidDel="00ED0BC7">
          <w:delText xml:space="preserve">by mouth or nasogastric tube for </w:delText>
        </w:r>
        <w:r w:rsidR="00A74B57" w:rsidDel="00ED0BC7">
          <w:delText>10</w:delText>
        </w:r>
        <w:r w:rsidDel="00ED0BC7">
          <w:delText xml:space="preserve"> days</w:delText>
        </w:r>
        <w:r w:rsidR="00A74B57" w:rsidDel="00ED0BC7">
          <w:delText xml:space="preserve"> in total</w:delText>
        </w:r>
        <w:r w:rsidDel="00ED0BC7">
          <w:delText>.</w:delText>
        </w:r>
        <w:r w:rsidR="009C035B" w:rsidDel="00ED0BC7">
          <w:rPr>
            <w:vertAlign w:val="superscript"/>
          </w:rPr>
          <w:delText xml:space="preserve"> </w:delText>
        </w:r>
        <w:r w:rsidR="009C035B" w:rsidRPr="009C035B" w:rsidDel="00ED0BC7">
          <w:delText>(</w:delText>
        </w:r>
        <w:r w:rsidR="00B30FD7" w:rsidDel="00ED0BC7">
          <w:delText>Adults</w:delText>
        </w:r>
        <w:r w:rsidR="00B30FD7" w:rsidRPr="00777331" w:rsidDel="00ED0BC7">
          <w:delText xml:space="preserve"> </w:delText>
        </w:r>
        <w:r w:rsidR="00777331" w:rsidRPr="00777331" w:rsidDel="00ED0BC7">
          <w:delText>≥18 years old only</w:delText>
        </w:r>
        <w:r w:rsidR="00777331" w:rsidDel="00ED0BC7">
          <w:delText>.</w:delText>
        </w:r>
        <w:r w:rsidR="009C035B" w:rsidRPr="009C035B" w:rsidDel="00ED0BC7">
          <w:delText>)</w:delText>
        </w:r>
      </w:del>
    </w:p>
    <w:p w14:paraId="6EF5192A" w14:textId="303830B0" w:rsidR="008F08EE" w:rsidDel="00ED0BC7" w:rsidRDefault="008F08EE" w:rsidP="008F08EE">
      <w:pPr>
        <w:pStyle w:val="NormalWeb"/>
        <w:spacing w:after="0" w:afterAutospacing="0"/>
        <w:ind w:left="357"/>
        <w:rPr>
          <w:del w:id="172" w:author="Richard Haynes" w:date="2021-03-20T10:41:00Z"/>
        </w:rPr>
      </w:pPr>
    </w:p>
    <w:p w14:paraId="654B9428" w14:textId="46C52CBF" w:rsidR="00DB7AF6" w:rsidRPr="00524804" w:rsidRDefault="00524804" w:rsidP="00524804">
      <w:pPr>
        <w:pStyle w:val="ListParagraph"/>
        <w:numPr>
          <w:ilvl w:val="0"/>
          <w:numId w:val="17"/>
        </w:numPr>
        <w:rPr>
          <w:lang w:val="en-US"/>
        </w:rPr>
      </w:pPr>
      <w:r>
        <w:rPr>
          <w:b/>
          <w:lang w:val="en-US"/>
        </w:rPr>
        <w:t xml:space="preserve">Dimethyl fumarate: 120 mg every 12 hours for 4 doses followed by 240 mg every 12 hours </w:t>
      </w:r>
      <w:r>
        <w:t xml:space="preserve">by mouth for </w:t>
      </w:r>
      <w:r w:rsidR="00CE4C66">
        <w:t>8</w:t>
      </w:r>
      <w:r>
        <w:t xml:space="preserve"> days</w:t>
      </w:r>
      <w:r w:rsidR="00CE4C66">
        <w:t xml:space="preserve"> </w:t>
      </w:r>
      <w:r w:rsidR="004D0DCE">
        <w:t>(</w:t>
      </w:r>
      <w:r w:rsidR="00CE4C66">
        <w:t>10 days</w:t>
      </w:r>
      <w:r>
        <w:t xml:space="preserve"> in total</w:t>
      </w:r>
      <w:r w:rsidR="004D0DCE">
        <w:t>)</w:t>
      </w:r>
      <w:r>
        <w:t>.</w:t>
      </w:r>
      <w:r>
        <w:rPr>
          <w:rStyle w:val="FootnoteReference"/>
        </w:rPr>
        <w:footnoteReference w:id="7"/>
      </w:r>
      <w:r>
        <w:rPr>
          <w:vertAlign w:val="superscript"/>
        </w:rPr>
        <w:t xml:space="preserve"> </w:t>
      </w:r>
      <w:r w:rsidRPr="009C035B">
        <w:t>(</w:t>
      </w:r>
      <w:r>
        <w:t>Adults</w:t>
      </w:r>
      <w:r w:rsidRPr="00777331">
        <w:t xml:space="preserve"> ≥18 years old only</w:t>
      </w:r>
      <w:r w:rsidR="00533A93">
        <w:t>, excluding those on ECMO</w:t>
      </w:r>
      <w:r>
        <w:t>.</w:t>
      </w:r>
      <w:r w:rsidRPr="009C035B">
        <w:t>)</w:t>
      </w:r>
      <w:r w:rsidR="001D1931">
        <w:t xml:space="preserve"> If 240 mg every 12 hours cannot be tolerated, the dose may be reduced.</w:t>
      </w:r>
    </w:p>
    <w:p w14:paraId="7F8CABF8" w14:textId="77777777" w:rsidR="00524804" w:rsidRPr="00524804" w:rsidRDefault="00524804" w:rsidP="00524804">
      <w:pPr>
        <w:pStyle w:val="ListParagraph"/>
        <w:ind w:left="360"/>
        <w:rPr>
          <w:lang w:val="en-US"/>
        </w:rPr>
      </w:pPr>
    </w:p>
    <w:p w14:paraId="3BB86090" w14:textId="77777777" w:rsidR="00C752CE" w:rsidRPr="008A3080" w:rsidRDefault="00FF2DE0" w:rsidP="00E105FD">
      <w:pPr>
        <w:pStyle w:val="ListParagraph"/>
        <w:numPr>
          <w:ilvl w:val="0"/>
          <w:numId w:val="17"/>
        </w:numPr>
        <w:rPr>
          <w:color w:val="000000" w:themeColor="text1"/>
        </w:rPr>
      </w:pPr>
      <w:r w:rsidRPr="003A76BF">
        <w:rPr>
          <w:b/>
          <w:color w:val="000000" w:themeColor="text1"/>
        </w:rPr>
        <w:t xml:space="preserve">Corticosteroid </w:t>
      </w:r>
      <w:r w:rsidR="0009515F">
        <w:rPr>
          <w:b/>
          <w:color w:val="000000" w:themeColor="text1"/>
        </w:rPr>
        <w:t xml:space="preserve">(in </w:t>
      </w:r>
      <w:r w:rsidR="00FA1D63">
        <w:rPr>
          <w:b/>
          <w:color w:val="000000" w:themeColor="text1"/>
        </w:rPr>
        <w:t xml:space="preserve">children </w:t>
      </w:r>
      <w:r w:rsidR="00FA1D63">
        <w:rPr>
          <w:b/>
          <w:bCs w:val="0"/>
        </w:rPr>
        <w:t xml:space="preserve">≤44 weeks gestational age, or &gt;44 weeks gestational age with PIMS-TS </w:t>
      </w:r>
      <w:r w:rsidR="0009515F">
        <w:rPr>
          <w:b/>
          <w:color w:val="000000" w:themeColor="text1"/>
        </w:rPr>
        <w:t>only)</w:t>
      </w:r>
      <w:r w:rsidR="00CA210A">
        <w:rPr>
          <w:color w:val="000000" w:themeColor="text1"/>
        </w:rPr>
        <w:t>: see Appendix 3</w:t>
      </w:r>
      <w:r w:rsidR="008A3080">
        <w:rPr>
          <w:color w:val="000000" w:themeColor="text1"/>
        </w:rPr>
        <w:t xml:space="preserve">. </w:t>
      </w:r>
    </w:p>
    <w:p w14:paraId="52B7950C" w14:textId="77777777" w:rsidR="00513ECE" w:rsidRDefault="00513ECE" w:rsidP="00533CB8">
      <w:pPr>
        <w:pStyle w:val="NormalWeb"/>
        <w:spacing w:before="0" w:beforeAutospacing="0" w:after="0" w:afterAutospacing="0"/>
        <w:ind w:left="357"/>
      </w:pPr>
    </w:p>
    <w:p w14:paraId="67DDC34D" w14:textId="00D26BF9" w:rsidR="00513ECE" w:rsidRDefault="052A754C" w:rsidP="00E105FD">
      <w:pPr>
        <w:pStyle w:val="NormalWeb"/>
        <w:numPr>
          <w:ilvl w:val="0"/>
          <w:numId w:val="17"/>
        </w:numPr>
      </w:pPr>
      <w:r w:rsidRPr="6BD3F980">
        <w:rPr>
          <w:b/>
        </w:rPr>
        <w:t xml:space="preserve">Intravenous immunoglobulin (in children </w:t>
      </w:r>
      <w:r w:rsidR="075DEE94" w:rsidRPr="6BD3F980">
        <w:rPr>
          <w:b/>
        </w:rPr>
        <w:t xml:space="preserve">&gt;44 weeks gestational age </w:t>
      </w:r>
      <w:r w:rsidR="09918BA8" w:rsidRPr="6BD3F980">
        <w:rPr>
          <w:b/>
        </w:rPr>
        <w:t xml:space="preserve">with PIMS-TS </w:t>
      </w:r>
      <w:r w:rsidRPr="6BD3F980">
        <w:rPr>
          <w:b/>
        </w:rPr>
        <w:t>only)</w:t>
      </w:r>
      <w:r>
        <w:t>:</w:t>
      </w:r>
      <w:r w:rsidRPr="6BD3F980">
        <w:rPr>
          <w:b/>
        </w:rPr>
        <w:t xml:space="preserve"> </w:t>
      </w:r>
      <w:r>
        <w:t xml:space="preserve">see </w:t>
      </w:r>
      <w:r w:rsidR="00193FA7">
        <w:t xml:space="preserve">Appendices </w:t>
      </w:r>
      <w:r w:rsidR="0EDFF103">
        <w:t>2</w:t>
      </w:r>
      <w:r w:rsidR="09918BA8">
        <w:t xml:space="preserve"> </w:t>
      </w:r>
      <w:r w:rsidR="00193FA7">
        <w:t xml:space="preserve">and 3 </w:t>
      </w:r>
      <w:r w:rsidR="09918BA8">
        <w:t>for dose, contraindications and monitoring information.</w:t>
      </w:r>
    </w:p>
    <w:p w14:paraId="419A47ED" w14:textId="77777777" w:rsidR="00B864DD" w:rsidRDefault="00B864DD" w:rsidP="00B864DD">
      <w:pPr>
        <w:pStyle w:val="NormalWeb"/>
      </w:pPr>
    </w:p>
    <w:p w14:paraId="56C6189A" w14:textId="59C66459" w:rsidR="005A133A" w:rsidRDefault="005A133A" w:rsidP="006831C4">
      <w:pPr>
        <w:pStyle w:val="NormalWeb"/>
        <w:spacing w:before="0" w:beforeAutospacing="0" w:after="0" w:afterAutospacing="0"/>
      </w:pPr>
      <w:r>
        <w:t xml:space="preserve">For randomisation </w:t>
      </w:r>
      <w:r w:rsidR="002A3F37">
        <w:t xml:space="preserve">part </w:t>
      </w:r>
      <w:r>
        <w:t>A, t</w:t>
      </w:r>
      <w:r w:rsidRPr="000F1A65">
        <w:t xml:space="preserve">he randomisation program will allocate patients in a ratio of </w:t>
      </w:r>
      <w:r w:rsidR="00F10F34">
        <w:t>1</w:t>
      </w:r>
      <w:r w:rsidRPr="000F1A65">
        <w:t xml:space="preserve">:1 between the no additional </w:t>
      </w:r>
      <w:r>
        <w:t>treatment</w:t>
      </w:r>
      <w:r w:rsidRPr="000F1A65">
        <w:t xml:space="preserve"> arm and each of the other arms available. If one or more of the active drug treatments is not available at the hospital or is believed, by the attending clinician, to be contraindicated (or definitely indicated) for the specific patient, then this fact will be recorded via the web-based form prior</w:t>
      </w:r>
      <w:r w:rsidRPr="00984697">
        <w:t xml:space="preserve"> to randomisation; random allocation will then be between the remaining arms.</w:t>
      </w:r>
      <w:r w:rsidR="0009515F">
        <w:t xml:space="preserve"> </w:t>
      </w:r>
      <w:r w:rsidR="00F01FE5">
        <w:t>I</w:t>
      </w:r>
      <w:r w:rsidR="0009515F">
        <w:t>f no treatments are both available and suitable, then it may be possible to only be randomised in part B</w:t>
      </w:r>
      <w:r w:rsidR="00F01FE5">
        <w:t xml:space="preserve"> (UK only)</w:t>
      </w:r>
      <w:r w:rsidR="00DB7AF6">
        <w:t xml:space="preserve"> and/or part C</w:t>
      </w:r>
      <w:r w:rsidR="00C35106">
        <w:t xml:space="preserve"> and/or part D</w:t>
      </w:r>
      <w:r w:rsidR="0009515F">
        <w:t>.</w:t>
      </w:r>
    </w:p>
    <w:p w14:paraId="16BDB526" w14:textId="77777777" w:rsidR="005A133A" w:rsidRDefault="005D64DF" w:rsidP="006831C4">
      <w:pPr>
        <w:pStyle w:val="Heading3"/>
      </w:pPr>
      <w:bookmarkStart w:id="173" w:name="_Toc44674843"/>
      <w:r>
        <w:t>Main r</w:t>
      </w:r>
      <w:r w:rsidR="005A133A" w:rsidRPr="003210C8">
        <w:t xml:space="preserve">andomisation </w:t>
      </w:r>
      <w:r>
        <w:t xml:space="preserve">part </w:t>
      </w:r>
      <w:r w:rsidR="005A133A">
        <w:t>B</w:t>
      </w:r>
      <w:r w:rsidR="00B864DD">
        <w:t xml:space="preserve"> [UK only]</w:t>
      </w:r>
      <w:r w:rsidR="005A133A" w:rsidRPr="003210C8">
        <w:t>:</w:t>
      </w:r>
      <w:bookmarkEnd w:id="173"/>
    </w:p>
    <w:p w14:paraId="06DB3C17" w14:textId="375CD0AB" w:rsidR="00EA2E80" w:rsidRDefault="170AABEA" w:rsidP="6BD3F980">
      <w:pPr>
        <w:rPr>
          <w:b/>
        </w:rPr>
      </w:pPr>
      <w:r w:rsidRPr="6BD3F980">
        <w:rPr>
          <w:lang w:val="en-US"/>
        </w:rPr>
        <w:t xml:space="preserve">Eligible patients </w:t>
      </w:r>
      <w:r w:rsidR="3B3F94C8" w:rsidRPr="6BD3F980">
        <w:rPr>
          <w:lang w:val="en-US"/>
        </w:rPr>
        <w:t xml:space="preserve">may </w:t>
      </w:r>
      <w:r w:rsidRPr="6BD3F980">
        <w:rPr>
          <w:lang w:val="en-US"/>
        </w:rPr>
        <w:t xml:space="preserve">be randomised to one of the arms listed below. </w:t>
      </w:r>
      <w:r>
        <w:t>The doses in this section are for adults.</w:t>
      </w:r>
      <w:r w:rsidR="075DEE94">
        <w:t xml:space="preserve"> </w:t>
      </w:r>
      <w:r>
        <w:t>Please see Appendix 3</w:t>
      </w:r>
      <w:r w:rsidR="075DEE94">
        <w:t xml:space="preserve"> </w:t>
      </w:r>
      <w:r>
        <w:t xml:space="preserve">for paediatric dosing. </w:t>
      </w:r>
      <w:r w:rsidR="5278C118" w:rsidRPr="6BD3F980">
        <w:rPr>
          <w:b/>
        </w:rPr>
        <w:t>Participants in this randomisation should have a serum sample sent to their transfusion laboratory</w:t>
      </w:r>
      <w:r w:rsidR="63F4149C" w:rsidRPr="6BD3F980">
        <w:rPr>
          <w:b/>
        </w:rPr>
        <w:t xml:space="preserve"> prior to randomisation</w:t>
      </w:r>
      <w:r w:rsidR="5278C118" w:rsidRPr="6BD3F980">
        <w:rPr>
          <w:b/>
        </w:rPr>
        <w:t xml:space="preserve"> in which presence of antibodies against SARS-CoV-2 </w:t>
      </w:r>
      <w:r w:rsidR="3369248B" w:rsidRPr="6BD3F980">
        <w:rPr>
          <w:b/>
        </w:rPr>
        <w:t>may</w:t>
      </w:r>
      <w:r w:rsidR="5278C118" w:rsidRPr="6BD3F980">
        <w:rPr>
          <w:b/>
        </w:rPr>
        <w:t xml:space="preserve"> be tested.</w:t>
      </w:r>
    </w:p>
    <w:p w14:paraId="239CE432" w14:textId="77777777" w:rsidR="009E4939" w:rsidRDefault="009E4939" w:rsidP="006831C4">
      <w:pPr>
        <w:rPr>
          <w:lang w:val="en-US"/>
        </w:rPr>
      </w:pPr>
    </w:p>
    <w:p w14:paraId="54EB2196" w14:textId="77777777" w:rsidR="00B864DD" w:rsidRDefault="009E4939" w:rsidP="00E105FD">
      <w:pPr>
        <w:pStyle w:val="ListParagraph"/>
        <w:numPr>
          <w:ilvl w:val="0"/>
          <w:numId w:val="17"/>
        </w:numPr>
        <w:rPr>
          <w:b/>
          <w:lang w:val="en-US"/>
        </w:rPr>
      </w:pPr>
      <w:r w:rsidRPr="008A3080">
        <w:rPr>
          <w:b/>
          <w:lang w:val="en-US"/>
        </w:rPr>
        <w:t>No additional treatment</w:t>
      </w:r>
    </w:p>
    <w:p w14:paraId="5B746603" w14:textId="2A5E72ED" w:rsidR="00B864DD" w:rsidRPr="00735DBF" w:rsidRDefault="00B864DD" w:rsidP="00735DBF">
      <w:pPr>
        <w:pStyle w:val="ListParagraph"/>
        <w:ind w:left="360"/>
        <w:rPr>
          <w:b/>
          <w:lang w:val="en-US"/>
        </w:rPr>
      </w:pPr>
    </w:p>
    <w:p w14:paraId="1252B23A" w14:textId="54FF3CE9" w:rsidR="00B864DD" w:rsidRPr="00DC2416" w:rsidRDefault="00B864DD" w:rsidP="00E105FD">
      <w:pPr>
        <w:pStyle w:val="ListParagraph"/>
        <w:numPr>
          <w:ilvl w:val="0"/>
          <w:numId w:val="17"/>
        </w:numPr>
        <w:rPr>
          <w:lang w:val="en-US"/>
        </w:rPr>
      </w:pPr>
      <w:bookmarkStart w:id="174" w:name="_Hlk38421739"/>
      <w:r w:rsidRPr="3199C3A4">
        <w:rPr>
          <w:b/>
          <w:lang w:val="en-US"/>
        </w:rPr>
        <w:t>Synthetic neutralising antibodies</w:t>
      </w:r>
      <w:r w:rsidR="00AE43D1">
        <w:rPr>
          <w:b/>
          <w:lang w:val="en-US"/>
        </w:rPr>
        <w:t xml:space="preserve"> (</w:t>
      </w:r>
      <w:r w:rsidR="00101BC5">
        <w:rPr>
          <w:b/>
          <w:lang w:val="en-US"/>
        </w:rPr>
        <w:t xml:space="preserve">REGN-COV2; </w:t>
      </w:r>
      <w:r w:rsidR="00AE43D1">
        <w:rPr>
          <w:b/>
          <w:lang w:val="en-US"/>
        </w:rPr>
        <w:t xml:space="preserve">adults and children </w:t>
      </w:r>
      <w:r w:rsidR="00524804">
        <w:rPr>
          <w:b/>
          <w:lang w:val="en-US"/>
        </w:rPr>
        <w:t xml:space="preserve">with COVID-19 pneumonia </w:t>
      </w:r>
      <w:r w:rsidR="00AE43D1">
        <w:rPr>
          <w:b/>
          <w:lang w:val="en-US"/>
        </w:rPr>
        <w:t>aged ≥12 years</w:t>
      </w:r>
      <w:r w:rsidR="0040391F">
        <w:rPr>
          <w:rStyle w:val="FootnoteReference"/>
          <w:b/>
          <w:lang w:val="en-US"/>
        </w:rPr>
        <w:footnoteReference w:id="8"/>
      </w:r>
      <w:r w:rsidR="00AE43D1">
        <w:rPr>
          <w:b/>
          <w:lang w:val="en-US"/>
        </w:rPr>
        <w:t xml:space="preserve"> only)</w:t>
      </w:r>
      <w:r w:rsidR="00D81AE0" w:rsidRPr="3199C3A4">
        <w:rPr>
          <w:b/>
          <w:lang w:val="en-US"/>
        </w:rPr>
        <w:t>.</w:t>
      </w:r>
      <w:r w:rsidRPr="3199C3A4">
        <w:rPr>
          <w:lang w:val="en-US"/>
        </w:rPr>
        <w:t xml:space="preserve"> </w:t>
      </w:r>
      <w:r w:rsidR="00D81AE0" w:rsidRPr="3199C3A4">
        <w:rPr>
          <w:lang w:val="en-US"/>
        </w:rPr>
        <w:t>A single dose of REGN10933 + REGN10987 8 g (4 g of each monoclonal antibody) in 250ml 0.9% saline infused intravenously over 60 minutes +/- 15 minutes as soon as possible after randomisation</w:t>
      </w:r>
    </w:p>
    <w:p w14:paraId="098C19F0" w14:textId="77777777" w:rsidR="002A3F37" w:rsidRPr="00DC2416" w:rsidRDefault="002A3F37" w:rsidP="002A3F37">
      <w:pPr>
        <w:ind w:left="426"/>
      </w:pPr>
    </w:p>
    <w:p w14:paraId="5ECBCEDF" w14:textId="7468FD9C" w:rsidR="004B73B6" w:rsidRDefault="005A133A" w:rsidP="005A133A">
      <w:pPr>
        <w:pStyle w:val="NormalWeb"/>
        <w:spacing w:before="0" w:beforeAutospacing="0" w:after="0" w:afterAutospacing="0"/>
      </w:pPr>
      <w:r>
        <w:t>For randomisation</w:t>
      </w:r>
      <w:r w:rsidR="002A3F37">
        <w:t xml:space="preserve"> part</w:t>
      </w:r>
      <w:r>
        <w:t xml:space="preserve"> B, t</w:t>
      </w:r>
      <w:r w:rsidRPr="000F1A65">
        <w:t xml:space="preserve">he randomisation program will allocate patients in a ratio of </w:t>
      </w:r>
      <w:r>
        <w:t>1</w:t>
      </w:r>
      <w:r w:rsidRPr="000F1A65">
        <w:t xml:space="preserve">:1 between each of the arms. If </w:t>
      </w:r>
      <w:r>
        <w:t>the active treatment</w:t>
      </w:r>
      <w:r w:rsidRPr="000F1A65">
        <w:t xml:space="preserve"> is not available at the hospital or is believed, by the attending clinician, to be contraindicated for the specific patient, then this fact will be recorded via the web-based form </w:t>
      </w:r>
      <w:r>
        <w:t xml:space="preserve">and the patient will be excluded from Randomisation </w:t>
      </w:r>
      <w:r w:rsidR="002A3F37">
        <w:t xml:space="preserve">part </w:t>
      </w:r>
      <w:r>
        <w:t>B</w:t>
      </w:r>
      <w:r w:rsidRPr="00984697">
        <w:t>.</w:t>
      </w:r>
    </w:p>
    <w:p w14:paraId="20AB4CF4" w14:textId="77777777" w:rsidR="00DB7AF6" w:rsidRDefault="00DB7AF6" w:rsidP="00C54ABA"/>
    <w:p w14:paraId="13D8202D" w14:textId="22B1F98A" w:rsidR="00DB7AF6" w:rsidDel="00ED0BC7" w:rsidRDefault="00DB7AF6" w:rsidP="00DB7AF6">
      <w:pPr>
        <w:pStyle w:val="Heading3"/>
        <w:rPr>
          <w:del w:id="175" w:author="Richard Haynes" w:date="2021-03-20T10:41:00Z"/>
        </w:rPr>
      </w:pPr>
      <w:del w:id="176" w:author="Richard Haynes" w:date="2021-03-20T10:41:00Z">
        <w:r w:rsidDel="00ED0BC7">
          <w:delText>Main r</w:delText>
        </w:r>
        <w:r w:rsidRPr="003210C8" w:rsidDel="00ED0BC7">
          <w:delText xml:space="preserve">andomisation </w:delText>
        </w:r>
        <w:r w:rsidDel="00ED0BC7">
          <w:delText xml:space="preserve">part C [adults aged </w:delText>
        </w:r>
        <w:r w:rsidR="00101BC5" w:rsidDel="00ED0BC7">
          <w:delText>≥</w:delText>
        </w:r>
        <w:r w:rsidDel="00ED0BC7">
          <w:delText>18</w:delText>
        </w:r>
        <w:r w:rsidR="00101BC5" w:rsidDel="00ED0BC7">
          <w:delText xml:space="preserve"> </w:delText>
        </w:r>
        <w:r w:rsidDel="00ED0BC7">
          <w:delText>y</w:delText>
        </w:r>
        <w:r w:rsidR="00101BC5" w:rsidDel="00ED0BC7">
          <w:delText>ears</w:delText>
        </w:r>
        <w:r w:rsidDel="00ED0BC7">
          <w:delText xml:space="preserve"> only]</w:delText>
        </w:r>
        <w:r w:rsidRPr="003210C8" w:rsidDel="00ED0BC7">
          <w:delText>:</w:delText>
        </w:r>
      </w:del>
    </w:p>
    <w:p w14:paraId="4BCC342D" w14:textId="54D7295C" w:rsidR="005A133A" w:rsidDel="00ED0BC7" w:rsidRDefault="00DB7AF6" w:rsidP="005E5911">
      <w:pPr>
        <w:autoSpaceDE/>
        <w:autoSpaceDN/>
        <w:adjustRightInd/>
        <w:contextualSpacing w:val="0"/>
        <w:jc w:val="left"/>
        <w:rPr>
          <w:del w:id="177" w:author="Richard Haynes" w:date="2021-03-20T10:41:00Z"/>
          <w:lang w:val="en-US"/>
        </w:rPr>
      </w:pPr>
      <w:del w:id="178" w:author="Richard Haynes" w:date="2021-03-20T10:41:00Z">
        <w:r w:rsidDel="00ED0BC7">
          <w:rPr>
            <w:lang w:val="en-US"/>
          </w:rPr>
          <w:delText>Eligible patients may be randomised to one of the arms listed below.</w:delText>
        </w:r>
      </w:del>
    </w:p>
    <w:p w14:paraId="00780C4B" w14:textId="5D5A8F74" w:rsidR="00DB7AF6" w:rsidDel="00ED0BC7" w:rsidRDefault="00DB7AF6" w:rsidP="005E5911">
      <w:pPr>
        <w:autoSpaceDE/>
        <w:autoSpaceDN/>
        <w:adjustRightInd/>
        <w:contextualSpacing w:val="0"/>
        <w:jc w:val="left"/>
        <w:rPr>
          <w:del w:id="179" w:author="Richard Haynes" w:date="2021-03-20T10:41:00Z"/>
          <w:lang w:val="en-US"/>
        </w:rPr>
      </w:pPr>
    </w:p>
    <w:p w14:paraId="40B46972" w14:textId="4BE7B5FC" w:rsidR="00DB7AF6" w:rsidRPr="00DB7AF6" w:rsidDel="00ED0BC7" w:rsidRDefault="00DB7AF6" w:rsidP="00E105FD">
      <w:pPr>
        <w:pStyle w:val="ListParagraph"/>
        <w:numPr>
          <w:ilvl w:val="0"/>
          <w:numId w:val="17"/>
        </w:numPr>
        <w:autoSpaceDE/>
        <w:autoSpaceDN/>
        <w:adjustRightInd/>
        <w:contextualSpacing w:val="0"/>
        <w:jc w:val="left"/>
        <w:rPr>
          <w:del w:id="180" w:author="Richard Haynes" w:date="2021-03-20T10:41:00Z"/>
          <w:rFonts w:eastAsia="Calibri"/>
        </w:rPr>
      </w:pPr>
      <w:del w:id="181" w:author="Richard Haynes" w:date="2021-03-20T10:41:00Z">
        <w:r w:rsidRPr="00DB7AF6" w:rsidDel="00ED0BC7">
          <w:rPr>
            <w:b/>
            <w:lang w:val="en-US"/>
          </w:rPr>
          <w:delText>No additional treatment</w:delText>
        </w:r>
      </w:del>
    </w:p>
    <w:p w14:paraId="369AEEA9" w14:textId="133D5074" w:rsidR="00DB7AF6" w:rsidRPr="00DB7AF6" w:rsidDel="00ED0BC7" w:rsidRDefault="00DB7AF6" w:rsidP="00DB7AF6">
      <w:pPr>
        <w:pStyle w:val="ListParagraph"/>
        <w:autoSpaceDE/>
        <w:autoSpaceDN/>
        <w:adjustRightInd/>
        <w:ind w:left="360"/>
        <w:contextualSpacing w:val="0"/>
        <w:jc w:val="left"/>
        <w:rPr>
          <w:del w:id="182" w:author="Richard Haynes" w:date="2021-03-20T10:41:00Z"/>
          <w:rFonts w:eastAsia="Calibri"/>
        </w:rPr>
      </w:pPr>
    </w:p>
    <w:p w14:paraId="3389D5D3" w14:textId="530414AE" w:rsidR="00DB7AF6" w:rsidRPr="00C54ABA" w:rsidDel="00ED0BC7" w:rsidRDefault="00DB7AF6" w:rsidP="00E105FD">
      <w:pPr>
        <w:pStyle w:val="ListParagraph"/>
        <w:numPr>
          <w:ilvl w:val="0"/>
          <w:numId w:val="17"/>
        </w:numPr>
        <w:autoSpaceDE/>
        <w:autoSpaceDN/>
        <w:adjustRightInd/>
        <w:contextualSpacing w:val="0"/>
        <w:jc w:val="left"/>
        <w:rPr>
          <w:del w:id="183" w:author="Richard Haynes" w:date="2021-03-20T10:41:00Z"/>
          <w:rFonts w:eastAsia="Calibri"/>
        </w:rPr>
      </w:pPr>
      <w:del w:id="184" w:author="Richard Haynes" w:date="2021-03-20T10:41:00Z">
        <w:r w:rsidDel="00ED0BC7">
          <w:rPr>
            <w:b/>
          </w:rPr>
          <w:delText>Aspirin</w:delText>
        </w:r>
        <w:r w:rsidRPr="00DB7AF6" w:rsidDel="00ED0BC7">
          <w:rPr>
            <w:b/>
          </w:rPr>
          <w:delText xml:space="preserve"> </w:delText>
        </w:r>
        <w:r w:rsidR="00ED53FD" w:rsidDel="00ED0BC7">
          <w:delText>15</w:delText>
        </w:r>
        <w:r w:rsidDel="00ED0BC7">
          <w:delText xml:space="preserve">0 mg </w:delText>
        </w:r>
        <w:r w:rsidR="000D12E1" w:rsidDel="00ED0BC7">
          <w:delText>by mouth (or nasogastric tube) or per rectum once daily until discharge.</w:delText>
        </w:r>
        <w:r w:rsidR="004F11C7" w:rsidDel="00ED0BC7">
          <w:rPr>
            <w:rStyle w:val="FootnoteReference"/>
          </w:rPr>
          <w:footnoteReference w:id="9"/>
        </w:r>
      </w:del>
    </w:p>
    <w:p w14:paraId="4727605B" w14:textId="5E9A32B2" w:rsidR="00C54ABA" w:rsidRPr="00C54ABA" w:rsidDel="00ED0BC7" w:rsidRDefault="00C54ABA" w:rsidP="00C54ABA">
      <w:pPr>
        <w:pStyle w:val="ListParagraph"/>
        <w:rPr>
          <w:del w:id="187" w:author="Richard Haynes" w:date="2021-03-20T10:41:00Z"/>
          <w:rFonts w:eastAsia="Calibri"/>
        </w:rPr>
      </w:pPr>
    </w:p>
    <w:p w14:paraId="76E90159" w14:textId="46DBC2AD" w:rsidR="00C54ABA" w:rsidDel="00ED0BC7" w:rsidRDefault="00C54ABA" w:rsidP="00C54ABA">
      <w:pPr>
        <w:autoSpaceDE/>
        <w:autoSpaceDN/>
        <w:adjustRightInd/>
        <w:contextualSpacing w:val="0"/>
        <w:jc w:val="left"/>
        <w:rPr>
          <w:del w:id="188" w:author="Richard Haynes" w:date="2021-03-20T10:41:00Z"/>
          <w:rFonts w:eastAsia="Calibri"/>
        </w:rPr>
      </w:pPr>
      <w:del w:id="189" w:author="Richard Haynes" w:date="2021-03-20T10:41:00Z">
        <w:r w:rsidDel="00ED0BC7">
          <w:rPr>
            <w:rFonts w:eastAsia="Calibri"/>
          </w:rPr>
          <w:delText>Note: The allocation in this randomisation should not influence the use of standard thromboprophylaxis care.</w:delText>
        </w:r>
      </w:del>
    </w:p>
    <w:p w14:paraId="0F76CE7F" w14:textId="77C83D50" w:rsidR="00F10F34" w:rsidDel="00ED0BC7" w:rsidRDefault="00F10F34" w:rsidP="00C54ABA">
      <w:pPr>
        <w:autoSpaceDE/>
        <w:autoSpaceDN/>
        <w:adjustRightInd/>
        <w:contextualSpacing w:val="0"/>
        <w:jc w:val="left"/>
        <w:rPr>
          <w:del w:id="190" w:author="Richard Haynes" w:date="2021-03-20T10:41:00Z"/>
        </w:rPr>
      </w:pPr>
    </w:p>
    <w:p w14:paraId="59A0D454" w14:textId="17F8A937" w:rsidR="00F10F34" w:rsidRPr="00C54ABA" w:rsidDel="00ED0BC7" w:rsidRDefault="00F10F34" w:rsidP="00C54ABA">
      <w:pPr>
        <w:autoSpaceDE/>
        <w:autoSpaceDN/>
        <w:adjustRightInd/>
        <w:contextualSpacing w:val="0"/>
        <w:jc w:val="left"/>
        <w:rPr>
          <w:del w:id="191" w:author="Richard Haynes" w:date="2021-03-20T10:41:00Z"/>
          <w:rFonts w:eastAsia="Calibri"/>
        </w:rPr>
      </w:pPr>
      <w:del w:id="192" w:author="Richard Haynes" w:date="2021-03-20T10:41:00Z">
        <w:r w:rsidRPr="000F1A65" w:rsidDel="00ED0BC7">
          <w:delText>The randomisation program will allocate pa</w:delText>
        </w:r>
        <w:r w:rsidDel="00ED0BC7">
          <w:delText>tients in a ratio of 1</w:delText>
        </w:r>
        <w:r w:rsidRPr="000F1A65" w:rsidDel="00ED0BC7">
          <w:delText xml:space="preserve">:1 between </w:delText>
        </w:r>
        <w:r w:rsidDel="00ED0BC7">
          <w:delText>the arms being evaluated in part C of the main randomisation</w:delText>
        </w:r>
        <w:r w:rsidRPr="000F1A65" w:rsidDel="00ED0BC7">
          <w:delText>.</w:delText>
        </w:r>
      </w:del>
    </w:p>
    <w:p w14:paraId="0C82890B" w14:textId="755DE81B" w:rsidR="00655943" w:rsidDel="00ED0BC7" w:rsidRDefault="00655943" w:rsidP="00F123A0">
      <w:pPr>
        <w:rPr>
          <w:del w:id="193" w:author="Richard Haynes" w:date="2021-03-20T10:41:00Z"/>
        </w:rPr>
      </w:pPr>
      <w:bookmarkStart w:id="194" w:name="_Toc40166725"/>
      <w:bookmarkStart w:id="195" w:name="_Toc40209059"/>
      <w:bookmarkStart w:id="196" w:name="_Toc40209117"/>
      <w:bookmarkStart w:id="197" w:name="_Toc40209175"/>
      <w:bookmarkStart w:id="198" w:name="_Toc40209233"/>
      <w:bookmarkStart w:id="199" w:name="_Toc40252655"/>
      <w:bookmarkEnd w:id="174"/>
      <w:bookmarkEnd w:id="194"/>
      <w:bookmarkEnd w:id="195"/>
      <w:bookmarkEnd w:id="196"/>
      <w:bookmarkEnd w:id="197"/>
      <w:bookmarkEnd w:id="198"/>
      <w:bookmarkEnd w:id="199"/>
    </w:p>
    <w:p w14:paraId="240CEBB1" w14:textId="5CAFBAFE" w:rsidR="00626D85" w:rsidRDefault="00626D85" w:rsidP="00626D85">
      <w:pPr>
        <w:pStyle w:val="Heading3"/>
      </w:pPr>
      <w:r>
        <w:t>Main r</w:t>
      </w:r>
      <w:r w:rsidRPr="003210C8">
        <w:t xml:space="preserve">andomisation </w:t>
      </w:r>
      <w:r>
        <w:t>part D</w:t>
      </w:r>
      <w:del w:id="200" w:author="Richard Haynes" w:date="2021-03-20T10:41:00Z">
        <w:r w:rsidDel="00ED0BC7">
          <w:delText xml:space="preserve"> [adults, and children with COVID-19 pneumonia aged ≥2 years only]</w:delText>
        </w:r>
      </w:del>
      <w:r w:rsidRPr="003210C8">
        <w:t>:</w:t>
      </w:r>
    </w:p>
    <w:p w14:paraId="1EBAAA50" w14:textId="77777777" w:rsidR="00626D85" w:rsidRDefault="00626D85" w:rsidP="00626D85">
      <w:pPr>
        <w:autoSpaceDE/>
        <w:autoSpaceDN/>
        <w:adjustRightInd/>
        <w:contextualSpacing w:val="0"/>
        <w:jc w:val="left"/>
        <w:rPr>
          <w:lang w:val="en-US"/>
        </w:rPr>
      </w:pPr>
      <w:r>
        <w:rPr>
          <w:lang w:val="en-US"/>
        </w:rPr>
        <w:t>Eligible patients may be randomised to one of the arms listed below.</w:t>
      </w:r>
    </w:p>
    <w:p w14:paraId="7A247DB3" w14:textId="77777777" w:rsidR="00626D85" w:rsidRDefault="00626D85" w:rsidP="00626D85">
      <w:pPr>
        <w:autoSpaceDE/>
        <w:autoSpaceDN/>
        <w:adjustRightInd/>
        <w:contextualSpacing w:val="0"/>
        <w:jc w:val="left"/>
        <w:rPr>
          <w:lang w:val="en-US"/>
        </w:rPr>
      </w:pPr>
    </w:p>
    <w:p w14:paraId="64F73688" w14:textId="77777777" w:rsidR="00626D85" w:rsidRPr="00DB7AF6" w:rsidRDefault="00626D85" w:rsidP="00626D85">
      <w:pPr>
        <w:pStyle w:val="ListParagraph"/>
        <w:numPr>
          <w:ilvl w:val="0"/>
          <w:numId w:val="17"/>
        </w:numPr>
        <w:autoSpaceDE/>
        <w:autoSpaceDN/>
        <w:adjustRightInd/>
        <w:contextualSpacing w:val="0"/>
        <w:jc w:val="left"/>
        <w:rPr>
          <w:rFonts w:eastAsia="Calibri"/>
        </w:rPr>
      </w:pPr>
      <w:r w:rsidRPr="00DB7AF6">
        <w:rPr>
          <w:b/>
          <w:lang w:val="en-US"/>
        </w:rPr>
        <w:t>No additional treatment</w:t>
      </w:r>
    </w:p>
    <w:p w14:paraId="7AF3FF01" w14:textId="77777777" w:rsidR="00626D85" w:rsidRPr="00DB7AF6" w:rsidRDefault="00626D85" w:rsidP="00626D85">
      <w:pPr>
        <w:pStyle w:val="ListParagraph"/>
        <w:autoSpaceDE/>
        <w:autoSpaceDN/>
        <w:adjustRightInd/>
        <w:ind w:left="360"/>
        <w:contextualSpacing w:val="0"/>
        <w:jc w:val="left"/>
        <w:rPr>
          <w:rFonts w:eastAsia="Calibri"/>
        </w:rPr>
      </w:pPr>
    </w:p>
    <w:p w14:paraId="6F90E8CB" w14:textId="1354A47D" w:rsidR="00626D85" w:rsidRPr="00474DD8" w:rsidRDefault="00626D85" w:rsidP="00626D85">
      <w:pPr>
        <w:pStyle w:val="NormalWeb"/>
        <w:numPr>
          <w:ilvl w:val="0"/>
          <w:numId w:val="17"/>
        </w:numPr>
        <w:spacing w:before="0" w:beforeAutospacing="0" w:after="0" w:afterAutospacing="0"/>
        <w:ind w:left="357" w:hanging="357"/>
        <w:rPr>
          <w:ins w:id="201" w:author="Richard Haynes" w:date="2021-03-20T10:46:00Z"/>
        </w:rPr>
      </w:pPr>
      <w:r>
        <w:rPr>
          <w:b/>
        </w:rPr>
        <w:t xml:space="preserve">Baricitinib </w:t>
      </w:r>
      <w:ins w:id="202" w:author="Richard Haynes" w:date="2021-03-20T10:41:00Z">
        <w:r w:rsidR="00ED0BC7" w:rsidRPr="00ED0BC7">
          <w:rPr>
            <w:b/>
          </w:rPr>
          <w:t>[adults, and children with COVID-19 pneumonia aged ≥2 years only</w:t>
        </w:r>
      </w:ins>
      <w:ins w:id="203" w:author="Richard Haynes" w:date="2021-03-29T17:29:00Z">
        <w:r w:rsidR="0084563F">
          <w:rPr>
            <w:b/>
          </w:rPr>
          <w:t>, UK only</w:t>
        </w:r>
      </w:ins>
      <w:ins w:id="204" w:author="Richard Haynes" w:date="2021-03-20T10:41:00Z">
        <w:r w:rsidR="00ED0BC7" w:rsidRPr="00ED0BC7">
          <w:rPr>
            <w:b/>
          </w:rPr>
          <w:t>]</w:t>
        </w:r>
        <w:r w:rsidR="00ED0BC7">
          <w:t xml:space="preserve"> </w:t>
        </w:r>
      </w:ins>
      <w:r>
        <w:rPr>
          <w:b/>
        </w:rPr>
        <w:t>4 mg once daily</w:t>
      </w:r>
      <w:r>
        <w:t xml:space="preserve"> by mouth or nasogastric tube for 10 days in total.</w:t>
      </w:r>
      <w:del w:id="205" w:author="Richard Haynes" w:date="2021-03-20T10:42:00Z">
        <w:r w:rsidR="00BF174B" w:rsidDel="00214903">
          <w:rPr>
            <w:vertAlign w:val="superscript"/>
          </w:rPr>
          <w:delText>c</w:delText>
        </w:r>
      </w:del>
      <w:ins w:id="206" w:author="Richard Haynes" w:date="2021-03-20T10:42:00Z">
        <w:r w:rsidR="00214903">
          <w:rPr>
            <w:vertAlign w:val="superscript"/>
          </w:rPr>
          <w:t>f</w:t>
        </w:r>
      </w:ins>
    </w:p>
    <w:p w14:paraId="4986A793" w14:textId="77777777" w:rsidR="00474DD8" w:rsidRPr="00214903" w:rsidRDefault="00474DD8" w:rsidP="00474DD8">
      <w:pPr>
        <w:pStyle w:val="NormalWeb"/>
        <w:spacing w:before="0" w:beforeAutospacing="0" w:after="0" w:afterAutospacing="0"/>
        <w:ind w:left="357"/>
        <w:rPr>
          <w:ins w:id="207" w:author="Richard Haynes" w:date="2021-03-20T10:42:00Z"/>
        </w:rPr>
      </w:pPr>
    </w:p>
    <w:p w14:paraId="5045044F" w14:textId="3FBDA495" w:rsidR="00214903" w:rsidRDefault="00214903" w:rsidP="00626D85">
      <w:pPr>
        <w:pStyle w:val="NormalWeb"/>
        <w:numPr>
          <w:ilvl w:val="0"/>
          <w:numId w:val="17"/>
        </w:numPr>
        <w:spacing w:before="0" w:beforeAutospacing="0" w:after="0" w:afterAutospacing="0"/>
        <w:ind w:left="357" w:hanging="357"/>
        <w:rPr>
          <w:ins w:id="208" w:author="Richard Haynes" w:date="2021-03-20T10:46:00Z"/>
        </w:rPr>
      </w:pPr>
      <w:ins w:id="209" w:author="Richard Haynes" w:date="2021-03-20T10:42:00Z">
        <w:r>
          <w:rPr>
            <w:b/>
          </w:rPr>
          <w:t>Infliximab [adults ex-</w:t>
        </w:r>
      </w:ins>
      <w:ins w:id="210" w:author="Richard Haynes" w:date="2021-03-20T10:43:00Z">
        <w:r>
          <w:rPr>
            <w:b/>
          </w:rPr>
          <w:t xml:space="preserve">UK only] 5 mg/kg </w:t>
        </w:r>
        <w:r w:rsidRPr="00474DD8">
          <w:t xml:space="preserve">in </w:t>
        </w:r>
      </w:ins>
      <w:ins w:id="211" w:author="Richard Haynes" w:date="2021-03-20T10:44:00Z">
        <w:r w:rsidR="00474DD8" w:rsidRPr="00474DD8">
          <w:t>250 mL 0.9% sodium chloride</w:t>
        </w:r>
      </w:ins>
      <w:ins w:id="212" w:author="Richard Haynes" w:date="2021-03-20T10:45:00Z">
        <w:r w:rsidR="00474DD8">
          <w:t xml:space="preserve"> by intravenous infusion over 2 hours given once as soon as possible after randomisation</w:t>
        </w:r>
      </w:ins>
    </w:p>
    <w:p w14:paraId="695FB156" w14:textId="77777777" w:rsidR="00474DD8" w:rsidRDefault="00474DD8" w:rsidP="00474DD8">
      <w:pPr>
        <w:pStyle w:val="NormalWeb"/>
        <w:spacing w:before="0" w:beforeAutospacing="0" w:after="0" w:afterAutospacing="0"/>
        <w:ind w:left="357"/>
        <w:rPr>
          <w:ins w:id="213" w:author="Richard Haynes" w:date="2021-03-20T10:45:00Z"/>
        </w:rPr>
      </w:pPr>
    </w:p>
    <w:p w14:paraId="226E72D1" w14:textId="199F43C9" w:rsidR="00626D85" w:rsidRDefault="00626D85" w:rsidP="00F123A0"/>
    <w:p w14:paraId="0DF82BF9" w14:textId="4C5436B2" w:rsidR="009122D3" w:rsidRDefault="003038F1" w:rsidP="00F123A0">
      <w:pPr>
        <w:rPr>
          <w:ins w:id="214" w:author="Richard Haynes" w:date="2021-03-29T17:30:00Z"/>
        </w:rPr>
      </w:pPr>
      <w:r w:rsidRPr="000F1A65">
        <w:t>The randomisation program will allocate pa</w:t>
      </w:r>
      <w:r>
        <w:t>tients in a ratio of 1</w:t>
      </w:r>
      <w:r w:rsidRPr="000F1A65">
        <w:t xml:space="preserve">:1 between </w:t>
      </w:r>
      <w:r>
        <w:t>the arms being evaluated in part D of the main randomisation</w:t>
      </w:r>
      <w:r w:rsidRPr="000F1A65">
        <w:t>.</w:t>
      </w:r>
      <w:r>
        <w:t xml:space="preserve"> </w:t>
      </w:r>
    </w:p>
    <w:p w14:paraId="730D4E2A" w14:textId="77777777" w:rsidR="00913157" w:rsidRPr="00913157" w:rsidRDefault="00913157" w:rsidP="00913157">
      <w:pPr>
        <w:pStyle w:val="Heading3"/>
        <w:rPr>
          <w:ins w:id="215" w:author="Richard Haynes" w:date="2021-03-29T17:30:00Z"/>
        </w:rPr>
      </w:pPr>
      <w:ins w:id="216" w:author="Richard Haynes" w:date="2021-03-29T17:30:00Z">
        <w:r w:rsidRPr="00913157">
          <w:lastRenderedPageBreak/>
          <w:t xml:space="preserve">Main randomisation part E [adults with hypoxia ex-UK only]: </w:t>
        </w:r>
      </w:ins>
    </w:p>
    <w:p w14:paraId="607C8908" w14:textId="77777777" w:rsidR="00913157" w:rsidRPr="00913157" w:rsidRDefault="00913157" w:rsidP="00913157">
      <w:pPr>
        <w:rPr>
          <w:ins w:id="217" w:author="Richard Haynes" w:date="2021-03-29T17:30:00Z"/>
          <w:b/>
        </w:rPr>
      </w:pPr>
      <w:ins w:id="218" w:author="Richard Haynes" w:date="2021-03-29T17:30:00Z">
        <w:r w:rsidRPr="00913157">
          <w:t>Adult patients enrolled in the RECOVERY trial and with clinical evidence of hypoxia (i.e. receiving oxygen or with oxygen saturations &lt;92% on room air) may be randomised to one of the arms listed below.</w:t>
        </w:r>
      </w:ins>
    </w:p>
    <w:p w14:paraId="24A1E7C7" w14:textId="77777777" w:rsidR="00913157" w:rsidRPr="00913157" w:rsidRDefault="00913157" w:rsidP="00913157">
      <w:pPr>
        <w:rPr>
          <w:ins w:id="219" w:author="Richard Haynes" w:date="2021-03-29T17:30:00Z"/>
          <w:lang w:val="en-US"/>
        </w:rPr>
      </w:pPr>
    </w:p>
    <w:p w14:paraId="72457809" w14:textId="77777777" w:rsidR="00913157" w:rsidRPr="00913157" w:rsidRDefault="00913157" w:rsidP="00913157">
      <w:pPr>
        <w:rPr>
          <w:ins w:id="220" w:author="Richard Haynes" w:date="2021-03-29T17:30:00Z"/>
        </w:rPr>
      </w:pPr>
      <w:ins w:id="221" w:author="Richard Haynes" w:date="2021-03-29T17:30:00Z">
        <w:r w:rsidRPr="00913157">
          <w:sym w:font="Symbol" w:char="F0B7"/>
        </w:r>
        <w:r w:rsidRPr="00913157">
          <w:t xml:space="preserve"> No additional treatment</w:t>
        </w:r>
        <w:r w:rsidRPr="00913157">
          <w:rPr>
            <w:vertAlign w:val="superscript"/>
          </w:rPr>
          <w:t>b</w:t>
        </w:r>
        <w:r w:rsidRPr="00913157">
          <w:t xml:space="preserve"> </w:t>
        </w:r>
      </w:ins>
    </w:p>
    <w:p w14:paraId="6E1ADAB1" w14:textId="77777777" w:rsidR="00913157" w:rsidRPr="00913157" w:rsidRDefault="00913157" w:rsidP="00913157">
      <w:pPr>
        <w:rPr>
          <w:ins w:id="222" w:author="Richard Haynes" w:date="2021-03-29T17:30:00Z"/>
        </w:rPr>
      </w:pPr>
    </w:p>
    <w:p w14:paraId="1744A806" w14:textId="77777777" w:rsidR="00913157" w:rsidRPr="00913157" w:rsidRDefault="00913157" w:rsidP="00913157">
      <w:pPr>
        <w:rPr>
          <w:ins w:id="223" w:author="Richard Haynes" w:date="2021-03-29T17:30:00Z"/>
        </w:rPr>
      </w:pPr>
      <w:ins w:id="224" w:author="Richard Haynes" w:date="2021-03-29T17:30:00Z">
        <w:r w:rsidRPr="00913157">
          <w:sym w:font="Symbol" w:char="F0B7"/>
        </w:r>
        <w:r w:rsidRPr="00913157">
          <w:t xml:space="preserve"> High-dose corticosteroids: </w:t>
        </w:r>
        <w:r w:rsidRPr="00913157">
          <w:rPr>
            <w:b/>
          </w:rPr>
          <w:t xml:space="preserve">dexamethasone 20 mg (base) once daily </w:t>
        </w:r>
        <w:r w:rsidRPr="00913157">
          <w:t xml:space="preserve">by mouth, nasogastric tube or intravenous infusion for 5 days follow by </w:t>
        </w:r>
        <w:r w:rsidRPr="00913157">
          <w:rPr>
            <w:b/>
          </w:rPr>
          <w:t xml:space="preserve">dexamethasone 10 mg (base) once daily </w:t>
        </w:r>
        <w:r w:rsidRPr="00913157">
          <w:t>by mouth, nasogastric tube or intravenous infusion for 5 days.</w:t>
        </w:r>
        <w:r w:rsidRPr="00913157">
          <w:rPr>
            <w:vertAlign w:val="superscript"/>
          </w:rPr>
          <w:footnoteReference w:id="10"/>
        </w:r>
      </w:ins>
    </w:p>
    <w:p w14:paraId="3FEE9B10" w14:textId="77777777" w:rsidR="00913157" w:rsidRPr="00913157" w:rsidRDefault="00913157" w:rsidP="00913157">
      <w:pPr>
        <w:rPr>
          <w:ins w:id="227" w:author="Richard Haynes" w:date="2021-03-29T17:30:00Z"/>
        </w:rPr>
      </w:pPr>
    </w:p>
    <w:p w14:paraId="3FBF8716" w14:textId="234B2B83" w:rsidR="00913157" w:rsidRPr="00913157" w:rsidRDefault="00913157" w:rsidP="00913157">
      <w:pPr>
        <w:rPr>
          <w:ins w:id="228" w:author="Richard Haynes" w:date="2021-03-29T17:30:00Z"/>
        </w:rPr>
      </w:pPr>
      <w:ins w:id="229" w:author="Richard Haynes" w:date="2021-03-29T17:30:00Z">
        <w:r w:rsidRPr="00913157">
          <w:t xml:space="preserve">The randomisation program will allocate patients in a ratio of 1:1 between the arms being evaluated in part </w:t>
        </w:r>
      </w:ins>
      <w:ins w:id="230" w:author="Richard Haynes" w:date="2021-03-29T17:31:00Z">
        <w:r>
          <w:t>E</w:t>
        </w:r>
      </w:ins>
      <w:ins w:id="231" w:author="Richard Haynes" w:date="2021-03-29T17:30:00Z">
        <w:r w:rsidRPr="00913157">
          <w:t xml:space="preserve"> of the main randomisation.</w:t>
        </w:r>
      </w:ins>
    </w:p>
    <w:p w14:paraId="33D75DF9" w14:textId="77777777" w:rsidR="00913157" w:rsidRDefault="00913157" w:rsidP="00F123A0"/>
    <w:p w14:paraId="06D015B6" w14:textId="15526E8F" w:rsidR="00D20B52" w:rsidRPr="00E23519" w:rsidRDefault="00D20B52" w:rsidP="001B27CF">
      <w:pPr>
        <w:pStyle w:val="Heading2"/>
      </w:pPr>
      <w:bookmarkStart w:id="232" w:name="_Toc37064404"/>
      <w:bookmarkStart w:id="233" w:name="_Toc38099248"/>
      <w:bookmarkStart w:id="234" w:name="_Toc44674845"/>
      <w:bookmarkStart w:id="235" w:name="_Ref54422475"/>
      <w:bookmarkStart w:id="236" w:name="_Toc62398073"/>
      <w:r>
        <w:t>Second</w:t>
      </w:r>
      <w:r w:rsidRPr="00E23519">
        <w:t xml:space="preserve"> </w:t>
      </w:r>
      <w:r>
        <w:t xml:space="preserve">randomisation </w:t>
      </w:r>
      <w:bookmarkEnd w:id="232"/>
      <w:r>
        <w:t xml:space="preserve">for </w:t>
      </w:r>
      <w:r w:rsidR="00626D85">
        <w:t xml:space="preserve">children </w:t>
      </w:r>
      <w:r>
        <w:t xml:space="preserve">with progressive </w:t>
      </w:r>
      <w:bookmarkEnd w:id="233"/>
      <w:bookmarkEnd w:id="234"/>
      <w:bookmarkEnd w:id="235"/>
      <w:bookmarkEnd w:id="236"/>
      <w:r w:rsidR="00CF0880">
        <w:t>PIMS-TS</w:t>
      </w:r>
    </w:p>
    <w:p w14:paraId="77DD88C2" w14:textId="3440095F" w:rsidR="00D20B52" w:rsidRDefault="00626D85" w:rsidP="00D20B52">
      <w:pPr>
        <w:pStyle w:val="Default"/>
        <w:contextualSpacing/>
        <w:jc w:val="both"/>
      </w:pPr>
      <w:r>
        <w:t xml:space="preserve">Children (≥1 year old) </w:t>
      </w:r>
      <w:r w:rsidR="00D20B52">
        <w:t>enrolled in the RECOVERY trial and with clinical evidence of a hyper-inflammatory state may be considered for a second randomisation if they meet the following criteria:</w:t>
      </w:r>
    </w:p>
    <w:p w14:paraId="08D469AD" w14:textId="77777777" w:rsidR="00D20B52" w:rsidRDefault="00D20B52" w:rsidP="00D20B52">
      <w:pPr>
        <w:pStyle w:val="Default"/>
        <w:contextualSpacing/>
        <w:jc w:val="both"/>
      </w:pPr>
    </w:p>
    <w:p w14:paraId="57E6B43D" w14:textId="2DFF31DC" w:rsidR="00D20B52" w:rsidRDefault="00BB684F" w:rsidP="00942698">
      <w:pPr>
        <w:pStyle w:val="ListParagraph"/>
        <w:numPr>
          <w:ilvl w:val="0"/>
          <w:numId w:val="18"/>
        </w:numPr>
      </w:pPr>
      <w:r>
        <w:t xml:space="preserve">Recruited </w:t>
      </w:r>
      <w:r w:rsidR="00866BCB">
        <w:t>into the</w:t>
      </w:r>
      <w:r w:rsidR="00D20B52">
        <w:t xml:space="preserve"> RECOVERY trial no more than 21 days ago</w:t>
      </w:r>
      <w:r w:rsidR="004F214D">
        <w:rPr>
          <w:rStyle w:val="FootnoteReference"/>
        </w:rPr>
        <w:footnoteReference w:id="11"/>
      </w:r>
    </w:p>
    <w:p w14:paraId="489D704F" w14:textId="7B1BF4A4" w:rsidR="00D20B52" w:rsidRDefault="00D20B52" w:rsidP="00942698">
      <w:pPr>
        <w:pStyle w:val="ListParagraph"/>
        <w:numPr>
          <w:ilvl w:val="0"/>
          <w:numId w:val="18"/>
        </w:numPr>
      </w:pPr>
      <w:r>
        <w:t xml:space="preserve">Clinical evidence of </w:t>
      </w:r>
      <w:r w:rsidR="00626D85">
        <w:t>PIMS-TS</w:t>
      </w:r>
      <w:r>
        <w:t>:</w:t>
      </w:r>
    </w:p>
    <w:p w14:paraId="6F497FFD" w14:textId="1383D9AB" w:rsidR="00D20B52" w:rsidRDefault="005D64DF" w:rsidP="00942698">
      <w:pPr>
        <w:pStyle w:val="ListParagraph"/>
        <w:numPr>
          <w:ilvl w:val="1"/>
          <w:numId w:val="18"/>
        </w:numPr>
      </w:pPr>
      <w:r>
        <w:t>significant systemic disease with persistent pyrexia</w:t>
      </w:r>
      <w:r w:rsidR="00876E3E">
        <w:t>, with or without evidence of respiratory involvement</w:t>
      </w:r>
      <w:r>
        <w:t>)</w:t>
      </w:r>
      <w:r>
        <w:rPr>
          <w:rStyle w:val="FootnoteReference"/>
        </w:rPr>
        <w:footnoteReference w:id="12"/>
      </w:r>
      <w:r w:rsidR="006B3C3D">
        <w:t xml:space="preserve">; </w:t>
      </w:r>
      <w:r w:rsidR="00D20B52">
        <w:t>and</w:t>
      </w:r>
    </w:p>
    <w:p w14:paraId="71BFFC53" w14:textId="77777777" w:rsidR="00D20B52" w:rsidRDefault="00D20B52" w:rsidP="00942698">
      <w:pPr>
        <w:pStyle w:val="ListParagraph"/>
        <w:numPr>
          <w:ilvl w:val="1"/>
          <w:numId w:val="18"/>
        </w:numPr>
      </w:pPr>
      <w:r w:rsidRPr="00190A2B">
        <w:t>C</w:t>
      </w:r>
      <w:r>
        <w:t xml:space="preserve">-reactive protein </w:t>
      </w:r>
      <w:r w:rsidR="006B3C3D">
        <w:t>≥</w:t>
      </w:r>
      <w:r w:rsidR="008F69C6">
        <w:t>75 mg/L</w:t>
      </w:r>
    </w:p>
    <w:p w14:paraId="6D400040" w14:textId="4BCB4E37" w:rsidR="005E4A7E" w:rsidRDefault="00D20B52" w:rsidP="00942698">
      <w:pPr>
        <w:pStyle w:val="ListParagraph"/>
        <w:numPr>
          <w:ilvl w:val="0"/>
          <w:numId w:val="18"/>
        </w:numPr>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w:t>
      </w:r>
      <w:r>
        <w:t>this aspect of the RECOVERY trial</w:t>
      </w:r>
      <w:r w:rsidR="00DE34FB">
        <w:t>.</w:t>
      </w:r>
    </w:p>
    <w:p w14:paraId="4B567A14" w14:textId="77777777" w:rsidR="00D20B52" w:rsidRDefault="00F126A2" w:rsidP="005E4A7E">
      <w:pPr>
        <w:pStyle w:val="ListParagraph"/>
        <w:ind w:left="757"/>
      </w:pPr>
      <w:r>
        <w:t>(</w:t>
      </w:r>
      <w:r w:rsidR="00DE34FB">
        <w:t xml:space="preserve">Note: </w:t>
      </w:r>
      <w:r w:rsidR="005E4A7E">
        <w:t>P</w:t>
      </w:r>
      <w:r w:rsidR="00DE34FB">
        <w:t xml:space="preserve">regnancy </w:t>
      </w:r>
      <w:r w:rsidR="005E4A7E">
        <w:t xml:space="preserve">and </w:t>
      </w:r>
      <w:r>
        <w:t xml:space="preserve">breastfeeding are </w:t>
      </w:r>
      <w:r w:rsidR="005E4A7E">
        <w:t xml:space="preserve">not </w:t>
      </w:r>
      <w:r>
        <w:t xml:space="preserve">specific </w:t>
      </w:r>
      <w:r w:rsidR="00DE34FB">
        <w:t xml:space="preserve">exclusion </w:t>
      </w:r>
      <w:r w:rsidR="00DB6908">
        <w:t>criteria</w:t>
      </w:r>
      <w:r w:rsidR="00DE34FB">
        <w:t>.</w:t>
      </w:r>
      <w:r>
        <w:t>)</w:t>
      </w:r>
    </w:p>
    <w:p w14:paraId="4F964195" w14:textId="77777777" w:rsidR="00D20B52" w:rsidRDefault="00D20B52" w:rsidP="00D20B52">
      <w:pPr>
        <w:pStyle w:val="Default"/>
        <w:contextualSpacing/>
        <w:jc w:val="both"/>
      </w:pPr>
    </w:p>
    <w:p w14:paraId="525ED5AF" w14:textId="63D0278A" w:rsidR="008B3E94" w:rsidRDefault="00D20B52" w:rsidP="008B3E94">
      <w:pPr>
        <w:pStyle w:val="Default"/>
        <w:ind w:left="180"/>
        <w:contextualSpacing/>
        <w:jc w:val="both"/>
      </w:pPr>
      <w:r>
        <w:t xml:space="preserve">Note: Participants may </w:t>
      </w:r>
      <w:r w:rsidRPr="00F126A2">
        <w:t xml:space="preserve">undergo this second randomisation at any point after being </w:t>
      </w:r>
      <w:r w:rsidR="00866BCB" w:rsidRPr="00F126A2">
        <w:t xml:space="preserve">first </w:t>
      </w:r>
      <w:r w:rsidRPr="00F126A2">
        <w:t>randomised, provided they meet the above criteria</w:t>
      </w:r>
      <w:r w:rsidR="00F126A2" w:rsidRPr="00F126A2">
        <w:t xml:space="preserve">, and thus may receive </w:t>
      </w:r>
      <w:r w:rsidR="00C7102C">
        <w:t>up to</w:t>
      </w:r>
      <w:r w:rsidR="00F126A2" w:rsidRPr="00F126A2">
        <w:t xml:space="preserve"> </w:t>
      </w:r>
      <w:r w:rsidR="00524804">
        <w:t>two</w:t>
      </w:r>
      <w:r w:rsidR="00524804" w:rsidRPr="00F126A2">
        <w:t xml:space="preserve"> </w:t>
      </w:r>
      <w:r w:rsidR="00F126A2" w:rsidRPr="00F126A2">
        <w:t>study treatments</w:t>
      </w:r>
      <w:r w:rsidR="002A3F37">
        <w:t xml:space="preserve"> (</w:t>
      </w:r>
      <w:r w:rsidR="007218C7">
        <w:t>one</w:t>
      </w:r>
      <w:r w:rsidR="002A3F37">
        <w:t xml:space="preserve"> from Main randomisation part A</w:t>
      </w:r>
      <w:r w:rsidR="00F31D86">
        <w:t xml:space="preserve"> plus one from the second</w:t>
      </w:r>
      <w:r w:rsidR="002A3F37">
        <w:t xml:space="preserve"> randomisation)</w:t>
      </w:r>
      <w:r w:rsidRPr="00F126A2">
        <w:t xml:space="preserve">. </w:t>
      </w:r>
      <w:r w:rsidR="00F126A2">
        <w:t xml:space="preserve">For some participants the second randomisation </w:t>
      </w:r>
      <w:r>
        <w:t>may be immediate</w:t>
      </w:r>
      <w:r w:rsidR="00F126A2">
        <w:t>ly after the first</w:t>
      </w:r>
      <w:r>
        <w:t xml:space="preserve"> but for others it may occur a few hours or days later, if and when they deteriorate.</w:t>
      </w:r>
      <w:r w:rsidR="004055EB">
        <w:t xml:space="preserve"> </w:t>
      </w:r>
    </w:p>
    <w:p w14:paraId="1B386B46" w14:textId="77777777" w:rsidR="008B3E94" w:rsidRDefault="008B3E94" w:rsidP="008B3E94">
      <w:pPr>
        <w:pStyle w:val="Default"/>
        <w:ind w:left="180"/>
        <w:contextualSpacing/>
        <w:jc w:val="both"/>
      </w:pPr>
    </w:p>
    <w:p w14:paraId="5E7827F5" w14:textId="77777777" w:rsidR="00D20B52" w:rsidRDefault="00D20B52" w:rsidP="008B3E94">
      <w:pPr>
        <w:pStyle w:val="Default"/>
        <w:ind w:left="180"/>
        <w:contextualSpacing/>
        <w:jc w:val="both"/>
      </w:pPr>
      <w:r w:rsidRPr="0079455F">
        <w:t>The</w:t>
      </w:r>
      <w:r>
        <w:t xml:space="preserve"> following information will be recorded (on the web-based form) by the attending clinician or delegate:</w:t>
      </w:r>
    </w:p>
    <w:p w14:paraId="42A1BF71" w14:textId="77777777" w:rsidR="00E55907" w:rsidRDefault="00E55907" w:rsidP="00D20B52"/>
    <w:p w14:paraId="523A18EF" w14:textId="77777777" w:rsidR="00D20B52" w:rsidRPr="001B0EEE" w:rsidRDefault="00D20B52" w:rsidP="00E105FD">
      <w:pPr>
        <w:pStyle w:val="ListParagraph"/>
        <w:numPr>
          <w:ilvl w:val="0"/>
          <w:numId w:val="13"/>
        </w:numPr>
      </w:pPr>
      <w:r>
        <w:t xml:space="preserve">Patient </w:t>
      </w:r>
      <w:r w:rsidRPr="001B0EEE">
        <w:t>details (e.g. name</w:t>
      </w:r>
      <w:r w:rsidR="0024171E">
        <w:t xml:space="preserve"> or initials</w:t>
      </w:r>
      <w:r w:rsidRPr="001B0EEE">
        <w:t>, NHS</w:t>
      </w:r>
      <w:r w:rsidR="0024171E">
        <w:t>/CHI</w:t>
      </w:r>
      <w:r w:rsidRPr="001B0EEE">
        <w:t xml:space="preserve"> number</w:t>
      </w:r>
      <w:r w:rsidR="0024171E">
        <w:t xml:space="preserve"> [UK only]</w:t>
      </w:r>
      <w:r w:rsidR="00DC2416">
        <w:t xml:space="preserve"> or medical records number</w:t>
      </w:r>
      <w:r w:rsidRPr="001B0EEE">
        <w:t>, date of birth, sex)</w:t>
      </w:r>
    </w:p>
    <w:p w14:paraId="19DB5C39" w14:textId="77777777" w:rsidR="00D20B52" w:rsidRPr="001B0EEE" w:rsidRDefault="00D20B52" w:rsidP="00E105FD">
      <w:pPr>
        <w:pStyle w:val="ListParagraph"/>
        <w:numPr>
          <w:ilvl w:val="0"/>
          <w:numId w:val="13"/>
        </w:numPr>
      </w:pPr>
      <w:r w:rsidRPr="001B0EEE">
        <w:lastRenderedPageBreak/>
        <w:t>Clinician details (e.g. name)</w:t>
      </w:r>
    </w:p>
    <w:p w14:paraId="0F6DB08E" w14:textId="77777777" w:rsidR="00D20B52" w:rsidRPr="000F1A65" w:rsidRDefault="00D20B52" w:rsidP="00E105FD">
      <w:pPr>
        <w:pStyle w:val="ListParagraph"/>
        <w:numPr>
          <w:ilvl w:val="0"/>
          <w:numId w:val="15"/>
        </w:numPr>
      </w:pPr>
      <w:r w:rsidRPr="001B0EEE">
        <w:t>COVID-19 severity as assessed by need for supplemental oxygen or ventilation</w:t>
      </w:r>
      <w:r>
        <w:t>/</w:t>
      </w:r>
      <w:r w:rsidR="00814A7F">
        <w:t>ECMO</w:t>
      </w:r>
    </w:p>
    <w:p w14:paraId="7E1AF3C0" w14:textId="77777777" w:rsidR="00D20B52" w:rsidRPr="00B21C29" w:rsidRDefault="00D20B52" w:rsidP="00E105FD">
      <w:pPr>
        <w:pStyle w:val="ListParagraph"/>
        <w:numPr>
          <w:ilvl w:val="0"/>
          <w:numId w:val="15"/>
        </w:numPr>
      </w:pPr>
      <w:r>
        <w:t>Markers of progressive COVID-19 (</w:t>
      </w:r>
      <w:r w:rsidR="00DB6908">
        <w:t xml:space="preserve">including </w:t>
      </w:r>
      <w:r>
        <w:t>oxygen saturation, C-reactive protein)</w:t>
      </w:r>
    </w:p>
    <w:p w14:paraId="6B06077B" w14:textId="77777777" w:rsidR="00D20B52" w:rsidRPr="003A76BF" w:rsidRDefault="00D20B52" w:rsidP="00E105FD">
      <w:pPr>
        <w:pStyle w:val="ListParagraph"/>
        <w:numPr>
          <w:ilvl w:val="0"/>
          <w:numId w:val="13"/>
        </w:numPr>
      </w:pPr>
      <w:r w:rsidRPr="003A76BF">
        <w:t xml:space="preserve">Contraindication to the study drug </w:t>
      </w:r>
      <w:r w:rsidR="006B3C3D">
        <w:t>treatment</w:t>
      </w:r>
      <w:r w:rsidRPr="003A76BF">
        <w:t>s (in the opinion of the attending clinician)</w:t>
      </w:r>
    </w:p>
    <w:p w14:paraId="6159E7E7" w14:textId="77777777" w:rsidR="00D20B52" w:rsidRDefault="00D20B52" w:rsidP="00E105FD">
      <w:pPr>
        <w:pStyle w:val="ListParagraph"/>
        <w:numPr>
          <w:ilvl w:val="0"/>
          <w:numId w:val="13"/>
        </w:numPr>
      </w:pPr>
      <w:r w:rsidRPr="003A76BF">
        <w:t>Name of person completing the form</w:t>
      </w:r>
    </w:p>
    <w:p w14:paraId="51226A40" w14:textId="77777777" w:rsidR="00D20B52" w:rsidRDefault="00D20B52" w:rsidP="00D20B52"/>
    <w:p w14:paraId="3052F138" w14:textId="77777777" w:rsidR="00D20B52" w:rsidRDefault="00D20B52" w:rsidP="00D20B52">
      <w:r>
        <w:t>The person completing the form will then be asked to confirm that they wish to randomise the patient and will then be required to enter their</w:t>
      </w:r>
      <w:r w:rsidR="00CA5601">
        <w:t xml:space="preserve"> own</w:t>
      </w:r>
      <w:r>
        <w:t xml:space="preserve"> name and e-mail address.</w:t>
      </w:r>
    </w:p>
    <w:p w14:paraId="78FCAE42" w14:textId="77777777" w:rsidR="00D20B52" w:rsidRDefault="00D20B52" w:rsidP="00D20B52">
      <w:pPr>
        <w:pStyle w:val="Default"/>
        <w:contextualSpacing/>
        <w:jc w:val="both"/>
      </w:pPr>
    </w:p>
    <w:p w14:paraId="10B60DAB" w14:textId="39C8F11C" w:rsidR="00D20B52" w:rsidRDefault="00D20B52" w:rsidP="00D20B52">
      <w:pPr>
        <w:pStyle w:val="Default"/>
        <w:contextualSpacing/>
        <w:jc w:val="both"/>
      </w:pPr>
      <w:r>
        <w:t>Eligible participants may be randomised between the following treatment arms</w:t>
      </w:r>
      <w:r w:rsidR="00B75F82">
        <w:t xml:space="preserve"> (see Appendix 3 for dose information)</w:t>
      </w:r>
      <w:r>
        <w:t xml:space="preserve">: </w:t>
      </w:r>
    </w:p>
    <w:p w14:paraId="6CD68E85" w14:textId="77777777" w:rsidR="006309BE" w:rsidRDefault="006309BE" w:rsidP="00D20B52">
      <w:pPr>
        <w:pStyle w:val="Default"/>
        <w:contextualSpacing/>
        <w:jc w:val="both"/>
      </w:pPr>
    </w:p>
    <w:p w14:paraId="0430BCA5" w14:textId="4C14DFB6" w:rsidR="00B75F82" w:rsidRDefault="00B75F82" w:rsidP="00942698">
      <w:pPr>
        <w:pStyle w:val="ListParagraph"/>
        <w:numPr>
          <w:ilvl w:val="0"/>
          <w:numId w:val="37"/>
        </w:numPr>
      </w:pPr>
      <w:r w:rsidRPr="00B75F82">
        <w:rPr>
          <w:b/>
        </w:rPr>
        <w:t>Tocilizumab</w:t>
      </w:r>
      <w:r>
        <w:t xml:space="preserve"> by intravenous infusion</w:t>
      </w:r>
    </w:p>
    <w:p w14:paraId="7AB65951" w14:textId="5CC1C40E" w:rsidR="00B75F82" w:rsidRDefault="00B75F82" w:rsidP="00B75F82">
      <w:pPr>
        <w:pStyle w:val="Default"/>
        <w:ind w:left="720"/>
        <w:contextualSpacing/>
        <w:jc w:val="both"/>
      </w:pPr>
      <w:r>
        <w:rPr>
          <w:bCs/>
        </w:rPr>
        <w:t>Tocilizumab should be given as a single intravenous infusion over 60 minutes in 100ml sodium chloride 0.9%. A second dose may be given ≥12 and &lt;24 hours later if, in the opinion of the attending clinician, the patient’s condition has not improved.</w:t>
      </w:r>
    </w:p>
    <w:p w14:paraId="2F1530EB" w14:textId="733DCF40" w:rsidR="006C4189" w:rsidRDefault="006C4189" w:rsidP="00B75F82">
      <w:pPr>
        <w:pStyle w:val="Default"/>
        <w:ind w:left="360"/>
        <w:contextualSpacing/>
        <w:jc w:val="both"/>
      </w:pPr>
    </w:p>
    <w:p w14:paraId="7DA13BF7" w14:textId="77777777" w:rsidR="000E7995" w:rsidRDefault="00D918C3" w:rsidP="00942698">
      <w:pPr>
        <w:pStyle w:val="ListParagraph"/>
        <w:numPr>
          <w:ilvl w:val="0"/>
          <w:numId w:val="33"/>
        </w:numPr>
      </w:pPr>
      <w:r>
        <w:rPr>
          <w:b/>
        </w:rPr>
        <w:t>Anakinra</w:t>
      </w:r>
      <w:r w:rsidR="009E4554">
        <w:t xml:space="preserve"> subcutaneously or intravenously once daily for 7 days or discharge (if sooner).</w:t>
      </w:r>
    </w:p>
    <w:p w14:paraId="2544CDC0" w14:textId="19045F21" w:rsidR="00D918C3" w:rsidRDefault="0085458E" w:rsidP="000E7995">
      <w:pPr>
        <w:pStyle w:val="ListParagraph"/>
      </w:pPr>
      <w:r>
        <w:t>NB Anakinra will be excluded from the randomisation of children &lt;10 kg in weight.</w:t>
      </w:r>
    </w:p>
    <w:p w14:paraId="1814C7A0" w14:textId="77777777" w:rsidR="006309BE" w:rsidRDefault="006309BE" w:rsidP="000E7995">
      <w:pPr>
        <w:pStyle w:val="ListParagraph"/>
      </w:pPr>
    </w:p>
    <w:p w14:paraId="08D3DFB3" w14:textId="77777777" w:rsidR="006309BE" w:rsidRPr="00B75F82" w:rsidRDefault="006309BE" w:rsidP="00942698">
      <w:pPr>
        <w:pStyle w:val="Default"/>
        <w:numPr>
          <w:ilvl w:val="0"/>
          <w:numId w:val="37"/>
        </w:numPr>
        <w:contextualSpacing/>
        <w:jc w:val="both"/>
      </w:pPr>
      <w:r w:rsidRPr="00B75F82">
        <w:rPr>
          <w:b/>
          <w:bCs/>
        </w:rPr>
        <w:t>No additional treatment</w:t>
      </w:r>
    </w:p>
    <w:p w14:paraId="4A5CACC0" w14:textId="77777777" w:rsidR="009E4554" w:rsidRDefault="009E4554" w:rsidP="006309BE"/>
    <w:p w14:paraId="5B02816F" w14:textId="4389B884" w:rsidR="00AE40D7" w:rsidRDefault="00AE40D7" w:rsidP="00F123A0">
      <w:r w:rsidRPr="000F1A65">
        <w:t>The randomisation program will allocate pa</w:t>
      </w:r>
      <w:r>
        <w:t xml:space="preserve">tients in a ratio of </w:t>
      </w:r>
      <w:r w:rsidR="00BF174B">
        <w:t>2:2</w:t>
      </w:r>
      <w:r w:rsidRPr="000F1A65">
        <w:t xml:space="preserve">:1 </w:t>
      </w:r>
      <w:r w:rsidR="00E6644A">
        <w:t>(tocilizum</w:t>
      </w:r>
      <w:r w:rsidR="00475F95">
        <w:t>ab</w:t>
      </w:r>
      <w:r w:rsidR="00E6644A">
        <w:t xml:space="preserve">:anakinra:no additional treatment) </w:t>
      </w:r>
      <w:r w:rsidRPr="000F1A65">
        <w:t xml:space="preserve">between </w:t>
      </w:r>
      <w:r w:rsidR="00CA5601">
        <w:t>the arms being evaluated in the second randomisation</w:t>
      </w:r>
      <w:r w:rsidRPr="000F1A65">
        <w:t>.</w:t>
      </w:r>
      <w:r w:rsidR="00DE34FB">
        <w:t xml:space="preserve"> Participants should receive standard management (including blood tests such as liver function tests and full blood count) according to their clinical need.</w:t>
      </w:r>
    </w:p>
    <w:p w14:paraId="238FBEB9" w14:textId="77777777" w:rsidR="00DB7AF6" w:rsidRDefault="00DB7AF6" w:rsidP="001B27CF">
      <w:pPr>
        <w:pStyle w:val="Heading2"/>
      </w:pPr>
      <w:bookmarkStart w:id="237" w:name="_Toc62398074"/>
      <w:r>
        <w:t>Administration of allocated treatment</w:t>
      </w:r>
      <w:bookmarkEnd w:id="237"/>
    </w:p>
    <w:p w14:paraId="5C9494D9" w14:textId="1A133869" w:rsidR="00DB7AF6" w:rsidRDefault="00DB7AF6" w:rsidP="00DB7AF6">
      <w:r>
        <w:t>The details of the allocated study treatments will be displayed on the screen and can be printed or downloaded.</w:t>
      </w:r>
      <w:r w:rsidRPr="004F244C">
        <w:t xml:space="preserve"> </w:t>
      </w:r>
      <w:r>
        <w:t xml:space="preserve">The hospital clinicians are responsible for </w:t>
      </w:r>
      <w:r w:rsidR="00101BC5">
        <w:t xml:space="preserve">prescription and </w:t>
      </w:r>
      <w:r>
        <w:t xml:space="preserve">administration of the allocated treatments. The patient’s own doctors are free to modify or stop study treatments if they feel it is in the best interests of the patient without the need for the patient to withdraw from the study (see section </w:t>
      </w:r>
      <w:r>
        <w:fldChar w:fldCharType="begin"/>
      </w:r>
      <w:r>
        <w:instrText xml:space="preserve"> REF _Ref34936252 \r \h </w:instrText>
      </w:r>
      <w:r>
        <w:fldChar w:fldCharType="separate"/>
      </w:r>
      <w:r w:rsidR="0069224B">
        <w:t>2.9</w:t>
      </w:r>
      <w:r>
        <w:fldChar w:fldCharType="end"/>
      </w:r>
      <w:r>
        <w:t xml:space="preserve">). </w:t>
      </w:r>
      <w:r w:rsidRPr="002A5944">
        <w:t xml:space="preserve">This study is being conducted within hospitals. Therefore use of medication will be subject to standard </w:t>
      </w:r>
      <w:r>
        <w:t>medication</w:t>
      </w:r>
      <w:r w:rsidRPr="002A5944">
        <w:t xml:space="preserve"> reviews (typically within 48 hours of enrolment) which will guide modifications to both the study treatment and use of concomitant medication (e.g. in the case of potential drug interactions).</w:t>
      </w:r>
    </w:p>
    <w:p w14:paraId="17951EE3" w14:textId="77777777" w:rsidR="00EF739A" w:rsidRDefault="00EF739A" w:rsidP="00DB7AF6"/>
    <w:p w14:paraId="692A6A10" w14:textId="4ECEF53E" w:rsidR="00EF739A" w:rsidRPr="00734153" w:rsidRDefault="00EF739A" w:rsidP="00EF739A">
      <w:r>
        <w:t>Note:</w:t>
      </w:r>
      <w:r w:rsidR="00101BC5">
        <w:t xml:space="preserve"> </w:t>
      </w:r>
      <w:r w:rsidR="00A97692">
        <w:t>[UK only]</w:t>
      </w:r>
      <w:r>
        <w:t xml:space="preserve"> The extra serum sample collected for measurement of coronavirus and antibodies against it will be prepared in the local transfusion laboratory (including removing any identifiers and labelling with the participant’s study ID) and sent to a central laboratory for analysis. Once testing is complete these samples will be destroyed.</w:t>
      </w:r>
    </w:p>
    <w:p w14:paraId="34EBC3B7" w14:textId="77777777" w:rsidR="00DB7AF6" w:rsidRDefault="00DB7AF6" w:rsidP="00F123A0"/>
    <w:p w14:paraId="0A2C65E8" w14:textId="77777777" w:rsidR="003803A9" w:rsidRDefault="00295817" w:rsidP="001B27CF">
      <w:pPr>
        <w:pStyle w:val="Heading2"/>
      </w:pPr>
      <w:bookmarkStart w:id="238" w:name="_Toc35622131"/>
      <w:bookmarkStart w:id="239" w:name="_Ref34937467"/>
      <w:bookmarkStart w:id="240" w:name="_Toc37107293"/>
      <w:bookmarkStart w:id="241" w:name="_Toc38099249"/>
      <w:bookmarkStart w:id="242" w:name="_Toc44674846"/>
      <w:bookmarkStart w:id="243" w:name="_Toc62398075"/>
      <w:bookmarkEnd w:id="238"/>
      <w:r>
        <w:t>Collecting f</w:t>
      </w:r>
      <w:r w:rsidR="003803A9">
        <w:t xml:space="preserve">ollow-up </w:t>
      </w:r>
      <w:r>
        <w:t>i</w:t>
      </w:r>
      <w:r w:rsidR="003803A9">
        <w:t>nformation</w:t>
      </w:r>
      <w:bookmarkEnd w:id="239"/>
      <w:bookmarkEnd w:id="240"/>
      <w:bookmarkEnd w:id="241"/>
      <w:bookmarkEnd w:id="242"/>
      <w:bookmarkEnd w:id="243"/>
    </w:p>
    <w:p w14:paraId="644E1BF1" w14:textId="77777777" w:rsidR="003803A9" w:rsidRDefault="003803A9" w:rsidP="00F123A0">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866BCB">
        <w:t xml:space="preserve">first </w:t>
      </w:r>
      <w:r w:rsidR="00221D8C">
        <w:t>randomisation</w:t>
      </w:r>
      <w:r w:rsidR="008F69C6">
        <w:t xml:space="preserve"> </w:t>
      </w:r>
      <w:r w:rsidR="00841FF7">
        <w:t>(</w:t>
      </w:r>
      <w:r w:rsidR="001B0EEE">
        <w:t>whichever is sooner</w:t>
      </w:r>
      <w:r w:rsidR="00841FF7">
        <w:t>)</w:t>
      </w:r>
      <w:r>
        <w:t>:</w:t>
      </w:r>
    </w:p>
    <w:p w14:paraId="2392E244" w14:textId="77777777" w:rsidR="00A62D78" w:rsidRDefault="00A62D78" w:rsidP="00E105FD">
      <w:pPr>
        <w:pStyle w:val="ListParagraph"/>
        <w:numPr>
          <w:ilvl w:val="0"/>
          <w:numId w:val="14"/>
        </w:numPr>
      </w:pPr>
      <w:r>
        <w:t>Vital status (alive / dead, with date and presumed cause of death, if appropriate)</w:t>
      </w:r>
    </w:p>
    <w:p w14:paraId="54FF0BE4" w14:textId="77777777" w:rsidR="00A62D78" w:rsidRDefault="00A62D78" w:rsidP="00E105FD">
      <w:pPr>
        <w:pStyle w:val="ListParagraph"/>
        <w:numPr>
          <w:ilvl w:val="0"/>
          <w:numId w:val="14"/>
        </w:numPr>
      </w:pPr>
      <w:r>
        <w:t>Hospitalisation status (inpatient / discharged, with date of discharge, if appropriate)</w:t>
      </w:r>
    </w:p>
    <w:p w14:paraId="577804B7" w14:textId="77777777" w:rsidR="00602571" w:rsidRDefault="00602571" w:rsidP="00E105FD">
      <w:pPr>
        <w:pStyle w:val="ListParagraph"/>
        <w:numPr>
          <w:ilvl w:val="0"/>
          <w:numId w:val="14"/>
        </w:numPr>
      </w:pPr>
      <w:r>
        <w:lastRenderedPageBreak/>
        <w:t>SARS-CoV-2 test result</w:t>
      </w:r>
    </w:p>
    <w:p w14:paraId="3259C6FC" w14:textId="77777777" w:rsidR="00A62D78" w:rsidRDefault="00A62D78" w:rsidP="00E105FD">
      <w:pPr>
        <w:pStyle w:val="ListParagraph"/>
        <w:numPr>
          <w:ilvl w:val="0"/>
          <w:numId w:val="14"/>
        </w:numPr>
      </w:pPr>
      <w:r>
        <w:t xml:space="preserve">Use of </w:t>
      </w:r>
      <w:r w:rsidR="00A73E0A" w:rsidRPr="001B0EEE">
        <w:rPr>
          <w:color w:val="000000" w:themeColor="text1"/>
        </w:rPr>
        <w:t>ventilation</w:t>
      </w:r>
      <w:r>
        <w:t xml:space="preserve"> (with days of use</w:t>
      </w:r>
      <w:r w:rsidR="00727F60">
        <w:t xml:space="preserve"> and type</w:t>
      </w:r>
      <w:r>
        <w:t>, if appropriate)</w:t>
      </w:r>
    </w:p>
    <w:p w14:paraId="3933779B" w14:textId="77777777" w:rsidR="007F6901" w:rsidRDefault="007F6901" w:rsidP="00E105FD">
      <w:pPr>
        <w:pStyle w:val="ListParagraph"/>
        <w:numPr>
          <w:ilvl w:val="0"/>
          <w:numId w:val="14"/>
        </w:numPr>
      </w:pPr>
      <w:r w:rsidRPr="001B0EEE">
        <w:t>Use of renal dialysis or haemofiltration</w:t>
      </w:r>
    </w:p>
    <w:p w14:paraId="068048C8" w14:textId="19D05640" w:rsidR="00E43246" w:rsidRDefault="006035C5" w:rsidP="00E105FD">
      <w:pPr>
        <w:pStyle w:val="ListParagraph"/>
        <w:numPr>
          <w:ilvl w:val="0"/>
          <w:numId w:val="14"/>
        </w:numPr>
      </w:pPr>
      <w:r>
        <w:t xml:space="preserve">Documented </w:t>
      </w:r>
      <w:r w:rsidR="008B753A">
        <w:t xml:space="preserve">new </w:t>
      </w:r>
      <w:r w:rsidR="00AC7482">
        <w:t xml:space="preserve">major </w:t>
      </w:r>
      <w:r>
        <w:t>cardia</w:t>
      </w:r>
      <w:r w:rsidR="005B0ED2">
        <w:t>c</w:t>
      </w:r>
      <w:r>
        <w:t xml:space="preserve"> arrhythmia (</w:t>
      </w:r>
      <w:r w:rsidR="00AC7482">
        <w:t>including atrial and ventricular arrhythmia</w:t>
      </w:r>
      <w:r w:rsidR="007218C7">
        <w:t>s</w:t>
      </w:r>
      <w:r>
        <w:t>)</w:t>
      </w:r>
    </w:p>
    <w:p w14:paraId="6889A652" w14:textId="68A9B5E7" w:rsidR="000D12E1" w:rsidRDefault="000D12E1" w:rsidP="00E105FD">
      <w:pPr>
        <w:pStyle w:val="ListParagraph"/>
        <w:numPr>
          <w:ilvl w:val="0"/>
          <w:numId w:val="14"/>
        </w:numPr>
      </w:pPr>
      <w:r>
        <w:t xml:space="preserve">Major bleeding (defined as </w:t>
      </w:r>
      <w:r w:rsidR="00EE085D">
        <w:t xml:space="preserve">intracranial </w:t>
      </w:r>
      <w:r>
        <w:t xml:space="preserve">bleeding </w:t>
      </w:r>
      <w:r w:rsidR="00EE085D">
        <w:t xml:space="preserve">or bleeding </w:t>
      </w:r>
      <w:r>
        <w:t>requiring transfusion, endoscopy, surgery</w:t>
      </w:r>
      <w:r w:rsidR="00101BC5">
        <w:t>,</w:t>
      </w:r>
      <w:r>
        <w:t xml:space="preserve"> or vasoactive drugs)</w:t>
      </w:r>
    </w:p>
    <w:p w14:paraId="61A21F31" w14:textId="34F700DB" w:rsidR="00EE085D" w:rsidRDefault="00FD2B41" w:rsidP="00E105FD">
      <w:pPr>
        <w:pStyle w:val="ListParagraph"/>
        <w:numPr>
          <w:ilvl w:val="0"/>
          <w:numId w:val="14"/>
        </w:numPr>
        <w:rPr>
          <w:color w:val="000000" w:themeColor="text1"/>
        </w:rPr>
      </w:pPr>
      <w:r w:rsidRPr="0009515F">
        <w:rPr>
          <w:color w:val="000000" w:themeColor="text1"/>
        </w:rPr>
        <w:t>Thrombotic event, defined as either (i) acute pulmonary embolism; (ii) deep</w:t>
      </w:r>
      <w:r w:rsidR="00101BC5">
        <w:rPr>
          <w:color w:val="000000" w:themeColor="text1"/>
        </w:rPr>
        <w:t xml:space="preserve"> </w:t>
      </w:r>
      <w:r w:rsidRPr="0009515F">
        <w:rPr>
          <w:color w:val="000000" w:themeColor="text1"/>
        </w:rPr>
        <w:t>vein thrombosis; (iii) ischaemic stroke; (iv) myocardial infarction;</w:t>
      </w:r>
      <w:r>
        <w:rPr>
          <w:color w:val="000000" w:themeColor="text1"/>
        </w:rPr>
        <w:t xml:space="preserve"> </w:t>
      </w:r>
      <w:r w:rsidRPr="0009515F">
        <w:rPr>
          <w:color w:val="000000" w:themeColor="text1"/>
        </w:rPr>
        <w:t>or (v) systemic arterial embolism.</w:t>
      </w:r>
    </w:p>
    <w:p w14:paraId="02E8AA6D" w14:textId="09098568" w:rsidR="00776DAB" w:rsidRPr="00FD2B41" w:rsidRDefault="00776DAB" w:rsidP="00E105FD">
      <w:pPr>
        <w:pStyle w:val="ListParagraph"/>
        <w:numPr>
          <w:ilvl w:val="0"/>
          <w:numId w:val="14"/>
        </w:numPr>
        <w:rPr>
          <w:color w:val="000000" w:themeColor="text1"/>
        </w:rPr>
      </w:pPr>
      <w:r>
        <w:rPr>
          <w:color w:val="000000" w:themeColor="text1"/>
        </w:rPr>
        <w:t xml:space="preserve">Non-coronavirus infection, categorised by site and </w:t>
      </w:r>
      <w:r w:rsidR="00CF0880">
        <w:rPr>
          <w:color w:val="000000" w:themeColor="text1"/>
        </w:rPr>
        <w:t xml:space="preserve">putative </w:t>
      </w:r>
      <w:r>
        <w:rPr>
          <w:color w:val="000000" w:themeColor="text1"/>
        </w:rPr>
        <w:t>organism (virus, bacteria, fungus</w:t>
      </w:r>
      <w:r w:rsidR="00CF0880">
        <w:rPr>
          <w:color w:val="000000" w:themeColor="text1"/>
        </w:rPr>
        <w:t>, other</w:t>
      </w:r>
      <w:r>
        <w:rPr>
          <w:color w:val="000000" w:themeColor="text1"/>
        </w:rPr>
        <w:t>)</w:t>
      </w:r>
    </w:p>
    <w:p w14:paraId="266A3E9D" w14:textId="74A33D30" w:rsidR="000D12E1" w:rsidRDefault="006C4189" w:rsidP="00E105FD">
      <w:pPr>
        <w:pStyle w:val="ListParagraph"/>
        <w:numPr>
          <w:ilvl w:val="0"/>
          <w:numId w:val="14"/>
        </w:numPr>
      </w:pPr>
      <w:r>
        <w:t>Use of any medications included in the RECOVERY trial protocol (including drugs in the same class)</w:t>
      </w:r>
      <w:r w:rsidR="00AB73CE">
        <w:t xml:space="preserve"> or </w:t>
      </w:r>
      <w:r w:rsidR="00E43246">
        <w:t xml:space="preserve">other purported COVID-19 </w:t>
      </w:r>
      <w:r w:rsidR="00DC2416">
        <w:t>treatments</w:t>
      </w:r>
      <w:r w:rsidR="00E43246">
        <w:t xml:space="preserve"> (</w:t>
      </w:r>
      <w:r w:rsidR="00DC2416">
        <w:t xml:space="preserve">e.g. </w:t>
      </w:r>
      <w:r w:rsidR="00AB73CE">
        <w:t>remdesivir</w:t>
      </w:r>
      <w:r w:rsidR="00E43246">
        <w:t>)</w:t>
      </w:r>
    </w:p>
    <w:p w14:paraId="0274E179" w14:textId="09283101" w:rsidR="0024171E" w:rsidRDefault="00EE085D" w:rsidP="00E105FD">
      <w:pPr>
        <w:pStyle w:val="ListParagraph"/>
        <w:numPr>
          <w:ilvl w:val="0"/>
          <w:numId w:val="14"/>
        </w:numPr>
        <w:rPr>
          <w:ins w:id="244" w:author="Richard Haynes" w:date="2021-04-12T18:10:00Z"/>
        </w:rPr>
      </w:pPr>
      <w:r>
        <w:t>Participation in other randomised trials</w:t>
      </w:r>
      <w:r w:rsidR="00101BC5">
        <w:t xml:space="preserve"> of interventions (vaccines or treatments) for COVID-19</w:t>
      </w:r>
      <w:r w:rsidR="00AB73CE">
        <w:t>.</w:t>
      </w:r>
    </w:p>
    <w:p w14:paraId="65ECB5F9" w14:textId="1818041C" w:rsidR="00024A2E" w:rsidRDefault="00024A2E" w:rsidP="00E105FD">
      <w:pPr>
        <w:pStyle w:val="ListParagraph"/>
        <w:numPr>
          <w:ilvl w:val="0"/>
          <w:numId w:val="14"/>
        </w:numPr>
      </w:pPr>
      <w:ins w:id="245" w:author="Richard Haynes" w:date="2021-04-12T18:10:00Z">
        <w:r>
          <w:t xml:space="preserve">Results of </w:t>
        </w:r>
      </w:ins>
      <w:ins w:id="246" w:author="Richard Haynes" w:date="2021-04-12T18:17:00Z">
        <w:r>
          <w:t xml:space="preserve">tests for endemic infections (in relevant countries; see </w:t>
        </w:r>
      </w:ins>
      <w:ins w:id="247" w:author="Richard Haynes" w:date="2021-04-12T18:18:00Z">
        <w:r>
          <w:t>Appendix 2).</w:t>
        </w:r>
      </w:ins>
      <w:bookmarkStart w:id="248" w:name="_GoBack"/>
      <w:bookmarkEnd w:id="248"/>
    </w:p>
    <w:p w14:paraId="58FA9701" w14:textId="77777777" w:rsidR="00E93EC5" w:rsidRDefault="00E93EC5" w:rsidP="00F123A0"/>
    <w:p w14:paraId="0F954B5D" w14:textId="356F4955" w:rsidR="00EC1B4D" w:rsidRDefault="00513ECE" w:rsidP="00E105FD">
      <w:pPr>
        <w:pStyle w:val="ListParagraph"/>
        <w:numPr>
          <w:ilvl w:val="0"/>
          <w:numId w:val="14"/>
        </w:numPr>
      </w:pPr>
      <w:r>
        <w:t xml:space="preserve">Additional information including results of routine tests </w:t>
      </w:r>
      <w:r w:rsidR="00FA1D63">
        <w:t>(including full blood count, coagulation and inflammatory markers, cardiac biomarkers, electro- and echo-cardiograms)</w:t>
      </w:r>
      <w:r w:rsidR="00EC1B4D">
        <w:t>,</w:t>
      </w:r>
      <w:r w:rsidR="00FA1D63">
        <w:t xml:space="preserve"> </w:t>
      </w:r>
      <w:r>
        <w:t>other treatments given</w:t>
      </w:r>
      <w:r w:rsidR="00EC1B4D">
        <w:t>, length of stay in paediatric high-dependency/intensive care and a paediatric-appropriate frailty score</w:t>
      </w:r>
      <w:r>
        <w:t xml:space="preserve"> will be collected for children</w:t>
      </w:r>
      <w:r w:rsidR="0024171E">
        <w:t xml:space="preserve"> in the UK</w:t>
      </w:r>
      <w:r>
        <w:t xml:space="preserve">. </w:t>
      </w:r>
      <w:r w:rsidR="00A62D78">
        <w:t>This information will be obtained and entered into the web-based IT system by a member of the hospital clinical or research staff.</w:t>
      </w:r>
      <w:r w:rsidR="00726B78">
        <w:t xml:space="preserve"> </w:t>
      </w:r>
      <w:r w:rsidR="00B1621B">
        <w:t>Some of t</w:t>
      </w:r>
      <w:r w:rsidR="00EC1B4D">
        <w:t>his information may be collected at about 6 weeks after randomisation</w:t>
      </w:r>
      <w:r w:rsidR="00B1621B">
        <w:t xml:space="preserve"> (at the time of a routine hospital follow-up appointment </w:t>
      </w:r>
      <w:r w:rsidR="004F032D">
        <w:t xml:space="preserve">in-person or by telephone </w:t>
      </w:r>
      <w:r w:rsidR="00B1621B">
        <w:t>for participants in the second randomisation)</w:t>
      </w:r>
      <w:r w:rsidR="009F24AF" w:rsidRPr="009F24AF">
        <w:t xml:space="preserve"> ideally by someone unaware of treatment allocation</w:t>
      </w:r>
      <w:r w:rsidR="00EC1B4D">
        <w:t>.</w:t>
      </w:r>
    </w:p>
    <w:p w14:paraId="61625458" w14:textId="77777777" w:rsidR="00EC1B4D" w:rsidRDefault="00EC1B4D" w:rsidP="00EC1B4D">
      <w:pPr>
        <w:pStyle w:val="ListParagraph"/>
      </w:pPr>
    </w:p>
    <w:p w14:paraId="64024135" w14:textId="7FC6FAED" w:rsidR="00726B78" w:rsidRDefault="00726B78" w:rsidP="00E105FD">
      <w:pPr>
        <w:pStyle w:val="ListParagraph"/>
        <w:numPr>
          <w:ilvl w:val="0"/>
          <w:numId w:val="14"/>
        </w:numPr>
      </w:pPr>
      <w:r>
        <w:t>At some locations, electrocardiograms done as part of routine care of adult participants will also be collected.</w:t>
      </w:r>
    </w:p>
    <w:p w14:paraId="207FD61D" w14:textId="17AE5514" w:rsidR="00A62D78" w:rsidRDefault="00A62D78" w:rsidP="00F123A0"/>
    <w:p w14:paraId="6345CB5C" w14:textId="77777777" w:rsidR="00A62D78" w:rsidRDefault="00A62D78" w:rsidP="00F123A0"/>
    <w:p w14:paraId="07976470" w14:textId="77777777" w:rsidR="009B2D72" w:rsidRDefault="003803A9" w:rsidP="00F123A0">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55F4D243" w14:textId="77777777" w:rsidR="003803A9" w:rsidRDefault="003803A9" w:rsidP="00F123A0"/>
    <w:p w14:paraId="2C33294F" w14:textId="77777777" w:rsidR="00E93EC5" w:rsidRDefault="00E93EC5" w:rsidP="00F123A0">
      <w:r>
        <w:t>For all randomised participants, vital status (alive / dead, with date and presumed cause of death, if appropriate) is to be ascertained at 28 days after first randomisation. This may be achieved through linkage to routine death registration data (e.g. in the UK) or through direct contact with the participant, their relatives, or medical staff and completion of an additional follow-up form.</w:t>
      </w:r>
    </w:p>
    <w:p w14:paraId="41C494CA" w14:textId="44653DC3" w:rsidR="00E93EC5" w:rsidRDefault="00E93EC5" w:rsidP="00F123A0"/>
    <w:p w14:paraId="7AFF3A8D" w14:textId="365907D7" w:rsidR="00C35106" w:rsidRDefault="00C35106" w:rsidP="00C35106">
      <w:pPr>
        <w:pStyle w:val="Heading3"/>
      </w:pPr>
      <w:r>
        <w:t xml:space="preserve">Additional </w:t>
      </w:r>
      <w:r w:rsidR="00912009">
        <w:t>procedures</w:t>
      </w:r>
      <w:r>
        <w:t xml:space="preserve"> for participants in early phase assessments</w:t>
      </w:r>
    </w:p>
    <w:p w14:paraId="610927C4" w14:textId="77777777" w:rsidR="008F08EE" w:rsidRPr="008F08EE" w:rsidRDefault="008F08EE" w:rsidP="008F08EE">
      <w:pPr>
        <w:rPr>
          <w:lang w:val="en-US"/>
        </w:rPr>
      </w:pPr>
    </w:p>
    <w:p w14:paraId="5E7C48FE" w14:textId="1F616F1B" w:rsidR="008F08EE" w:rsidRDefault="008F08EE" w:rsidP="008F08EE">
      <w:pPr>
        <w:pStyle w:val="Heading4"/>
      </w:pPr>
      <w:r>
        <w:t>Dimethyl fumarate</w:t>
      </w:r>
      <w:r w:rsidR="0076075F">
        <w:t xml:space="preserve"> vs. Usual Care</w:t>
      </w:r>
    </w:p>
    <w:p w14:paraId="7268EB3E" w14:textId="77777777" w:rsidR="008F08EE" w:rsidRPr="008F08EE" w:rsidRDefault="008F08EE" w:rsidP="008F08EE">
      <w:pPr>
        <w:rPr>
          <w:lang w:val="en-US"/>
        </w:rPr>
      </w:pPr>
    </w:p>
    <w:p w14:paraId="6C15E410" w14:textId="43E2ACCB" w:rsidR="00C35106" w:rsidRDefault="00912009" w:rsidP="00C35106">
      <w:pPr>
        <w:rPr>
          <w:lang w:val="en-US"/>
        </w:rPr>
      </w:pPr>
      <w:r>
        <w:rPr>
          <w:lang w:val="en-US"/>
        </w:rPr>
        <w:lastRenderedPageBreak/>
        <w:t>In addition, t</w:t>
      </w:r>
      <w:r w:rsidR="00C35106">
        <w:rPr>
          <w:lang w:val="en-US"/>
        </w:rPr>
        <w:t xml:space="preserve">he following information will be collected for participants in </w:t>
      </w:r>
      <w:r w:rsidR="00290B70">
        <w:rPr>
          <w:lang w:val="en-US"/>
        </w:rPr>
        <w:t xml:space="preserve">the </w:t>
      </w:r>
      <w:r w:rsidR="00C35106">
        <w:rPr>
          <w:lang w:val="en-US"/>
        </w:rPr>
        <w:t>early phase assessment of dimethyl fumarate</w:t>
      </w:r>
      <w:r w:rsidR="003809B3">
        <w:rPr>
          <w:lang w:val="en-US"/>
        </w:rPr>
        <w:t xml:space="preserve"> (see Appendix 5 for further detail</w:t>
      </w:r>
      <w:r w:rsidR="001D1931">
        <w:rPr>
          <w:lang w:val="en-US"/>
        </w:rPr>
        <w:t>s</w:t>
      </w:r>
      <w:r w:rsidR="003809B3">
        <w:rPr>
          <w:lang w:val="en-US"/>
        </w:rPr>
        <w:t>)</w:t>
      </w:r>
      <w:r w:rsidR="0090209D">
        <w:rPr>
          <w:lang w:val="en-US"/>
        </w:rPr>
        <w:t>, including participants allocated usual care in this comparison</w:t>
      </w:r>
      <w:r w:rsidR="00C35106">
        <w:rPr>
          <w:lang w:val="en-US"/>
        </w:rPr>
        <w:t>:</w:t>
      </w:r>
    </w:p>
    <w:p w14:paraId="7FA23C69" w14:textId="1CF92E69" w:rsidR="00C35106" w:rsidRPr="00C35106" w:rsidRDefault="00A91954" w:rsidP="00942698">
      <w:pPr>
        <w:pStyle w:val="ListParagraph"/>
        <w:numPr>
          <w:ilvl w:val="0"/>
          <w:numId w:val="38"/>
        </w:numPr>
        <w:rPr>
          <w:lang w:val="en-US"/>
        </w:rPr>
      </w:pPr>
      <w:r>
        <w:t>S/F</w:t>
      </w:r>
      <w:r w:rsidRPr="00A91954">
        <w:rPr>
          <w:vertAlign w:val="subscript"/>
        </w:rPr>
        <w:t>94</w:t>
      </w:r>
      <w:r w:rsidR="00C35106">
        <w:t xml:space="preserve"> ratio on days 3, </w:t>
      </w:r>
      <w:r w:rsidR="0037464A">
        <w:t xml:space="preserve">5 </w:t>
      </w:r>
      <w:r w:rsidR="00C35106">
        <w:t>and 10</w:t>
      </w:r>
      <w:r w:rsidR="001038B8">
        <w:t xml:space="preserve"> (unless discharged sooner)</w:t>
      </w:r>
      <w:r w:rsidR="00C35106">
        <w:t xml:space="preserve"> </w:t>
      </w:r>
    </w:p>
    <w:p w14:paraId="5899D6D1" w14:textId="0A6D9A11" w:rsidR="00C35106" w:rsidRPr="003809B3" w:rsidRDefault="00C35106" w:rsidP="00942698">
      <w:pPr>
        <w:pStyle w:val="ListParagraph"/>
        <w:numPr>
          <w:ilvl w:val="0"/>
          <w:numId w:val="38"/>
        </w:numPr>
        <w:rPr>
          <w:lang w:val="en-US"/>
        </w:rPr>
      </w:pPr>
      <w:r>
        <w:t>WHO Ordinal S</w:t>
      </w:r>
      <w:r w:rsidR="003809B3">
        <w:t>core</w:t>
      </w:r>
      <w:hyperlink w:anchor="_ENREF_10" w:tooltip="Marshall, 2020 #9" w:history="1">
        <w:r w:rsidR="002E791A">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E791A">
          <w:instrText xml:space="preserve"> ADDIN EN.CITE </w:instrText>
        </w:r>
        <w:r w:rsidR="002E791A">
          <w:fldChar w:fldCharType="begin">
            <w:fldData xml:space="preserve">PEVuZE5vdGU+PENpdGU+PEF1dGhvcj5NYXJzaGFsbDwvQXV0aG9yPjxZZWFyPjIwMjA8L1llYXI+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</w:fldData>
          </w:fldChar>
        </w:r>
        <w:r w:rsidR="002E791A">
          <w:instrText xml:space="preserve"> ADDIN EN.CITE.DATA </w:instrText>
        </w:r>
        <w:r w:rsidR="002E791A">
          <w:fldChar w:fldCharType="end"/>
        </w:r>
        <w:r w:rsidR="002E791A">
          <w:fldChar w:fldCharType="separate"/>
        </w:r>
        <w:r w:rsidR="002E791A" w:rsidRPr="00475F95">
          <w:rPr>
            <w:noProof/>
            <w:vertAlign w:val="superscript"/>
          </w:rPr>
          <w:t>10</w:t>
        </w:r>
        <w:r w:rsidR="002E791A">
          <w:fldChar w:fldCharType="end"/>
        </w:r>
      </w:hyperlink>
      <w:r w:rsidR="003809B3">
        <w:t xml:space="preserve"> each day after randomisation until day 10 (or discharge if sooner)</w:t>
      </w:r>
    </w:p>
    <w:p w14:paraId="5BF4985D" w14:textId="4C1412E1" w:rsidR="003809B3" w:rsidRDefault="003809B3" w:rsidP="00942698">
      <w:pPr>
        <w:pStyle w:val="ListParagraph"/>
        <w:numPr>
          <w:ilvl w:val="0"/>
          <w:numId w:val="38"/>
        </w:numPr>
        <w:rPr>
          <w:lang w:val="en-US"/>
        </w:rPr>
      </w:pPr>
      <w:r>
        <w:rPr>
          <w:lang w:val="en-US"/>
        </w:rPr>
        <w:t>Blood C-reactive protein</w:t>
      </w:r>
      <w:r w:rsidR="00404D9F">
        <w:rPr>
          <w:lang w:val="en-US"/>
        </w:rPr>
        <w:t>, creatinine</w:t>
      </w:r>
      <w:r>
        <w:rPr>
          <w:lang w:val="en-US"/>
        </w:rPr>
        <w:t xml:space="preserve"> </w:t>
      </w:r>
      <w:r w:rsidR="001D1931">
        <w:rPr>
          <w:lang w:val="en-US"/>
        </w:rPr>
        <w:t xml:space="preserve">and alanine (or aspartate) transaminase </w:t>
      </w:r>
      <w:r>
        <w:rPr>
          <w:lang w:val="en-US"/>
        </w:rPr>
        <w:t xml:space="preserve">on days 3, </w:t>
      </w:r>
      <w:r w:rsidR="0037464A">
        <w:rPr>
          <w:lang w:val="en-US"/>
        </w:rPr>
        <w:t>5</w:t>
      </w:r>
      <w:r>
        <w:rPr>
          <w:lang w:val="en-US"/>
        </w:rPr>
        <w:t xml:space="preserve"> and 10</w:t>
      </w:r>
      <w:r w:rsidR="00290B70">
        <w:rPr>
          <w:lang w:val="en-US"/>
        </w:rPr>
        <w:t xml:space="preserve"> (</w:t>
      </w:r>
      <w:r w:rsidR="00612ECE">
        <w:rPr>
          <w:lang w:val="en-US"/>
        </w:rPr>
        <w:t>unless discharged sooner</w:t>
      </w:r>
      <w:r w:rsidR="00290B70">
        <w:rPr>
          <w:lang w:val="en-US"/>
        </w:rPr>
        <w:t>)</w:t>
      </w:r>
    </w:p>
    <w:p w14:paraId="3D0196E1" w14:textId="7E56443A" w:rsidR="001D1931" w:rsidRDefault="001D1931" w:rsidP="00942698">
      <w:pPr>
        <w:pStyle w:val="ListParagraph"/>
        <w:numPr>
          <w:ilvl w:val="0"/>
          <w:numId w:val="38"/>
        </w:numPr>
        <w:rPr>
          <w:lang w:val="en-US"/>
        </w:rPr>
      </w:pPr>
      <w:r>
        <w:rPr>
          <w:lang w:val="en-US"/>
        </w:rPr>
        <w:t>Inc</w:t>
      </w:r>
      <w:r w:rsidR="00EE7B17">
        <w:rPr>
          <w:lang w:val="en-US"/>
        </w:rPr>
        <w:t>idence and severity of flushing and</w:t>
      </w:r>
      <w:r w:rsidR="00A91954">
        <w:rPr>
          <w:lang w:val="en-US"/>
        </w:rPr>
        <w:t xml:space="preserve"> </w:t>
      </w:r>
      <w:r>
        <w:rPr>
          <w:lang w:val="en-US"/>
        </w:rPr>
        <w:t>gastrointestinal symptoms</w:t>
      </w:r>
      <w:r w:rsidR="00A91954">
        <w:rPr>
          <w:lang w:val="en-US"/>
        </w:rPr>
        <w:t xml:space="preserve"> </w:t>
      </w:r>
    </w:p>
    <w:p w14:paraId="36D02312" w14:textId="783AFAE2" w:rsidR="001D1931" w:rsidRPr="00C35106" w:rsidRDefault="001D1931" w:rsidP="00942698">
      <w:pPr>
        <w:pStyle w:val="ListParagraph"/>
        <w:numPr>
          <w:ilvl w:val="0"/>
          <w:numId w:val="38"/>
        </w:numPr>
        <w:rPr>
          <w:lang w:val="en-US"/>
        </w:rPr>
      </w:pPr>
      <w:r>
        <w:rPr>
          <w:lang w:val="en-US"/>
        </w:rPr>
        <w:t>Reasons for stopping dimethyl fumarate</w:t>
      </w:r>
    </w:p>
    <w:p w14:paraId="468E14BC" w14:textId="44F91C41" w:rsidR="00FE2F14" w:rsidRPr="00C97BE3" w:rsidRDefault="00FE2F14" w:rsidP="00FE2F14">
      <w:pPr>
        <w:rPr>
          <w:color w:val="000000" w:themeColor="text1"/>
        </w:rPr>
      </w:pPr>
    </w:p>
    <w:p w14:paraId="53BE5DC4" w14:textId="77777777" w:rsidR="004F244C" w:rsidRPr="00347F62" w:rsidRDefault="004F244C" w:rsidP="001B27CF">
      <w:pPr>
        <w:pStyle w:val="Heading2"/>
      </w:pPr>
      <w:bookmarkStart w:id="249" w:name="_Ref34937519"/>
      <w:bookmarkStart w:id="250" w:name="_Toc37107294"/>
      <w:bookmarkStart w:id="251" w:name="_Toc38099250"/>
      <w:bookmarkStart w:id="252" w:name="_Toc44674848"/>
      <w:bookmarkStart w:id="253" w:name="_Toc62398076"/>
      <w:r>
        <w:t>Duration of follow-up</w:t>
      </w:r>
      <w:bookmarkEnd w:id="249"/>
      <w:bookmarkEnd w:id="250"/>
      <w:bookmarkEnd w:id="251"/>
      <w:bookmarkEnd w:id="252"/>
      <w:bookmarkEnd w:id="253"/>
    </w:p>
    <w:p w14:paraId="49201081" w14:textId="5DAD50CE" w:rsidR="004F244C" w:rsidRDefault="004F244C" w:rsidP="00F123A0">
      <w:pPr>
        <w:rPr>
          <w:lang w:val="en-US"/>
        </w:rPr>
      </w:pPr>
      <w:r w:rsidRPr="05808D82">
        <w:rPr>
          <w:lang w:val="en-US"/>
        </w:rPr>
        <w:t xml:space="preserve">All </w:t>
      </w:r>
      <w:r w:rsidR="00BB0B51" w:rsidRPr="05808D82">
        <w:rPr>
          <w:lang w:val="en-US"/>
        </w:rPr>
        <w:t xml:space="preserve">randomised </w:t>
      </w:r>
      <w:r w:rsidRPr="05808D82">
        <w:rPr>
          <w:lang w:val="en-US"/>
        </w:rPr>
        <w:t xml:space="preserve">participants are to be followed up until death, discharge from hospital or 28 days </w:t>
      </w:r>
      <w:r w:rsidR="00F47C60" w:rsidRPr="05808D82">
        <w:rPr>
          <w:lang w:val="en-US"/>
        </w:rPr>
        <w:t xml:space="preserve">after </w:t>
      </w:r>
      <w:r w:rsidR="00BB0B51" w:rsidRPr="05808D82">
        <w:rPr>
          <w:lang w:val="en-US"/>
        </w:rPr>
        <w:t>randomisation</w:t>
      </w:r>
      <w:r w:rsidR="001B0EEE" w:rsidRPr="05808D82">
        <w:rPr>
          <w:lang w:val="en-US"/>
        </w:rPr>
        <w:t xml:space="preserve"> (whichever is sooner)</w:t>
      </w:r>
      <w:r w:rsidRPr="05808D82">
        <w:rPr>
          <w:lang w:val="en-US"/>
        </w:rPr>
        <w:t xml:space="preserve">. It is </w:t>
      </w:r>
      <w:r w:rsidR="00BB0B51" w:rsidRPr="05808D82">
        <w:rPr>
          <w:lang w:val="en-US"/>
        </w:rPr>
        <w:t xml:space="preserve">recognised </w:t>
      </w:r>
      <w:r w:rsidRPr="05808D82">
        <w:rPr>
          <w:lang w:val="en-US"/>
        </w:rPr>
        <w:t xml:space="preserve">that in the setting of this trial, there may be some variability in exactly how many days </w:t>
      </w:r>
      <w:r w:rsidR="00F47C60" w:rsidRPr="05808D82">
        <w:rPr>
          <w:lang w:val="en-US"/>
        </w:rPr>
        <w:t xml:space="preserve">after </w:t>
      </w:r>
      <w:r w:rsidR="00BB0B51" w:rsidRPr="05808D82">
        <w:rPr>
          <w:lang w:val="en-US"/>
        </w:rPr>
        <w:t>randomisation</w:t>
      </w:r>
      <w:r w:rsidRPr="05808D82">
        <w:rPr>
          <w:lang w:val="en-US"/>
        </w:rPr>
        <w:t>, information on disease status is collected. This is acceptable and will be taken account of in the analyses and interpretation of results, the principle being that some information about post-</w:t>
      </w:r>
      <w:r w:rsidR="00BB0B51" w:rsidRPr="05808D82">
        <w:rPr>
          <w:lang w:val="en-US"/>
        </w:rPr>
        <w:t xml:space="preserve">randomisation </w:t>
      </w:r>
      <w:r w:rsidRPr="05808D82">
        <w:rPr>
          <w:lang w:val="en-US"/>
        </w:rPr>
        <w:t>disease status is better than none.</w:t>
      </w:r>
    </w:p>
    <w:p w14:paraId="6E25F8B5" w14:textId="77777777" w:rsidR="004F244C" w:rsidRDefault="004F244C" w:rsidP="00F123A0">
      <w:pPr>
        <w:rPr>
          <w:lang w:val="en-US"/>
        </w:rPr>
      </w:pPr>
    </w:p>
    <w:p w14:paraId="0EAD0533" w14:textId="5C7F60EF" w:rsidR="00913157" w:rsidRPr="00913157" w:rsidRDefault="0024171E" w:rsidP="00913157">
      <w:pPr>
        <w:rPr>
          <w:ins w:id="254" w:author="Richard Haynes" w:date="2021-03-29T17:32:00Z"/>
        </w:rPr>
      </w:pPr>
      <w:r>
        <w:rPr>
          <w:lang w:val="en-US"/>
        </w:rPr>
        <w:t>In the UK, l</w:t>
      </w:r>
      <w:r w:rsidR="004F244C">
        <w:rPr>
          <w:lang w:val="en-US"/>
        </w:rPr>
        <w:t>onger</w:t>
      </w:r>
      <w:r w:rsidR="00DB4029">
        <w:rPr>
          <w:lang w:val="en-US"/>
        </w:rPr>
        <w:t xml:space="preserve"> </w:t>
      </w:r>
      <w:r w:rsidR="00BB0B51">
        <w:rPr>
          <w:lang w:val="en-US"/>
        </w:rPr>
        <w:t xml:space="preserve">term </w:t>
      </w:r>
      <w:r w:rsidR="007D18B7">
        <w:rPr>
          <w:lang w:val="en-US"/>
        </w:rPr>
        <w:t xml:space="preserve">(up to 10 years) </w:t>
      </w:r>
      <w:r w:rsidR="004F244C">
        <w:rPr>
          <w:lang w:val="en-US"/>
        </w:rPr>
        <w:t>follow-up will be sought</w:t>
      </w:r>
      <w:r w:rsidR="00086BC6">
        <w:rPr>
          <w:lang w:val="en-US"/>
        </w:rPr>
        <w:t xml:space="preserve"> </w:t>
      </w:r>
      <w:r w:rsidR="004F244C">
        <w:rPr>
          <w:lang w:val="en-US"/>
        </w:rPr>
        <w:t>through linkage to electronic healthcare</w:t>
      </w:r>
      <w:r w:rsidR="00086BC6">
        <w:rPr>
          <w:lang w:val="en-US"/>
        </w:rPr>
        <w:t xml:space="preserve"> </w:t>
      </w:r>
      <w:r w:rsidR="004F244C">
        <w:rPr>
          <w:lang w:val="en-US"/>
        </w:rPr>
        <w:t xml:space="preserve">records and </w:t>
      </w:r>
      <w:r w:rsidR="004F244C">
        <w:t>medical databases including those held by NHS Digital</w:t>
      </w:r>
      <w:r w:rsidR="003B6701">
        <w:t>, Public Health England</w:t>
      </w:r>
      <w:r w:rsidR="004F244C">
        <w:t xml:space="preserve"> and equivalent </w:t>
      </w:r>
      <w:r w:rsidR="004F244C" w:rsidRPr="002A5944">
        <w:t>bodies</w:t>
      </w:r>
      <w:r w:rsidR="003B6701" w:rsidRPr="002A5944">
        <w:t>, and to relevant research databases (e.g. UK Biobank, Genomics England)</w:t>
      </w:r>
      <w:r w:rsidR="004F244C" w:rsidRPr="002A5944">
        <w:t>.</w:t>
      </w:r>
      <w:r w:rsidR="004F244C">
        <w:t xml:space="preserve"> </w:t>
      </w:r>
      <w:ins w:id="255" w:author="Richard Haynes" w:date="2021-03-29T17:32:00Z">
        <w:r w:rsidR="00913157">
          <w:t xml:space="preserve">Outside the </w:t>
        </w:r>
        <w:r w:rsidR="00913157" w:rsidRPr="00913157">
          <w:t>UK, due to the absence of electronic health data linkage, additional follow-up will be conducted at 3 and 6 months after first randomis</w:t>
        </w:r>
        <w:r w:rsidR="00913157">
          <w:t>ation by telephone or in person</w:t>
        </w:r>
      </w:ins>
      <w:ins w:id="256" w:author="Richard Haynes" w:date="2021-04-09T11:52:00Z">
        <w:r w:rsidR="009A5BCE">
          <w:t xml:space="preserve"> </w:t>
        </w:r>
      </w:ins>
      <w:ins w:id="257" w:author="Richard Haynes" w:date="2021-04-09T11:53:00Z">
        <w:r w:rsidR="009A5BCE">
          <w:t>(</w:t>
        </w:r>
      </w:ins>
      <w:ins w:id="258" w:author="Richard Haynes" w:date="2021-04-09T11:52:00Z">
        <w:r w:rsidR="009A5BCE">
          <w:t>at a clinic</w:t>
        </w:r>
      </w:ins>
      <w:ins w:id="259" w:author="Richard Haynes" w:date="2021-04-09T11:53:00Z">
        <w:r w:rsidR="009A5BCE">
          <w:t>)</w:t>
        </w:r>
      </w:ins>
      <w:ins w:id="260" w:author="Richard Haynes" w:date="2021-03-29T17:32:00Z">
        <w:r w:rsidR="00913157">
          <w:t xml:space="preserve"> in order to collect information on mortal</w:t>
        </w:r>
        <w:r w:rsidR="00F54415">
          <w:t>ity</w:t>
        </w:r>
      </w:ins>
      <w:ins w:id="261" w:author="Richard Haynes" w:date="2021-04-08T11:39:00Z">
        <w:r w:rsidR="000D05E4">
          <w:t xml:space="preserve"> (including date and cause)</w:t>
        </w:r>
      </w:ins>
      <w:ins w:id="262" w:author="Richard Haynes" w:date="2021-03-29T17:32:00Z">
        <w:r w:rsidR="00F54415">
          <w:t xml:space="preserve"> and re-admission to hospita</w:t>
        </w:r>
      </w:ins>
      <w:ins w:id="263" w:author="Richard Haynes" w:date="2021-04-02T12:46:00Z">
        <w:r w:rsidR="00F54415">
          <w:t>l</w:t>
        </w:r>
      </w:ins>
      <w:ins w:id="264" w:author="Richard Haynes" w:date="2021-04-08T11:39:00Z">
        <w:r w:rsidR="000D05E4">
          <w:t xml:space="preserve"> (including date</w:t>
        </w:r>
      </w:ins>
      <w:ins w:id="265" w:author="Richard Haynes" w:date="2021-04-08T12:32:00Z">
        <w:r w:rsidR="00912B97">
          <w:t xml:space="preserve">[s] </w:t>
        </w:r>
      </w:ins>
      <w:ins w:id="266" w:author="Richard Haynes" w:date="2021-04-08T11:39:00Z">
        <w:r w:rsidR="000D05E4">
          <w:t>and primary reason</w:t>
        </w:r>
      </w:ins>
      <w:ins w:id="267" w:author="Richard Haynes" w:date="2021-04-08T12:32:00Z">
        <w:r w:rsidR="00912B97">
          <w:t>[s]</w:t>
        </w:r>
      </w:ins>
      <w:ins w:id="268" w:author="Richard Haynes" w:date="2021-04-08T11:39:00Z">
        <w:r w:rsidR="000D05E4">
          <w:t>)</w:t>
        </w:r>
      </w:ins>
      <w:ins w:id="269" w:author="Richard Haynes" w:date="2021-03-29T17:32:00Z">
        <w:r w:rsidR="00913157">
          <w:t>.</w:t>
        </w:r>
      </w:ins>
      <w:ins w:id="270" w:author="Richard Haynes" w:date="2021-04-08T11:39:00Z">
        <w:r w:rsidR="000D05E4">
          <w:t xml:space="preserve"> This information will be captured on an web-based case report form.</w:t>
        </w:r>
      </w:ins>
      <w:ins w:id="271" w:author="Richard Haynes" w:date="2021-04-08T11:49:00Z">
        <w:r w:rsidR="002E791A">
          <w:t xml:space="preserve"> In addition, clinical assessment for tuberculosis </w:t>
        </w:r>
      </w:ins>
      <w:ins w:id="272" w:author="Richard Haynes" w:date="2021-04-08T11:51:00Z">
        <w:r w:rsidR="002E791A">
          <w:t xml:space="preserve">(including a </w:t>
        </w:r>
      </w:ins>
      <w:ins w:id="273" w:author="Richard Haynes" w:date="2021-04-08T11:49:00Z">
        <w:r w:rsidR="002E791A">
          <w:t>chest X-ray</w:t>
        </w:r>
      </w:ins>
      <w:ins w:id="274" w:author="Richard Haynes" w:date="2021-04-08T11:51:00Z">
        <w:r w:rsidR="002E791A">
          <w:t>)</w:t>
        </w:r>
      </w:ins>
      <w:ins w:id="275" w:author="Richard Haynes" w:date="2021-04-08T11:49:00Z">
        <w:r w:rsidR="002E791A">
          <w:t xml:space="preserve"> will be performed if required according to country and randomised allocation </w:t>
        </w:r>
      </w:ins>
      <w:ins w:id="276" w:author="Richard Haynes" w:date="2021-04-08T11:50:00Z">
        <w:r w:rsidR="002E791A">
          <w:t>(see “Endemic infection” in Appendix 2 for further details).</w:t>
        </w:r>
      </w:ins>
    </w:p>
    <w:p w14:paraId="41C31B69" w14:textId="77777777" w:rsidR="003803A9" w:rsidRDefault="003803A9" w:rsidP="00F123A0"/>
    <w:p w14:paraId="74FF5519" w14:textId="77777777" w:rsidR="00655943" w:rsidRPr="00D22701" w:rsidRDefault="00655943" w:rsidP="00F123A0"/>
    <w:p w14:paraId="027084A4" w14:textId="77777777" w:rsidR="004F244C" w:rsidRPr="00734153" w:rsidRDefault="004F244C" w:rsidP="001B27CF">
      <w:pPr>
        <w:pStyle w:val="Heading2"/>
      </w:pPr>
      <w:bookmarkStart w:id="277" w:name="_Toc34778082"/>
      <w:bookmarkStart w:id="278" w:name="_Toc34778137"/>
      <w:bookmarkStart w:id="279" w:name="_Toc34778286"/>
      <w:bookmarkStart w:id="280" w:name="_Toc34778340"/>
      <w:bookmarkStart w:id="281" w:name="_Toc34778393"/>
      <w:bookmarkStart w:id="282" w:name="_Toc34778473"/>
      <w:bookmarkStart w:id="283" w:name="_Toc34778528"/>
      <w:bookmarkStart w:id="284" w:name="_Toc34778584"/>
      <w:bookmarkStart w:id="285" w:name="_Toc34780062"/>
      <w:bookmarkStart w:id="286" w:name="_Toc34780326"/>
      <w:bookmarkStart w:id="287" w:name="_Toc34780456"/>
      <w:bookmarkStart w:id="288" w:name="_Toc34778083"/>
      <w:bookmarkStart w:id="289" w:name="_Toc34778138"/>
      <w:bookmarkStart w:id="290" w:name="_Toc34778287"/>
      <w:bookmarkStart w:id="291" w:name="_Toc34778341"/>
      <w:bookmarkStart w:id="292" w:name="_Toc34778394"/>
      <w:bookmarkStart w:id="293" w:name="_Toc34778474"/>
      <w:bookmarkStart w:id="294" w:name="_Toc34778529"/>
      <w:bookmarkStart w:id="295" w:name="_Toc34778585"/>
      <w:bookmarkStart w:id="296" w:name="_Toc34780063"/>
      <w:bookmarkStart w:id="297" w:name="_Toc34780327"/>
      <w:bookmarkStart w:id="298" w:name="_Toc34780457"/>
      <w:bookmarkStart w:id="299" w:name="_Toc34778084"/>
      <w:bookmarkStart w:id="300" w:name="_Toc34778139"/>
      <w:bookmarkStart w:id="301" w:name="_Toc34778288"/>
      <w:bookmarkStart w:id="302" w:name="_Toc34778342"/>
      <w:bookmarkStart w:id="303" w:name="_Toc34778395"/>
      <w:bookmarkStart w:id="304" w:name="_Toc34778475"/>
      <w:bookmarkStart w:id="305" w:name="_Toc34778530"/>
      <w:bookmarkStart w:id="306" w:name="_Toc34778586"/>
      <w:bookmarkStart w:id="307" w:name="_Toc34780064"/>
      <w:bookmarkStart w:id="308" w:name="_Toc34780328"/>
      <w:bookmarkStart w:id="309" w:name="_Toc34780458"/>
      <w:bookmarkStart w:id="310" w:name="_Ref34936252"/>
      <w:bookmarkStart w:id="311" w:name="_Toc37107295"/>
      <w:bookmarkStart w:id="312" w:name="_Toc38099251"/>
      <w:bookmarkStart w:id="313" w:name="_Toc44674849"/>
      <w:bookmarkStart w:id="314" w:name="_Toc62398077"/>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734153">
        <w:t>Withdrawal of consent</w:t>
      </w:r>
      <w:bookmarkEnd w:id="310"/>
      <w:bookmarkEnd w:id="311"/>
      <w:bookmarkEnd w:id="312"/>
      <w:bookmarkEnd w:id="313"/>
      <w:bookmarkEnd w:id="314"/>
    </w:p>
    <w:p w14:paraId="319D3210" w14:textId="77777777" w:rsidR="004F244C" w:rsidRDefault="004F244C" w:rsidP="00F123A0">
      <w:r w:rsidRPr="00734153">
        <w:t xml:space="preserve">A decision by a participant </w:t>
      </w:r>
      <w:r w:rsidR="00E523F7">
        <w:t xml:space="preserve">(or their parent/guardian) </w:t>
      </w:r>
      <w:r w:rsidRPr="00734153">
        <w:t xml:space="preserve">that they no longer wish to continue receiving study treatment should </w:t>
      </w:r>
      <w:r w:rsidRPr="00734153">
        <w:rPr>
          <w:b/>
        </w:rPr>
        <w:t>not</w:t>
      </w:r>
      <w:r w:rsidRPr="00734153">
        <w:t xml:space="preserve"> be considered to be a withdrawal of consent for follow-up. However, participants </w:t>
      </w:r>
      <w:r w:rsidR="00E523F7">
        <w:t xml:space="preserve">(or their parent/guardian) </w:t>
      </w:r>
      <w:r w:rsidRPr="00734153">
        <w:t xml:space="preserve">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76966947" w14:textId="77777777" w:rsidR="0088383F" w:rsidRDefault="0088383F" w:rsidP="00F123A0"/>
    <w:p w14:paraId="0351B4FE" w14:textId="77777777" w:rsidR="007341EA" w:rsidRDefault="0088383F" w:rsidP="00655943">
      <w:pPr>
        <w:autoSpaceDE/>
        <w:autoSpaceDN/>
        <w:adjustRightInd/>
        <w:contextualSpacing w:val="0"/>
        <w:jc w:val="left"/>
      </w:pPr>
      <w:r w:rsidRPr="0088383F">
        <w:t xml:space="preserve">For participants who lack capacity, </w:t>
      </w:r>
      <w:r w:rsidR="00581654">
        <w:t>i</w:t>
      </w:r>
      <w:r w:rsidRPr="0088383F">
        <w:t>f their legal representative withdraws consent for treatment or methods of follow-up then these activities would cease.</w:t>
      </w:r>
    </w:p>
    <w:p w14:paraId="709932D6" w14:textId="77777777" w:rsidR="00C7102C" w:rsidRDefault="00C7102C">
      <w:pPr>
        <w:autoSpaceDE/>
        <w:autoSpaceDN/>
        <w:adjustRightInd/>
        <w:contextualSpacing w:val="0"/>
        <w:jc w:val="left"/>
        <w:rPr>
          <w:lang w:val="en-US"/>
        </w:rPr>
      </w:pPr>
    </w:p>
    <w:p w14:paraId="7E1900F0" w14:textId="77777777" w:rsidR="00474DD8" w:rsidRDefault="00474DD8">
      <w:pPr>
        <w:autoSpaceDE/>
        <w:autoSpaceDN/>
        <w:adjustRightInd/>
        <w:contextualSpacing w:val="0"/>
        <w:jc w:val="left"/>
        <w:rPr>
          <w:ins w:id="315" w:author="Richard Haynes" w:date="2021-03-20T10:51:00Z"/>
          <w:b/>
          <w:bCs w:val="0"/>
          <w:caps/>
          <w:kern w:val="32"/>
          <w:sz w:val="28"/>
          <w:szCs w:val="28"/>
          <w:lang w:eastAsia="en-US"/>
        </w:rPr>
      </w:pPr>
      <w:bookmarkStart w:id="316" w:name="_Toc34778086"/>
      <w:bookmarkStart w:id="317" w:name="_Toc34778141"/>
      <w:bookmarkStart w:id="318" w:name="_Toc34778290"/>
      <w:bookmarkStart w:id="319" w:name="_Toc34778344"/>
      <w:bookmarkStart w:id="320" w:name="_Toc34778397"/>
      <w:bookmarkStart w:id="321" w:name="_Toc34778477"/>
      <w:bookmarkStart w:id="322" w:name="_Toc34778532"/>
      <w:bookmarkStart w:id="323" w:name="_Toc34778588"/>
      <w:bookmarkStart w:id="324" w:name="_Toc34780066"/>
      <w:bookmarkStart w:id="325" w:name="_Toc34780330"/>
      <w:bookmarkStart w:id="326" w:name="_Toc34780460"/>
      <w:bookmarkStart w:id="327" w:name="_Toc34778088"/>
      <w:bookmarkStart w:id="328" w:name="_Toc34778143"/>
      <w:bookmarkStart w:id="329" w:name="_Toc34778292"/>
      <w:bookmarkStart w:id="330" w:name="_Toc34778346"/>
      <w:bookmarkStart w:id="331" w:name="_Toc34778399"/>
      <w:bookmarkStart w:id="332" w:name="_Toc34778479"/>
      <w:bookmarkStart w:id="333" w:name="_Toc34778534"/>
      <w:bookmarkStart w:id="334" w:name="_Toc34778590"/>
      <w:bookmarkStart w:id="335" w:name="_Toc34780068"/>
      <w:bookmarkStart w:id="336" w:name="_Toc34780332"/>
      <w:bookmarkStart w:id="337" w:name="_Toc34780462"/>
      <w:bookmarkStart w:id="338" w:name="_Toc34778089"/>
      <w:bookmarkStart w:id="339" w:name="_Toc34778144"/>
      <w:bookmarkStart w:id="340" w:name="_Toc34778293"/>
      <w:bookmarkStart w:id="341" w:name="_Toc34778347"/>
      <w:bookmarkStart w:id="342" w:name="_Toc34778400"/>
      <w:bookmarkStart w:id="343" w:name="_Toc34778480"/>
      <w:bookmarkStart w:id="344" w:name="_Toc34778535"/>
      <w:bookmarkStart w:id="345" w:name="_Toc34778591"/>
      <w:bookmarkStart w:id="346" w:name="_Toc34780069"/>
      <w:bookmarkStart w:id="347" w:name="_Toc34780333"/>
      <w:bookmarkStart w:id="348" w:name="_Toc34780463"/>
      <w:bookmarkStart w:id="349" w:name="_Toc34778090"/>
      <w:bookmarkStart w:id="350" w:name="_Toc34778145"/>
      <w:bookmarkStart w:id="351" w:name="_Toc34778294"/>
      <w:bookmarkStart w:id="352" w:name="_Toc34778348"/>
      <w:bookmarkStart w:id="353" w:name="_Toc34778401"/>
      <w:bookmarkStart w:id="354" w:name="_Toc34778481"/>
      <w:bookmarkStart w:id="355" w:name="_Toc34778536"/>
      <w:bookmarkStart w:id="356" w:name="_Toc34778592"/>
      <w:bookmarkStart w:id="357" w:name="_Toc34780070"/>
      <w:bookmarkStart w:id="358" w:name="_Toc34780334"/>
      <w:bookmarkStart w:id="359" w:name="_Toc34780464"/>
      <w:bookmarkStart w:id="360" w:name="_Ref419466990"/>
      <w:bookmarkStart w:id="361" w:name="_Toc37107296"/>
      <w:bookmarkStart w:id="362" w:name="_Toc38099252"/>
      <w:bookmarkStart w:id="363" w:name="_Toc44674850"/>
      <w:bookmarkStart w:id="364" w:name="_Toc62398078"/>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ins w:id="365" w:author="Richard Haynes" w:date="2021-03-20T10:51:00Z">
        <w:r>
          <w:br w:type="page"/>
        </w:r>
      </w:ins>
    </w:p>
    <w:p w14:paraId="40402F49" w14:textId="5A4AAE99" w:rsidR="004B65DD" w:rsidRPr="00734153" w:rsidRDefault="004B65DD" w:rsidP="00F123A0">
      <w:pPr>
        <w:pStyle w:val="StyleHeading1Linespacingsingle"/>
        <w:numPr>
          <w:ilvl w:val="0"/>
          <w:numId w:val="2"/>
        </w:numPr>
      </w:pPr>
      <w:r w:rsidRPr="00734153">
        <w:lastRenderedPageBreak/>
        <w:t>Statistical analysis</w:t>
      </w:r>
      <w:bookmarkEnd w:id="360"/>
      <w:bookmarkEnd w:id="361"/>
      <w:bookmarkEnd w:id="362"/>
      <w:bookmarkEnd w:id="363"/>
      <w:bookmarkEnd w:id="364"/>
    </w:p>
    <w:p w14:paraId="7962D184" w14:textId="77777777" w:rsidR="00EB55A5" w:rsidRDefault="00EB55A5" w:rsidP="00D1558B">
      <w:pPr>
        <w:pStyle w:val="Default"/>
        <w:rPr>
          <w:sz w:val="22"/>
          <w:szCs w:val="22"/>
        </w:rPr>
      </w:pPr>
      <w:bookmarkStart w:id="366" w:name="_Ref242758982"/>
    </w:p>
    <w:p w14:paraId="5F0CB887" w14:textId="77777777" w:rsidR="00D1558B" w:rsidRDefault="00D1558B" w:rsidP="00CA5601">
      <w:pPr>
        <w:pStyle w:val="Default"/>
        <w:jc w:val="both"/>
      </w:pPr>
      <w:r w:rsidRPr="00086BC6">
        <w:t xml:space="preserve">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w:t>
      </w:r>
      <w:r w:rsidR="00CA5601">
        <w:t>whilst still blind</w:t>
      </w:r>
      <w:r w:rsidR="00CA5601" w:rsidRPr="00086BC6">
        <w:t xml:space="preserve"> </w:t>
      </w:r>
      <w:r w:rsidRPr="00086BC6">
        <w:t>to any analyses of aggregate</w:t>
      </w:r>
      <w:r w:rsidR="000C2836">
        <w:t>d</w:t>
      </w:r>
      <w:r w:rsidRPr="00086BC6">
        <w:t xml:space="preserve"> data </w:t>
      </w:r>
      <w:r w:rsidR="00CA5601">
        <w:t>on study outcomes by treatment allocation</w:t>
      </w:r>
      <w:r w:rsidRPr="00086BC6">
        <w:t>.</w:t>
      </w:r>
    </w:p>
    <w:p w14:paraId="060FEB63" w14:textId="23E89903" w:rsidR="00D1558B" w:rsidRDefault="00D1558B" w:rsidP="001B27CF">
      <w:pPr>
        <w:pStyle w:val="Heading2"/>
      </w:pPr>
      <w:bookmarkStart w:id="367" w:name="_Toc37107297"/>
      <w:bookmarkStart w:id="368" w:name="_Toc38099253"/>
      <w:bookmarkStart w:id="369" w:name="_Toc44674851"/>
      <w:bookmarkStart w:id="370" w:name="_Toc62398079"/>
      <w:r>
        <w:t>Outcomes</w:t>
      </w:r>
      <w:bookmarkEnd w:id="367"/>
      <w:bookmarkEnd w:id="368"/>
      <w:bookmarkEnd w:id="369"/>
      <w:bookmarkEnd w:id="370"/>
    </w:p>
    <w:p w14:paraId="2BC5EE5D" w14:textId="2A95EE56" w:rsidR="00D1558B" w:rsidRDefault="00900BC9" w:rsidP="008F69C6">
      <w:pPr>
        <w:rPr>
          <w:lang w:val="en-US"/>
        </w:rPr>
      </w:pPr>
      <w:r>
        <w:rPr>
          <w:lang w:val="en-US"/>
        </w:rPr>
        <w:t xml:space="preserve">For each pairwise comparison with the ‘no additional treatment’ arm, </w:t>
      </w:r>
      <w:r w:rsidR="00717229">
        <w:rPr>
          <w:lang w:val="en-US"/>
        </w:rPr>
        <w:t>t</w:t>
      </w:r>
      <w:r w:rsidR="00D1558B">
        <w:rPr>
          <w:lang w:val="en-US"/>
        </w:rPr>
        <w:t xml:space="preserve">he </w:t>
      </w:r>
      <w:r w:rsidR="00D1558B" w:rsidRPr="00103026">
        <w:rPr>
          <w:b/>
          <w:lang w:val="en-US"/>
        </w:rPr>
        <w:t xml:space="preserve">primary </w:t>
      </w:r>
      <w:r w:rsidR="00D1558B">
        <w:rPr>
          <w:b/>
          <w:lang w:val="en-US"/>
        </w:rPr>
        <w:t xml:space="preserve">objective </w:t>
      </w:r>
      <w:r w:rsidR="00D1558B">
        <w:rPr>
          <w:lang w:val="en-US"/>
        </w:rPr>
        <w:t xml:space="preserve">is to provide reliable estimates of the effect of study treatments on </w:t>
      </w:r>
      <w:r>
        <w:rPr>
          <w:lang w:val="en-US"/>
        </w:rPr>
        <w:t xml:space="preserve">all-cause mortality at 28 </w:t>
      </w:r>
      <w:r w:rsidR="00717229">
        <w:rPr>
          <w:lang w:val="en-US"/>
        </w:rPr>
        <w:t>days after</w:t>
      </w:r>
      <w:r w:rsidR="00866BCB">
        <w:rPr>
          <w:lang w:val="en-US"/>
        </w:rPr>
        <w:t xml:space="preserve"> </w:t>
      </w:r>
      <w:r w:rsidR="008A3080">
        <w:rPr>
          <w:lang w:val="en-US"/>
        </w:rPr>
        <w:t>randomis</w:t>
      </w:r>
      <w:r w:rsidR="00717229">
        <w:rPr>
          <w:lang w:val="en-US"/>
        </w:rPr>
        <w:t xml:space="preserve">ation </w:t>
      </w:r>
      <w:r w:rsidR="00D1558B">
        <w:rPr>
          <w:lang w:val="en-US"/>
        </w:rPr>
        <w:t>(with subsidiary analyses of cause of death</w:t>
      </w:r>
      <w:r w:rsidR="00F47C60">
        <w:rPr>
          <w:lang w:val="en-US"/>
        </w:rPr>
        <w:t xml:space="preserve"> and </w:t>
      </w:r>
      <w:r w:rsidR="00BC211B">
        <w:rPr>
          <w:lang w:val="en-US"/>
        </w:rPr>
        <w:t xml:space="preserve">of </w:t>
      </w:r>
      <w:r w:rsidR="00F47C60">
        <w:rPr>
          <w:lang w:val="en-US"/>
        </w:rPr>
        <w:t>death at various timepoints following discharge</w:t>
      </w:r>
      <w:r w:rsidR="00D1558B">
        <w:rPr>
          <w:lang w:val="en-US"/>
        </w:rPr>
        <w:t>)</w:t>
      </w:r>
      <w:r w:rsidR="00BB0B51">
        <w:rPr>
          <w:lang w:val="en-US"/>
        </w:rPr>
        <w:t>.</w:t>
      </w:r>
    </w:p>
    <w:p w14:paraId="63561E81" w14:textId="77777777" w:rsidR="00D1558B" w:rsidRDefault="00D1558B" w:rsidP="00F123A0">
      <w:pPr>
        <w:rPr>
          <w:lang w:val="en-US"/>
        </w:rPr>
      </w:pPr>
    </w:p>
    <w:p w14:paraId="79DD27F5" w14:textId="77777777" w:rsidR="00D1558B" w:rsidRDefault="00D1558B" w:rsidP="00F123A0">
      <w:pPr>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r w:rsidR="00F47C60">
        <w:rPr>
          <w:lang w:val="en-US"/>
        </w:rPr>
        <w:t>;</w:t>
      </w:r>
      <w:r w:rsidRPr="00FF2DE0">
        <w:rPr>
          <w:lang w:val="en-US"/>
        </w:rPr>
        <w:t xml:space="preserve"> </w:t>
      </w:r>
      <w:r w:rsidR="00646C04">
        <w:rPr>
          <w:lang w:val="en-US"/>
        </w:rPr>
        <w:t>and</w:t>
      </w:r>
      <w:r w:rsidR="00804477">
        <w:rPr>
          <w:lang w:val="en-US"/>
        </w:rPr>
        <w:t>,</w:t>
      </w:r>
      <w:r w:rsidR="00814A7F">
        <w:rPr>
          <w:lang w:val="en-US"/>
        </w:rPr>
        <w:t xml:space="preserve"> among patients not on </w:t>
      </w:r>
      <w:r w:rsidR="00E93EC5">
        <w:rPr>
          <w:lang w:val="en-US"/>
        </w:rPr>
        <w:t xml:space="preserve">invasive </w:t>
      </w:r>
      <w:r w:rsidR="00CA210A">
        <w:rPr>
          <w:lang w:val="en-US"/>
        </w:rPr>
        <w:t xml:space="preserve">mechanical </w:t>
      </w:r>
      <w:r w:rsidR="00814A7F">
        <w:rPr>
          <w:lang w:val="en-US"/>
        </w:rPr>
        <w:t>ventilation at baseline</w:t>
      </w:r>
      <w:r w:rsidR="00804477">
        <w:rPr>
          <w:lang w:val="en-US"/>
        </w:rPr>
        <w:t>,</w:t>
      </w:r>
      <w:r w:rsidR="00814A7F">
        <w:rPr>
          <w:lang w:val="en-US"/>
        </w:rPr>
        <w:t xml:space="preserve"> the composite endpoint of death or need for </w:t>
      </w:r>
      <w:r w:rsidR="00E93EC5">
        <w:rPr>
          <w:lang w:val="en-US"/>
        </w:rPr>
        <w:t xml:space="preserve">invasive </w:t>
      </w:r>
      <w:r w:rsidR="00814A7F">
        <w:rPr>
          <w:lang w:val="en-US"/>
        </w:rPr>
        <w:t>mechanical ventilation or ECMO.</w:t>
      </w:r>
    </w:p>
    <w:p w14:paraId="3452CDD4" w14:textId="77777777" w:rsidR="0031390B" w:rsidRDefault="0031390B" w:rsidP="00F123A0">
      <w:pPr>
        <w:rPr>
          <w:lang w:val="en-US"/>
        </w:rPr>
      </w:pPr>
    </w:p>
    <w:p w14:paraId="67AF002D" w14:textId="2723A71E" w:rsidR="0031390B" w:rsidRDefault="0031390B" w:rsidP="00F123A0">
      <w:pPr>
        <w:rPr>
          <w:lang w:val="en-US"/>
        </w:rPr>
      </w:pPr>
      <w:r>
        <w:rPr>
          <w:lang w:val="en-US"/>
        </w:rPr>
        <w:t xml:space="preserve">Other objectives include the assessment of the effects of study treatments on the need for </w:t>
      </w:r>
      <w:r w:rsidR="00B4591A">
        <w:rPr>
          <w:lang w:val="en-US"/>
        </w:rPr>
        <w:t>any ventilation (and duration</w:t>
      </w:r>
      <w:r w:rsidR="00F10F34">
        <w:rPr>
          <w:lang w:val="en-US"/>
        </w:rPr>
        <w:t xml:space="preserve"> of invasive mechanical ventilation</w:t>
      </w:r>
      <w:r w:rsidR="00B4591A">
        <w:rPr>
          <w:lang w:val="en-US"/>
        </w:rPr>
        <w:t xml:space="preserve">), </w:t>
      </w:r>
      <w:r>
        <w:rPr>
          <w:lang w:val="en-US"/>
        </w:rPr>
        <w:t>renal replacement therapy</w:t>
      </w:r>
      <w:r w:rsidR="00F321AD">
        <w:rPr>
          <w:lang w:val="en-US"/>
        </w:rPr>
        <w:t xml:space="preserve"> and</w:t>
      </w:r>
      <w:r w:rsidR="00F10F34">
        <w:rPr>
          <w:lang w:val="en-US"/>
        </w:rPr>
        <w:t xml:space="preserve"> thrombotic events</w:t>
      </w:r>
      <w:r w:rsidR="00F321AD">
        <w:rPr>
          <w:lang w:val="en-US"/>
        </w:rPr>
        <w:t>. Safety outcomes include</w:t>
      </w:r>
      <w:r w:rsidR="00F10F34">
        <w:rPr>
          <w:lang w:val="en-US"/>
        </w:rPr>
        <w:t xml:space="preserve"> bleeding</w:t>
      </w:r>
      <w:r w:rsidR="008003BF">
        <w:rPr>
          <w:lang w:val="en-US"/>
        </w:rPr>
        <w:t>,</w:t>
      </w:r>
      <w:r>
        <w:rPr>
          <w:lang w:val="en-US"/>
        </w:rPr>
        <w:t xml:space="preserve"> </w:t>
      </w:r>
      <w:r w:rsidR="009B5D85">
        <w:rPr>
          <w:lang w:val="en-US"/>
        </w:rPr>
        <w:t xml:space="preserve">new </w:t>
      </w:r>
      <w:r>
        <w:rPr>
          <w:lang w:val="en-US"/>
        </w:rPr>
        <w:t>major cardiac arrhythmias</w:t>
      </w:r>
      <w:r w:rsidR="008003BF">
        <w:rPr>
          <w:lang w:val="en-US"/>
        </w:rPr>
        <w:t xml:space="preserve"> and (assessed at 72 hours after randomization among participants in main randomization part B only) sudden worsening in respiratory status, severe allergic reaction, significant fever, sudden hypotension and clinical haemolysis</w:t>
      </w:r>
      <w:r w:rsidR="001B6204">
        <w:rPr>
          <w:lang w:val="en-US"/>
        </w:rPr>
        <w:t xml:space="preserve"> (which were collected until 15 January 2021 when the DMC recommended they were no longer required)</w:t>
      </w:r>
      <w:r>
        <w:rPr>
          <w:lang w:val="en-US"/>
        </w:rPr>
        <w:t>.</w:t>
      </w:r>
    </w:p>
    <w:p w14:paraId="3FA6A719" w14:textId="77777777" w:rsidR="00A0616D" w:rsidRDefault="00A0616D" w:rsidP="00F123A0">
      <w:pPr>
        <w:rPr>
          <w:lang w:val="en-US"/>
        </w:rPr>
      </w:pPr>
    </w:p>
    <w:p w14:paraId="7765415F" w14:textId="54E52F42" w:rsidR="00A0616D" w:rsidRDefault="00036E0F" w:rsidP="00A0616D">
      <w:pPr>
        <w:rPr>
          <w:lang w:val="en-US"/>
        </w:rPr>
      </w:pPr>
      <w:r>
        <w:rPr>
          <w:lang w:val="en-US"/>
        </w:rPr>
        <w:t>S</w:t>
      </w:r>
      <w:r w:rsidR="0056140B">
        <w:rPr>
          <w:lang w:val="en-US"/>
        </w:rPr>
        <w:t>tudy o</w:t>
      </w:r>
      <w:r w:rsidR="00A0616D">
        <w:rPr>
          <w:lang w:val="en-US"/>
        </w:rPr>
        <w:t>utcome</w:t>
      </w:r>
      <w:r w:rsidR="0056140B">
        <w:rPr>
          <w:lang w:val="en-US"/>
        </w:rPr>
        <w:t xml:space="preserve">s </w:t>
      </w:r>
      <w:r w:rsidR="00A0616D">
        <w:rPr>
          <w:lang w:val="en-US"/>
        </w:rPr>
        <w:t xml:space="preserve">will </w:t>
      </w:r>
      <w:r>
        <w:rPr>
          <w:lang w:val="en-US"/>
        </w:rPr>
        <w:t xml:space="preserve">be assessed based on data recorded up to </w:t>
      </w:r>
      <w:r w:rsidR="0056140B">
        <w:rPr>
          <w:lang w:val="en-US"/>
        </w:rPr>
        <w:t xml:space="preserve">28 days </w:t>
      </w:r>
      <w:r>
        <w:rPr>
          <w:lang w:val="en-US"/>
        </w:rPr>
        <w:t xml:space="preserve">and up to 6 months </w:t>
      </w:r>
      <w:r w:rsidR="0056140B">
        <w:rPr>
          <w:lang w:val="en-US"/>
        </w:rPr>
        <w:t>after randomi</w:t>
      </w:r>
      <w:r w:rsidR="009B5D85">
        <w:rPr>
          <w:lang w:val="en-US"/>
        </w:rPr>
        <w:t>s</w:t>
      </w:r>
      <w:r w:rsidR="0056140B">
        <w:rPr>
          <w:lang w:val="en-US"/>
        </w:rPr>
        <w:t>ation.</w:t>
      </w:r>
    </w:p>
    <w:p w14:paraId="0289CACF" w14:textId="77777777" w:rsidR="00A0616D" w:rsidRDefault="00A0616D" w:rsidP="00F123A0">
      <w:pPr>
        <w:rPr>
          <w:lang w:val="en-US"/>
        </w:rPr>
      </w:pPr>
    </w:p>
    <w:p w14:paraId="7B360CE3" w14:textId="7752E4E5" w:rsidR="00D1558B" w:rsidRDefault="00026B1E" w:rsidP="00F123A0">
      <w:pPr>
        <w:rPr>
          <w:lang w:val="en-US"/>
        </w:rPr>
      </w:pPr>
      <w:r>
        <w:t xml:space="preserve">Where available, </w:t>
      </w:r>
      <w:r>
        <w:rPr>
          <w:lang w:val="en-US"/>
        </w:rPr>
        <w:t>d</w:t>
      </w:r>
      <w:r w:rsidR="00D1558B" w:rsidRPr="3199C3A4">
        <w:rPr>
          <w:lang w:val="en-US"/>
        </w:rPr>
        <w:t>ata from routine healthcare records (including linkage to medical databases held by organi</w:t>
      </w:r>
      <w:r w:rsidR="00BB0B51" w:rsidRPr="3199C3A4">
        <w:rPr>
          <w:lang w:val="en-US"/>
        </w:rPr>
        <w:t>s</w:t>
      </w:r>
      <w:r w:rsidR="00D1558B" w:rsidRPr="3199C3A4">
        <w:rPr>
          <w:lang w:val="en-US"/>
        </w:rPr>
        <w:t>ations such as NHS Digital</w:t>
      </w:r>
      <w:r>
        <w:rPr>
          <w:lang w:val="en-US"/>
        </w:rPr>
        <w:t xml:space="preserve"> in the UK</w:t>
      </w:r>
      <w:r w:rsidR="00D1558B" w:rsidRPr="3199C3A4">
        <w:rPr>
          <w:lang w:val="en-US"/>
        </w:rPr>
        <w:t>)</w:t>
      </w:r>
      <w:r w:rsidR="00E703DF" w:rsidRPr="3199C3A4">
        <w:rPr>
          <w:lang w:val="en-US"/>
        </w:rPr>
        <w:t xml:space="preserve"> and from relevant research studies (such as UK Biobank</w:t>
      </w:r>
      <w:r w:rsidR="00602571" w:rsidRPr="3199C3A4">
        <w:rPr>
          <w:lang w:val="en-US"/>
        </w:rPr>
        <w:t>,</w:t>
      </w:r>
      <w:r w:rsidR="00E703DF" w:rsidRPr="3199C3A4">
        <w:rPr>
          <w:lang w:val="en-US"/>
        </w:rPr>
        <w:t xml:space="preserve"> Genomics England</w:t>
      </w:r>
      <w:r w:rsidR="00602571" w:rsidRPr="3199C3A4">
        <w:rPr>
          <w:lang w:val="en-US"/>
        </w:rPr>
        <w:t>, ISARIC-4C and PHOSP-COVID</w:t>
      </w:r>
      <w:r w:rsidR="00E703DF" w:rsidRPr="3199C3A4">
        <w:rPr>
          <w:lang w:val="en-US"/>
        </w:rPr>
        <w:t>)</w:t>
      </w:r>
      <w:r w:rsidR="00D1558B" w:rsidRPr="3199C3A4">
        <w:rPr>
          <w:lang w:val="en-US"/>
        </w:rPr>
        <w:t xml:space="preserve"> will allow subsidiary analyses of the effect of the study treatments on particular non-fatal events (e.g. ascertained through linkage to Hospital Episode Statistics)</w:t>
      </w:r>
      <w:r w:rsidR="00D22701" w:rsidRPr="3199C3A4">
        <w:rPr>
          <w:lang w:val="en-US"/>
        </w:rPr>
        <w:t xml:space="preserve">, </w:t>
      </w:r>
      <w:r w:rsidR="00D22701">
        <w:t>the influence of pre-existing major co-morbidity (e.g. diabetes, heart disease, lung disease, hepatic insufficiency, severe depression, severe kidney impairment, immunosuppression),</w:t>
      </w:r>
      <w:r w:rsidR="00D1558B" w:rsidRPr="3199C3A4">
        <w:rPr>
          <w:lang w:val="en-US"/>
        </w:rPr>
        <w:t xml:space="preserve"> and longer</w:t>
      </w:r>
      <w:r w:rsidR="00086BC6" w:rsidRPr="3199C3A4">
        <w:rPr>
          <w:lang w:val="en-US"/>
        </w:rPr>
        <w:t>-</w:t>
      </w:r>
      <w:r w:rsidR="00D1558B" w:rsidRPr="3199C3A4">
        <w:rPr>
          <w:lang w:val="en-US"/>
        </w:rPr>
        <w:t xml:space="preserve">term outcomes </w:t>
      </w:r>
      <w:r w:rsidR="00E703DF" w:rsidRPr="3199C3A4">
        <w:rPr>
          <w:lang w:val="en-US"/>
        </w:rPr>
        <w:t>as well as in particular sub-categories of patient (e.g. by genotype</w:t>
      </w:r>
      <w:r w:rsidR="00336A40" w:rsidRPr="3199C3A4">
        <w:rPr>
          <w:lang w:val="en-US"/>
        </w:rPr>
        <w:t>, pregnancy</w:t>
      </w:r>
      <w:r w:rsidR="00E703DF" w:rsidRPr="3199C3A4">
        <w:rPr>
          <w:lang w:val="en-US"/>
        </w:rPr>
        <w:t>).</w:t>
      </w:r>
    </w:p>
    <w:p w14:paraId="63994851" w14:textId="6CB8835A" w:rsidR="00D1558B" w:rsidDel="00474DD8" w:rsidRDefault="00D1558B" w:rsidP="00F123A0">
      <w:pPr>
        <w:rPr>
          <w:del w:id="371" w:author="Richard Haynes" w:date="2021-03-20T10:52:00Z"/>
        </w:rPr>
      </w:pPr>
    </w:p>
    <w:p w14:paraId="0A7832E8" w14:textId="45C00DCC" w:rsidR="00D1558B" w:rsidRDefault="00D1558B" w:rsidP="001B27CF">
      <w:pPr>
        <w:pStyle w:val="Heading2"/>
      </w:pPr>
      <w:bookmarkStart w:id="372" w:name="_Toc37107298"/>
      <w:bookmarkStart w:id="373" w:name="_Toc38099254"/>
      <w:bookmarkStart w:id="374" w:name="_Toc44674852"/>
      <w:bookmarkStart w:id="375" w:name="_Toc62398080"/>
      <w:r>
        <w:t>Methods of analysis</w:t>
      </w:r>
      <w:bookmarkEnd w:id="372"/>
      <w:bookmarkEnd w:id="373"/>
      <w:bookmarkEnd w:id="374"/>
      <w:bookmarkEnd w:id="375"/>
    </w:p>
    <w:p w14:paraId="40459BD7" w14:textId="77777777" w:rsidR="00336A40" w:rsidRDefault="0056140B" w:rsidP="00336A40">
      <w:r>
        <w:t>For all outcomes, c</w:t>
      </w:r>
      <w:r w:rsidR="00DB5F0B">
        <w:t xml:space="preserve">omparisons will be made between all participants </w:t>
      </w:r>
      <w:r w:rsidR="00B92F95">
        <w:t xml:space="preserve">randomised </w:t>
      </w:r>
      <w:r w:rsidR="00DB5F0B">
        <w:t xml:space="preserve">to the different treatment arms, </w:t>
      </w:r>
      <w:r w:rsidR="00DB5F0B" w:rsidRPr="00734153">
        <w:t>irrespective of whether they received their allocated treatment (</w:t>
      </w:r>
      <w:r w:rsidR="00DB5F0B">
        <w:t>“</w:t>
      </w:r>
      <w:r w:rsidR="00DB5F0B" w:rsidRPr="00734153">
        <w:t>intention-to-treat</w:t>
      </w:r>
      <w:r w:rsidR="00DB5F0B">
        <w:t>”</w:t>
      </w:r>
      <w:r w:rsidR="00DB5F0B" w:rsidRPr="00734153">
        <w:t xml:space="preserve"> analyses).</w:t>
      </w:r>
    </w:p>
    <w:p w14:paraId="49784B5D" w14:textId="77777777" w:rsidR="00E25844" w:rsidRDefault="00E25844" w:rsidP="00336A40"/>
    <w:p w14:paraId="26F01AD5" w14:textId="7CAAA8D1" w:rsidR="00A0616D" w:rsidRDefault="00E25844" w:rsidP="00E25844">
      <w:r w:rsidRPr="00734153">
        <w:t xml:space="preserve">For time-to-event analyses, </w:t>
      </w:r>
      <w:r w:rsidR="00336A40" w:rsidRPr="00CD0535">
        <w:t xml:space="preserve">each treatment group will be compared with the </w:t>
      </w:r>
      <w:r w:rsidR="00336A40">
        <w:t xml:space="preserve">no additional treatment </w:t>
      </w:r>
      <w:r w:rsidR="00336A40" w:rsidRPr="00CD0535">
        <w:t>group using the log-rank test</w:t>
      </w:r>
      <w:r w:rsidR="00336A40">
        <w:t>.</w:t>
      </w:r>
      <w:r w:rsidR="00336A40" w:rsidRPr="00CD0535">
        <w:t xml:space="preserve"> Kaplan-Meier estimates for the time to event will also be plotted (with associated log-rank p-values). </w:t>
      </w:r>
      <w:r w:rsidR="00C84CA6">
        <w:t xml:space="preserve">The log-rank ‘observed minus expected’ statistic (and its variance) will also be used to estimate the average event rate ratio (and its confidence interval) for those allocated to each treatment group versus the no additional </w:t>
      </w:r>
      <w:r w:rsidR="00C84CA6">
        <w:lastRenderedPageBreak/>
        <w:t xml:space="preserve">treatment group. </w:t>
      </w:r>
      <w:r w:rsidR="00336A40" w:rsidRPr="00CD0535">
        <w:t xml:space="preserve">For binary outcomes where the timing is unknown, the </w:t>
      </w:r>
      <w:r w:rsidR="0056140B">
        <w:t xml:space="preserve">risk </w:t>
      </w:r>
      <w:r w:rsidR="00336A40" w:rsidRPr="00CD0535">
        <w:t>ratio and absolute risk difference will be calculated with confidence intervals</w:t>
      </w:r>
      <w:r w:rsidR="00336A40">
        <w:t xml:space="preserve"> and p-value reported</w:t>
      </w:r>
      <w:r w:rsidR="00336A40" w:rsidRPr="00CD0535">
        <w:t xml:space="preserve">. </w:t>
      </w:r>
      <w:r w:rsidR="00336A40">
        <w:t>For the primary outcome</w:t>
      </w:r>
      <w:r w:rsidR="008F69C6">
        <w:t xml:space="preserve"> (</w:t>
      </w:r>
      <w:r w:rsidR="00336A40">
        <w:t>death within 28 days of randomisation</w:t>
      </w:r>
      <w:r w:rsidR="008F69C6">
        <w:t>)</w:t>
      </w:r>
      <w:r w:rsidR="00336A40">
        <w:t>, discharge alive before 28 days will assume safety from the event (</w:t>
      </w:r>
      <w:r w:rsidR="0056140B">
        <w:t xml:space="preserve">unless there is </w:t>
      </w:r>
      <w:r w:rsidR="00336A40">
        <w:t>additional data confirming otherwise).</w:t>
      </w:r>
    </w:p>
    <w:p w14:paraId="6442345E" w14:textId="77777777" w:rsidR="00336A40" w:rsidRDefault="00336A40" w:rsidP="00336A40"/>
    <w:p w14:paraId="5ADFF5EE" w14:textId="23BDB5AB" w:rsidR="00626E73" w:rsidRDefault="00336A40" w:rsidP="001F3C6B">
      <w:r w:rsidRPr="00CD0535">
        <w:t xml:space="preserve">Pairwise comparisons </w:t>
      </w:r>
      <w:r w:rsidR="00C72A57">
        <w:t xml:space="preserve">within each randomisation </w:t>
      </w:r>
      <w:r w:rsidRPr="00CD0535">
        <w:t xml:space="preserve">will be made between each treatment arm and the </w:t>
      </w:r>
      <w:r>
        <w:t xml:space="preserve">no additional treatment </w:t>
      </w:r>
      <w:r w:rsidRPr="00CD0535">
        <w:t>arm</w:t>
      </w:r>
      <w:r>
        <w:t xml:space="preserve"> (reference group)</w:t>
      </w:r>
      <w:r w:rsidR="001536DD">
        <w:t xml:space="preserve"> in that particular randomisation</w:t>
      </w:r>
      <w:r w:rsidR="00C72A57">
        <w:t xml:space="preserve"> (main randomisation </w:t>
      </w:r>
      <w:r w:rsidR="00C33BC1">
        <w:t xml:space="preserve">part </w:t>
      </w:r>
      <w:r w:rsidR="00C72A57">
        <w:t xml:space="preserve">A, </w:t>
      </w:r>
      <w:r w:rsidR="00F57A22">
        <w:t>B</w:t>
      </w:r>
      <w:r w:rsidR="001B7F77">
        <w:t>, C</w:t>
      </w:r>
      <w:r w:rsidR="00F57A22">
        <w:t xml:space="preserve"> or </w:t>
      </w:r>
      <w:r w:rsidR="001B7F77">
        <w:t>D</w:t>
      </w:r>
      <w:r w:rsidR="00F57A22">
        <w:t xml:space="preserve">, </w:t>
      </w:r>
      <w:r w:rsidR="00C72A57">
        <w:t xml:space="preserve">and </w:t>
      </w:r>
      <w:r w:rsidR="00F31D86">
        <w:t>second</w:t>
      </w:r>
      <w:r w:rsidR="00C72A57">
        <w:t xml:space="preserve"> randomisation)</w:t>
      </w:r>
      <w:r>
        <w:t>.</w:t>
      </w:r>
      <w:r w:rsidRPr="00CD0535">
        <w:t xml:space="preserve"> </w:t>
      </w:r>
      <w:r w:rsidR="00C84CA6">
        <w:t>However, s</w:t>
      </w:r>
      <w:r w:rsidRPr="00CD0535">
        <w:t xml:space="preserve">ince not all treatments may be available or suitable for all patients, those in the </w:t>
      </w:r>
      <w:r>
        <w:t xml:space="preserve">no additional treatment arm </w:t>
      </w:r>
      <w:r w:rsidRPr="00CD0535">
        <w:t xml:space="preserve">will only be included in a given comparison if, at the point of their randomisation, they </w:t>
      </w:r>
      <w:r w:rsidRPr="00CD0535">
        <w:rPr>
          <w:i/>
        </w:rPr>
        <w:t>could</w:t>
      </w:r>
      <w:r w:rsidRPr="00CD0535">
        <w:t xml:space="preserve"> alternatively have been randomised to the active treatment of interest</w:t>
      </w:r>
      <w:r>
        <w:t xml:space="preserve">. </w:t>
      </w:r>
      <w:r w:rsidR="00B4591A">
        <w:t xml:space="preserve">Allowance </w:t>
      </w:r>
      <w:r w:rsidR="00626E73">
        <w:t xml:space="preserve">for multiple treatment </w:t>
      </w:r>
      <w:r w:rsidR="003B2D1A">
        <w:t>comparisons</w:t>
      </w:r>
      <w:r w:rsidR="00626E73">
        <w:t xml:space="preserve"> due to the multi-arm design will be made. </w:t>
      </w:r>
      <w:r w:rsidR="00C84CA6">
        <w:t>All p-values will be 2-sided.</w:t>
      </w:r>
    </w:p>
    <w:p w14:paraId="5CEA87FF" w14:textId="77777777" w:rsidR="001F3C6B" w:rsidRDefault="001F3C6B" w:rsidP="001F3C6B"/>
    <w:p w14:paraId="2C7027FE" w14:textId="70E03D6F" w:rsidR="00336A40" w:rsidRPr="00734153" w:rsidDel="00474DD8" w:rsidRDefault="00336A40" w:rsidP="00336A40">
      <w:pPr>
        <w:rPr>
          <w:del w:id="376" w:author="Richard Haynes" w:date="2021-03-20T10:52:00Z"/>
        </w:rPr>
      </w:pPr>
      <w:r>
        <w:t xml:space="preserve">Pre-specified subgroup analysis </w:t>
      </w:r>
      <w:r w:rsidR="00AF2CD4">
        <w:t xml:space="preserve">(e.g., </w:t>
      </w:r>
      <w:r w:rsidR="004C5ED5">
        <w:t xml:space="preserve">level of respiratory support, </w:t>
      </w:r>
      <w:r w:rsidR="00AF2CD4">
        <w:t>time since onset of symptoms; sex; age group</w:t>
      </w:r>
      <w:r w:rsidR="00F57A22">
        <w:t xml:space="preserve">; </w:t>
      </w:r>
      <w:r w:rsidR="004C5ED5">
        <w:t>ethnicity</w:t>
      </w:r>
      <w:r w:rsidR="00F57479">
        <w:t>; use of corticosteroids</w:t>
      </w:r>
      <w:r w:rsidR="00AF2CD4">
        <w:t xml:space="preserve">) </w:t>
      </w:r>
      <w:r>
        <w:t>will be conducted for the primary outcome using the statistical test for interaction (or test for trend where appropriate)</w:t>
      </w:r>
      <w:r w:rsidR="00F57479">
        <w:t>. Sensitivity analyses will be conducted among those patients with laboratory confirmed SARS-CoV-2.</w:t>
      </w:r>
    </w:p>
    <w:p w14:paraId="65BAF365" w14:textId="6A21FF42" w:rsidR="003C4421" w:rsidRPr="00734153" w:rsidDel="00474DD8" w:rsidRDefault="003C4421" w:rsidP="00F123A0">
      <w:pPr>
        <w:rPr>
          <w:del w:id="377" w:author="Richard Haynes" w:date="2021-03-20T10:52:00Z"/>
        </w:rPr>
      </w:pPr>
    </w:p>
    <w:p w14:paraId="3ECE10B0" w14:textId="7CA93675" w:rsidR="00E46528" w:rsidRDefault="00474DD8" w:rsidP="00626E73">
      <w:ins w:id="378" w:author="Richard Haynes" w:date="2021-03-20T10:52:00Z">
        <w:r>
          <w:t xml:space="preserve"> </w:t>
        </w:r>
      </w:ins>
      <w:r w:rsidR="00626E73">
        <w:t>Further details will be fully described in the Statistical Analysis Plan.</w:t>
      </w:r>
      <w:r w:rsidR="009E4554">
        <w:t xml:space="preserve"> </w:t>
      </w:r>
    </w:p>
    <w:p w14:paraId="32E73DA5" w14:textId="54B9C890" w:rsidR="00E46528" w:rsidRDefault="00E46528" w:rsidP="00E46528">
      <w:pPr>
        <w:pStyle w:val="Heading2"/>
      </w:pPr>
      <w:bookmarkStart w:id="379" w:name="_Toc62398081"/>
      <w:r>
        <w:t>Children</w:t>
      </w:r>
      <w:bookmarkEnd w:id="379"/>
    </w:p>
    <w:p w14:paraId="50184567" w14:textId="21FBCE08" w:rsidR="00CA5601" w:rsidRDefault="00E46528" w:rsidP="00626E73">
      <w:r w:rsidRPr="00E46528">
        <w:t>The primary outcome for children will be the number of days in hospital. This will be analysed using a negative binomial model utilizing a Bayesian framework with treatment indica</w:t>
      </w:r>
      <w:r w:rsidR="00147080">
        <w:t>tors for tocilizumab and anakin</w:t>
      </w:r>
      <w:r w:rsidRPr="00E46528">
        <w:t xml:space="preserve">ra as well as site and age. Non-informative prior distributions will be used for the treatment effects and mildly informative priors for the covariates. Further details will be described in a </w:t>
      </w:r>
      <w:r>
        <w:t xml:space="preserve">children-specific </w:t>
      </w:r>
      <w:r w:rsidRPr="00E46528">
        <w:t>statistical analysis plan which will be agreed prior to unblinding any results to the Steering Committee.</w:t>
      </w:r>
    </w:p>
    <w:p w14:paraId="012C083F" w14:textId="5A397A67" w:rsidR="003809B3" w:rsidRDefault="003809B3" w:rsidP="003809B3">
      <w:pPr>
        <w:pStyle w:val="Heading2"/>
      </w:pPr>
      <w:r>
        <w:t>Early phase assessments</w:t>
      </w:r>
    </w:p>
    <w:p w14:paraId="6A19A359" w14:textId="5FA733C6" w:rsidR="003809B3" w:rsidRDefault="003809B3" w:rsidP="003809B3">
      <w:r>
        <w:rPr>
          <w:lang w:val="en-US"/>
        </w:rPr>
        <w:t xml:space="preserve">The primary </w:t>
      </w:r>
      <w:r w:rsidR="00912009">
        <w:rPr>
          <w:lang w:val="en-US"/>
        </w:rPr>
        <w:t>objective</w:t>
      </w:r>
      <w:r>
        <w:rPr>
          <w:lang w:val="en-US"/>
        </w:rPr>
        <w:t xml:space="preserve"> for the early phase assessment of dimethyl fumarate </w:t>
      </w:r>
      <w:r w:rsidR="00912009">
        <w:rPr>
          <w:lang w:val="en-US"/>
        </w:rPr>
        <w:t xml:space="preserve">is to assess the effect of dimethyl fumarate on the </w:t>
      </w:r>
      <w:r>
        <w:rPr>
          <w:lang w:val="en-US"/>
        </w:rPr>
        <w:t xml:space="preserve">the </w:t>
      </w:r>
      <w:r>
        <w:t>S</w:t>
      </w:r>
      <w:r w:rsidR="006B184C">
        <w:t>/F</w:t>
      </w:r>
      <w:r w:rsidR="006B184C" w:rsidRPr="006B184C">
        <w:rPr>
          <w:vertAlign w:val="subscript"/>
        </w:rPr>
        <w:t>94</w:t>
      </w:r>
      <w:r>
        <w:t xml:space="preserve"> ratio. The primary comparison will involve an “intention to treat” analysis among all participants </w:t>
      </w:r>
      <w:r w:rsidR="00912009">
        <w:t>randomised between dimethyl fumarate and its control</w:t>
      </w:r>
      <w:r w:rsidR="00912009" w:rsidDel="00912009">
        <w:rPr>
          <w:rStyle w:val="CommentReference"/>
        </w:rPr>
        <w:t xml:space="preserve"> </w:t>
      </w:r>
      <w:r>
        <w:t>of the effect of dimethyl fumarate on S</w:t>
      </w:r>
      <w:r w:rsidR="00912009">
        <w:t>p</w:t>
      </w:r>
      <w:r>
        <w:t>O</w:t>
      </w:r>
      <w:r w:rsidRPr="00524804">
        <w:rPr>
          <w:vertAlign w:val="subscript"/>
        </w:rPr>
        <w:t>2</w:t>
      </w:r>
      <w:r>
        <w:t>:FiO</w:t>
      </w:r>
      <w:r w:rsidRPr="00524804">
        <w:rPr>
          <w:vertAlign w:val="subscript"/>
        </w:rPr>
        <w:t>2</w:t>
      </w:r>
      <w:r>
        <w:t xml:space="preserve"> ratio at day </w:t>
      </w:r>
      <w:r w:rsidR="00612ECE">
        <w:t>5</w:t>
      </w:r>
      <w:r>
        <w:t>.</w:t>
      </w:r>
      <w:r w:rsidR="001D1931">
        <w:t xml:space="preserve"> </w:t>
      </w:r>
      <w:r w:rsidR="00612ECE">
        <w:t xml:space="preserve">Secondary </w:t>
      </w:r>
      <w:r w:rsidR="00912009">
        <w:t>objectives</w:t>
      </w:r>
      <w:r w:rsidR="00612ECE">
        <w:t xml:space="preserve"> include </w:t>
      </w:r>
      <w:r w:rsidR="00912009">
        <w:t xml:space="preserve">assessment of the effect of dimethyl fumarate on: </w:t>
      </w:r>
      <w:r w:rsidR="00612ECE">
        <w:rPr>
          <w:lang w:val="en-US"/>
        </w:rPr>
        <w:t xml:space="preserve">time to improvement by at least one category from the WHO ordinal scale at baseline; time to discharge; odds of improvement in clinical status at day 10; </w:t>
      </w:r>
      <w:r w:rsidR="00475F95">
        <w:rPr>
          <w:lang w:val="en-US"/>
        </w:rPr>
        <w:t>average</w:t>
      </w:r>
      <w:r w:rsidR="00612ECE">
        <w:rPr>
          <w:lang w:val="en-US"/>
        </w:rPr>
        <w:t xml:space="preserve"> WHO ordinal scale on days 3, 7 and 10; and study average blood C-reactive protein</w:t>
      </w:r>
      <w:r w:rsidR="00612ECE" w:rsidRPr="00CF0880">
        <w:rPr>
          <w:lang w:val="en-US"/>
        </w:rPr>
        <w:t xml:space="preserve">. </w:t>
      </w:r>
      <w:r w:rsidR="007E0BC4" w:rsidRPr="00CF0880">
        <w:rPr>
          <w:lang w:val="en-US"/>
        </w:rPr>
        <w:t>These data (along with information on tolerability and safety) would be reviewed</w:t>
      </w:r>
      <w:r w:rsidR="000203BB" w:rsidRPr="00CF0880">
        <w:rPr>
          <w:lang w:val="en-US"/>
        </w:rPr>
        <w:t xml:space="preserve"> to determine whether the balance of information favours assessing dimethyl fumarate in a larger comparison or not. </w:t>
      </w:r>
      <w:r w:rsidR="001D1931" w:rsidRPr="00CF0880">
        <w:t>Full</w:t>
      </w:r>
      <w:r w:rsidR="001D1931">
        <w:t xml:space="preserve"> details will be described in a statistical analysis plan </w:t>
      </w:r>
      <w:r w:rsidR="001D1931" w:rsidRPr="00E46528">
        <w:t>which will be agreed prior to unblinding any results to the Steering Committee.</w:t>
      </w:r>
    </w:p>
    <w:p w14:paraId="4B1E6027" w14:textId="7B0DF3BD" w:rsidR="003809B3" w:rsidRDefault="003809B3" w:rsidP="003809B3"/>
    <w:p w14:paraId="3CEB75A1" w14:textId="15788290" w:rsidR="008B728D" w:rsidRPr="00C54ABA" w:rsidRDefault="003809B3" w:rsidP="00F73D0C">
      <w:r>
        <w:t xml:space="preserve">Based on </w:t>
      </w:r>
      <w:r w:rsidR="00475F95">
        <w:t xml:space="preserve">unpublished </w:t>
      </w:r>
      <w:r>
        <w:t xml:space="preserve">data from </w:t>
      </w:r>
      <w:r w:rsidR="00612ECE">
        <w:t>8500</w:t>
      </w:r>
      <w:r>
        <w:t xml:space="preserve"> patients with COVID-19, assuming a </w:t>
      </w:r>
      <w:r w:rsidR="00612ECE">
        <w:t xml:space="preserve">mean (standard deviation) </w:t>
      </w:r>
      <w:r w:rsidR="006B184C">
        <w:t>S/F</w:t>
      </w:r>
      <w:r w:rsidR="006B184C" w:rsidRPr="006B184C">
        <w:rPr>
          <w:vertAlign w:val="subscript"/>
        </w:rPr>
        <w:t>94</w:t>
      </w:r>
      <w:r w:rsidR="006B184C">
        <w:rPr>
          <w:vertAlign w:val="subscript"/>
        </w:rPr>
        <w:t xml:space="preserve"> </w:t>
      </w:r>
      <w:r>
        <w:t xml:space="preserve">ratio of </w:t>
      </w:r>
      <w:r w:rsidR="00612ECE">
        <w:t>3.3 (1.7) at day 5,</w:t>
      </w:r>
      <w:r>
        <w:t xml:space="preserve"> and a correlation between an individual’s baseline and day </w:t>
      </w:r>
      <w:r w:rsidR="00612ECE">
        <w:t>5</w:t>
      </w:r>
      <w:r>
        <w:t xml:space="preserve"> </w:t>
      </w:r>
      <w:r w:rsidR="006B184C">
        <w:t>S/F</w:t>
      </w:r>
      <w:r w:rsidR="006B184C" w:rsidRPr="006B184C">
        <w:rPr>
          <w:vertAlign w:val="subscript"/>
        </w:rPr>
        <w:t>94</w:t>
      </w:r>
      <w:r w:rsidR="006B184C">
        <w:rPr>
          <w:vertAlign w:val="subscript"/>
        </w:rPr>
        <w:t xml:space="preserve"> </w:t>
      </w:r>
      <w:r>
        <w:t>ratio of 0.</w:t>
      </w:r>
      <w:r w:rsidR="00612ECE">
        <w:t>5</w:t>
      </w:r>
      <w:r>
        <w:t xml:space="preserve">, randomisation of </w:t>
      </w:r>
      <w:r w:rsidR="00612ECE">
        <w:t>400</w:t>
      </w:r>
      <w:r>
        <w:t xml:space="preserve"> participants will provide 90% power (at 2p=0.05) to detect a difference in </w:t>
      </w:r>
      <w:r w:rsidR="006B184C">
        <w:t>S/F</w:t>
      </w:r>
      <w:r w:rsidR="006B184C" w:rsidRPr="006B184C">
        <w:rPr>
          <w:vertAlign w:val="subscript"/>
        </w:rPr>
        <w:t>94</w:t>
      </w:r>
      <w:r w:rsidR="006B184C">
        <w:rPr>
          <w:vertAlign w:val="subscript"/>
        </w:rPr>
        <w:t xml:space="preserve"> </w:t>
      </w:r>
      <w:r>
        <w:t xml:space="preserve">ratio of </w:t>
      </w:r>
      <w:r w:rsidR="00612ECE">
        <w:t>0.5</w:t>
      </w:r>
      <w:r>
        <w:t xml:space="preserve"> (the chosen minimum clinically </w:t>
      </w:r>
      <w:r>
        <w:lastRenderedPageBreak/>
        <w:t>meaningful difference</w:t>
      </w:r>
      <w:r w:rsidR="00475F95">
        <w:t xml:space="preserve"> [which is similar to the difference in 1 point on the WHO ordinal scale]</w:t>
      </w:r>
      <w:r>
        <w:t xml:space="preserve">), even if 10% of participants discontinue study treatment before day </w:t>
      </w:r>
      <w:r w:rsidR="00612ECE">
        <w:t>5</w:t>
      </w:r>
      <w:r>
        <w:t>.</w:t>
      </w:r>
    </w:p>
    <w:p w14:paraId="36F4A254" w14:textId="0D7A3DBB" w:rsidR="007F4D0E" w:rsidRDefault="00C71205" w:rsidP="00F123A0">
      <w:pPr>
        <w:pStyle w:val="StyleHeading1Linespacingsingle"/>
        <w:numPr>
          <w:ilvl w:val="0"/>
          <w:numId w:val="2"/>
        </w:numPr>
      </w:pPr>
      <w:bookmarkStart w:id="380" w:name="_Toc37770919"/>
      <w:bookmarkStart w:id="381" w:name="_Toc37771575"/>
      <w:bookmarkStart w:id="382" w:name="_Toc37107299"/>
      <w:bookmarkStart w:id="383" w:name="_Toc38099255"/>
      <w:bookmarkStart w:id="384" w:name="_Toc44674853"/>
      <w:bookmarkStart w:id="385" w:name="_Toc62398082"/>
      <w:bookmarkEnd w:id="380"/>
      <w:bookmarkEnd w:id="381"/>
      <w:r>
        <w:t>DATA and saFETy Monitoring</w:t>
      </w:r>
      <w:bookmarkEnd w:id="382"/>
      <w:bookmarkEnd w:id="383"/>
      <w:bookmarkEnd w:id="384"/>
      <w:bookmarkEnd w:id="385"/>
    </w:p>
    <w:p w14:paraId="62043107" w14:textId="43DFD65D" w:rsidR="00295817" w:rsidRDefault="00295817" w:rsidP="001B27CF">
      <w:pPr>
        <w:pStyle w:val="Heading2"/>
      </w:pPr>
      <w:bookmarkStart w:id="386" w:name="_Ref34892690"/>
      <w:bookmarkStart w:id="387" w:name="_Toc37107300"/>
      <w:bookmarkStart w:id="388" w:name="_Toc38099256"/>
      <w:bookmarkStart w:id="389" w:name="_Toc44674854"/>
      <w:bookmarkStart w:id="390" w:name="_Toc62398083"/>
      <w:r>
        <w:t>Recording Suspected Serious Adverse Reactions</w:t>
      </w:r>
      <w:bookmarkEnd w:id="386"/>
      <w:bookmarkEnd w:id="387"/>
      <w:bookmarkEnd w:id="388"/>
      <w:bookmarkEnd w:id="389"/>
      <w:bookmarkEnd w:id="390"/>
    </w:p>
    <w:p w14:paraId="55D9C271" w14:textId="77777777" w:rsidR="007F4D0E" w:rsidRDefault="007F4D0E" w:rsidP="00F123A0">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r w:rsidR="0079455F" w:rsidRPr="0079455F">
        <w:t xml:space="preserve"> </w:t>
      </w:r>
    </w:p>
    <w:p w14:paraId="1E054E48" w14:textId="77777777" w:rsidR="007F4D0E" w:rsidRPr="007F4D0E" w:rsidRDefault="007F4D0E" w:rsidP="00F123A0">
      <w:pPr>
        <w:rPr>
          <w:lang w:val="en-US"/>
        </w:rPr>
      </w:pPr>
    </w:p>
    <w:p w14:paraId="4C98E2D8" w14:textId="77777777" w:rsidR="007F4D0E" w:rsidRDefault="007F4D0E" w:rsidP="00F123A0">
      <w:r w:rsidRPr="00935BA5">
        <w:t xml:space="preserve">Any </w:t>
      </w:r>
      <w:r>
        <w:t>S</w:t>
      </w:r>
      <w:r w:rsidRPr="00935BA5">
        <w:t xml:space="preserve">erious </w:t>
      </w:r>
      <w:r>
        <w:t>A</w:t>
      </w:r>
      <w:r w:rsidRPr="00935BA5">
        <w:t xml:space="preserve">dverse </w:t>
      </w:r>
      <w:r>
        <w:t>Event</w:t>
      </w:r>
      <w:r>
        <w:rPr>
          <w:rStyle w:val="FootnoteReference"/>
          <w:szCs w:val="22"/>
        </w:rPr>
        <w:footnoteReference w:id="13"/>
      </w:r>
      <w:r>
        <w:t xml:space="preserve"> that is believe</w:t>
      </w:r>
      <w:r w:rsidR="00295817">
        <w:t>d</w:t>
      </w:r>
      <w:r>
        <w:t xml:space="preserve"> with a reasonable probability to be due to one of the study treatments</w:t>
      </w:r>
      <w:r w:rsidR="00086BC6">
        <w:t xml:space="preserve"> will be considered a</w:t>
      </w:r>
      <w:r w:rsidRPr="00935BA5">
        <w:t xml:space="preserve"> </w:t>
      </w:r>
      <w:r w:rsidR="00E86E55">
        <w:t>Suspected Serious Adverse Reaction</w:t>
      </w:r>
      <w:r w:rsidR="002627C5">
        <w:t xml:space="preserve"> (SSAR)</w:t>
      </w:r>
      <w:r>
        <w:t>. In making this assessment, there should be consideration of the probability of an alternative cause</w:t>
      </w:r>
      <w:r w:rsidR="00DB5F0B">
        <w:t xml:space="preserve"> (for example, COVID-19 itself or some other condition preceding randomisation),</w:t>
      </w:r>
      <w:r>
        <w:t xml:space="preserve"> the timing of the event with respect to study treatment, the response to withdrawal of the study treatment, and (where appropriate) the response to subsequent re-challenge. </w:t>
      </w:r>
    </w:p>
    <w:p w14:paraId="20434546" w14:textId="77777777" w:rsidR="007F4D0E" w:rsidRDefault="007F4D0E" w:rsidP="00F123A0"/>
    <w:p w14:paraId="4FC548E0" w14:textId="0162477D" w:rsidR="00053FC5" w:rsidRDefault="007F4D0E" w:rsidP="00F123A0">
      <w:r>
        <w:t xml:space="preserve">All </w:t>
      </w:r>
      <w:r w:rsidR="002627C5">
        <w:t xml:space="preserve">SSARs </w:t>
      </w:r>
      <w:r w:rsidRPr="00935BA5">
        <w:t xml:space="preserve">should be reported </w:t>
      </w:r>
      <w:r>
        <w:t>by telephone to the Central Coordinating Office and recorded on the study IT system immediately</w:t>
      </w:r>
      <w:r w:rsidRPr="00935BA5">
        <w:t>.</w:t>
      </w:r>
    </w:p>
    <w:p w14:paraId="4C61A397" w14:textId="77777777" w:rsidR="0037681A" w:rsidRDefault="0037681A" w:rsidP="00F31D86">
      <w:bookmarkStart w:id="391" w:name="_Toc34778488"/>
      <w:bookmarkStart w:id="392" w:name="_Toc34778543"/>
      <w:bookmarkStart w:id="393" w:name="_Toc34778599"/>
      <w:bookmarkStart w:id="394" w:name="_Toc34780077"/>
      <w:bookmarkStart w:id="395" w:name="_Toc34778097"/>
      <w:bookmarkStart w:id="396" w:name="_Toc34778152"/>
      <w:bookmarkStart w:id="397" w:name="_Toc34778301"/>
      <w:bookmarkStart w:id="398" w:name="_Toc34778355"/>
      <w:bookmarkStart w:id="399" w:name="_Toc34778408"/>
      <w:bookmarkStart w:id="400" w:name="_Toc34778489"/>
      <w:bookmarkStart w:id="401" w:name="_Toc34778544"/>
      <w:bookmarkStart w:id="402" w:name="_Toc34778600"/>
      <w:bookmarkStart w:id="403" w:name="_Toc34780078"/>
      <w:bookmarkStart w:id="404" w:name="_Toc34778490"/>
      <w:bookmarkStart w:id="405" w:name="_Toc34778545"/>
      <w:bookmarkStart w:id="406" w:name="_Toc34778601"/>
      <w:bookmarkStart w:id="407" w:name="_Toc34780079"/>
      <w:bookmarkStart w:id="408" w:name="_Toc135020171"/>
      <w:bookmarkEnd w:id="366"/>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14:paraId="7751B26B" w14:textId="77777777" w:rsidR="00E86E55" w:rsidRDefault="00E86E55" w:rsidP="001B27CF">
      <w:pPr>
        <w:pStyle w:val="Heading2"/>
      </w:pPr>
      <w:bookmarkStart w:id="409" w:name="_Toc37107301"/>
      <w:bookmarkStart w:id="410" w:name="_Toc38099257"/>
      <w:bookmarkStart w:id="411" w:name="_Toc44674855"/>
      <w:bookmarkStart w:id="412" w:name="_Toc62398084"/>
      <w:r>
        <w:t>Central assessment and onward reporting of SUSARs</w:t>
      </w:r>
      <w:bookmarkEnd w:id="409"/>
      <w:bookmarkEnd w:id="410"/>
      <w:bookmarkEnd w:id="411"/>
      <w:bookmarkEnd w:id="412"/>
    </w:p>
    <w:p w14:paraId="1436A716" w14:textId="77777777" w:rsidR="001A4D9F" w:rsidRDefault="001A4D9F" w:rsidP="00F123A0">
      <w:pPr>
        <w:rPr>
          <w:lang w:val="en-US"/>
        </w:rPr>
      </w:pPr>
    </w:p>
    <w:p w14:paraId="0FB4C658" w14:textId="77777777" w:rsidR="00121D5D" w:rsidRPr="002A5944" w:rsidRDefault="00121D5D" w:rsidP="00F123A0">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2529DF29" w14:textId="77777777" w:rsidR="00121D5D" w:rsidRPr="002A5944" w:rsidRDefault="00121D5D" w:rsidP="00F123A0">
      <w:pPr>
        <w:rPr>
          <w:lang w:val="en-US"/>
        </w:rPr>
      </w:pPr>
    </w:p>
    <w:p w14:paraId="5262DC6B" w14:textId="00DA1D51" w:rsidR="00121D5D" w:rsidRPr="002A5944" w:rsidRDefault="00121D5D" w:rsidP="00F123A0">
      <w:r w:rsidRPr="002A5944">
        <w:t xml:space="preserve">The focus of </w:t>
      </w:r>
      <w:r w:rsidR="0065693F" w:rsidRPr="002A5944">
        <w:t xml:space="preserve">Suspected Unexpected Serious Adverse Reaction </w:t>
      </w:r>
      <w:r w:rsidR="0065693F">
        <w:t>(</w:t>
      </w:r>
      <w:r w:rsidRPr="002A5944">
        <w:t>SUSAR</w:t>
      </w:r>
      <w:r w:rsidR="0065693F">
        <w:t>)</w:t>
      </w:r>
      <w:r w:rsidRPr="002A5944">
        <w:t xml:space="preserve">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35AEDB60" w14:textId="77777777" w:rsidR="00121D5D" w:rsidRPr="002A5944" w:rsidRDefault="00121D5D" w:rsidP="00F123A0"/>
    <w:p w14:paraId="1022B7F0" w14:textId="77777777" w:rsidR="00121D5D" w:rsidRPr="002A5944" w:rsidRDefault="00121D5D" w:rsidP="00E105FD">
      <w:pPr>
        <w:pStyle w:val="ListParagraph"/>
        <w:numPr>
          <w:ilvl w:val="0"/>
          <w:numId w:val="10"/>
        </w:numPr>
      </w:pPr>
      <w:r w:rsidRPr="002A5944">
        <w:t>Events which are the consequence of COVID-19; and</w:t>
      </w:r>
    </w:p>
    <w:p w14:paraId="1EF71F4C" w14:textId="77777777" w:rsidR="00121D5D" w:rsidRPr="002A5944" w:rsidRDefault="00121D5D" w:rsidP="00E105FD">
      <w:pPr>
        <w:pStyle w:val="ListParagraph"/>
        <w:numPr>
          <w:ilvl w:val="0"/>
          <w:numId w:val="10"/>
        </w:numPr>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0978676D" w14:textId="77777777" w:rsidR="00121D5D" w:rsidRPr="002A5944" w:rsidRDefault="00121D5D" w:rsidP="00F123A0"/>
    <w:p w14:paraId="6B2478A4" w14:textId="77777777" w:rsidR="00121D5D" w:rsidRPr="002A5944" w:rsidRDefault="00121D5D" w:rsidP="00F123A0">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13526AF" w14:textId="77777777" w:rsidR="00121D5D" w:rsidRPr="002A5944" w:rsidRDefault="00121D5D" w:rsidP="00F123A0"/>
    <w:p w14:paraId="1F19F233" w14:textId="77777777" w:rsidR="00121D5D" w:rsidRPr="00734153" w:rsidRDefault="00121D5D" w:rsidP="00F123A0">
      <w:r w:rsidRPr="002A5944">
        <w:lastRenderedPageBreak/>
        <w:t>All confirmed SUSARs will be reported to the Chair of the DMC and to relevant regulatory authorities, ethics committees, and investigators in an expedited manner in accordance with regulatory requirements.</w:t>
      </w:r>
    </w:p>
    <w:p w14:paraId="416D5449" w14:textId="77777777" w:rsidR="00AE7268" w:rsidRDefault="00AE7268" w:rsidP="00F123A0">
      <w:pPr>
        <w:rPr>
          <w:lang w:val="en-US"/>
        </w:rPr>
      </w:pPr>
    </w:p>
    <w:p w14:paraId="1A47527B" w14:textId="77777777" w:rsidR="00E95A88" w:rsidDel="008F7F24" w:rsidRDefault="00E95A88" w:rsidP="001B27CF">
      <w:pPr>
        <w:pStyle w:val="Heading2"/>
      </w:pPr>
      <w:bookmarkStart w:id="413" w:name="_Toc37107302"/>
      <w:bookmarkStart w:id="414" w:name="_Toc38099258"/>
      <w:bookmarkStart w:id="415" w:name="_Toc44674856"/>
      <w:bookmarkStart w:id="416" w:name="_Toc62398085"/>
      <w:r>
        <w:t>Recording other Adverse Events</w:t>
      </w:r>
      <w:bookmarkEnd w:id="413"/>
      <w:bookmarkEnd w:id="414"/>
      <w:bookmarkEnd w:id="415"/>
      <w:bookmarkEnd w:id="416"/>
    </w:p>
    <w:p w14:paraId="3D3409FB" w14:textId="76B4B8D4" w:rsidR="00E95A88" w:rsidDel="008F7F24" w:rsidRDefault="008F7F24" w:rsidP="00F123A0">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69224B">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w:t>
      </w:r>
      <w:r w:rsidR="00F57479">
        <w:t xml:space="preserve"> unless specified in section </w:t>
      </w:r>
      <w:r w:rsidR="00F57479">
        <w:fldChar w:fldCharType="begin"/>
      </w:r>
      <w:r w:rsidR="00F57479">
        <w:instrText xml:space="preserve"> REF _Ref34937467 \r \h </w:instrText>
      </w:r>
      <w:r w:rsidR="00F57479">
        <w:fldChar w:fldCharType="separate"/>
      </w:r>
      <w:r w:rsidR="0069224B">
        <w:t>2.7</w:t>
      </w:r>
      <w:r w:rsidR="00F57479">
        <w:fldChar w:fldCharType="end"/>
      </w:r>
      <w:r w:rsidR="00E95A88" w:rsidDel="008F7F24">
        <w:t>.</w:t>
      </w:r>
      <w:ins w:id="417" w:author="Richard Haynes" w:date="2021-03-29T17:33:00Z">
        <w:r w:rsidR="00913157" w:rsidRPr="00913157">
          <w:rPr>
            <w:rStyle w:val="FootnoteReference"/>
          </w:rPr>
          <w:t xml:space="preserve"> </w:t>
        </w:r>
        <w:r w:rsidR="00913157">
          <w:rPr>
            <w:rStyle w:val="FootnoteReference"/>
          </w:rPr>
          <w:footnoteReference w:id="14"/>
        </w:r>
      </w:ins>
      <w:r w:rsidR="00E95A88"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06FBF19" w14:textId="77777777" w:rsidR="004B65DD" w:rsidRPr="00734153" w:rsidRDefault="004B65DD" w:rsidP="00F123A0">
      <w:bookmarkStart w:id="429" w:name="_Toc514709855"/>
      <w:bookmarkStart w:id="430" w:name="_Toc514756016"/>
      <w:bookmarkStart w:id="431" w:name="_Toc514773832"/>
      <w:bookmarkStart w:id="432" w:name="_Toc514776538"/>
      <w:bookmarkStart w:id="433" w:name="_Toc514939412"/>
      <w:bookmarkStart w:id="434" w:name="_Toc514947223"/>
      <w:bookmarkStart w:id="435" w:name="_Toc515001195"/>
      <w:bookmarkStart w:id="436" w:name="_Toc34303402"/>
      <w:bookmarkStart w:id="437" w:name="_Toc514709856"/>
      <w:bookmarkStart w:id="438" w:name="_Toc514756017"/>
      <w:bookmarkStart w:id="439" w:name="_Toc514773833"/>
      <w:bookmarkStart w:id="440" w:name="_Toc514776539"/>
      <w:bookmarkStart w:id="441" w:name="_Toc514939413"/>
      <w:bookmarkStart w:id="442" w:name="_Toc514947224"/>
      <w:bookmarkStart w:id="443" w:name="_Toc515001196"/>
      <w:bookmarkStart w:id="444" w:name="_Toc34303403"/>
      <w:bookmarkStart w:id="445" w:name="_Toc502695956"/>
      <w:bookmarkStart w:id="446" w:name="_Toc502696245"/>
      <w:bookmarkStart w:id="447" w:name="_Toc503430774"/>
      <w:bookmarkEnd w:id="40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2A02DE8D" w14:textId="4ADFE877" w:rsidR="004B65DD" w:rsidRPr="00734153" w:rsidRDefault="00123202" w:rsidP="001B27CF">
      <w:pPr>
        <w:pStyle w:val="Heading2"/>
      </w:pPr>
      <w:bookmarkStart w:id="448" w:name="_Toc247076032"/>
      <w:bookmarkStart w:id="449" w:name="_Toc247076034"/>
      <w:bookmarkStart w:id="450" w:name="_Toc247076037"/>
      <w:bookmarkStart w:id="451" w:name="_Toc247076039"/>
      <w:bookmarkStart w:id="452" w:name="_Toc135020176"/>
      <w:bookmarkStart w:id="453" w:name="_Ref247430832"/>
      <w:bookmarkStart w:id="454" w:name="_Ref490814834"/>
      <w:bookmarkStart w:id="455" w:name="_Ref491115124"/>
      <w:bookmarkStart w:id="456" w:name="_Toc37107303"/>
      <w:bookmarkStart w:id="457" w:name="_Toc38099259"/>
      <w:bookmarkStart w:id="458" w:name="_Toc44674857"/>
      <w:bookmarkStart w:id="459" w:name="_Toc62398086"/>
      <w:bookmarkEnd w:id="448"/>
      <w:bookmarkEnd w:id="449"/>
      <w:bookmarkEnd w:id="450"/>
      <w:bookmarkEnd w:id="451"/>
      <w:r>
        <w:t>R</w:t>
      </w:r>
      <w:r w:rsidR="004B65DD" w:rsidRPr="00734153">
        <w:t xml:space="preserve">ole of the </w:t>
      </w:r>
      <w:bookmarkEnd w:id="452"/>
      <w:bookmarkEnd w:id="453"/>
      <w:bookmarkEnd w:id="454"/>
      <w:bookmarkEnd w:id="455"/>
      <w:r w:rsidR="00E55C01">
        <w:t>D</w:t>
      </w:r>
      <w:r w:rsidR="00E86E55">
        <w:t>ata Monitoring Committee (DM</w:t>
      </w:r>
      <w:r w:rsidR="00E55C01">
        <w:t>C</w:t>
      </w:r>
      <w:r w:rsidR="00E86E55">
        <w:t>)</w:t>
      </w:r>
      <w:bookmarkEnd w:id="456"/>
      <w:bookmarkEnd w:id="457"/>
      <w:bookmarkEnd w:id="458"/>
      <w:bookmarkEnd w:id="459"/>
    </w:p>
    <w:p w14:paraId="4B20911A" w14:textId="77777777" w:rsidR="00834413" w:rsidRDefault="00834413" w:rsidP="00F123A0">
      <w:r>
        <w:t>During the study, interim analyses of all study data will be supplied in strict confidence to the independent DMC. The DMC will request such analyses at a frequency relevant to the emerging data from this and other studies.</w:t>
      </w:r>
    </w:p>
    <w:p w14:paraId="3B6B7008" w14:textId="77777777" w:rsidR="00834413" w:rsidRDefault="00834413" w:rsidP="00F123A0"/>
    <w:p w14:paraId="23B5B7BA" w14:textId="52FF05ED" w:rsidR="00834413" w:rsidRDefault="003D4AC6" w:rsidP="00F123A0">
      <w:r w:rsidRPr="003D4AC6">
        <w:t>T</w:t>
      </w:r>
      <w:r w:rsidR="00834413" w:rsidRPr="003D4AC6">
        <w:t xml:space="preserve">he DMC will </w:t>
      </w:r>
      <w:r w:rsidRPr="003D4AC6">
        <w:t xml:space="preserve">independently evaluate these analyses and any other information considered relevant. The DMC will determine </w:t>
      </w:r>
      <w:r w:rsidR="00834413" w:rsidRPr="003D4AC6">
        <w:t xml:space="preserve">if, in their view, the randomised comparisons in the study have provided </w:t>
      </w:r>
      <w:r w:rsidR="00834413" w:rsidRPr="003D4AC6">
        <w:rPr>
          <w:iCs/>
        </w:rPr>
        <w:t xml:space="preserve">evidence on mortality that is strong enough (with a range of uncertainty around the results that is narrow enough) to affect national and global treatment strategies. </w:t>
      </w:r>
      <w:r w:rsidRPr="003D4AC6">
        <w:rPr>
          <w:iCs/>
        </w:rPr>
        <w:t>In such a circumstance, t</w:t>
      </w:r>
      <w:r w:rsidR="00834413" w:rsidRPr="003D4AC6">
        <w:rPr>
          <w:iCs/>
        </w:rPr>
        <w:t xml:space="preserve">he DMC will inform the Trial Steering Committee </w:t>
      </w:r>
      <w:r w:rsidRPr="003D4AC6">
        <w:rPr>
          <w:iCs/>
        </w:rPr>
        <w:t>who will make the results available to the public and amend the trial arms accordingly</w:t>
      </w:r>
      <w:r w:rsidR="00834413" w:rsidRPr="003D4AC6">
        <w:rPr>
          <w:iCs/>
        </w:rPr>
        <w:t>.</w:t>
      </w:r>
      <w:r w:rsidRPr="003D4AC6">
        <w:rPr>
          <w:iCs/>
        </w:rPr>
        <w:t xml:space="preserve"> </w:t>
      </w:r>
      <w:r w:rsidR="00834413" w:rsidRPr="003D4AC6">
        <w:t xml:space="preserve">Unless this happens, the </w:t>
      </w:r>
      <w:r w:rsidR="00C747E5">
        <w:t xml:space="preserve">Trial </w:t>
      </w:r>
      <w:r w:rsidR="00834413" w:rsidRPr="003D4AC6">
        <w:t xml:space="preserve">Steering Committee, </w:t>
      </w:r>
      <w:r w:rsidRPr="003D4AC6">
        <w:t xml:space="preserve">Chief Investigator, </w:t>
      </w:r>
      <w:r w:rsidR="00834413" w:rsidRPr="003D4AC6">
        <w:t xml:space="preserve">study staff, investigators, study participants, funders and other partners will remain blind to the interim results until </w:t>
      </w:r>
      <w:r w:rsidR="00134B4D">
        <w:t>28 days after the last patient has been randomised</w:t>
      </w:r>
      <w:r w:rsidR="00B21C29">
        <w:t xml:space="preserve"> for a particular intervention arm</w:t>
      </w:r>
      <w:r w:rsidR="00727F60">
        <w:t xml:space="preserve"> (at which point analyses may be conducted comparing that arm with the no additional treatment arm)</w:t>
      </w:r>
      <w:r w:rsidR="00834413" w:rsidRPr="003D4AC6">
        <w:t xml:space="preserve">. </w:t>
      </w:r>
    </w:p>
    <w:p w14:paraId="0D5625BA" w14:textId="77777777" w:rsidR="00FE2F14" w:rsidRDefault="00FE2F14" w:rsidP="00F123A0"/>
    <w:p w14:paraId="3CF20B2A" w14:textId="76D642D4" w:rsidR="00FE2F14" w:rsidRPr="003D4AC6" w:rsidRDefault="00292E9B" w:rsidP="00F123A0">
      <w:r>
        <w:t xml:space="preserve">The DMC will review the safety and efficacy analyses among children (age &lt;18 years) both separately and combined with the adult data. </w:t>
      </w:r>
    </w:p>
    <w:p w14:paraId="2CA325BF" w14:textId="77777777" w:rsidR="00DC2E51" w:rsidRDefault="00DC2E51" w:rsidP="00F123A0"/>
    <w:p w14:paraId="09EBE1EA" w14:textId="77777777" w:rsidR="00DC2E51" w:rsidRDefault="00DC2E51" w:rsidP="001B27CF">
      <w:pPr>
        <w:pStyle w:val="Heading2"/>
      </w:pPr>
      <w:bookmarkStart w:id="460" w:name="_Toc37107304"/>
      <w:bookmarkStart w:id="461" w:name="_Toc38099260"/>
      <w:bookmarkStart w:id="462" w:name="_Toc44674858"/>
      <w:bookmarkStart w:id="463" w:name="_Toc62398087"/>
      <w:r>
        <w:t>Blinding</w:t>
      </w:r>
      <w:bookmarkEnd w:id="460"/>
      <w:bookmarkEnd w:id="461"/>
      <w:bookmarkEnd w:id="462"/>
      <w:bookmarkEnd w:id="463"/>
    </w:p>
    <w:p w14:paraId="39467319" w14:textId="77777777" w:rsidR="003D4AC6" w:rsidRPr="00734153" w:rsidRDefault="00DC2E51" w:rsidP="00F123A0">
      <w:r>
        <w:t xml:space="preserve">This is an </w:t>
      </w:r>
      <w:r w:rsidR="00D90F16">
        <w:t>open-</w:t>
      </w:r>
      <w:r>
        <w:t xml:space="preserve">label study. However, </w:t>
      </w:r>
      <w:r w:rsidR="00DB5F0B">
        <w:t xml:space="preserve">while the study is in progress, </w:t>
      </w:r>
      <w:r>
        <w:t xml:space="preserve">access to tabular results </w:t>
      </w:r>
      <w:r w:rsidR="00F1031B">
        <w:t xml:space="preserve">of study outcomes </w:t>
      </w:r>
      <w:r>
        <w:t xml:space="preserve">by allocated treatment allocation will </w:t>
      </w:r>
      <w:r w:rsidR="00DB5F0B">
        <w:t xml:space="preserve">not be available to the research team, patients, </w:t>
      </w:r>
      <w:r>
        <w:t xml:space="preserve">or members of the </w:t>
      </w:r>
      <w:r w:rsidR="003B063A">
        <w:t xml:space="preserve">Trial </w:t>
      </w:r>
      <w:r>
        <w:t>Steering Committee (unless the DMC advises otherwise).</w:t>
      </w:r>
      <w:r w:rsidR="00DB5F0B" w:rsidRPr="00734153" w:rsidDel="00DB5F0B">
        <w:t xml:space="preserve"> </w:t>
      </w:r>
    </w:p>
    <w:p w14:paraId="5EBA5C8C" w14:textId="77777777" w:rsidR="002D475E" w:rsidRDefault="002D475E" w:rsidP="00053FC5">
      <w:pPr>
        <w:autoSpaceDE/>
        <w:autoSpaceDN/>
        <w:adjustRightInd/>
        <w:contextualSpacing w:val="0"/>
        <w:jc w:val="left"/>
      </w:pPr>
    </w:p>
    <w:p w14:paraId="6492A6D0" w14:textId="77777777" w:rsidR="008B728D" w:rsidRDefault="008B728D">
      <w:pPr>
        <w:autoSpaceDE/>
        <w:autoSpaceDN/>
        <w:adjustRightInd/>
        <w:contextualSpacing w:val="0"/>
        <w:jc w:val="left"/>
        <w:rPr>
          <w:b/>
          <w:bCs w:val="0"/>
          <w:caps/>
          <w:kern w:val="32"/>
          <w:sz w:val="28"/>
          <w:szCs w:val="28"/>
          <w:lang w:eastAsia="en-US"/>
        </w:rPr>
      </w:pPr>
      <w:bookmarkStart w:id="464" w:name="_Toc37770926"/>
      <w:bookmarkStart w:id="465" w:name="_Toc37771582"/>
      <w:bookmarkStart w:id="466" w:name="_Toc37770927"/>
      <w:bookmarkStart w:id="467" w:name="_Toc37771583"/>
      <w:bookmarkStart w:id="468" w:name="_Toc37107305"/>
      <w:bookmarkStart w:id="469" w:name="_Toc38099261"/>
      <w:bookmarkStart w:id="470" w:name="_Toc44674859"/>
      <w:bookmarkEnd w:id="464"/>
      <w:bookmarkEnd w:id="465"/>
      <w:bookmarkEnd w:id="466"/>
      <w:bookmarkEnd w:id="467"/>
      <w:r>
        <w:br w:type="page"/>
      </w:r>
    </w:p>
    <w:p w14:paraId="55DB6216" w14:textId="36B8A4AF" w:rsidR="00295817" w:rsidRDefault="00295817" w:rsidP="00F123A0">
      <w:pPr>
        <w:pStyle w:val="StyleHeading1Linespacingsingle"/>
        <w:numPr>
          <w:ilvl w:val="0"/>
          <w:numId w:val="2"/>
        </w:numPr>
      </w:pPr>
      <w:bookmarkStart w:id="471" w:name="_Toc62398088"/>
      <w:r>
        <w:lastRenderedPageBreak/>
        <w:t>Quality Management</w:t>
      </w:r>
      <w:bookmarkEnd w:id="468"/>
      <w:bookmarkEnd w:id="469"/>
      <w:bookmarkEnd w:id="470"/>
      <w:bookmarkEnd w:id="471"/>
    </w:p>
    <w:p w14:paraId="5C4EB6C3" w14:textId="77777777" w:rsidR="00EB55A5" w:rsidRPr="00734153" w:rsidRDefault="00EB55A5" w:rsidP="001B27CF">
      <w:pPr>
        <w:pStyle w:val="Heading2"/>
      </w:pPr>
      <w:bookmarkStart w:id="472" w:name="_Toc37107306"/>
      <w:bookmarkStart w:id="473" w:name="_Toc38099262"/>
      <w:bookmarkStart w:id="474" w:name="_Toc44674860"/>
      <w:bookmarkStart w:id="475" w:name="_Toc62398089"/>
      <w:r>
        <w:t>Quality By Design Principles</w:t>
      </w:r>
      <w:bookmarkEnd w:id="472"/>
      <w:bookmarkEnd w:id="473"/>
      <w:bookmarkEnd w:id="474"/>
      <w:bookmarkEnd w:id="475"/>
    </w:p>
    <w:p w14:paraId="52C64FB3" w14:textId="77777777" w:rsidR="00EB55A5" w:rsidRDefault="00EB55A5" w:rsidP="00F123A0">
      <w:r>
        <w:t xml:space="preserve">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w:t>
      </w:r>
      <w:r w:rsidR="001C1B75">
        <w:t xml:space="preserve">suspected or </w:t>
      </w:r>
      <w:r>
        <w:t>confirmed SARS-CoV-2 infection) and the reliability of the results that would inform the care for future patients.</w:t>
      </w:r>
    </w:p>
    <w:p w14:paraId="1CEC5F58" w14:textId="77777777" w:rsidR="00EB55A5" w:rsidRDefault="00EB55A5" w:rsidP="00F123A0"/>
    <w:p w14:paraId="33127A3A" w14:textId="77777777" w:rsidR="00EB55A5" w:rsidRDefault="00EB55A5" w:rsidP="00F123A0">
      <w:r>
        <w:t>The critical factors that influence the ability to deliver these quality objectives are:</w:t>
      </w:r>
    </w:p>
    <w:p w14:paraId="66E7D2F1" w14:textId="77777777" w:rsidR="00EB55A5" w:rsidRDefault="00EB55A5" w:rsidP="00E105FD">
      <w:pPr>
        <w:pStyle w:val="ListParagraph"/>
        <w:numPr>
          <w:ilvl w:val="0"/>
          <w:numId w:val="12"/>
        </w:numPr>
      </w:pPr>
      <w:r>
        <w:t>to minimise the burden on busy clinicians working in</w:t>
      </w:r>
      <w:r w:rsidR="00DB5F0B">
        <w:t xml:space="preserve"> an</w:t>
      </w:r>
      <w:r>
        <w:t xml:space="preserve"> overstretched hospital</w:t>
      </w:r>
      <w:r w:rsidR="00DB5F0B">
        <w:t xml:space="preserve"> </w:t>
      </w:r>
      <w:r>
        <w:t>during a major epidemic</w:t>
      </w:r>
    </w:p>
    <w:p w14:paraId="66945984" w14:textId="77777777" w:rsidR="00EB55A5" w:rsidRDefault="00EB55A5" w:rsidP="00E105FD">
      <w:pPr>
        <w:pStyle w:val="ListParagraph"/>
        <w:numPr>
          <w:ilvl w:val="0"/>
          <w:numId w:val="12"/>
        </w:numPr>
      </w:pPr>
      <w:r>
        <w:t>to ensure that suitable patients have access to the trial medication without impacting or delaying other aspects of their emergency care</w:t>
      </w:r>
    </w:p>
    <w:p w14:paraId="643B015B" w14:textId="77777777" w:rsidR="00EB55A5" w:rsidRDefault="00EB55A5" w:rsidP="00E105FD">
      <w:pPr>
        <w:pStyle w:val="ListParagraph"/>
        <w:numPr>
          <w:ilvl w:val="0"/>
          <w:numId w:val="12"/>
        </w:numPr>
      </w:pPr>
      <w:r>
        <w:t xml:space="preserve">to provide information on the study to patients and clinicians in a timely and readily digestible fashion but without impacting adversely on other aspects of the trial or the patient’s care </w:t>
      </w:r>
    </w:p>
    <w:p w14:paraId="46AFE92F" w14:textId="77777777" w:rsidR="00EB55A5" w:rsidRDefault="00EB55A5" w:rsidP="00E105FD">
      <w:pPr>
        <w:pStyle w:val="ListParagraph"/>
        <w:numPr>
          <w:ilvl w:val="0"/>
          <w:numId w:val="12"/>
        </w:numPr>
      </w:pPr>
      <w:r>
        <w:t>to allow individual clinicians to use their judgement about whether any of the treatment arms are not suitable for the patient</w:t>
      </w:r>
    </w:p>
    <w:p w14:paraId="659183D8" w14:textId="77777777" w:rsidR="00EB55A5" w:rsidRDefault="00EB55A5" w:rsidP="00E105FD">
      <w:pPr>
        <w:pStyle w:val="ListParagraph"/>
        <w:numPr>
          <w:ilvl w:val="0"/>
          <w:numId w:val="12"/>
        </w:numPr>
      </w:pPr>
      <w:r>
        <w:t>to collect comprehensive information on the mortality and disease status</w:t>
      </w:r>
    </w:p>
    <w:p w14:paraId="1A7BD228" w14:textId="77777777" w:rsidR="00EB55A5" w:rsidRDefault="00EB55A5" w:rsidP="00F123A0"/>
    <w:p w14:paraId="1B3A1676" w14:textId="77777777" w:rsidR="00EB55A5" w:rsidRDefault="00EB55A5" w:rsidP="00F123A0">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1E7C5CC0" w14:textId="77777777" w:rsidR="00EB55A5" w:rsidRDefault="00EB55A5" w:rsidP="00F123A0"/>
    <w:p w14:paraId="23FEE7DA" w14:textId="77777777" w:rsidR="004B65DD" w:rsidRDefault="004B65DD" w:rsidP="001B27CF">
      <w:pPr>
        <w:pStyle w:val="Heading2"/>
      </w:pPr>
      <w:bookmarkStart w:id="476" w:name="_Toc36902929"/>
      <w:bookmarkStart w:id="477" w:name="_Toc36902930"/>
      <w:bookmarkStart w:id="478" w:name="_Toc135020178"/>
      <w:bookmarkStart w:id="479" w:name="_Toc37107307"/>
      <w:bookmarkStart w:id="480" w:name="_Toc38099263"/>
      <w:bookmarkStart w:id="481" w:name="_Toc44674861"/>
      <w:bookmarkStart w:id="482" w:name="_Toc62398090"/>
      <w:bookmarkEnd w:id="476"/>
      <w:bookmarkEnd w:id="477"/>
      <w:r w:rsidRPr="00734153">
        <w:t>Training and monitoring</w:t>
      </w:r>
      <w:bookmarkEnd w:id="478"/>
      <w:bookmarkEnd w:id="479"/>
      <w:bookmarkEnd w:id="480"/>
      <w:bookmarkEnd w:id="481"/>
      <w:bookmarkEnd w:id="482"/>
    </w:p>
    <w:p w14:paraId="05114F38" w14:textId="77777777" w:rsidR="003A6351" w:rsidRPr="00734153" w:rsidRDefault="003A6351" w:rsidP="00F123A0">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0418D397" w14:textId="77777777" w:rsidR="005619F4" w:rsidRPr="00734153" w:rsidRDefault="005619F4" w:rsidP="00F123A0"/>
    <w:p w14:paraId="4779FCD4" w14:textId="5EF60903" w:rsidR="004B65DD" w:rsidRPr="00734153" w:rsidRDefault="004B65DD" w:rsidP="00F123A0">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009F4C5F">
        <w:t xml:space="preserve">or </w:t>
      </w:r>
      <w:r w:rsidR="00C747E5">
        <w:t>relevant Regional Coordinating Centre (RCC)</w:t>
      </w:r>
      <w:r w:rsidR="009F4C5F">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2DE53AF7" w14:textId="77777777" w:rsidR="009A1841" w:rsidRPr="00734153" w:rsidRDefault="009A1841" w:rsidP="00F123A0"/>
    <w:p w14:paraId="4E13E96D" w14:textId="4F2CF041" w:rsidR="009B0676" w:rsidRDefault="00DC2E51" w:rsidP="00F123A0">
      <w:r>
        <w:t xml:space="preserve">In the context of this epidemic, visits to hospital sites is generally not appropriate </w:t>
      </w:r>
      <w:r w:rsidR="007F6901">
        <w:t xml:space="preserve">as they could increase </w:t>
      </w:r>
      <w:r>
        <w:t>the risks of spreading infection</w:t>
      </w:r>
      <w:r w:rsidR="007F6901">
        <w:t>, and in the context of this trial they 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he CCO</w:t>
      </w:r>
      <w:r w:rsidR="009F4C5F">
        <w:t xml:space="preserve"> or </w:t>
      </w:r>
      <w:r w:rsidR="00C747E5">
        <w:t>RCC</w:t>
      </w:r>
      <w:r w:rsidR="004B65DD" w:rsidRPr="00734153">
        <w:t xml:space="preserve">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w:t>
      </w:r>
      <w:r w:rsidR="004B65DD" w:rsidRPr="00734153">
        <w:lastRenderedPageBreak/>
        <w:t>statistic</w:t>
      </w:r>
      <w:r w:rsidR="006202FE" w:rsidRPr="00734153">
        <w:t>al monitoring of study data.</w:t>
      </w:r>
      <w:r w:rsidR="008B728D">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instrText xml:space="preserve"> ADDIN EN.CITE </w:instrText>
      </w:r>
      <w:r w:rsidR="00475F95">
        <w:fldChar w:fldCharType="begin">
          <w:fldData xml:space="preserve">PEVuZE5vdGU+PENpdGU+PEF1dGhvcj5WZW5ldDwvQXV0aG9yPjxZZWFyPjIwMTI8L1llYXI+PFJl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=
</w:fldData>
        </w:fldChar>
      </w:r>
      <w:r w:rsidR="00475F95">
        <w:instrText xml:space="preserve"> ADDIN EN.CITE.DATA </w:instrText>
      </w:r>
      <w:r w:rsidR="00475F95">
        <w:fldChar w:fldCharType="end"/>
      </w:r>
      <w:r w:rsidR="008B728D">
        <w:fldChar w:fldCharType="separate"/>
      </w:r>
      <w:hyperlink w:anchor="_ENREF_11" w:tooltip="Venet, 2012 #2802" w:history="1">
        <w:r w:rsidR="002E791A" w:rsidRPr="00475F95">
          <w:rPr>
            <w:noProof/>
            <w:vertAlign w:val="superscript"/>
          </w:rPr>
          <w:t>11</w:t>
        </w:r>
      </w:hyperlink>
      <w:r w:rsidR="00475F95" w:rsidRPr="00475F95">
        <w:rPr>
          <w:noProof/>
          <w:vertAlign w:val="superscript"/>
        </w:rPr>
        <w:t>,</w:t>
      </w:r>
      <w:hyperlink w:anchor="_ENREF_12" w:tooltip="Administration., 2013 #113" w:history="1">
        <w:r w:rsidR="002E791A" w:rsidRPr="00475F95">
          <w:rPr>
            <w:noProof/>
            <w:vertAlign w:val="superscript"/>
          </w:rPr>
          <w:t>12</w:t>
        </w:r>
      </w:hyperlink>
      <w:r w:rsidR="008B728D">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No routine source data verification will take place.</w:t>
      </w:r>
    </w:p>
    <w:p w14:paraId="2E9F48E7" w14:textId="06584687" w:rsidR="007F6901" w:rsidRDefault="007F6901" w:rsidP="00F123A0">
      <w:bookmarkStart w:id="483" w:name="_Toc528139379"/>
    </w:p>
    <w:p w14:paraId="2FBC8682" w14:textId="77777777" w:rsidR="009B64A3" w:rsidRDefault="009B64A3" w:rsidP="001B27CF">
      <w:pPr>
        <w:pStyle w:val="Heading2"/>
      </w:pPr>
      <w:bookmarkStart w:id="484" w:name="_Toc37107308"/>
      <w:bookmarkStart w:id="485" w:name="_Toc38099264"/>
      <w:bookmarkStart w:id="486" w:name="_Toc44674862"/>
      <w:bookmarkStart w:id="487" w:name="_Toc62398091"/>
      <w:r w:rsidRPr="00734153">
        <w:t>Data management</w:t>
      </w:r>
      <w:bookmarkEnd w:id="484"/>
      <w:bookmarkEnd w:id="485"/>
      <w:bookmarkEnd w:id="486"/>
      <w:bookmarkEnd w:id="487"/>
    </w:p>
    <w:p w14:paraId="6E80F2BB" w14:textId="54FC4967" w:rsidR="009B64A3" w:rsidRPr="00734153" w:rsidRDefault="009B64A3" w:rsidP="00F123A0">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w:t>
      </w:r>
      <w:r>
        <w:t>be responsible for provision of the relevant web-based applications and for generation of data extracts for analyses</w:t>
      </w:r>
      <w:r w:rsidRPr="00734153">
        <w:t>.</w:t>
      </w:r>
    </w:p>
    <w:p w14:paraId="63ECD10A" w14:textId="77777777" w:rsidR="009B64A3" w:rsidRPr="00734153" w:rsidRDefault="009B64A3" w:rsidP="00F123A0"/>
    <w:p w14:paraId="0F1C560F" w14:textId="4EAC549E" w:rsidR="009B64A3" w:rsidRPr="00734153" w:rsidRDefault="009B64A3" w:rsidP="00F123A0">
      <w:r w:rsidRPr="00734153">
        <w:t>All data access will be controlled by unique usernames and passwords, and any changes to data will require the user to enter their username and password as an electronic signature in accordance with regulatory requirements.</w:t>
      </w:r>
      <w:hyperlink w:anchor="_ENREF_13" w:tooltip="Administration., 2003 #112" w:history="1">
        <w:r w:rsidR="002E791A">
          <w:fldChar w:fldCharType="begin"/>
        </w:r>
        <w:r w:rsidR="002E791A">
          <w:instrText xml:space="preserve"> ADDIN EN.CITE &lt;EndNote&gt;&lt;Cite&gt;&lt;Author&gt;Administration.&lt;/Author&gt;&lt;Year&gt;2003&lt;/Year&gt;&lt;RecNum&gt;112&lt;/RecNum&gt;&lt;DisplayText&gt;&lt;style face="superscript"&gt;13&lt;/style&gt;&lt;/DisplayText&gt;&lt;record&gt;&lt;rec-number&gt;112&lt;/rec-number&gt;&lt;foreign-keys&gt;&lt;key app="EN" db-id="vp2a2svem50pwkeae50pesxbrvzrpwssv2s9" timestamp="1604451177"&gt;112&lt;/key&gt;&lt;/foreign-keys&gt;&lt;ref-type name="Journal Article"&gt;17&lt;/ref-type&gt;&lt;contributors&gt;&lt;authors&gt;&lt;author&gt;U.S. Department of Health and Human Services Food and Drug Administration.&lt;/author&gt;&lt;/authors&gt;&lt;/contributors&gt;&lt;titles&gt;&lt;title&gt;Guidance for Industry Part 11, Electronic Records; Electronic Signatures — Scope and Application&lt;/title&gt;&lt;/titles&gt;&lt;dates&gt;&lt;year&gt;2003&lt;/year&gt;&lt;/dates&gt;&lt;urls&gt;&lt;related-urls&gt;&lt;url&gt;https://www.fda.gov/downloads/RegulatoryInformation/Guidances/ucm125125.pdf&lt;/url&gt;&lt;/related-urls&gt;&lt;/urls&gt;&lt;access-date&gt;18 August 2017&lt;/access-date&gt;&lt;/record&gt;&lt;/Cite&gt;&lt;/EndNote&gt;</w:instrText>
        </w:r>
        <w:r w:rsidR="002E791A">
          <w:fldChar w:fldCharType="separate"/>
        </w:r>
        <w:r w:rsidR="002E791A" w:rsidRPr="00475F95">
          <w:rPr>
            <w:noProof/>
            <w:vertAlign w:val="superscript"/>
          </w:rPr>
          <w:t>13</w:t>
        </w:r>
        <w:r w:rsidR="002E791A">
          <w:fldChar w:fldCharType="end"/>
        </w:r>
      </w:hyperlink>
      <w:r w:rsidRPr="00734153">
        <w:t xml:space="preserve"> Staff will have access restricted to the functionality and data that are appropriate for their role in the study.</w:t>
      </w:r>
    </w:p>
    <w:p w14:paraId="4D1E46BB" w14:textId="77777777" w:rsidR="009B64A3" w:rsidRPr="00734153" w:rsidRDefault="009B64A3" w:rsidP="00F123A0">
      <w:pPr>
        <w:rPr>
          <w:lang w:val="en-US"/>
        </w:rPr>
      </w:pPr>
    </w:p>
    <w:p w14:paraId="1D8C4023" w14:textId="77777777" w:rsidR="009B64A3" w:rsidRDefault="009B64A3" w:rsidP="001B27CF">
      <w:pPr>
        <w:pStyle w:val="Heading2"/>
      </w:pPr>
      <w:bookmarkStart w:id="488" w:name="_Toc37107309"/>
      <w:bookmarkStart w:id="489" w:name="_Toc38099265"/>
      <w:bookmarkStart w:id="490" w:name="_Toc44674863"/>
      <w:bookmarkStart w:id="491" w:name="_Toc62398092"/>
      <w:r w:rsidRPr="00734153">
        <w:t>Source documents and archiving</w:t>
      </w:r>
      <w:bookmarkEnd w:id="488"/>
      <w:bookmarkEnd w:id="489"/>
      <w:bookmarkEnd w:id="490"/>
      <w:bookmarkEnd w:id="491"/>
    </w:p>
    <w:p w14:paraId="28854E24" w14:textId="75F69E9E" w:rsidR="009B64A3" w:rsidRDefault="009B64A3" w:rsidP="00F123A0">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69224B">
        <w:t>2.8</w:t>
      </w:r>
      <w:r w:rsidR="00BB04DD">
        <w:fldChar w:fldCharType="end"/>
      </w:r>
      <w:r w:rsidR="00BB04DD">
        <w:t>)</w:t>
      </w:r>
      <w:r w:rsidR="00FD7B1B">
        <w:t>, with the exception of children for whom such data must be stored until they reach 21 years old (due to the statute of limitations)</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1D13833D" w14:textId="77777777" w:rsidR="004010F4" w:rsidRPr="00734153" w:rsidRDefault="004010F4" w:rsidP="00F123A0"/>
    <w:p w14:paraId="109E6B91" w14:textId="77777777" w:rsidR="00C71205" w:rsidRDefault="00C71205" w:rsidP="00F123A0">
      <w:pPr>
        <w:pStyle w:val="StyleHeading1Linespacingsingle"/>
        <w:numPr>
          <w:ilvl w:val="0"/>
          <w:numId w:val="2"/>
        </w:numPr>
      </w:pPr>
      <w:bookmarkStart w:id="492" w:name="_Toc37107310"/>
      <w:bookmarkStart w:id="493" w:name="_Toc38099266"/>
      <w:bookmarkStart w:id="494" w:name="_Toc44674864"/>
      <w:bookmarkStart w:id="495" w:name="_Toc62398093"/>
      <w:r>
        <w:t>Operational and administrative details</w:t>
      </w:r>
      <w:bookmarkEnd w:id="492"/>
      <w:bookmarkEnd w:id="493"/>
      <w:bookmarkEnd w:id="494"/>
      <w:bookmarkEnd w:id="495"/>
    </w:p>
    <w:p w14:paraId="28915A31" w14:textId="77777777" w:rsidR="009B64A3" w:rsidRPr="00734153" w:rsidRDefault="009B64A3" w:rsidP="001B27CF">
      <w:pPr>
        <w:pStyle w:val="Heading2"/>
      </w:pPr>
      <w:bookmarkStart w:id="496" w:name="_Toc37107311"/>
      <w:bookmarkStart w:id="497" w:name="_Toc38099267"/>
      <w:bookmarkStart w:id="498" w:name="_Toc44674865"/>
      <w:bookmarkStart w:id="499" w:name="_Toc62398094"/>
      <w:r w:rsidRPr="00734153">
        <w:t xml:space="preserve">Sponsor and </w:t>
      </w:r>
      <w:r>
        <w:t>coordination</w:t>
      </w:r>
      <w:bookmarkEnd w:id="496"/>
      <w:bookmarkEnd w:id="497"/>
      <w:bookmarkEnd w:id="498"/>
      <w:bookmarkEnd w:id="499"/>
    </w:p>
    <w:p w14:paraId="6B3DCC56" w14:textId="394E78AA" w:rsidR="009B64A3" w:rsidRDefault="00265B14" w:rsidP="00F123A0">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t>
      </w:r>
      <w:r w:rsidR="00A90F8D">
        <w:t xml:space="preserve">(CCO) </w:t>
      </w:r>
      <w:r w:rsidR="009B64A3" w:rsidRPr="009B64A3">
        <w:t xml:space="preserve">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w:t>
      </w:r>
      <w:r w:rsidR="00A90F8D" w:rsidRPr="00A90F8D">
        <w:t xml:space="preserve">The CCO will oversee </w:t>
      </w:r>
      <w:r w:rsidR="00A90F8D">
        <w:t xml:space="preserve">Regional Coordinating Centres </w:t>
      </w:r>
      <w:r w:rsidR="00A90F8D" w:rsidRPr="00A90F8D">
        <w:t>which will assist with selection of L</w:t>
      </w:r>
      <w:r w:rsidR="00A90F8D">
        <w:t xml:space="preserve">ocal </w:t>
      </w:r>
      <w:r w:rsidR="00A90F8D" w:rsidRPr="00A90F8D">
        <w:t>C</w:t>
      </w:r>
      <w:r w:rsidR="00A90F8D">
        <w:t xml:space="preserve">linical </w:t>
      </w:r>
      <w:r w:rsidR="00A90F8D" w:rsidRPr="00A90F8D">
        <w:t>C</w:t>
      </w:r>
      <w:r w:rsidR="00A90F8D">
        <w:t>entre</w:t>
      </w:r>
      <w:r w:rsidR="00A90F8D" w:rsidRPr="00A90F8D">
        <w:t>s</w:t>
      </w:r>
      <w:r w:rsidR="00A90F8D">
        <w:t xml:space="preserve"> (LCCs)</w:t>
      </w:r>
      <w:r w:rsidR="00A90F8D" w:rsidRPr="00A90F8D">
        <w:t xml:space="preserve"> within their region and for the administrative support and monitoring of those LCCs. </w:t>
      </w:r>
      <w:r w:rsidR="009B64A3" w:rsidRPr="009B64A3">
        <w:t xml:space="preserve">The data will be collected, analysed and published independently of the source of funding. </w:t>
      </w:r>
    </w:p>
    <w:p w14:paraId="3CD4E479" w14:textId="77777777" w:rsidR="000543BB" w:rsidRPr="00734153" w:rsidRDefault="000543BB" w:rsidP="001B27CF">
      <w:pPr>
        <w:pStyle w:val="Heading2"/>
      </w:pPr>
      <w:bookmarkStart w:id="500" w:name="_Toc37107312"/>
      <w:bookmarkStart w:id="501" w:name="_Toc38099268"/>
      <w:bookmarkStart w:id="502" w:name="_Toc44674866"/>
      <w:bookmarkStart w:id="503" w:name="_Toc62398095"/>
      <w:r>
        <w:t>Funding</w:t>
      </w:r>
      <w:bookmarkEnd w:id="500"/>
      <w:bookmarkEnd w:id="501"/>
      <w:bookmarkEnd w:id="502"/>
      <w:bookmarkEnd w:id="503"/>
    </w:p>
    <w:p w14:paraId="4E4DB8B8" w14:textId="676A006B" w:rsidR="000543BB" w:rsidRDefault="000543BB" w:rsidP="00F123A0">
      <w:r w:rsidRPr="000543BB">
        <w:t>This study is supported by</w:t>
      </w:r>
      <w:r w:rsidR="004D0DCE">
        <w:t xml:space="preserve"> </w:t>
      </w:r>
      <w:r w:rsidRPr="000543BB">
        <w:t xml:space="preserve"> grant</w:t>
      </w:r>
      <w:r w:rsidR="004D0DCE">
        <w:t>s</w:t>
      </w:r>
      <w:r w:rsidRPr="000543BB">
        <w:t xml:space="preserve"> to the University of Oxford from UK Research and Innovation/National Institute for Health Research (NIHR) </w:t>
      </w:r>
      <w:r w:rsidR="004D0DCE">
        <w:t xml:space="preserve">and the Wellcome Trust, </w:t>
      </w:r>
      <w:r w:rsidRPr="000543BB">
        <w:t xml:space="preserve">and by </w:t>
      </w:r>
      <w:r w:rsidRPr="000543BB">
        <w:lastRenderedPageBreak/>
        <w:t xml:space="preserve">core funding provided by NIHR Oxford Biomedical Research Centre, </w:t>
      </w:r>
      <w:r w:rsidR="00AC7CBB">
        <w:t xml:space="preserve">the Wellcome Trust, the Bill and Melinda Gates Foundation, </w:t>
      </w:r>
      <w:r w:rsidR="00602571">
        <w:t xml:space="preserve">Department for International Development, </w:t>
      </w:r>
      <w:r w:rsidRPr="000543BB">
        <w:t xml:space="preserve">Health Data Research UK, </w:t>
      </w:r>
      <w:r w:rsidR="00602571" w:rsidRPr="00602571">
        <w:t xml:space="preserve">NIHR Health Protection Unit in Emerging and Zoonotic Infections </w:t>
      </w:r>
      <w:r w:rsidRPr="000543BB">
        <w:t>and the Medical Research Council Population Health Research Unit</w:t>
      </w:r>
      <w:r w:rsidR="003270BA">
        <w:t xml:space="preserve">, and NIHR </w:t>
      </w:r>
      <w:r w:rsidR="003270BA" w:rsidRPr="00364D7F">
        <w:t>Clinical Trials Unit Support Funding.</w:t>
      </w:r>
    </w:p>
    <w:p w14:paraId="16B43E9E" w14:textId="77777777" w:rsidR="000543BB" w:rsidRPr="00734153" w:rsidRDefault="000543BB" w:rsidP="001B27CF">
      <w:pPr>
        <w:pStyle w:val="Heading2"/>
      </w:pPr>
      <w:bookmarkStart w:id="504" w:name="_Toc37107313"/>
      <w:bookmarkStart w:id="505" w:name="_Toc38099269"/>
      <w:bookmarkStart w:id="506" w:name="_Toc44674867"/>
      <w:bookmarkStart w:id="507" w:name="_Toc62398096"/>
      <w:r w:rsidRPr="00734153">
        <w:t>Indemnity</w:t>
      </w:r>
      <w:bookmarkEnd w:id="504"/>
      <w:bookmarkEnd w:id="505"/>
      <w:bookmarkEnd w:id="506"/>
      <w:bookmarkEnd w:id="507"/>
    </w:p>
    <w:p w14:paraId="1BD2E9B9" w14:textId="77777777" w:rsidR="000543BB" w:rsidRDefault="000543BB" w:rsidP="00F123A0">
      <w:r>
        <w:t xml:space="preserve">The University has a specialist insurance policy in place which would operate in the event of any participant suffering harm as a result of their involvement in the research (Newline Underwriting Management Ltd, at Lloyd’s of London). </w:t>
      </w:r>
      <w:r w:rsidR="00C86C56">
        <w:t>In the UK,</w:t>
      </w:r>
      <w:r>
        <w:t> NHS indemnity operates in respect of the clinical treatment that is provided.</w:t>
      </w:r>
    </w:p>
    <w:p w14:paraId="055D2C23" w14:textId="77777777" w:rsidR="009B64A3" w:rsidRPr="00734153" w:rsidRDefault="009B64A3" w:rsidP="001B27CF">
      <w:pPr>
        <w:pStyle w:val="Heading2"/>
      </w:pPr>
      <w:bookmarkStart w:id="508" w:name="_Toc37107314"/>
      <w:bookmarkStart w:id="509" w:name="_Toc38099270"/>
      <w:bookmarkStart w:id="510" w:name="_Toc44674868"/>
      <w:bookmarkStart w:id="511" w:name="_Toc62398097"/>
      <w:r w:rsidRPr="00734153">
        <w:t>Local Clinical Centres</w:t>
      </w:r>
      <w:bookmarkEnd w:id="508"/>
      <w:bookmarkEnd w:id="509"/>
      <w:bookmarkEnd w:id="510"/>
      <w:bookmarkEnd w:id="511"/>
    </w:p>
    <w:p w14:paraId="6272EA98" w14:textId="1FD59219" w:rsidR="009B64A3" w:rsidRDefault="009B64A3" w:rsidP="00735DBF">
      <w:pPr>
        <w:contextualSpacing w:val="0"/>
      </w:pPr>
      <w:r w:rsidRPr="00734153">
        <w:t xml:space="preserve">The study will </w:t>
      </w:r>
      <w:r w:rsidR="00153660">
        <w:t xml:space="preserve">be </w:t>
      </w:r>
      <w:r>
        <w:t>conducted at multiple hospitals (</w:t>
      </w:r>
      <w:r w:rsidR="00A90F8D">
        <w:t>LCCs</w:t>
      </w:r>
      <w:r>
        <w:t xml:space="preserve">) within </w:t>
      </w:r>
      <w:r w:rsidR="00A90F8D">
        <w:t>each region</w:t>
      </w:r>
      <w:r>
        <w:t xml:space="preserve">. </w:t>
      </w:r>
      <w:r w:rsidRPr="00734153">
        <w:t xml:space="preserve">At each LCC, a lead investigator will be responsible for </w:t>
      </w:r>
      <w:r>
        <w:t>trial activities but much of the work will be carried out by medical staff attending patients with COVID-19 within the hospital and by hospital research nurses</w:t>
      </w:r>
      <w:r w:rsidR="00F47C60">
        <w:t>, medical students and other staff with appropriate education, training, and experience.</w:t>
      </w:r>
      <w:r w:rsidR="00DB6908">
        <w:t xml:space="preserve"> Where LCCs plan to recruit children the principal investigator will co-opt support from a local paediatrician </w:t>
      </w:r>
      <w:r w:rsidR="00790FD7">
        <w:t xml:space="preserve">and/or neonatologists </w:t>
      </w:r>
      <w:r w:rsidR="00DB6908">
        <w:t xml:space="preserve">to oversee the management of children </w:t>
      </w:r>
      <w:r w:rsidR="00790FD7">
        <w:t xml:space="preserve">and infants </w:t>
      </w:r>
      <w:r w:rsidR="00DB6908">
        <w:t>in the trial.</w:t>
      </w:r>
    </w:p>
    <w:p w14:paraId="6D9EA5AE" w14:textId="721D92E9" w:rsidR="004B65DD" w:rsidRPr="00734153" w:rsidRDefault="004B65DD" w:rsidP="001B27CF">
      <w:pPr>
        <w:pStyle w:val="Heading2"/>
      </w:pPr>
      <w:bookmarkStart w:id="512" w:name="_Toc34778609"/>
      <w:bookmarkStart w:id="513" w:name="_Toc34780093"/>
      <w:bookmarkStart w:id="514" w:name="_Toc34780353"/>
      <w:bookmarkStart w:id="515" w:name="_Toc34780483"/>
      <w:bookmarkStart w:id="516" w:name="_Toc135020179"/>
      <w:bookmarkStart w:id="517" w:name="_Toc37107315"/>
      <w:bookmarkStart w:id="518" w:name="_Toc38099271"/>
      <w:bookmarkStart w:id="519" w:name="_Toc44674869"/>
      <w:bookmarkStart w:id="520" w:name="_Toc62398098"/>
      <w:bookmarkEnd w:id="512"/>
      <w:bookmarkEnd w:id="513"/>
      <w:bookmarkEnd w:id="514"/>
      <w:bookmarkEnd w:id="515"/>
      <w:r w:rsidRPr="00734153">
        <w:t xml:space="preserve">Supply of study </w:t>
      </w:r>
      <w:bookmarkEnd w:id="483"/>
      <w:bookmarkEnd w:id="516"/>
      <w:r w:rsidR="00C71205">
        <w:t>treatment</w:t>
      </w:r>
      <w:r w:rsidR="006A79C3">
        <w:t>s</w:t>
      </w:r>
      <w:bookmarkEnd w:id="517"/>
      <w:bookmarkEnd w:id="518"/>
      <w:bookmarkEnd w:id="519"/>
      <w:bookmarkEnd w:id="520"/>
    </w:p>
    <w:p w14:paraId="7A46E397" w14:textId="0CB2D68C" w:rsidR="006A79C3" w:rsidRDefault="006A79C3" w:rsidP="00735DBF">
      <w:pPr>
        <w:contextualSpacing w:val="0"/>
      </w:pPr>
      <w:r>
        <w:t>For l</w:t>
      </w:r>
      <w:r w:rsidRPr="006A79C3">
        <w:t xml:space="preserve">icensed treatments (e.g. </w:t>
      </w:r>
      <w:del w:id="521" w:author="Richard Haynes" w:date="2021-03-29T17:34:00Z">
        <w:r w:rsidR="00AC7482" w:rsidDel="00913157">
          <w:delText>l</w:delText>
        </w:r>
        <w:r w:rsidRPr="006A79C3" w:rsidDel="00913157">
          <w:delText>opinavir-</w:delText>
        </w:r>
        <w:r w:rsidR="00AC7482" w:rsidDel="00913157">
          <w:delText>r</w:delText>
        </w:r>
        <w:r w:rsidRPr="006A79C3" w:rsidDel="00913157">
          <w:delText xml:space="preserve">itonavir, </w:delText>
        </w:r>
      </w:del>
      <w:r w:rsidR="00F63146">
        <w:t>corticosteroids</w:t>
      </w:r>
      <w:r w:rsidR="006D5989">
        <w:t xml:space="preserve">, </w:t>
      </w:r>
      <w:del w:id="522" w:author="Richard Haynes" w:date="2021-03-29T17:34:00Z">
        <w:r w:rsidR="00AC7482" w:rsidDel="00913157">
          <w:delText>t</w:delText>
        </w:r>
        <w:r w:rsidR="006D5989" w:rsidDel="00913157">
          <w:delText>ocilizumab</w:delText>
        </w:r>
      </w:del>
      <w:ins w:id="523" w:author="Richard Haynes" w:date="2021-03-29T17:34:00Z">
        <w:r w:rsidR="00913157">
          <w:t>baricitinib</w:t>
        </w:r>
      </w:ins>
      <w:r w:rsidR="00F63146">
        <w:t>)</w:t>
      </w:r>
      <w:r>
        <w:t xml:space="preserve"> all aspects of treatment supply, storage, and management will be in accordance with standard local policy and practice for prescription medications. Treatment</w:t>
      </w:r>
      <w:r w:rsidR="005A536D">
        <w:t>s</w:t>
      </w:r>
      <w:r>
        <w:t xml:space="preserve"> issue</w:t>
      </w:r>
      <w:r w:rsidR="005A536D">
        <w:t>d</w:t>
      </w:r>
      <w:r>
        <w:t xml:space="preserve"> to </w:t>
      </w:r>
      <w:r w:rsidR="008A745F">
        <w:t xml:space="preserve">randomised </w:t>
      </w:r>
      <w:r>
        <w:t>participants will be by prescription.</w:t>
      </w:r>
      <w:r w:rsidR="00A90F8D" w:rsidRPr="00A90F8D">
        <w:t xml:space="preserve"> </w:t>
      </w:r>
      <w:r w:rsidR="00A90F8D">
        <w:t>Such study treatments will not be labelled other than as required for routine clinical use. They will be stored alongside other routine medications with no additional monitoring. No accountability records will be kept beyond those used for routine prescriptions.</w:t>
      </w:r>
    </w:p>
    <w:p w14:paraId="07969936" w14:textId="77777777" w:rsidR="00B03281" w:rsidRDefault="00B03281" w:rsidP="00735DBF">
      <w:pPr>
        <w:contextualSpacing w:val="0"/>
      </w:pPr>
    </w:p>
    <w:p w14:paraId="0C9620E7" w14:textId="77777777" w:rsidR="006A79C3" w:rsidRDefault="006A79C3" w:rsidP="00735DBF">
      <w:pPr>
        <w:contextualSpacing w:val="0"/>
      </w:pPr>
      <w:r>
        <w:t>For unlicensed treatments</w:t>
      </w:r>
      <w:r w:rsidR="00655943">
        <w:t>,</w:t>
      </w:r>
      <w:r w:rsidR="00F63146">
        <w:t xml:space="preserve"> </w:t>
      </w:r>
      <w:r>
        <w:t>manufacture, packaging</w:t>
      </w:r>
      <w:r w:rsidR="00A90F8D">
        <w:t>, labelling</w:t>
      </w:r>
      <w:r>
        <w:t xml:space="preserve"> and delivery will be the responsibility of the pharmaceutical company</w:t>
      </w:r>
      <w:r w:rsidR="00655943">
        <w:t xml:space="preserve"> and</w:t>
      </w:r>
      <w:r w:rsidR="00C86C56">
        <w:t xml:space="preserve">, in the UK, the </w:t>
      </w:r>
      <w:r w:rsidR="00655943">
        <w:t>Department of Health and Social Care</w:t>
      </w:r>
      <w:r>
        <w:t xml:space="preserve">. </w:t>
      </w:r>
      <w:r w:rsidR="00A90F8D">
        <w:t xml:space="preserve">Each LCC will maintain an accountability log and will be responsible for the storage and issue of study treatment. If treatments require storage at a specific temperature, LCCs can use existing temperature-controlled facilities and associated monitoring. </w:t>
      </w:r>
      <w:r>
        <w:t xml:space="preserve">Treatment issue to </w:t>
      </w:r>
      <w:r w:rsidR="008A745F">
        <w:t xml:space="preserve">randomised </w:t>
      </w:r>
      <w:r>
        <w:t>participants will be in accordance with local practice (and may be in line with the processes required for routine prescriptions or compassionate use).</w:t>
      </w:r>
    </w:p>
    <w:p w14:paraId="7678F9EF" w14:textId="77777777" w:rsidR="001C595A" w:rsidRDefault="001C595A" w:rsidP="00735DBF">
      <w:pPr>
        <w:contextualSpacing w:val="0"/>
      </w:pPr>
    </w:p>
    <w:p w14:paraId="4D5B91B0" w14:textId="09CF98FB" w:rsidR="002073A3" w:rsidRPr="006A79C3" w:rsidRDefault="009510A2" w:rsidP="00F123A0">
      <w:r>
        <w:t xml:space="preserve">Treatment </w:t>
      </w:r>
      <w:r w:rsidR="00B03281">
        <w:t xml:space="preserve">will be </w:t>
      </w:r>
      <w:r>
        <w:t>issue</w:t>
      </w:r>
      <w:r w:rsidR="003B063A">
        <w:t>d</w:t>
      </w:r>
      <w:r>
        <w:t xml:space="preserve"> to randomised participants by prescription.</w:t>
      </w:r>
    </w:p>
    <w:p w14:paraId="4CF0ED38" w14:textId="77777777" w:rsidR="005344A9" w:rsidRPr="00734153" w:rsidRDefault="005344A9" w:rsidP="001B27CF">
      <w:pPr>
        <w:pStyle w:val="Heading2"/>
      </w:pPr>
      <w:bookmarkStart w:id="524" w:name="_Toc34780096"/>
      <w:bookmarkStart w:id="525" w:name="_Toc34780356"/>
      <w:bookmarkStart w:id="526" w:name="_Toc34780486"/>
      <w:bookmarkStart w:id="527" w:name="_Toc34780097"/>
      <w:bookmarkStart w:id="528" w:name="_Toc34780357"/>
      <w:bookmarkStart w:id="529" w:name="_Toc34780487"/>
      <w:bookmarkStart w:id="530" w:name="_Toc34780099"/>
      <w:bookmarkStart w:id="531" w:name="_Toc34780359"/>
      <w:bookmarkStart w:id="532" w:name="_Toc34780489"/>
      <w:bookmarkStart w:id="533" w:name="_Toc34780100"/>
      <w:bookmarkStart w:id="534" w:name="_Toc34780360"/>
      <w:bookmarkStart w:id="535" w:name="_Toc34780490"/>
      <w:bookmarkStart w:id="536" w:name="_Toc514776555"/>
      <w:bookmarkStart w:id="537" w:name="_Toc514939429"/>
      <w:bookmarkStart w:id="538" w:name="_Toc514947240"/>
      <w:bookmarkStart w:id="539" w:name="_Toc514776556"/>
      <w:bookmarkStart w:id="540" w:name="_Toc514939430"/>
      <w:bookmarkStart w:id="541" w:name="_Toc514947241"/>
      <w:bookmarkStart w:id="542" w:name="_Toc34780101"/>
      <w:bookmarkStart w:id="543" w:name="_Toc34780361"/>
      <w:bookmarkStart w:id="544" w:name="_Toc34780491"/>
      <w:bookmarkStart w:id="545" w:name="_Toc34780102"/>
      <w:bookmarkStart w:id="546" w:name="_Toc34780362"/>
      <w:bookmarkStart w:id="547" w:name="_Toc34780492"/>
      <w:bookmarkStart w:id="548" w:name="_Toc34780105"/>
      <w:bookmarkStart w:id="549" w:name="_Toc34780365"/>
      <w:bookmarkStart w:id="550" w:name="_Toc34780495"/>
      <w:bookmarkStart w:id="551" w:name="_Toc34780107"/>
      <w:bookmarkStart w:id="552" w:name="_Toc34780367"/>
      <w:bookmarkStart w:id="553" w:name="_Toc34780497"/>
      <w:bookmarkStart w:id="554" w:name="_Toc34780108"/>
      <w:bookmarkStart w:id="555" w:name="_Toc34780368"/>
      <w:bookmarkStart w:id="556" w:name="_Toc34780498"/>
      <w:bookmarkStart w:id="557" w:name="_Toc34780110"/>
      <w:bookmarkStart w:id="558" w:name="_Toc34780370"/>
      <w:bookmarkStart w:id="559" w:name="_Toc34780500"/>
      <w:bookmarkStart w:id="560" w:name="_Toc34780111"/>
      <w:bookmarkStart w:id="561" w:name="_Toc34780371"/>
      <w:bookmarkStart w:id="562" w:name="_Toc34780501"/>
      <w:bookmarkStart w:id="563" w:name="_Toc34780112"/>
      <w:bookmarkStart w:id="564" w:name="_Toc34780372"/>
      <w:bookmarkStart w:id="565" w:name="_Toc34780502"/>
      <w:bookmarkStart w:id="566" w:name="_Toc37107316"/>
      <w:bookmarkStart w:id="567" w:name="_Toc38099272"/>
      <w:bookmarkStart w:id="568" w:name="_Toc44674870"/>
      <w:bookmarkStart w:id="569" w:name="_Toc62398099"/>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734153">
        <w:t>End of trial</w:t>
      </w:r>
      <w:bookmarkEnd w:id="566"/>
      <w:bookmarkEnd w:id="567"/>
      <w:bookmarkEnd w:id="568"/>
      <w:bookmarkEnd w:id="569"/>
    </w:p>
    <w:p w14:paraId="51C966D8" w14:textId="77777777" w:rsidR="00D53DA0" w:rsidRPr="003328DE" w:rsidRDefault="005344A9" w:rsidP="00F123A0">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051A7D" w:rsidRPr="00734153">
        <w:t>follow</w:t>
      </w:r>
      <w:r w:rsidR="003941E0" w:rsidRPr="00734153">
        <w:t xml:space="preserve">-up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367B3CB8" w14:textId="77777777" w:rsidR="004B65DD" w:rsidRPr="003328DE" w:rsidRDefault="004B65DD" w:rsidP="001B27CF">
      <w:pPr>
        <w:pStyle w:val="Heading2"/>
      </w:pPr>
      <w:bookmarkStart w:id="570" w:name="_Toc261531375"/>
      <w:bookmarkStart w:id="571" w:name="_Toc261531376"/>
      <w:bookmarkStart w:id="572" w:name="_Toc528139386"/>
      <w:bookmarkStart w:id="573" w:name="_Toc135020188"/>
      <w:bookmarkStart w:id="574" w:name="_Toc37107317"/>
      <w:bookmarkStart w:id="575" w:name="_Toc38099273"/>
      <w:bookmarkStart w:id="576" w:name="_Toc44674871"/>
      <w:bookmarkStart w:id="577" w:name="_Toc62398100"/>
      <w:bookmarkEnd w:id="570"/>
      <w:bookmarkEnd w:id="571"/>
      <w:r w:rsidRPr="003328DE">
        <w:lastRenderedPageBreak/>
        <w:t>Publications</w:t>
      </w:r>
      <w:r w:rsidR="0083053F" w:rsidRPr="003328DE">
        <w:t xml:space="preserve"> and</w:t>
      </w:r>
      <w:r w:rsidRPr="003328DE">
        <w:t xml:space="preserve"> reports</w:t>
      </w:r>
      <w:bookmarkEnd w:id="572"/>
      <w:bookmarkEnd w:id="573"/>
      <w:bookmarkEnd w:id="574"/>
      <w:bookmarkEnd w:id="575"/>
      <w:bookmarkEnd w:id="576"/>
      <w:bookmarkEnd w:id="577"/>
    </w:p>
    <w:p w14:paraId="30D526ED" w14:textId="50964EAC" w:rsidR="002A40E8" w:rsidRPr="00734153" w:rsidRDefault="004B65DD" w:rsidP="00F123A0">
      <w:r w:rsidRPr="003328DE">
        <w:t xml:space="preserve">The </w:t>
      </w:r>
      <w:r w:rsidR="00C747E5">
        <w:t xml:space="preserve">Trial </w:t>
      </w:r>
      <w:r w:rsidRPr="003328DE">
        <w:t>Steering Committee will be responsible</w:t>
      </w:r>
      <w:r w:rsidRPr="00734153">
        <w:t xml:space="preserve"> for drafting the main reports from the study and for review of any other reports.</w:t>
      </w:r>
      <w:r w:rsidR="00785F4F" w:rsidRPr="00734153">
        <w:t xml:space="preserve"> </w:t>
      </w:r>
      <w:r w:rsidR="002A40E8" w:rsidRPr="00734153">
        <w:t xml:space="preserve">In general, papers initiated by the </w:t>
      </w:r>
      <w:r w:rsidR="00112A25">
        <w:t xml:space="preserve">Trial </w:t>
      </w:r>
      <w:r w:rsidR="002A40E8" w:rsidRPr="00734153">
        <w:t>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7C4321E5" w14:textId="77777777" w:rsidR="004B65DD" w:rsidRPr="00734153" w:rsidRDefault="004B65DD" w:rsidP="00F123A0"/>
    <w:p w14:paraId="36783931" w14:textId="23C27C98" w:rsidR="0083053F" w:rsidRPr="00734153" w:rsidRDefault="0083053F" w:rsidP="00735DBF">
      <w:pPr>
        <w:spacing w:after="240"/>
      </w:pPr>
      <w:r w:rsidRPr="00734153">
        <w:t xml:space="preserve">The </w:t>
      </w:r>
      <w:r w:rsidR="00C747E5">
        <w:t xml:space="preserve">Trial </w:t>
      </w:r>
      <w:r w:rsidRPr="00734153">
        <w:t xml:space="preserve">Steering Committee will also </w:t>
      </w:r>
      <w:r w:rsidR="005741F6" w:rsidRPr="00734153">
        <w:t xml:space="preserve">establish </w:t>
      </w:r>
      <w:r w:rsidRPr="00734153">
        <w:t xml:space="preserve">a process by which proposals for additional publications (including from independent external researchers) are considered by the </w:t>
      </w:r>
      <w:r w:rsidR="00C747E5">
        <w:t xml:space="preserve">Trial </w:t>
      </w:r>
      <w:r w:rsidRPr="00734153">
        <w:t xml:space="preserve">Steering Committee. The </w:t>
      </w:r>
      <w:r w:rsidR="00C747E5">
        <w:t xml:space="preserve">Trial </w:t>
      </w:r>
      <w:r w:rsidRPr="00734153">
        <w:t xml:space="preserve">Steering Committee will facilitate the use of the study data and approval will not be unreasonably withheld. However, the </w:t>
      </w:r>
      <w:r w:rsidR="00C747E5">
        <w:t xml:space="preserve">Trial </w:t>
      </w:r>
      <w:r w:rsidRPr="00734153">
        <w:t xml:space="preserve">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r w:rsidR="00C747E5">
        <w:t xml:space="preserve">Trial </w:t>
      </w:r>
      <w:r w:rsidRPr="00734153">
        <w:t>Steering Committee will have the right to review and comment on any draft manuscripts prior to publication.</w:t>
      </w:r>
    </w:p>
    <w:p w14:paraId="3D36CEF7" w14:textId="77777777" w:rsidR="0083053F" w:rsidRPr="00734153" w:rsidRDefault="0083053F" w:rsidP="001B27CF">
      <w:pPr>
        <w:pStyle w:val="Heading2"/>
      </w:pPr>
      <w:bookmarkStart w:id="578" w:name="_Toc37107318"/>
      <w:bookmarkStart w:id="579" w:name="_Toc38099274"/>
      <w:bookmarkStart w:id="580" w:name="_Toc44674872"/>
      <w:bookmarkStart w:id="581" w:name="_Toc62398101"/>
      <w:r w:rsidRPr="00734153">
        <w:t>Substudies</w:t>
      </w:r>
      <w:bookmarkEnd w:id="578"/>
      <w:bookmarkEnd w:id="579"/>
      <w:bookmarkEnd w:id="580"/>
      <w:bookmarkEnd w:id="581"/>
    </w:p>
    <w:p w14:paraId="7AAE9C1D" w14:textId="6F329A25" w:rsidR="00734CD3" w:rsidRDefault="004B65DD" w:rsidP="00F123A0">
      <w:r w:rsidRPr="00734153">
        <w:t xml:space="preserve">Proposals for substudies must be approved by the </w:t>
      </w:r>
      <w:r w:rsidR="00112A25">
        <w:t xml:space="preserve">Trial </w:t>
      </w:r>
      <w:r w:rsidRPr="00734153">
        <w:t xml:space="preserve">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w:t>
      </w:r>
      <w:r w:rsidR="00112A25">
        <w:t xml:space="preserve">Trial </w:t>
      </w:r>
      <w:r w:rsidRPr="00734153">
        <w:t xml:space="preserve">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17A80231" w14:textId="767A6CA9" w:rsidR="00E739DA" w:rsidRDefault="00E739DA">
      <w:pPr>
        <w:autoSpaceDE/>
        <w:autoSpaceDN/>
        <w:adjustRightInd/>
        <w:contextualSpacing w:val="0"/>
        <w:jc w:val="left"/>
      </w:pPr>
      <w:r>
        <w:br w:type="page"/>
      </w:r>
    </w:p>
    <w:p w14:paraId="51A791C5" w14:textId="77777777" w:rsidR="00734CD3" w:rsidRDefault="00734CD3" w:rsidP="00F123A0"/>
    <w:p w14:paraId="2368DCCE" w14:textId="77777777" w:rsidR="00734CD3" w:rsidRPr="00734153" w:rsidRDefault="00734CD3" w:rsidP="00734CD3">
      <w:pPr>
        <w:pStyle w:val="StyleHeading1Linespacingsingle"/>
        <w:numPr>
          <w:ilvl w:val="0"/>
          <w:numId w:val="2"/>
        </w:numPr>
      </w:pPr>
      <w:bookmarkStart w:id="582" w:name="_Toc44674873"/>
      <w:bookmarkStart w:id="583" w:name="_Toc62398102"/>
      <w:r>
        <w:t>VERSION HISTORY</w:t>
      </w:r>
      <w:bookmarkEnd w:id="582"/>
      <w:bookmarkEnd w:id="583"/>
    </w:p>
    <w:p w14:paraId="08EB9DDC" w14:textId="77777777" w:rsidR="00734CD3" w:rsidRDefault="00734CD3" w:rsidP="00F123A0"/>
    <w:tbl>
      <w:tblPr>
        <w:tblStyle w:val="TableGrid"/>
        <w:tblW w:w="10140" w:type="dxa"/>
        <w:tblLook w:val="04A0" w:firstRow="1" w:lastRow="0" w:firstColumn="1" w:lastColumn="0" w:noHBand="0" w:noVBand="1"/>
      </w:tblPr>
      <w:tblGrid>
        <w:gridCol w:w="2156"/>
        <w:gridCol w:w="1740"/>
        <w:gridCol w:w="6244"/>
      </w:tblGrid>
      <w:tr w:rsidR="009A510F" w:rsidRPr="003C0B0B" w14:paraId="00EACC5D" w14:textId="77777777" w:rsidTr="0031390B">
        <w:tc>
          <w:tcPr>
            <w:tcW w:w="2156" w:type="dxa"/>
          </w:tcPr>
          <w:p w14:paraId="5213BE4A" w14:textId="77777777" w:rsidR="009A510F" w:rsidRPr="004F214D" w:rsidRDefault="009A510F" w:rsidP="00F123A0">
            <w:pPr>
              <w:rPr>
                <w:sz w:val="20"/>
                <w:lang w:val="en-US"/>
              </w:rPr>
            </w:pPr>
            <w:bookmarkStart w:id="584" w:name="_Toc37771598"/>
            <w:bookmarkStart w:id="585" w:name="_Toc261531379"/>
            <w:bookmarkStart w:id="586" w:name="_Toc494539256"/>
            <w:bookmarkStart w:id="587" w:name="_Toc494539258"/>
            <w:bookmarkStart w:id="588" w:name="_Toc494539259"/>
            <w:bookmarkStart w:id="589" w:name="_Toc499039131"/>
            <w:bookmarkStart w:id="590" w:name="_Toc499041180"/>
            <w:bookmarkStart w:id="591" w:name="_Toc499141708"/>
            <w:bookmarkStart w:id="592" w:name="_Toc499141999"/>
            <w:bookmarkStart w:id="593" w:name="_Toc499144817"/>
            <w:bookmarkStart w:id="594" w:name="_Toc499039132"/>
            <w:bookmarkStart w:id="595" w:name="_Toc499041181"/>
            <w:bookmarkStart w:id="596" w:name="_Toc499141709"/>
            <w:bookmarkStart w:id="597" w:name="_Toc499142000"/>
            <w:bookmarkStart w:id="598" w:name="_Toc499144818"/>
            <w:bookmarkStart w:id="599" w:name="_Toc40209089"/>
            <w:bookmarkStart w:id="600" w:name="_Toc40209147"/>
            <w:bookmarkStart w:id="601" w:name="_Toc40209205"/>
            <w:bookmarkStart w:id="602" w:name="_Toc40209090"/>
            <w:bookmarkStart w:id="603" w:name="_Toc40209148"/>
            <w:bookmarkStart w:id="604" w:name="_Toc40209206"/>
            <w:bookmarkStart w:id="605" w:name="_Toc40209091"/>
            <w:bookmarkStart w:id="606" w:name="_Toc40209149"/>
            <w:bookmarkStart w:id="607" w:name="_Toc40209207"/>
            <w:bookmarkStart w:id="608" w:name="_Toc40209092"/>
            <w:bookmarkStart w:id="609" w:name="_Toc40209150"/>
            <w:bookmarkStart w:id="610" w:name="_Toc40209208"/>
            <w:bookmarkStart w:id="611" w:name="_Toc40209093"/>
            <w:bookmarkStart w:id="612" w:name="_Toc40209151"/>
            <w:bookmarkStart w:id="613" w:name="_Toc40209209"/>
            <w:bookmarkStart w:id="614" w:name="_Toc40209094"/>
            <w:bookmarkStart w:id="615" w:name="_Toc40209152"/>
            <w:bookmarkStart w:id="616" w:name="_Toc40209210"/>
            <w:bookmarkStart w:id="617" w:name="_Toc40209154"/>
            <w:bookmarkStart w:id="618" w:name="_Toc124158421"/>
            <w:bookmarkStart w:id="619" w:name="_Toc135020189"/>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4F214D">
              <w:rPr>
                <w:sz w:val="20"/>
                <w:lang w:val="en-US"/>
              </w:rPr>
              <w:t>Version number</w:t>
            </w:r>
          </w:p>
        </w:tc>
        <w:tc>
          <w:tcPr>
            <w:tcW w:w="1740" w:type="dxa"/>
          </w:tcPr>
          <w:p w14:paraId="5A77EDA7" w14:textId="77777777" w:rsidR="009A510F" w:rsidRPr="004F214D" w:rsidRDefault="009A510F" w:rsidP="00F123A0">
            <w:pPr>
              <w:rPr>
                <w:sz w:val="20"/>
                <w:lang w:val="en-US"/>
              </w:rPr>
            </w:pPr>
            <w:r w:rsidRPr="004F214D">
              <w:rPr>
                <w:sz w:val="20"/>
                <w:lang w:val="en-US"/>
              </w:rPr>
              <w:t>Date</w:t>
            </w:r>
          </w:p>
        </w:tc>
        <w:tc>
          <w:tcPr>
            <w:tcW w:w="6244" w:type="dxa"/>
          </w:tcPr>
          <w:p w14:paraId="45E51887" w14:textId="77777777" w:rsidR="009A510F" w:rsidRPr="004F214D" w:rsidRDefault="009A510F" w:rsidP="00F123A0">
            <w:pPr>
              <w:rPr>
                <w:sz w:val="20"/>
                <w:lang w:val="en-US"/>
              </w:rPr>
            </w:pPr>
            <w:r w:rsidRPr="004F214D">
              <w:rPr>
                <w:sz w:val="20"/>
                <w:lang w:val="en-US"/>
              </w:rPr>
              <w:t>Brief Description of Changes</w:t>
            </w:r>
          </w:p>
        </w:tc>
      </w:tr>
      <w:tr w:rsidR="009A510F" w14:paraId="690669D5" w14:textId="77777777" w:rsidTr="0031390B">
        <w:tc>
          <w:tcPr>
            <w:tcW w:w="2156" w:type="dxa"/>
          </w:tcPr>
          <w:p w14:paraId="4AAEACAE" w14:textId="77777777" w:rsidR="009A510F" w:rsidRPr="004F214D" w:rsidRDefault="009A510F" w:rsidP="00F123A0">
            <w:pPr>
              <w:rPr>
                <w:sz w:val="20"/>
                <w:lang w:val="en-US"/>
              </w:rPr>
            </w:pPr>
            <w:r w:rsidRPr="004F214D">
              <w:rPr>
                <w:sz w:val="20"/>
                <w:lang w:val="en-US"/>
              </w:rPr>
              <w:t>1.0</w:t>
            </w:r>
          </w:p>
        </w:tc>
        <w:tc>
          <w:tcPr>
            <w:tcW w:w="1740" w:type="dxa"/>
          </w:tcPr>
          <w:p w14:paraId="2A235F16" w14:textId="77777777" w:rsidR="009A510F" w:rsidRPr="004F214D" w:rsidRDefault="009A510F" w:rsidP="00F123A0">
            <w:pPr>
              <w:rPr>
                <w:sz w:val="20"/>
                <w:lang w:val="en-US"/>
              </w:rPr>
            </w:pPr>
            <w:r w:rsidRPr="004F214D">
              <w:rPr>
                <w:sz w:val="20"/>
                <w:lang w:val="en-US"/>
              </w:rPr>
              <w:t>13-Mar-2020</w:t>
            </w:r>
          </w:p>
        </w:tc>
        <w:tc>
          <w:tcPr>
            <w:tcW w:w="6244" w:type="dxa"/>
          </w:tcPr>
          <w:p w14:paraId="2A03A60F" w14:textId="77777777" w:rsidR="009A510F" w:rsidRPr="004F214D" w:rsidRDefault="009A510F" w:rsidP="00F123A0">
            <w:pPr>
              <w:rPr>
                <w:sz w:val="20"/>
                <w:lang w:val="en-US"/>
              </w:rPr>
            </w:pPr>
            <w:r w:rsidRPr="004F214D">
              <w:rPr>
                <w:sz w:val="20"/>
                <w:lang w:val="en-US"/>
              </w:rPr>
              <w:t>Initial version</w:t>
            </w:r>
          </w:p>
        </w:tc>
      </w:tr>
      <w:tr w:rsidR="009A510F" w14:paraId="51BA02A8" w14:textId="77777777" w:rsidTr="0031390B">
        <w:tc>
          <w:tcPr>
            <w:tcW w:w="2156" w:type="dxa"/>
          </w:tcPr>
          <w:p w14:paraId="36170F29" w14:textId="77777777" w:rsidR="009A510F" w:rsidRPr="004F214D" w:rsidRDefault="009A510F" w:rsidP="00F123A0">
            <w:pPr>
              <w:rPr>
                <w:sz w:val="20"/>
                <w:lang w:val="en-US"/>
              </w:rPr>
            </w:pPr>
            <w:r w:rsidRPr="004F214D">
              <w:rPr>
                <w:sz w:val="20"/>
                <w:lang w:val="en-US"/>
              </w:rPr>
              <w:t>2.0</w:t>
            </w:r>
          </w:p>
        </w:tc>
        <w:tc>
          <w:tcPr>
            <w:tcW w:w="1740" w:type="dxa"/>
          </w:tcPr>
          <w:p w14:paraId="2DAD5842" w14:textId="77777777" w:rsidR="009A510F" w:rsidRPr="004F214D" w:rsidRDefault="00B2198A" w:rsidP="00F123A0">
            <w:pPr>
              <w:rPr>
                <w:sz w:val="20"/>
                <w:lang w:val="en-US"/>
              </w:rPr>
            </w:pPr>
            <w:r w:rsidRPr="004F214D">
              <w:rPr>
                <w:sz w:val="20"/>
                <w:lang w:val="en-US"/>
              </w:rPr>
              <w:t>21</w:t>
            </w:r>
            <w:r w:rsidR="009A510F" w:rsidRPr="004F214D">
              <w:rPr>
                <w:sz w:val="20"/>
                <w:lang w:val="en-US"/>
              </w:rPr>
              <w:t>-Mar-2020</w:t>
            </w:r>
          </w:p>
        </w:tc>
        <w:tc>
          <w:tcPr>
            <w:tcW w:w="6244" w:type="dxa"/>
          </w:tcPr>
          <w:p w14:paraId="6E1FB6F0" w14:textId="77777777" w:rsidR="009A510F" w:rsidRPr="004F214D" w:rsidRDefault="009A510F" w:rsidP="00AC7482">
            <w:pPr>
              <w:rPr>
                <w:sz w:val="20"/>
                <w:lang w:val="en-US"/>
              </w:rPr>
            </w:pPr>
            <w:r w:rsidRPr="004F214D">
              <w:rPr>
                <w:sz w:val="20"/>
                <w:lang w:val="en-US"/>
              </w:rPr>
              <w:t xml:space="preserve">Addition of </w:t>
            </w:r>
            <w:r w:rsidR="00AC7482" w:rsidRPr="004F214D">
              <w:rPr>
                <w:sz w:val="20"/>
                <w:lang w:val="en-US"/>
              </w:rPr>
              <w:t>h</w:t>
            </w:r>
            <w:r w:rsidR="00473FD0" w:rsidRPr="004F214D">
              <w:rPr>
                <w:sz w:val="20"/>
                <w:lang w:val="en-US"/>
              </w:rPr>
              <w:t>ydroxychloroquine</w:t>
            </w:r>
            <w:r w:rsidRPr="004F214D">
              <w:rPr>
                <w:sz w:val="20"/>
                <w:lang w:val="en-US"/>
              </w:rPr>
              <w:t xml:space="preserve">. Administrative </w:t>
            </w:r>
            <w:r w:rsidR="00EB461B" w:rsidRPr="004F214D">
              <w:rPr>
                <w:sz w:val="20"/>
                <w:lang w:val="en-US"/>
              </w:rPr>
              <w:t xml:space="preserve">changes </w:t>
            </w:r>
            <w:r w:rsidRPr="004F214D">
              <w:rPr>
                <w:sz w:val="20"/>
                <w:lang w:val="en-US"/>
              </w:rPr>
              <w:t xml:space="preserve">and </w:t>
            </w:r>
            <w:r w:rsidR="00EB461B" w:rsidRPr="004F214D">
              <w:rPr>
                <w:sz w:val="20"/>
                <w:lang w:val="en-US"/>
              </w:rPr>
              <w:t>other clarifications.</w:t>
            </w:r>
          </w:p>
        </w:tc>
      </w:tr>
      <w:tr w:rsidR="009A510F" w14:paraId="5E93B786" w14:textId="77777777" w:rsidTr="0031390B">
        <w:tc>
          <w:tcPr>
            <w:tcW w:w="2156" w:type="dxa"/>
          </w:tcPr>
          <w:p w14:paraId="6804CF67" w14:textId="77777777" w:rsidR="009A510F" w:rsidRPr="004F214D" w:rsidRDefault="00717229" w:rsidP="00F123A0">
            <w:pPr>
              <w:rPr>
                <w:sz w:val="20"/>
                <w:lang w:val="en-US"/>
              </w:rPr>
            </w:pPr>
            <w:r w:rsidRPr="004F214D">
              <w:rPr>
                <w:sz w:val="20"/>
                <w:lang w:val="en-US"/>
              </w:rPr>
              <w:t>3.0</w:t>
            </w:r>
          </w:p>
        </w:tc>
        <w:tc>
          <w:tcPr>
            <w:tcW w:w="1740" w:type="dxa"/>
          </w:tcPr>
          <w:p w14:paraId="1B95A399" w14:textId="77777777" w:rsidR="009A510F" w:rsidRPr="004F214D" w:rsidRDefault="00717229" w:rsidP="00E339AB">
            <w:pPr>
              <w:rPr>
                <w:sz w:val="20"/>
                <w:lang w:val="en-US"/>
              </w:rPr>
            </w:pPr>
            <w:r w:rsidRPr="004F214D">
              <w:rPr>
                <w:sz w:val="20"/>
                <w:lang w:val="en-US"/>
              </w:rPr>
              <w:t>0</w:t>
            </w:r>
            <w:r w:rsidR="002465FC" w:rsidRPr="004F214D">
              <w:rPr>
                <w:sz w:val="20"/>
                <w:lang w:val="en-US"/>
              </w:rPr>
              <w:t>7</w:t>
            </w:r>
            <w:r w:rsidRPr="004F214D">
              <w:rPr>
                <w:sz w:val="20"/>
                <w:lang w:val="en-US"/>
              </w:rPr>
              <w:t>-Apr-2020</w:t>
            </w:r>
          </w:p>
        </w:tc>
        <w:tc>
          <w:tcPr>
            <w:tcW w:w="6244" w:type="dxa"/>
          </w:tcPr>
          <w:p w14:paraId="56B1DDC0" w14:textId="77777777" w:rsidR="00336A40" w:rsidRPr="004F214D" w:rsidRDefault="00336A40" w:rsidP="00336A40">
            <w:pPr>
              <w:rPr>
                <w:sz w:val="20"/>
                <w:lang w:val="en-US"/>
              </w:rPr>
            </w:pPr>
            <w:r w:rsidRPr="004F214D">
              <w:rPr>
                <w:sz w:val="20"/>
                <w:lang w:val="en-US"/>
              </w:rPr>
              <w:t>Extension of eligibility to those with suspected COVID-19</w:t>
            </w:r>
          </w:p>
          <w:p w14:paraId="0094FF4C" w14:textId="77777777" w:rsidR="00717229" w:rsidRPr="004F214D" w:rsidRDefault="00E15F0E" w:rsidP="00E25844">
            <w:pPr>
              <w:rPr>
                <w:sz w:val="20"/>
                <w:lang w:val="en-US"/>
              </w:rPr>
            </w:pPr>
            <w:r w:rsidRPr="004F214D">
              <w:rPr>
                <w:sz w:val="20"/>
                <w:lang w:val="en-US"/>
              </w:rPr>
              <w:t xml:space="preserve">Addition of </w:t>
            </w:r>
            <w:r w:rsidR="00AC7482" w:rsidRPr="004F214D">
              <w:rPr>
                <w:sz w:val="20"/>
                <w:lang w:val="en-US"/>
              </w:rPr>
              <w:t>a</w:t>
            </w:r>
            <w:r w:rsidR="00473FD0" w:rsidRPr="004F214D">
              <w:rPr>
                <w:sz w:val="20"/>
                <w:lang w:val="en-US"/>
              </w:rPr>
              <w:t xml:space="preserve">zithromycin </w:t>
            </w:r>
            <w:r w:rsidRPr="004F214D">
              <w:rPr>
                <w:sz w:val="20"/>
                <w:lang w:val="en-US"/>
              </w:rPr>
              <w:t>arm</w:t>
            </w:r>
            <w:r w:rsidR="00E25844" w:rsidRPr="004F214D">
              <w:rPr>
                <w:sz w:val="20"/>
                <w:lang w:val="en-US"/>
              </w:rPr>
              <w:t>.</w:t>
            </w:r>
          </w:p>
          <w:p w14:paraId="6F12B357" w14:textId="77777777" w:rsidR="0088383F" w:rsidRPr="004F214D" w:rsidRDefault="0088383F" w:rsidP="00E25844">
            <w:pPr>
              <w:rPr>
                <w:sz w:val="20"/>
                <w:lang w:val="en-US"/>
              </w:rPr>
            </w:pPr>
            <w:r w:rsidRPr="004F214D">
              <w:rPr>
                <w:sz w:val="20"/>
                <w:lang w:val="en-US"/>
              </w:rPr>
              <w:t>Addition of inclusion of adults who lack permanently lack capacity.</w:t>
            </w:r>
          </w:p>
          <w:p w14:paraId="3B76FB4E" w14:textId="2DEE9EDA" w:rsidR="0088383F" w:rsidRPr="004F214D" w:rsidRDefault="0088383F" w:rsidP="00C33BC1">
            <w:pPr>
              <w:rPr>
                <w:sz w:val="20"/>
                <w:lang w:val="en-US"/>
              </w:rPr>
            </w:pPr>
            <w:r w:rsidRPr="004F214D">
              <w:rPr>
                <w:sz w:val="20"/>
                <w:lang w:val="en-US"/>
              </w:rPr>
              <w:t xml:space="preserve">Change to primary outcome from in-hospital death to death within 28 days of </w:t>
            </w:r>
            <w:r w:rsidR="00C33BC1" w:rsidRPr="004F214D">
              <w:rPr>
                <w:sz w:val="20"/>
                <w:lang w:val="en-US"/>
              </w:rPr>
              <w:t>randomisation</w:t>
            </w:r>
            <w:r w:rsidRPr="004F214D">
              <w:rPr>
                <w:sz w:val="20"/>
                <w:lang w:val="en-US"/>
              </w:rPr>
              <w:t>.</w:t>
            </w:r>
          </w:p>
        </w:tc>
      </w:tr>
      <w:tr w:rsidR="00327820" w14:paraId="28BD1552" w14:textId="77777777" w:rsidTr="0031390B">
        <w:tc>
          <w:tcPr>
            <w:tcW w:w="2156" w:type="dxa"/>
          </w:tcPr>
          <w:p w14:paraId="63F487DD" w14:textId="77777777" w:rsidR="00327820" w:rsidRPr="004F214D" w:rsidRDefault="00327820" w:rsidP="00F123A0">
            <w:pPr>
              <w:rPr>
                <w:sz w:val="20"/>
                <w:lang w:val="en-US"/>
              </w:rPr>
            </w:pPr>
            <w:r w:rsidRPr="004F214D">
              <w:rPr>
                <w:sz w:val="20"/>
                <w:lang w:val="en-US"/>
              </w:rPr>
              <w:t>4.0</w:t>
            </w:r>
          </w:p>
        </w:tc>
        <w:tc>
          <w:tcPr>
            <w:tcW w:w="1740" w:type="dxa"/>
          </w:tcPr>
          <w:p w14:paraId="370D109D" w14:textId="77777777" w:rsidR="00327820" w:rsidRPr="004F214D" w:rsidRDefault="00755E67" w:rsidP="005A20CF">
            <w:pPr>
              <w:rPr>
                <w:sz w:val="20"/>
                <w:lang w:val="en-US"/>
              </w:rPr>
            </w:pPr>
            <w:r w:rsidRPr="004F214D">
              <w:rPr>
                <w:sz w:val="20"/>
                <w:lang w:val="en-US"/>
              </w:rPr>
              <w:t>1</w:t>
            </w:r>
            <w:r w:rsidR="005A20CF" w:rsidRPr="004F214D">
              <w:rPr>
                <w:sz w:val="20"/>
                <w:lang w:val="en-US"/>
              </w:rPr>
              <w:t>4</w:t>
            </w:r>
            <w:r w:rsidR="00327820" w:rsidRPr="004F214D">
              <w:rPr>
                <w:sz w:val="20"/>
                <w:lang w:val="en-US"/>
              </w:rPr>
              <w:t>-Apr-2020</w:t>
            </w:r>
          </w:p>
        </w:tc>
        <w:tc>
          <w:tcPr>
            <w:tcW w:w="6244" w:type="dxa"/>
          </w:tcPr>
          <w:p w14:paraId="0B431D06" w14:textId="77777777" w:rsidR="00327820" w:rsidRPr="004F214D" w:rsidRDefault="00327820" w:rsidP="00CA5601">
            <w:pPr>
              <w:rPr>
                <w:sz w:val="20"/>
                <w:lang w:val="en-US"/>
              </w:rPr>
            </w:pPr>
            <w:r w:rsidRPr="004F214D">
              <w:rPr>
                <w:sz w:val="20"/>
                <w:lang w:val="en-US"/>
              </w:rPr>
              <w:t>Addition of second randomi</w:t>
            </w:r>
            <w:r w:rsidR="00CA5601" w:rsidRPr="004F214D">
              <w:rPr>
                <w:sz w:val="20"/>
                <w:lang w:val="en-US"/>
              </w:rPr>
              <w:t>s</w:t>
            </w:r>
            <w:r w:rsidR="00473FD0" w:rsidRPr="004F214D">
              <w:rPr>
                <w:sz w:val="20"/>
                <w:lang w:val="en-US"/>
              </w:rPr>
              <w:t>a</w:t>
            </w:r>
            <w:r w:rsidRPr="004F214D">
              <w:rPr>
                <w:sz w:val="20"/>
                <w:lang w:val="en-US"/>
              </w:rPr>
              <w:t xml:space="preserve">tion to </w:t>
            </w:r>
            <w:r w:rsidR="00AC7482" w:rsidRPr="004F214D">
              <w:rPr>
                <w:sz w:val="20"/>
                <w:lang w:val="en-US"/>
              </w:rPr>
              <w:t>t</w:t>
            </w:r>
            <w:r w:rsidRPr="004F214D">
              <w:rPr>
                <w:sz w:val="20"/>
                <w:lang w:val="en-US"/>
              </w:rPr>
              <w:t>ocilizumab vs. standard of care among patients with progressive COVID-19.</w:t>
            </w:r>
          </w:p>
        </w:tc>
      </w:tr>
      <w:tr w:rsidR="00DB6908" w14:paraId="48DC521E" w14:textId="77777777" w:rsidTr="0031390B">
        <w:tc>
          <w:tcPr>
            <w:tcW w:w="2156" w:type="dxa"/>
          </w:tcPr>
          <w:p w14:paraId="78E7AFB8" w14:textId="77777777" w:rsidR="00DB6908" w:rsidRPr="004F214D" w:rsidRDefault="00DB6908" w:rsidP="00F123A0">
            <w:pPr>
              <w:rPr>
                <w:sz w:val="20"/>
                <w:lang w:val="en-US"/>
              </w:rPr>
            </w:pPr>
            <w:r w:rsidRPr="004F214D">
              <w:rPr>
                <w:sz w:val="20"/>
                <w:lang w:val="en-US"/>
              </w:rPr>
              <w:t>5.0</w:t>
            </w:r>
          </w:p>
        </w:tc>
        <w:tc>
          <w:tcPr>
            <w:tcW w:w="1740" w:type="dxa"/>
          </w:tcPr>
          <w:p w14:paraId="6B4D2A3D" w14:textId="77777777" w:rsidR="00DB6908" w:rsidRPr="004F214D" w:rsidRDefault="000E6C36" w:rsidP="005A20CF">
            <w:pPr>
              <w:rPr>
                <w:sz w:val="20"/>
                <w:lang w:val="en-US"/>
              </w:rPr>
            </w:pPr>
            <w:r w:rsidRPr="004F214D">
              <w:rPr>
                <w:sz w:val="20"/>
                <w:lang w:val="en-US"/>
              </w:rPr>
              <w:t>24-</w:t>
            </w:r>
            <w:r w:rsidR="00DB6908" w:rsidRPr="004F214D">
              <w:rPr>
                <w:sz w:val="20"/>
                <w:lang w:val="en-US"/>
              </w:rPr>
              <w:t>Apr-2020</w:t>
            </w:r>
          </w:p>
        </w:tc>
        <w:tc>
          <w:tcPr>
            <w:tcW w:w="6244" w:type="dxa"/>
          </w:tcPr>
          <w:p w14:paraId="0A5A64DE" w14:textId="77777777" w:rsidR="00DB6908" w:rsidRPr="004F214D" w:rsidRDefault="00DB6908" w:rsidP="00CA5601">
            <w:pPr>
              <w:rPr>
                <w:sz w:val="20"/>
                <w:lang w:val="en-US"/>
              </w:rPr>
            </w:pPr>
            <w:r w:rsidRPr="004F214D">
              <w:rPr>
                <w:sz w:val="20"/>
                <w:lang w:val="en-US"/>
              </w:rPr>
              <w:t>Addition of children to study population.</w:t>
            </w:r>
          </w:p>
        </w:tc>
      </w:tr>
      <w:tr w:rsidR="00AE40BB" w14:paraId="6512A257" w14:textId="77777777" w:rsidTr="0031390B">
        <w:tc>
          <w:tcPr>
            <w:tcW w:w="2156" w:type="dxa"/>
          </w:tcPr>
          <w:p w14:paraId="47472EF3" w14:textId="77777777" w:rsidR="00AE40BB" w:rsidRPr="004F214D" w:rsidRDefault="00AE40BB" w:rsidP="00F123A0">
            <w:pPr>
              <w:rPr>
                <w:sz w:val="20"/>
                <w:lang w:val="en-US"/>
              </w:rPr>
            </w:pPr>
            <w:r w:rsidRPr="004F214D">
              <w:rPr>
                <w:sz w:val="20"/>
                <w:lang w:val="en-US"/>
              </w:rPr>
              <w:t>6.0</w:t>
            </w:r>
          </w:p>
        </w:tc>
        <w:tc>
          <w:tcPr>
            <w:tcW w:w="1740" w:type="dxa"/>
          </w:tcPr>
          <w:p w14:paraId="10E10941" w14:textId="77777777" w:rsidR="00AE40BB" w:rsidRPr="004F214D" w:rsidRDefault="001F1E0D" w:rsidP="001512CA">
            <w:pPr>
              <w:rPr>
                <w:sz w:val="20"/>
                <w:lang w:val="en-US"/>
              </w:rPr>
            </w:pPr>
            <w:r w:rsidRPr="004F214D">
              <w:rPr>
                <w:sz w:val="20"/>
                <w:lang w:val="en-US"/>
              </w:rPr>
              <w:t>1</w:t>
            </w:r>
            <w:r w:rsidR="001512CA" w:rsidRPr="004F214D">
              <w:rPr>
                <w:sz w:val="20"/>
                <w:lang w:val="en-US"/>
              </w:rPr>
              <w:t>4</w:t>
            </w:r>
            <w:r w:rsidR="00AE40BB" w:rsidRPr="004F214D">
              <w:rPr>
                <w:sz w:val="20"/>
                <w:lang w:val="en-US"/>
              </w:rPr>
              <w:t>-May-2020</w:t>
            </w:r>
          </w:p>
        </w:tc>
        <w:tc>
          <w:tcPr>
            <w:tcW w:w="6244" w:type="dxa"/>
          </w:tcPr>
          <w:p w14:paraId="242CC873" w14:textId="77777777" w:rsidR="00AE40BB" w:rsidRPr="004F214D" w:rsidRDefault="00AE40BB" w:rsidP="00CA5601">
            <w:pPr>
              <w:rPr>
                <w:sz w:val="20"/>
                <w:lang w:val="en-US"/>
              </w:rPr>
            </w:pPr>
            <w:r w:rsidRPr="004F214D">
              <w:rPr>
                <w:sz w:val="20"/>
                <w:lang w:val="en-US"/>
              </w:rPr>
              <w:t>Addition of convalescent plasma</w:t>
            </w:r>
          </w:p>
        </w:tc>
      </w:tr>
      <w:tr w:rsidR="00B4591A" w14:paraId="2E4F9453" w14:textId="77777777" w:rsidTr="0031390B">
        <w:tc>
          <w:tcPr>
            <w:tcW w:w="2156" w:type="dxa"/>
          </w:tcPr>
          <w:p w14:paraId="16EAD726" w14:textId="77777777" w:rsidR="00B4591A" w:rsidRPr="004F214D" w:rsidRDefault="00B4591A" w:rsidP="00F123A0">
            <w:pPr>
              <w:rPr>
                <w:sz w:val="20"/>
                <w:lang w:val="en-US"/>
              </w:rPr>
            </w:pPr>
            <w:r w:rsidRPr="004F214D">
              <w:rPr>
                <w:sz w:val="20"/>
                <w:lang w:val="en-US"/>
              </w:rPr>
              <w:t>7.0</w:t>
            </w:r>
          </w:p>
        </w:tc>
        <w:tc>
          <w:tcPr>
            <w:tcW w:w="1740" w:type="dxa"/>
          </w:tcPr>
          <w:p w14:paraId="4A4C83BA" w14:textId="77777777" w:rsidR="00B4591A" w:rsidRPr="004F214D" w:rsidRDefault="005F61D0" w:rsidP="001512CA">
            <w:pPr>
              <w:rPr>
                <w:sz w:val="20"/>
                <w:lang w:val="en-US"/>
              </w:rPr>
            </w:pPr>
            <w:r w:rsidRPr="004F214D">
              <w:rPr>
                <w:sz w:val="20"/>
                <w:lang w:val="en-US"/>
              </w:rPr>
              <w:t>18</w:t>
            </w:r>
            <w:r w:rsidR="00B4591A" w:rsidRPr="004F214D">
              <w:rPr>
                <w:sz w:val="20"/>
                <w:lang w:val="en-US"/>
              </w:rPr>
              <w:t>-Jun-2020</w:t>
            </w:r>
          </w:p>
        </w:tc>
        <w:tc>
          <w:tcPr>
            <w:tcW w:w="6244" w:type="dxa"/>
          </w:tcPr>
          <w:p w14:paraId="14F97461" w14:textId="3650CFC3" w:rsidR="005F61D0" w:rsidRPr="004F214D" w:rsidRDefault="00B4591A" w:rsidP="00B65F18">
            <w:pPr>
              <w:rPr>
                <w:sz w:val="20"/>
                <w:lang w:val="en-US"/>
              </w:rPr>
            </w:pPr>
            <w:r w:rsidRPr="004F214D">
              <w:rPr>
                <w:sz w:val="20"/>
                <w:lang w:val="en-US"/>
              </w:rPr>
              <w:t>Allowance of randomisation in part B of main randomi</w:t>
            </w:r>
            <w:r w:rsidR="00B65F18" w:rsidRPr="004F214D">
              <w:rPr>
                <w:sz w:val="20"/>
                <w:lang w:val="en-US"/>
              </w:rPr>
              <w:t>s</w:t>
            </w:r>
            <w:r w:rsidRPr="004F214D">
              <w:rPr>
                <w:sz w:val="20"/>
                <w:lang w:val="en-US"/>
              </w:rPr>
              <w:t>ation without part A</w:t>
            </w:r>
            <w:r w:rsidR="005F61D0" w:rsidRPr="004F214D">
              <w:rPr>
                <w:sz w:val="20"/>
                <w:lang w:val="en-US"/>
              </w:rPr>
              <w:t>.</w:t>
            </w:r>
          </w:p>
          <w:p w14:paraId="40F26669" w14:textId="77777777" w:rsidR="00B4591A" w:rsidRPr="004F214D" w:rsidRDefault="005F61D0" w:rsidP="00B65F18">
            <w:pPr>
              <w:rPr>
                <w:sz w:val="20"/>
                <w:lang w:val="en-US"/>
              </w:rPr>
            </w:pPr>
            <w:r w:rsidRPr="004F214D">
              <w:rPr>
                <w:sz w:val="20"/>
                <w:lang w:val="en-US"/>
              </w:rPr>
              <w:t>Removal of hydroxychloroquine and dexamethasone treatment arms.</w:t>
            </w:r>
          </w:p>
        </w:tc>
      </w:tr>
      <w:tr w:rsidR="00513ECE" w14:paraId="4C473826" w14:textId="77777777" w:rsidTr="0031390B">
        <w:tc>
          <w:tcPr>
            <w:tcW w:w="2156" w:type="dxa"/>
          </w:tcPr>
          <w:p w14:paraId="3DFA0740" w14:textId="77777777" w:rsidR="00513ECE" w:rsidRPr="004F214D" w:rsidRDefault="00513ECE" w:rsidP="00F123A0">
            <w:pPr>
              <w:rPr>
                <w:sz w:val="20"/>
                <w:lang w:val="en-US"/>
              </w:rPr>
            </w:pPr>
            <w:r w:rsidRPr="004F214D">
              <w:rPr>
                <w:sz w:val="20"/>
                <w:lang w:val="en-US"/>
              </w:rPr>
              <w:t>8.0</w:t>
            </w:r>
          </w:p>
        </w:tc>
        <w:tc>
          <w:tcPr>
            <w:tcW w:w="1740" w:type="dxa"/>
          </w:tcPr>
          <w:p w14:paraId="3BF4E696" w14:textId="77777777" w:rsidR="00513ECE" w:rsidRPr="004F214D" w:rsidRDefault="00513ECE" w:rsidP="001512CA">
            <w:pPr>
              <w:rPr>
                <w:sz w:val="20"/>
                <w:lang w:val="en-US"/>
              </w:rPr>
            </w:pPr>
            <w:r w:rsidRPr="004F214D">
              <w:rPr>
                <w:sz w:val="20"/>
                <w:lang w:val="en-US"/>
              </w:rPr>
              <w:t>03-Jul-2020</w:t>
            </w:r>
          </w:p>
        </w:tc>
        <w:tc>
          <w:tcPr>
            <w:tcW w:w="6244" w:type="dxa"/>
          </w:tcPr>
          <w:p w14:paraId="3D3ED525" w14:textId="77777777" w:rsidR="00513ECE" w:rsidRPr="004F214D" w:rsidRDefault="00513ECE" w:rsidP="00513ECE">
            <w:pPr>
              <w:rPr>
                <w:sz w:val="20"/>
                <w:lang w:val="en-US"/>
              </w:rPr>
            </w:pPr>
            <w:r w:rsidRPr="004F214D">
              <w:rPr>
                <w:sz w:val="20"/>
                <w:lang w:val="en-US"/>
              </w:rPr>
              <w:t>Removal of lopinavir-ritonavir</w:t>
            </w:r>
          </w:p>
          <w:p w14:paraId="2E83BF50" w14:textId="77777777" w:rsidR="00513ECE" w:rsidRPr="004F214D" w:rsidRDefault="00513ECE" w:rsidP="00513ECE">
            <w:pPr>
              <w:rPr>
                <w:sz w:val="20"/>
                <w:lang w:val="en-US"/>
              </w:rPr>
            </w:pPr>
            <w:r w:rsidRPr="004F214D">
              <w:rPr>
                <w:sz w:val="20"/>
                <w:lang w:val="en-US"/>
              </w:rPr>
              <w:t>Addition of intravenous immunoglobulin arm for children</w:t>
            </w:r>
          </w:p>
          <w:p w14:paraId="0F4F35DC" w14:textId="77777777" w:rsidR="00513ECE" w:rsidRPr="004F214D" w:rsidRDefault="00513ECE" w:rsidP="00B65F18">
            <w:pPr>
              <w:rPr>
                <w:sz w:val="20"/>
                <w:lang w:val="en-US"/>
              </w:rPr>
            </w:pPr>
            <w:r w:rsidRPr="004F214D">
              <w:rPr>
                <w:sz w:val="20"/>
                <w:lang w:val="en-US"/>
              </w:rPr>
              <w:t>Changes to corticosteroid dosing for children.</w:t>
            </w:r>
          </w:p>
          <w:p w14:paraId="6CD1EB92" w14:textId="77777777" w:rsidR="00FA1D63" w:rsidRPr="004F214D" w:rsidRDefault="00FA1D63" w:rsidP="00B65F18">
            <w:pPr>
              <w:rPr>
                <w:sz w:val="20"/>
                <w:lang w:val="en-US"/>
              </w:rPr>
            </w:pPr>
            <w:r w:rsidRPr="004F214D">
              <w:rPr>
                <w:sz w:val="20"/>
                <w:lang w:val="en-US"/>
              </w:rPr>
              <w:t>Addition of baseline serum sample in convalescent plasma randomisation</w:t>
            </w:r>
          </w:p>
        </w:tc>
      </w:tr>
      <w:tr w:rsidR="00A47FCE" w14:paraId="151C4A6B" w14:textId="77777777" w:rsidTr="0031390B">
        <w:tc>
          <w:tcPr>
            <w:tcW w:w="2156" w:type="dxa"/>
          </w:tcPr>
          <w:p w14:paraId="6341EA3C" w14:textId="77777777" w:rsidR="00A47FCE" w:rsidRPr="004F214D" w:rsidRDefault="00A47FCE" w:rsidP="00F123A0">
            <w:pPr>
              <w:rPr>
                <w:sz w:val="20"/>
                <w:lang w:val="en-US"/>
              </w:rPr>
            </w:pPr>
            <w:r w:rsidRPr="004F214D">
              <w:rPr>
                <w:sz w:val="20"/>
                <w:lang w:val="en-US"/>
              </w:rPr>
              <w:t>9.</w:t>
            </w:r>
            <w:r w:rsidR="00FF5A1B" w:rsidRPr="004F214D">
              <w:rPr>
                <w:sz w:val="20"/>
                <w:lang w:val="en-US"/>
              </w:rPr>
              <w:t>0</w:t>
            </w:r>
          </w:p>
        </w:tc>
        <w:tc>
          <w:tcPr>
            <w:tcW w:w="1740" w:type="dxa"/>
          </w:tcPr>
          <w:p w14:paraId="72C3F73B" w14:textId="77777777" w:rsidR="00A47FCE" w:rsidRPr="004F214D" w:rsidRDefault="003517BB" w:rsidP="00FF5A1B">
            <w:pPr>
              <w:rPr>
                <w:sz w:val="20"/>
                <w:lang w:val="en-US"/>
              </w:rPr>
            </w:pPr>
            <w:r w:rsidRPr="004F214D">
              <w:rPr>
                <w:sz w:val="20"/>
                <w:lang w:val="en-US"/>
              </w:rPr>
              <w:t>1</w:t>
            </w:r>
            <w:r w:rsidR="00FF5A1B" w:rsidRPr="004F214D">
              <w:rPr>
                <w:sz w:val="20"/>
                <w:lang w:val="en-US"/>
              </w:rPr>
              <w:t>0</w:t>
            </w:r>
            <w:r w:rsidR="00676CF2" w:rsidRPr="004F214D">
              <w:rPr>
                <w:sz w:val="20"/>
                <w:lang w:val="en-US"/>
              </w:rPr>
              <w:t>-Sep</w:t>
            </w:r>
            <w:r w:rsidR="00A47FCE" w:rsidRPr="004F214D">
              <w:rPr>
                <w:sz w:val="20"/>
                <w:lang w:val="en-US"/>
              </w:rPr>
              <w:t>-2020</w:t>
            </w:r>
          </w:p>
        </w:tc>
        <w:tc>
          <w:tcPr>
            <w:tcW w:w="6244" w:type="dxa"/>
          </w:tcPr>
          <w:p w14:paraId="62F080CD" w14:textId="77777777" w:rsidR="00A47FCE" w:rsidRPr="004F214D" w:rsidRDefault="00A47FCE" w:rsidP="00513ECE">
            <w:pPr>
              <w:rPr>
                <w:sz w:val="20"/>
                <w:lang w:val="en-US"/>
              </w:rPr>
            </w:pPr>
            <w:r w:rsidRPr="004F214D">
              <w:rPr>
                <w:sz w:val="20"/>
                <w:lang w:val="en-US"/>
              </w:rPr>
              <w:t>Addition of synthetic neutralizing antibodies</w:t>
            </w:r>
          </w:p>
          <w:p w14:paraId="3F8A27BE" w14:textId="77777777" w:rsidR="0068060E" w:rsidRPr="004F214D" w:rsidRDefault="0068060E" w:rsidP="00513ECE">
            <w:pPr>
              <w:rPr>
                <w:sz w:val="20"/>
                <w:lang w:val="en-US"/>
              </w:rPr>
            </w:pPr>
            <w:r w:rsidRPr="004F214D">
              <w:rPr>
                <w:sz w:val="20"/>
                <w:lang w:val="en-US"/>
              </w:rPr>
              <w:t>Additional baseline data collection</w:t>
            </w:r>
          </w:p>
          <w:p w14:paraId="322373C0" w14:textId="77777777" w:rsidR="00A47FCE" w:rsidRPr="004F214D" w:rsidRDefault="00A47FCE" w:rsidP="00513ECE">
            <w:pPr>
              <w:rPr>
                <w:sz w:val="20"/>
                <w:lang w:val="en-US"/>
              </w:rPr>
            </w:pPr>
            <w:r w:rsidRPr="004F214D">
              <w:rPr>
                <w:sz w:val="20"/>
                <w:lang w:val="en-US"/>
              </w:rPr>
              <w:t>Addition of countries outside UK</w:t>
            </w:r>
          </w:p>
        </w:tc>
      </w:tr>
      <w:tr w:rsidR="00FF5A1B" w14:paraId="53F15E1A" w14:textId="77777777" w:rsidTr="0031390B">
        <w:tc>
          <w:tcPr>
            <w:tcW w:w="2156" w:type="dxa"/>
          </w:tcPr>
          <w:p w14:paraId="795FB127" w14:textId="77777777" w:rsidR="00FF5A1B" w:rsidRPr="004F214D" w:rsidRDefault="00FF5A1B" w:rsidP="00F123A0">
            <w:pPr>
              <w:rPr>
                <w:sz w:val="20"/>
                <w:lang w:val="en-US"/>
              </w:rPr>
            </w:pPr>
            <w:r w:rsidRPr="004F214D">
              <w:rPr>
                <w:sz w:val="20"/>
                <w:lang w:val="en-US"/>
              </w:rPr>
              <w:t>9.1</w:t>
            </w:r>
          </w:p>
        </w:tc>
        <w:tc>
          <w:tcPr>
            <w:tcW w:w="1740" w:type="dxa"/>
          </w:tcPr>
          <w:p w14:paraId="671C0D8B" w14:textId="77777777" w:rsidR="00FF5A1B" w:rsidRPr="004F214D" w:rsidRDefault="00FF5A1B" w:rsidP="00FF5A1B">
            <w:pPr>
              <w:rPr>
                <w:sz w:val="20"/>
                <w:lang w:val="en-US"/>
              </w:rPr>
            </w:pPr>
            <w:r w:rsidRPr="004F214D">
              <w:rPr>
                <w:sz w:val="20"/>
                <w:lang w:val="en-US"/>
              </w:rPr>
              <w:t>18-Sep-2020</w:t>
            </w:r>
          </w:p>
        </w:tc>
        <w:tc>
          <w:tcPr>
            <w:tcW w:w="6244" w:type="dxa"/>
          </w:tcPr>
          <w:p w14:paraId="3A406863" w14:textId="77777777" w:rsidR="00FF5A1B" w:rsidRPr="004F214D" w:rsidRDefault="00FF5A1B" w:rsidP="00513ECE">
            <w:pPr>
              <w:rPr>
                <w:sz w:val="20"/>
                <w:lang w:val="en-US"/>
              </w:rPr>
            </w:pPr>
            <w:r w:rsidRPr="004F214D">
              <w:rPr>
                <w:sz w:val="20"/>
                <w:lang w:val="en-US"/>
              </w:rPr>
              <w:t>Addition of information about vaccination of children of pregnant mothers receiving REGN10933+REGN10987</w:t>
            </w:r>
          </w:p>
        </w:tc>
      </w:tr>
      <w:tr w:rsidR="00F27FA7" w14:paraId="68AC8DE3" w14:textId="77777777" w:rsidTr="0031390B">
        <w:tc>
          <w:tcPr>
            <w:tcW w:w="2156" w:type="dxa"/>
          </w:tcPr>
          <w:p w14:paraId="71EC960A" w14:textId="467DFB17" w:rsidR="00F27FA7" w:rsidRPr="004F214D" w:rsidRDefault="00F27FA7" w:rsidP="00F123A0">
            <w:pPr>
              <w:rPr>
                <w:sz w:val="20"/>
                <w:lang w:val="en-US"/>
              </w:rPr>
            </w:pPr>
            <w:r w:rsidRPr="004F214D">
              <w:rPr>
                <w:sz w:val="20"/>
                <w:lang w:val="en-US"/>
              </w:rPr>
              <w:t>9.2 [not submitted in UK]</w:t>
            </w:r>
          </w:p>
        </w:tc>
        <w:tc>
          <w:tcPr>
            <w:tcW w:w="1740" w:type="dxa"/>
          </w:tcPr>
          <w:p w14:paraId="1C44F9A4" w14:textId="35F3467F" w:rsidR="00F27FA7" w:rsidRPr="004F214D" w:rsidRDefault="00F27FA7" w:rsidP="00FF5A1B">
            <w:pPr>
              <w:rPr>
                <w:sz w:val="20"/>
                <w:lang w:val="en-US"/>
              </w:rPr>
            </w:pPr>
            <w:r w:rsidRPr="004F214D">
              <w:rPr>
                <w:sz w:val="20"/>
                <w:lang w:val="en-US"/>
              </w:rPr>
              <w:t>15-Oct-2020</w:t>
            </w:r>
          </w:p>
        </w:tc>
        <w:tc>
          <w:tcPr>
            <w:tcW w:w="6244" w:type="dxa"/>
          </w:tcPr>
          <w:p w14:paraId="1D29D3BC" w14:textId="71E2A1E9" w:rsidR="00F27FA7" w:rsidRPr="004F214D" w:rsidRDefault="00F27FA7" w:rsidP="00F27FA7">
            <w:pPr>
              <w:rPr>
                <w:sz w:val="20"/>
                <w:lang w:val="en-US"/>
              </w:rPr>
            </w:pPr>
            <w:r w:rsidRPr="004F214D">
              <w:rPr>
                <w:sz w:val="20"/>
                <w:lang w:val="en-US"/>
              </w:rPr>
              <w:t>Additional information for countries outside UK</w:t>
            </w:r>
          </w:p>
        </w:tc>
      </w:tr>
      <w:tr w:rsidR="00F57A22" w14:paraId="77A6E3BF" w14:textId="77777777" w:rsidTr="0031390B">
        <w:tc>
          <w:tcPr>
            <w:tcW w:w="2156" w:type="dxa"/>
          </w:tcPr>
          <w:p w14:paraId="3DFD9B74" w14:textId="21E4BE15" w:rsidR="00F57A22" w:rsidRPr="004F214D" w:rsidRDefault="00F57A22" w:rsidP="00F123A0">
            <w:pPr>
              <w:rPr>
                <w:sz w:val="20"/>
                <w:lang w:val="en-US"/>
              </w:rPr>
            </w:pPr>
            <w:r w:rsidRPr="004F214D">
              <w:rPr>
                <w:sz w:val="20"/>
                <w:lang w:val="en-US"/>
              </w:rPr>
              <w:t>10.0</w:t>
            </w:r>
          </w:p>
        </w:tc>
        <w:tc>
          <w:tcPr>
            <w:tcW w:w="1740" w:type="dxa"/>
          </w:tcPr>
          <w:p w14:paraId="45417480" w14:textId="1250CB81" w:rsidR="00F57A22" w:rsidRPr="004F214D" w:rsidRDefault="007405B8" w:rsidP="00FF5A1B">
            <w:pPr>
              <w:rPr>
                <w:sz w:val="20"/>
                <w:lang w:val="en-US"/>
              </w:rPr>
            </w:pPr>
            <w:r w:rsidRPr="004F214D">
              <w:rPr>
                <w:sz w:val="20"/>
                <w:lang w:val="en-US"/>
              </w:rPr>
              <w:t>26</w:t>
            </w:r>
            <w:r w:rsidR="00F57A22" w:rsidRPr="004F214D">
              <w:rPr>
                <w:sz w:val="20"/>
                <w:lang w:val="en-US"/>
              </w:rPr>
              <w:t>-Oct-2020</w:t>
            </w:r>
          </w:p>
        </w:tc>
        <w:tc>
          <w:tcPr>
            <w:tcW w:w="6244" w:type="dxa"/>
          </w:tcPr>
          <w:p w14:paraId="2D9E93B0" w14:textId="77777777" w:rsidR="00F57A22" w:rsidRPr="004F214D" w:rsidRDefault="00F57A22" w:rsidP="00F57A22">
            <w:pPr>
              <w:rPr>
                <w:sz w:val="20"/>
                <w:lang w:val="en-US"/>
              </w:rPr>
            </w:pPr>
            <w:r w:rsidRPr="004F214D">
              <w:rPr>
                <w:sz w:val="20"/>
                <w:lang w:val="en-US"/>
              </w:rPr>
              <w:t>Addition of main randomisation part C</w:t>
            </w:r>
          </w:p>
          <w:p w14:paraId="7B1F37A6" w14:textId="4B08BF63" w:rsidR="00C24855" w:rsidRPr="004F214D" w:rsidRDefault="00C24855" w:rsidP="00F57A22">
            <w:pPr>
              <w:rPr>
                <w:sz w:val="20"/>
                <w:lang w:val="en-US"/>
              </w:rPr>
            </w:pPr>
            <w:r w:rsidRPr="004F214D">
              <w:rPr>
                <w:sz w:val="20"/>
                <w:lang w:val="en-US"/>
              </w:rPr>
              <w:t>General updates to avoid duplication and improve clarity</w:t>
            </w:r>
          </w:p>
        </w:tc>
      </w:tr>
      <w:tr w:rsidR="000D70CC" w14:paraId="4EDF6FEC" w14:textId="77777777" w:rsidTr="0031390B">
        <w:tc>
          <w:tcPr>
            <w:tcW w:w="2156" w:type="dxa"/>
          </w:tcPr>
          <w:p w14:paraId="29D1200E" w14:textId="67A2C452" w:rsidR="000D70CC" w:rsidRPr="004F214D" w:rsidRDefault="000D70CC" w:rsidP="00F123A0">
            <w:pPr>
              <w:rPr>
                <w:sz w:val="20"/>
                <w:lang w:val="en-US"/>
              </w:rPr>
            </w:pPr>
            <w:r w:rsidRPr="004F214D">
              <w:rPr>
                <w:sz w:val="20"/>
                <w:lang w:val="en-US"/>
              </w:rPr>
              <w:t>10.1</w:t>
            </w:r>
          </w:p>
        </w:tc>
        <w:tc>
          <w:tcPr>
            <w:tcW w:w="1740" w:type="dxa"/>
          </w:tcPr>
          <w:p w14:paraId="56C79193" w14:textId="20C75CEC" w:rsidR="000D70CC" w:rsidRPr="004F214D" w:rsidRDefault="000D70CC" w:rsidP="00FF5A1B">
            <w:pPr>
              <w:rPr>
                <w:sz w:val="20"/>
                <w:lang w:val="en-US"/>
              </w:rPr>
            </w:pPr>
            <w:r w:rsidRPr="004F214D">
              <w:rPr>
                <w:sz w:val="20"/>
                <w:lang w:val="en-US"/>
              </w:rPr>
              <w:t>01-Nov-2020</w:t>
            </w:r>
          </w:p>
        </w:tc>
        <w:tc>
          <w:tcPr>
            <w:tcW w:w="6244" w:type="dxa"/>
          </w:tcPr>
          <w:p w14:paraId="4128A219" w14:textId="49BE6831" w:rsidR="000D70CC" w:rsidRPr="004F214D" w:rsidRDefault="000D70CC" w:rsidP="00F57A22">
            <w:pPr>
              <w:rPr>
                <w:sz w:val="20"/>
                <w:lang w:val="en-US"/>
              </w:rPr>
            </w:pPr>
            <w:r w:rsidRPr="004F214D">
              <w:rPr>
                <w:sz w:val="20"/>
                <w:lang w:val="en-US"/>
              </w:rPr>
              <w:t>Additional information for pregnant women</w:t>
            </w:r>
          </w:p>
        </w:tc>
      </w:tr>
      <w:tr w:rsidR="00F10F34" w14:paraId="710AEC5F" w14:textId="77777777" w:rsidTr="0031390B">
        <w:tc>
          <w:tcPr>
            <w:tcW w:w="2156" w:type="dxa"/>
          </w:tcPr>
          <w:p w14:paraId="3D0CF507" w14:textId="669787E2" w:rsidR="00F10F34" w:rsidRPr="004F214D" w:rsidRDefault="00F10F34" w:rsidP="00F123A0">
            <w:pPr>
              <w:rPr>
                <w:sz w:val="20"/>
                <w:lang w:val="en-US"/>
              </w:rPr>
            </w:pPr>
            <w:r w:rsidRPr="004F214D">
              <w:rPr>
                <w:sz w:val="20"/>
                <w:lang w:val="en-US"/>
              </w:rPr>
              <w:t>11.0</w:t>
            </w:r>
          </w:p>
        </w:tc>
        <w:tc>
          <w:tcPr>
            <w:tcW w:w="1740" w:type="dxa"/>
          </w:tcPr>
          <w:p w14:paraId="3520F565" w14:textId="570BB96B" w:rsidR="00F10F34" w:rsidRPr="004F214D" w:rsidRDefault="008472AD" w:rsidP="00FF5A1B">
            <w:pPr>
              <w:rPr>
                <w:sz w:val="20"/>
                <w:lang w:val="en-US"/>
              </w:rPr>
            </w:pPr>
            <w:r w:rsidRPr="004F214D">
              <w:rPr>
                <w:sz w:val="20"/>
                <w:lang w:val="en-US"/>
              </w:rPr>
              <w:t>19</w:t>
            </w:r>
            <w:r w:rsidR="00F10F34" w:rsidRPr="004F214D">
              <w:rPr>
                <w:sz w:val="20"/>
                <w:lang w:val="en-US"/>
              </w:rPr>
              <w:t>-Nov-2020</w:t>
            </w:r>
          </w:p>
        </w:tc>
        <w:tc>
          <w:tcPr>
            <w:tcW w:w="6244" w:type="dxa"/>
          </w:tcPr>
          <w:p w14:paraId="0B8678DB" w14:textId="3E5CBE0D" w:rsidR="00F10F34" w:rsidRPr="004F214D" w:rsidRDefault="00F10F34" w:rsidP="00F10F34">
            <w:pPr>
              <w:rPr>
                <w:sz w:val="20"/>
                <w:lang w:val="en-US"/>
              </w:rPr>
            </w:pPr>
            <w:r w:rsidRPr="004F214D">
              <w:rPr>
                <w:sz w:val="20"/>
                <w:lang w:val="en-US"/>
              </w:rPr>
              <w:t>Addition of colchicine to main randomisation part A</w:t>
            </w:r>
          </w:p>
          <w:p w14:paraId="06F3C3F4" w14:textId="075ECF16" w:rsidR="006A2189" w:rsidRPr="004F214D" w:rsidRDefault="006A2189" w:rsidP="00F10F34">
            <w:pPr>
              <w:rPr>
                <w:sz w:val="20"/>
                <w:lang w:val="en-US"/>
              </w:rPr>
            </w:pPr>
            <w:r w:rsidRPr="004F214D">
              <w:rPr>
                <w:sz w:val="20"/>
                <w:lang w:val="en-US"/>
              </w:rPr>
              <w:t>Removal of azithromycin from main randomization part A</w:t>
            </w:r>
          </w:p>
          <w:p w14:paraId="4C72F417" w14:textId="3406B999" w:rsidR="008472AD" w:rsidRPr="004F214D" w:rsidRDefault="008472AD" w:rsidP="008472AD">
            <w:pPr>
              <w:rPr>
                <w:sz w:val="20"/>
                <w:lang w:val="en-US"/>
              </w:rPr>
            </w:pPr>
            <w:r w:rsidRPr="004F214D">
              <w:rPr>
                <w:sz w:val="20"/>
                <w:lang w:val="en-US"/>
              </w:rPr>
              <w:t>Change in randomisation ratio in main randomisation part A from 2:1 to 1:1</w:t>
            </w:r>
          </w:p>
        </w:tc>
      </w:tr>
      <w:tr w:rsidR="00777331" w14:paraId="41CF7798" w14:textId="77777777" w:rsidTr="0031390B">
        <w:tc>
          <w:tcPr>
            <w:tcW w:w="2156" w:type="dxa"/>
          </w:tcPr>
          <w:p w14:paraId="286EA7DE" w14:textId="6F9AB564" w:rsidR="00777331" w:rsidRPr="004F214D" w:rsidRDefault="00777331" w:rsidP="00F123A0">
            <w:pPr>
              <w:rPr>
                <w:sz w:val="20"/>
                <w:lang w:val="en-US"/>
              </w:rPr>
            </w:pPr>
            <w:r w:rsidRPr="004F214D">
              <w:rPr>
                <w:sz w:val="20"/>
                <w:lang w:val="en-US"/>
              </w:rPr>
              <w:t>11.1</w:t>
            </w:r>
          </w:p>
        </w:tc>
        <w:tc>
          <w:tcPr>
            <w:tcW w:w="1740" w:type="dxa"/>
          </w:tcPr>
          <w:p w14:paraId="382AC0DF" w14:textId="363CD042" w:rsidR="00777331" w:rsidRPr="004F214D" w:rsidRDefault="00777331" w:rsidP="00FF5A1B">
            <w:pPr>
              <w:rPr>
                <w:sz w:val="20"/>
                <w:lang w:val="en-US"/>
              </w:rPr>
            </w:pPr>
            <w:r w:rsidRPr="004F214D">
              <w:rPr>
                <w:sz w:val="20"/>
                <w:lang w:val="en-US"/>
              </w:rPr>
              <w:t>21-Nov-2020</w:t>
            </w:r>
          </w:p>
        </w:tc>
        <w:tc>
          <w:tcPr>
            <w:tcW w:w="6244" w:type="dxa"/>
          </w:tcPr>
          <w:p w14:paraId="5B3600F4" w14:textId="341F539B" w:rsidR="00777331" w:rsidRPr="004F214D" w:rsidRDefault="00777331" w:rsidP="00F10F34">
            <w:pPr>
              <w:rPr>
                <w:sz w:val="20"/>
                <w:lang w:val="en-US"/>
              </w:rPr>
            </w:pPr>
            <w:r w:rsidRPr="004F214D">
              <w:rPr>
                <w:sz w:val="20"/>
                <w:lang w:val="en-US"/>
              </w:rPr>
              <w:t>Clarification of colchicine age thresholds</w:t>
            </w:r>
          </w:p>
        </w:tc>
      </w:tr>
      <w:tr w:rsidR="004F11C7" w14:paraId="4720B0B0" w14:textId="77777777" w:rsidTr="0031390B">
        <w:tc>
          <w:tcPr>
            <w:tcW w:w="2156" w:type="dxa"/>
          </w:tcPr>
          <w:p w14:paraId="26C09026" w14:textId="1A9A3116" w:rsidR="004F11C7" w:rsidRPr="004F214D" w:rsidRDefault="004F11C7" w:rsidP="00F123A0">
            <w:pPr>
              <w:rPr>
                <w:sz w:val="20"/>
                <w:lang w:val="en-US"/>
              </w:rPr>
            </w:pPr>
            <w:r w:rsidRPr="004F214D">
              <w:rPr>
                <w:sz w:val="20"/>
                <w:lang w:val="en-US"/>
              </w:rPr>
              <w:t>11.2 [not submitted in UK]</w:t>
            </w:r>
          </w:p>
        </w:tc>
        <w:tc>
          <w:tcPr>
            <w:tcW w:w="1740" w:type="dxa"/>
          </w:tcPr>
          <w:p w14:paraId="4466D8B9" w14:textId="4D5E805B" w:rsidR="004F11C7" w:rsidRPr="004F214D" w:rsidRDefault="004F11C7" w:rsidP="00FF5A1B">
            <w:pPr>
              <w:rPr>
                <w:sz w:val="20"/>
                <w:lang w:val="en-US"/>
              </w:rPr>
            </w:pPr>
            <w:r w:rsidRPr="004F214D">
              <w:rPr>
                <w:sz w:val="20"/>
                <w:lang w:val="en-US"/>
              </w:rPr>
              <w:t>01-Dec-2020</w:t>
            </w:r>
          </w:p>
        </w:tc>
        <w:tc>
          <w:tcPr>
            <w:tcW w:w="6244" w:type="dxa"/>
          </w:tcPr>
          <w:p w14:paraId="3894FFA8" w14:textId="0BEAEDC1" w:rsidR="004F11C7" w:rsidRPr="004F214D" w:rsidRDefault="004F11C7" w:rsidP="00F10F34">
            <w:pPr>
              <w:rPr>
                <w:sz w:val="20"/>
                <w:lang w:val="en-US"/>
              </w:rPr>
            </w:pPr>
            <w:r w:rsidRPr="004F214D">
              <w:rPr>
                <w:sz w:val="20"/>
                <w:lang w:val="en-US"/>
              </w:rPr>
              <w:t>Addition of modified aspirin dose if 150mg not available</w:t>
            </w:r>
          </w:p>
        </w:tc>
      </w:tr>
      <w:tr w:rsidR="00533CB8" w14:paraId="73CBF186" w14:textId="77777777" w:rsidTr="0031390B">
        <w:tc>
          <w:tcPr>
            <w:tcW w:w="2156" w:type="dxa"/>
          </w:tcPr>
          <w:p w14:paraId="522E80DA" w14:textId="06A0A905" w:rsidR="00533CB8" w:rsidRPr="004F214D" w:rsidRDefault="00BB684F" w:rsidP="00F123A0">
            <w:pPr>
              <w:rPr>
                <w:sz w:val="20"/>
                <w:lang w:val="en-US"/>
              </w:rPr>
            </w:pPr>
            <w:r w:rsidRPr="004F214D">
              <w:rPr>
                <w:sz w:val="20"/>
                <w:lang w:val="en-US"/>
              </w:rPr>
              <w:t>12.0</w:t>
            </w:r>
          </w:p>
        </w:tc>
        <w:tc>
          <w:tcPr>
            <w:tcW w:w="1740" w:type="dxa"/>
          </w:tcPr>
          <w:p w14:paraId="5D121465" w14:textId="0294ADDD" w:rsidR="00533CB8" w:rsidRPr="004F214D" w:rsidRDefault="00BB684F" w:rsidP="00BB684F">
            <w:pPr>
              <w:rPr>
                <w:sz w:val="20"/>
                <w:lang w:val="en-US"/>
              </w:rPr>
            </w:pPr>
            <w:r w:rsidRPr="004F214D">
              <w:rPr>
                <w:sz w:val="20"/>
                <w:lang w:val="en-US"/>
              </w:rPr>
              <w:t>1</w:t>
            </w:r>
            <w:r w:rsidR="00533CB8" w:rsidRPr="004F214D">
              <w:rPr>
                <w:sz w:val="20"/>
                <w:lang w:val="en-US"/>
              </w:rPr>
              <w:t>0-Dec-2020</w:t>
            </w:r>
          </w:p>
        </w:tc>
        <w:tc>
          <w:tcPr>
            <w:tcW w:w="6244" w:type="dxa"/>
          </w:tcPr>
          <w:p w14:paraId="19A5416F" w14:textId="276C1152" w:rsidR="00533CB8" w:rsidRPr="004F214D" w:rsidRDefault="00533CB8" w:rsidP="00CE53DA">
            <w:pPr>
              <w:rPr>
                <w:sz w:val="20"/>
                <w:lang w:val="en-US"/>
              </w:rPr>
            </w:pPr>
            <w:r w:rsidRPr="004F214D">
              <w:rPr>
                <w:sz w:val="20"/>
                <w:lang w:val="en-US"/>
              </w:rPr>
              <w:t>Allow second randomi</w:t>
            </w:r>
            <w:r w:rsidR="00CE53DA" w:rsidRPr="004F214D">
              <w:rPr>
                <w:sz w:val="20"/>
                <w:lang w:val="en-US"/>
              </w:rPr>
              <w:t>s</w:t>
            </w:r>
            <w:r w:rsidRPr="004F214D">
              <w:rPr>
                <w:sz w:val="20"/>
                <w:lang w:val="en-US"/>
              </w:rPr>
              <w:t xml:space="preserve">ation </w:t>
            </w:r>
            <w:r w:rsidR="00CE53DA" w:rsidRPr="004F214D">
              <w:rPr>
                <w:sz w:val="20"/>
                <w:lang w:val="en-US"/>
              </w:rPr>
              <w:t>of</w:t>
            </w:r>
            <w:r w:rsidRPr="004F214D">
              <w:rPr>
                <w:sz w:val="20"/>
                <w:lang w:val="en-US"/>
              </w:rPr>
              <w:t xml:space="preserve"> children</w:t>
            </w:r>
            <w:r w:rsidR="00CE53DA" w:rsidRPr="004F214D">
              <w:rPr>
                <w:sz w:val="20"/>
                <w:lang w:val="en-US"/>
              </w:rPr>
              <w:t xml:space="preserve"> without first randomisation</w:t>
            </w:r>
          </w:p>
        </w:tc>
      </w:tr>
      <w:tr w:rsidR="004F214D" w14:paraId="58D1752E" w14:textId="77777777" w:rsidTr="0031390B">
        <w:tc>
          <w:tcPr>
            <w:tcW w:w="2156" w:type="dxa"/>
          </w:tcPr>
          <w:p w14:paraId="6DE2FB1B" w14:textId="1D42D2BD" w:rsidR="004F214D" w:rsidRPr="004F214D" w:rsidRDefault="004F214D" w:rsidP="00F123A0">
            <w:pPr>
              <w:rPr>
                <w:sz w:val="20"/>
                <w:lang w:val="en-US"/>
              </w:rPr>
            </w:pPr>
            <w:r w:rsidRPr="004F214D">
              <w:rPr>
                <w:sz w:val="20"/>
                <w:lang w:val="en-US"/>
              </w:rPr>
              <w:t>12.1</w:t>
            </w:r>
          </w:p>
        </w:tc>
        <w:tc>
          <w:tcPr>
            <w:tcW w:w="1740" w:type="dxa"/>
          </w:tcPr>
          <w:p w14:paraId="37C83431" w14:textId="7465007B" w:rsidR="004F214D" w:rsidRPr="004F214D" w:rsidRDefault="004F214D" w:rsidP="00BB684F">
            <w:pPr>
              <w:rPr>
                <w:sz w:val="20"/>
                <w:lang w:val="en-US"/>
              </w:rPr>
            </w:pPr>
            <w:r w:rsidRPr="004F214D">
              <w:rPr>
                <w:sz w:val="20"/>
                <w:lang w:val="en-US"/>
              </w:rPr>
              <w:t>16-Dec-2020</w:t>
            </w:r>
          </w:p>
        </w:tc>
        <w:tc>
          <w:tcPr>
            <w:tcW w:w="6244" w:type="dxa"/>
          </w:tcPr>
          <w:p w14:paraId="16871F88" w14:textId="71BA0BD2" w:rsidR="004F214D" w:rsidRPr="004F214D" w:rsidRDefault="004F214D" w:rsidP="00CE53DA">
            <w:pPr>
              <w:rPr>
                <w:sz w:val="20"/>
                <w:lang w:val="en-US"/>
              </w:rPr>
            </w:pPr>
            <w:r w:rsidRPr="004F214D">
              <w:rPr>
                <w:sz w:val="20"/>
                <w:lang w:val="en-US"/>
              </w:rPr>
              <w:t>Clarification of change in V12.0</w:t>
            </w:r>
          </w:p>
        </w:tc>
      </w:tr>
      <w:tr w:rsidR="009E4554" w14:paraId="48498633" w14:textId="77777777" w:rsidTr="0031390B">
        <w:tc>
          <w:tcPr>
            <w:tcW w:w="2156" w:type="dxa"/>
          </w:tcPr>
          <w:p w14:paraId="413AE8C9" w14:textId="78726C1F" w:rsidR="009E4554" w:rsidRPr="004F214D" w:rsidRDefault="009E4554" w:rsidP="00F123A0">
            <w:pPr>
              <w:rPr>
                <w:sz w:val="20"/>
                <w:lang w:val="en-US"/>
              </w:rPr>
            </w:pPr>
            <w:r>
              <w:rPr>
                <w:sz w:val="20"/>
                <w:lang w:val="en-US"/>
              </w:rPr>
              <w:t>13.0</w:t>
            </w:r>
          </w:p>
        </w:tc>
        <w:tc>
          <w:tcPr>
            <w:tcW w:w="1740" w:type="dxa"/>
          </w:tcPr>
          <w:p w14:paraId="0C013DB7" w14:textId="2F4FDB71" w:rsidR="009E4554" w:rsidRPr="004F214D" w:rsidRDefault="00AF716F" w:rsidP="00BF174B">
            <w:pPr>
              <w:rPr>
                <w:sz w:val="20"/>
                <w:lang w:val="en-US"/>
              </w:rPr>
            </w:pPr>
            <w:r>
              <w:rPr>
                <w:sz w:val="20"/>
                <w:lang w:val="en-US"/>
              </w:rPr>
              <w:t>26</w:t>
            </w:r>
            <w:r w:rsidR="009E4554">
              <w:rPr>
                <w:sz w:val="20"/>
                <w:lang w:val="en-US"/>
              </w:rPr>
              <w:t>-</w:t>
            </w:r>
            <w:r w:rsidR="00BF174B">
              <w:rPr>
                <w:sz w:val="20"/>
                <w:lang w:val="en-US"/>
              </w:rPr>
              <w:t>Jan</w:t>
            </w:r>
            <w:r w:rsidR="009E4554">
              <w:rPr>
                <w:sz w:val="20"/>
                <w:lang w:val="en-US"/>
              </w:rPr>
              <w:t>-202</w:t>
            </w:r>
            <w:r w:rsidR="00BF174B">
              <w:rPr>
                <w:sz w:val="20"/>
                <w:lang w:val="en-US"/>
              </w:rPr>
              <w:t>1</w:t>
            </w:r>
          </w:p>
        </w:tc>
        <w:tc>
          <w:tcPr>
            <w:tcW w:w="6244" w:type="dxa"/>
          </w:tcPr>
          <w:p w14:paraId="72EA354E" w14:textId="17FD5F0E" w:rsidR="009E4554" w:rsidRDefault="009E4554" w:rsidP="00CE53DA">
            <w:pPr>
              <w:rPr>
                <w:sz w:val="20"/>
                <w:lang w:val="en-US"/>
              </w:rPr>
            </w:pPr>
            <w:r>
              <w:rPr>
                <w:sz w:val="20"/>
                <w:lang w:val="en-US"/>
              </w:rPr>
              <w:t>Addition of baricitinib and anakinra</w:t>
            </w:r>
            <w:r w:rsidR="00DE735E">
              <w:rPr>
                <w:sz w:val="20"/>
                <w:lang w:val="en-US"/>
              </w:rPr>
              <w:t xml:space="preserve"> (and change to allocation ratio in second randomization for children)</w:t>
            </w:r>
            <w:r w:rsidR="004F032D">
              <w:rPr>
                <w:sz w:val="20"/>
                <w:lang w:val="en-US"/>
              </w:rPr>
              <w:t>; addition of pregnancy test for women of child-bearing potential (and change to colchicine eligibility)</w:t>
            </w:r>
            <w:r w:rsidR="00DE735E">
              <w:rPr>
                <w:sz w:val="20"/>
                <w:lang w:val="en-US"/>
              </w:rPr>
              <w:t>;</w:t>
            </w:r>
          </w:p>
          <w:p w14:paraId="26A94F07" w14:textId="4EAD40BC" w:rsidR="001B7F77" w:rsidRPr="004F214D" w:rsidRDefault="00DE735E" w:rsidP="003F2A4D">
            <w:pPr>
              <w:rPr>
                <w:sz w:val="20"/>
                <w:lang w:val="en-US"/>
              </w:rPr>
            </w:pPr>
            <w:r>
              <w:rPr>
                <w:sz w:val="20"/>
                <w:lang w:val="en-US"/>
              </w:rPr>
              <w:t>r</w:t>
            </w:r>
            <w:r w:rsidR="003E6CEE">
              <w:rPr>
                <w:sz w:val="20"/>
                <w:lang w:val="en-US"/>
              </w:rPr>
              <w:t>emoval of tocilizumab for adults</w:t>
            </w:r>
            <w:r w:rsidR="00AF716F">
              <w:rPr>
                <w:sz w:val="20"/>
                <w:lang w:val="en-US"/>
              </w:rPr>
              <w:t>; r</w:t>
            </w:r>
            <w:r w:rsidR="001B7F77">
              <w:rPr>
                <w:sz w:val="20"/>
                <w:lang w:val="en-US"/>
              </w:rPr>
              <w:t>emoval of convalescent plasma</w:t>
            </w:r>
            <w:r w:rsidR="003F2A4D">
              <w:rPr>
                <w:sz w:val="20"/>
                <w:lang w:val="en-US"/>
              </w:rPr>
              <w:t xml:space="preserve"> and additional assessment of antibody-based therapy; addition of dexamethasone as substitute if methylprednisolone unavailable</w:t>
            </w:r>
          </w:p>
        </w:tc>
      </w:tr>
      <w:tr w:rsidR="001D1931" w:rsidRPr="0076075F" w14:paraId="2366DECF" w14:textId="77777777" w:rsidTr="0031390B">
        <w:tc>
          <w:tcPr>
            <w:tcW w:w="2156" w:type="dxa"/>
          </w:tcPr>
          <w:p w14:paraId="7CE481F7" w14:textId="7B21BC1A" w:rsidR="001D1931" w:rsidRPr="0076075F" w:rsidRDefault="001D1931" w:rsidP="00F123A0">
            <w:pPr>
              <w:rPr>
                <w:sz w:val="20"/>
                <w:szCs w:val="20"/>
                <w:lang w:val="en-US"/>
              </w:rPr>
            </w:pPr>
            <w:r w:rsidRPr="0076075F">
              <w:rPr>
                <w:sz w:val="20"/>
                <w:szCs w:val="20"/>
                <w:lang w:val="en-US"/>
              </w:rPr>
              <w:t>14.0</w:t>
            </w:r>
          </w:p>
        </w:tc>
        <w:tc>
          <w:tcPr>
            <w:tcW w:w="1740" w:type="dxa"/>
          </w:tcPr>
          <w:p w14:paraId="655AD22C" w14:textId="2894D4FA" w:rsidR="001D1931" w:rsidRPr="0076075F" w:rsidRDefault="00B44CAC" w:rsidP="00BF174B">
            <w:pPr>
              <w:rPr>
                <w:sz w:val="20"/>
                <w:szCs w:val="20"/>
                <w:lang w:val="en-US"/>
              </w:rPr>
            </w:pPr>
            <w:r>
              <w:rPr>
                <w:sz w:val="20"/>
                <w:szCs w:val="20"/>
                <w:lang w:val="en-US"/>
              </w:rPr>
              <w:t>15</w:t>
            </w:r>
            <w:r w:rsidR="001D1931" w:rsidRPr="0076075F">
              <w:rPr>
                <w:sz w:val="20"/>
                <w:szCs w:val="20"/>
                <w:lang w:val="en-US"/>
              </w:rPr>
              <w:t>-Feb-2021</w:t>
            </w:r>
          </w:p>
        </w:tc>
        <w:tc>
          <w:tcPr>
            <w:tcW w:w="6244" w:type="dxa"/>
          </w:tcPr>
          <w:p w14:paraId="683DBC1F" w14:textId="0045B732" w:rsidR="001D1931" w:rsidRPr="0076075F" w:rsidRDefault="001D1931" w:rsidP="000203BB">
            <w:pPr>
              <w:rPr>
                <w:sz w:val="20"/>
                <w:szCs w:val="20"/>
                <w:lang w:val="en-US"/>
              </w:rPr>
            </w:pPr>
            <w:r w:rsidRPr="0076075F">
              <w:rPr>
                <w:sz w:val="20"/>
                <w:szCs w:val="20"/>
                <w:lang w:val="en-US"/>
              </w:rPr>
              <w:t xml:space="preserve">Addition of </w:t>
            </w:r>
            <w:r w:rsidR="0076075F" w:rsidRPr="0076075F">
              <w:rPr>
                <w:sz w:val="20"/>
                <w:szCs w:val="20"/>
              </w:rPr>
              <w:t>Early Phase Assessment</w:t>
            </w:r>
            <w:r w:rsidR="001D5DD5">
              <w:rPr>
                <w:sz w:val="20"/>
                <w:szCs w:val="20"/>
              </w:rPr>
              <w:t xml:space="preserve">s; </w:t>
            </w:r>
            <w:r w:rsidR="000203BB">
              <w:rPr>
                <w:sz w:val="20"/>
                <w:szCs w:val="20"/>
              </w:rPr>
              <w:t>t</w:t>
            </w:r>
            <w:r w:rsidR="001D5DD5">
              <w:rPr>
                <w:sz w:val="20"/>
                <w:szCs w:val="20"/>
              </w:rPr>
              <w:t>he inclusion</w:t>
            </w:r>
            <w:r w:rsidR="0076075F" w:rsidRPr="0076075F">
              <w:rPr>
                <w:sz w:val="20"/>
                <w:szCs w:val="20"/>
                <w:lang w:val="en-US"/>
              </w:rPr>
              <w:t xml:space="preserve"> of </w:t>
            </w:r>
            <w:r w:rsidRPr="0076075F">
              <w:rPr>
                <w:sz w:val="20"/>
                <w:szCs w:val="20"/>
                <w:lang w:val="en-US"/>
              </w:rPr>
              <w:t>dimethyl fumarate</w:t>
            </w:r>
            <w:r w:rsidR="001D5DD5">
              <w:rPr>
                <w:sz w:val="20"/>
                <w:szCs w:val="20"/>
                <w:lang w:val="en-US"/>
              </w:rPr>
              <w:t xml:space="preserve"> for initial early phase assessment</w:t>
            </w:r>
            <w:r w:rsidR="00475F95">
              <w:rPr>
                <w:sz w:val="20"/>
                <w:szCs w:val="20"/>
                <w:lang w:val="en-US"/>
              </w:rPr>
              <w:t xml:space="preserve">; restriction of </w:t>
            </w:r>
            <w:r w:rsidR="000203BB">
              <w:rPr>
                <w:sz w:val="20"/>
                <w:szCs w:val="20"/>
                <w:lang w:val="en-US"/>
              </w:rPr>
              <w:t>main</w:t>
            </w:r>
            <w:r w:rsidR="00475F95">
              <w:rPr>
                <w:sz w:val="20"/>
                <w:szCs w:val="20"/>
                <w:lang w:val="en-US"/>
              </w:rPr>
              <w:t xml:space="preserve"> randomisat</w:t>
            </w:r>
            <w:r w:rsidR="00866247">
              <w:rPr>
                <w:sz w:val="20"/>
                <w:szCs w:val="20"/>
                <w:lang w:val="en-US"/>
              </w:rPr>
              <w:t>io</w:t>
            </w:r>
            <w:r w:rsidR="00475F95">
              <w:rPr>
                <w:sz w:val="20"/>
                <w:szCs w:val="20"/>
                <w:lang w:val="en-US"/>
              </w:rPr>
              <w:t>n</w:t>
            </w:r>
            <w:r w:rsidR="000203BB">
              <w:rPr>
                <w:sz w:val="20"/>
                <w:szCs w:val="20"/>
                <w:lang w:val="en-US"/>
              </w:rPr>
              <w:t xml:space="preserve"> part B</w:t>
            </w:r>
            <w:r w:rsidR="00475F95">
              <w:rPr>
                <w:sz w:val="20"/>
                <w:szCs w:val="20"/>
                <w:lang w:val="en-US"/>
              </w:rPr>
              <w:t xml:space="preserve"> to children with </w:t>
            </w:r>
            <w:r w:rsidR="000203BB">
              <w:rPr>
                <w:sz w:val="20"/>
                <w:szCs w:val="20"/>
                <w:lang w:val="en-US"/>
              </w:rPr>
              <w:t>COVID-19 pneumonia</w:t>
            </w:r>
            <w:r w:rsidR="00CA60A5">
              <w:rPr>
                <w:sz w:val="20"/>
                <w:szCs w:val="20"/>
                <w:lang w:val="en-US"/>
              </w:rPr>
              <w:t>; modification of barictinib and tocilizumab co-administration guidance</w:t>
            </w:r>
          </w:p>
        </w:tc>
      </w:tr>
      <w:tr w:rsidR="00474DD8" w:rsidRPr="0076075F" w14:paraId="7269610F" w14:textId="77777777" w:rsidTr="0031390B">
        <w:trPr>
          <w:ins w:id="620" w:author="Richard Haynes" w:date="2021-03-20T10:52:00Z"/>
        </w:trPr>
        <w:tc>
          <w:tcPr>
            <w:tcW w:w="2156" w:type="dxa"/>
          </w:tcPr>
          <w:p w14:paraId="54F47795" w14:textId="32D13176" w:rsidR="00474DD8" w:rsidRPr="0076075F" w:rsidRDefault="00474DD8" w:rsidP="00F123A0">
            <w:pPr>
              <w:rPr>
                <w:ins w:id="621" w:author="Richard Haynes" w:date="2021-03-20T10:52:00Z"/>
                <w:sz w:val="20"/>
                <w:szCs w:val="20"/>
                <w:lang w:val="en-US"/>
              </w:rPr>
            </w:pPr>
            <w:ins w:id="622" w:author="Richard Haynes" w:date="2021-03-20T10:52:00Z">
              <w:r>
                <w:rPr>
                  <w:sz w:val="20"/>
                  <w:szCs w:val="20"/>
                  <w:lang w:val="en-US"/>
                </w:rPr>
                <w:t>15.0</w:t>
              </w:r>
            </w:ins>
          </w:p>
        </w:tc>
        <w:tc>
          <w:tcPr>
            <w:tcW w:w="1740" w:type="dxa"/>
          </w:tcPr>
          <w:p w14:paraId="419C6539" w14:textId="48A769B6" w:rsidR="00474DD8" w:rsidRDefault="00DB34D8" w:rsidP="00BF174B">
            <w:pPr>
              <w:rPr>
                <w:ins w:id="623" w:author="Richard Haynes" w:date="2021-03-20T10:52:00Z"/>
                <w:sz w:val="20"/>
                <w:szCs w:val="20"/>
                <w:lang w:val="en-US"/>
              </w:rPr>
            </w:pPr>
            <w:ins w:id="624" w:author="Richard Haynes" w:date="2021-03-20T10:52:00Z">
              <w:r>
                <w:rPr>
                  <w:sz w:val="20"/>
                  <w:szCs w:val="20"/>
                  <w:lang w:val="en-US"/>
                </w:rPr>
                <w:t>20-Mar-2021</w:t>
              </w:r>
            </w:ins>
          </w:p>
        </w:tc>
        <w:tc>
          <w:tcPr>
            <w:tcW w:w="6244" w:type="dxa"/>
          </w:tcPr>
          <w:p w14:paraId="27E40A3C" w14:textId="54F26397" w:rsidR="00474DD8" w:rsidRPr="0076075F" w:rsidRDefault="00DB34D8" w:rsidP="000203BB">
            <w:pPr>
              <w:rPr>
                <w:ins w:id="625" w:author="Richard Haynes" w:date="2021-03-20T10:52:00Z"/>
                <w:sz w:val="20"/>
                <w:szCs w:val="20"/>
                <w:lang w:val="en-US"/>
              </w:rPr>
            </w:pPr>
            <w:ins w:id="626" w:author="Richard Haynes" w:date="2021-03-20T10:52:00Z">
              <w:r>
                <w:rPr>
                  <w:sz w:val="20"/>
                  <w:szCs w:val="20"/>
                  <w:lang w:val="en-US"/>
                </w:rPr>
                <w:t xml:space="preserve">Removal of aspirin and colchine; addition of infliximab and high-dose corticosteroids </w:t>
              </w:r>
            </w:ins>
            <w:ins w:id="627" w:author="Richard Haynes" w:date="2021-03-20T10:53:00Z">
              <w:r>
                <w:rPr>
                  <w:sz w:val="20"/>
                  <w:szCs w:val="20"/>
                  <w:lang w:val="en-US"/>
                </w:rPr>
                <w:t>(ex-UK only)</w:t>
              </w:r>
            </w:ins>
          </w:p>
        </w:tc>
      </w:tr>
    </w:tbl>
    <w:p w14:paraId="1B080D3A" w14:textId="25F4D159" w:rsidR="004B65DD" w:rsidRPr="00734153" w:rsidRDefault="004B65DD" w:rsidP="00F123A0">
      <w:pPr>
        <w:pStyle w:val="StyleHeading1Linespacingsingle"/>
        <w:numPr>
          <w:ilvl w:val="0"/>
          <w:numId w:val="2"/>
        </w:numPr>
      </w:pPr>
      <w:bookmarkStart w:id="628" w:name="_Toc36962155"/>
      <w:bookmarkStart w:id="629" w:name="_Toc36962219"/>
      <w:bookmarkStart w:id="630" w:name="_Toc37064434"/>
      <w:bookmarkStart w:id="631" w:name="_Toc37107083"/>
      <w:bookmarkStart w:id="632" w:name="_Toc37107321"/>
      <w:bookmarkStart w:id="633" w:name="_Toc246777108"/>
      <w:bookmarkStart w:id="634" w:name="_Toc37107322"/>
      <w:bookmarkStart w:id="635" w:name="_Toc38099277"/>
      <w:bookmarkStart w:id="636" w:name="_Toc44674874"/>
      <w:bookmarkStart w:id="637" w:name="_Toc62398103"/>
      <w:bookmarkEnd w:id="628"/>
      <w:bookmarkEnd w:id="629"/>
      <w:bookmarkEnd w:id="630"/>
      <w:bookmarkEnd w:id="631"/>
      <w:bookmarkEnd w:id="632"/>
      <w:r w:rsidRPr="00734153">
        <w:lastRenderedPageBreak/>
        <w:t>Appendices</w:t>
      </w:r>
      <w:bookmarkEnd w:id="633"/>
      <w:bookmarkEnd w:id="634"/>
      <w:bookmarkEnd w:id="635"/>
      <w:bookmarkEnd w:id="636"/>
      <w:bookmarkEnd w:id="637"/>
    </w:p>
    <w:p w14:paraId="1EF0300E" w14:textId="77777777" w:rsidR="00265B14" w:rsidRDefault="00265B14" w:rsidP="001B27CF">
      <w:pPr>
        <w:pStyle w:val="Heading2"/>
      </w:pPr>
      <w:bookmarkStart w:id="638" w:name="_Appendix_1:_Assessment"/>
      <w:bookmarkStart w:id="639" w:name="_Ref34817785"/>
      <w:bookmarkStart w:id="640" w:name="_Ref34817916"/>
      <w:bookmarkStart w:id="641" w:name="_Toc37107323"/>
      <w:bookmarkStart w:id="642" w:name="_Toc38099278"/>
      <w:bookmarkStart w:id="643" w:name="_Toc44674875"/>
      <w:bookmarkStart w:id="644" w:name="_Toc62398104"/>
      <w:bookmarkEnd w:id="638"/>
      <w:r>
        <w:t>Appendix 1: Information about the treatment arms</w:t>
      </w:r>
      <w:bookmarkEnd w:id="639"/>
      <w:bookmarkEnd w:id="640"/>
      <w:bookmarkEnd w:id="641"/>
      <w:bookmarkEnd w:id="642"/>
      <w:bookmarkEnd w:id="643"/>
      <w:bookmarkEnd w:id="644"/>
    </w:p>
    <w:p w14:paraId="7F705596" w14:textId="77777777" w:rsidR="00265B14" w:rsidRDefault="00265B14" w:rsidP="00F123A0"/>
    <w:p w14:paraId="139046CB" w14:textId="77777777" w:rsidR="00265B14" w:rsidRDefault="00265B14" w:rsidP="00F123A0">
      <w:r>
        <w:t>All patients will receive usual care in the participating hospital.</w:t>
      </w:r>
    </w:p>
    <w:p w14:paraId="20F8916C" w14:textId="77777777" w:rsidR="00265B14" w:rsidRDefault="00265B14" w:rsidP="00F123A0"/>
    <w:p w14:paraId="183E0C26" w14:textId="77777777" w:rsidR="00AF5EED" w:rsidRDefault="00B03281" w:rsidP="00F123A0">
      <w:pPr>
        <w:rPr>
          <w:ins w:id="645" w:author="Richard Haynes" w:date="2021-03-20T11:06:00Z"/>
        </w:rPr>
      </w:pPr>
      <w:del w:id="646" w:author="Richard Haynes" w:date="2021-03-20T10:54:00Z">
        <w:r w:rsidDel="00DB34D8">
          <w:rPr>
            <w:b/>
          </w:rPr>
          <w:delText xml:space="preserve">[UK only] </w:delText>
        </w:r>
      </w:del>
      <w:r w:rsidR="00513ECE">
        <w:rPr>
          <w:b/>
        </w:rPr>
        <w:t>Corticosteroids</w:t>
      </w:r>
      <w:r w:rsidR="00265B14" w:rsidRPr="004D7874">
        <w:rPr>
          <w:b/>
        </w:rPr>
        <w:t xml:space="preserve">: </w:t>
      </w:r>
      <w:ins w:id="647" w:author="Richard Haynes" w:date="2021-03-20T11:06:00Z">
        <w:r w:rsidR="00AF5EED">
          <w:t>RECOVERY is assessing corticosteroids in the following contexts:</w:t>
        </w:r>
      </w:ins>
    </w:p>
    <w:p w14:paraId="6DCD820E" w14:textId="600B1542" w:rsidR="00AF5EED" w:rsidRDefault="00AF5EED" w:rsidP="00942698">
      <w:pPr>
        <w:pStyle w:val="ListParagraph"/>
        <w:numPr>
          <w:ilvl w:val="0"/>
          <w:numId w:val="40"/>
        </w:numPr>
        <w:rPr>
          <w:ins w:id="648" w:author="Richard Haynes" w:date="2021-03-20T11:06:00Z"/>
        </w:rPr>
      </w:pPr>
      <w:ins w:id="649" w:author="Richard Haynes" w:date="2021-03-20T11:06:00Z">
        <w:r>
          <w:t xml:space="preserve">Moderate dose </w:t>
        </w:r>
        <w:r>
          <w:rPr>
            <w:i/>
          </w:rPr>
          <w:t xml:space="preserve">vs </w:t>
        </w:r>
        <w:r>
          <w:t>usual care in neonates with COVID-19 pneumonia</w:t>
        </w:r>
      </w:ins>
      <w:ins w:id="650" w:author="Richard Haynes" w:date="2021-03-29T17:35:00Z">
        <w:r w:rsidR="00913157">
          <w:t xml:space="preserve"> (UK only)</w:t>
        </w:r>
      </w:ins>
    </w:p>
    <w:p w14:paraId="0DB3F2B5" w14:textId="4384960A" w:rsidR="00AF5EED" w:rsidRDefault="00AF5EED" w:rsidP="00942698">
      <w:pPr>
        <w:pStyle w:val="ListParagraph"/>
        <w:numPr>
          <w:ilvl w:val="0"/>
          <w:numId w:val="40"/>
        </w:numPr>
        <w:rPr>
          <w:ins w:id="651" w:author="Richard Haynes" w:date="2021-03-20T11:06:00Z"/>
        </w:rPr>
      </w:pPr>
      <w:ins w:id="652" w:author="Richard Haynes" w:date="2021-03-20T11:06:00Z">
        <w:r>
          <w:t xml:space="preserve">High dose </w:t>
        </w:r>
        <w:r>
          <w:rPr>
            <w:i/>
          </w:rPr>
          <w:t xml:space="preserve">vs </w:t>
        </w:r>
        <w:r>
          <w:t>usual care in children with PIMS-TS</w:t>
        </w:r>
      </w:ins>
      <w:ins w:id="653" w:author="Richard Haynes" w:date="2021-03-29T17:35:00Z">
        <w:r w:rsidR="00913157">
          <w:t xml:space="preserve"> (UK only)</w:t>
        </w:r>
      </w:ins>
    </w:p>
    <w:p w14:paraId="47F37911" w14:textId="48F58A3F" w:rsidR="00AF5EED" w:rsidRDefault="00AF5EED" w:rsidP="00942698">
      <w:pPr>
        <w:pStyle w:val="ListParagraph"/>
        <w:numPr>
          <w:ilvl w:val="0"/>
          <w:numId w:val="40"/>
        </w:numPr>
        <w:rPr>
          <w:ins w:id="654" w:author="Richard Haynes" w:date="2021-03-20T11:07:00Z"/>
        </w:rPr>
      </w:pPr>
      <w:ins w:id="655" w:author="Richard Haynes" w:date="2021-03-20T11:07:00Z">
        <w:r>
          <w:t xml:space="preserve">High dose </w:t>
        </w:r>
        <w:r>
          <w:rPr>
            <w:i/>
          </w:rPr>
          <w:t xml:space="preserve">vs </w:t>
        </w:r>
      </w:ins>
      <w:ins w:id="656" w:author="Richard Haynes" w:date="2021-03-29T17:35:00Z">
        <w:r w:rsidR="00913157">
          <w:t>usual care</w:t>
        </w:r>
      </w:ins>
      <w:ins w:id="657" w:author="Richard Haynes" w:date="2021-03-20T11:07:00Z">
        <w:r>
          <w:t xml:space="preserve"> in adults with COVID-19</w:t>
        </w:r>
      </w:ins>
      <w:ins w:id="658" w:author="Richard Haynes" w:date="2021-03-29T17:35:00Z">
        <w:r w:rsidR="00913157">
          <w:t xml:space="preserve"> and hypoxia (ex-UK only)</w:t>
        </w:r>
      </w:ins>
    </w:p>
    <w:p w14:paraId="6BADA34C" w14:textId="77777777" w:rsidR="00AF5EED" w:rsidRDefault="00AF5EED" w:rsidP="00AF5EED">
      <w:pPr>
        <w:pStyle w:val="ListParagraph"/>
        <w:rPr>
          <w:ins w:id="659" w:author="Richard Haynes" w:date="2021-03-20T11:06:00Z"/>
        </w:rPr>
      </w:pPr>
    </w:p>
    <w:p w14:paraId="7AEF8E22" w14:textId="4AF70A32" w:rsidR="00265B14" w:rsidRPr="008F286A" w:rsidRDefault="00265B14" w:rsidP="00F123A0">
      <w:r w:rsidRPr="004D7874">
        <w:t>Favourable modulation of the immune response is considered one of the possible mechanisms by which corticosteroids might be beneficial in the treatment of severe acute respiratory</w:t>
      </w:r>
      <w:r>
        <w:t xml:space="preserve"> </w:t>
      </w:r>
      <w:r w:rsidR="007F6901">
        <w:t xml:space="preserve">coronavirus </w:t>
      </w:r>
      <w:r>
        <w:t xml:space="preserve">infections, including COVID-19, SARS and MERS. Common to severe cases of these infections is the presence of hypercytokinemia </w:t>
      </w:r>
      <w:del w:id="660" w:author="Richard Haynes" w:date="2021-03-29T17:36:00Z">
        <w:r w:rsidDel="00913157">
          <w:delText xml:space="preserve">(a cytokine ‘storm’) </w:delText>
        </w:r>
      </w:del>
      <w:r>
        <w:t xml:space="preserve">and </w:t>
      </w:r>
      <w:ins w:id="661" w:author="Richard Haynes" w:date="2021-03-29T17:36:00Z">
        <w:r w:rsidR="00913157">
          <w:t xml:space="preserve">the </w:t>
        </w:r>
      </w:ins>
      <w:r>
        <w:t xml:space="preserve">development of acute lung injury or </w:t>
      </w:r>
      <w:r w:rsidR="000E47E2">
        <w:t>acute</w:t>
      </w:r>
      <w:r>
        <w:t xml:space="preserve"> respiratory distress syndrome (ARDS).</w:t>
      </w:r>
      <w:hyperlink w:anchor="_ENREF_14" w:tooltip="Lau, 2013 #1658" w:history="1">
        <w:r w:rsidR="002E791A">
          <w:fldChar w:fldCharType="begin">
            <w:fldData xml:space="preserve">PEVuZE5vdGU+PENpdGU+PEF1dGhvcj5MYXU8L0F1dGhvcj48WWVhcj4yMDEzPC9ZZWFyPjxSZWNO
dW0+MTY1ODwvUmVjTnVtPjxEaXNwbGF5VGV4dD48c3R5bGUgZmFjZT0ic3VwZXJzY3JpcHQiPjE0
LTE3PC9zdHlsZT48L0Rpc3BsYXlUZXh0PjxyZWNvcmQ+PHJlYy1udW1iZXI+MTY1ODwvcmVjLW51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E791A">
          <w:instrText xml:space="preserve"> ADDIN EN.CITE </w:instrText>
        </w:r>
        <w:r w:rsidR="002E791A">
          <w:fldChar w:fldCharType="begin">
            <w:fldData xml:space="preserve">PEVuZE5vdGU+PENpdGU+PEF1dGhvcj5MYXU8L0F1dGhvcj48WWVhcj4yMDEzPC9ZZWFyPjxSZWNO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=
</w:fldData>
          </w:fldChar>
        </w:r>
        <w:r w:rsidR="002E791A">
          <w:instrText xml:space="preserve"> ADDIN EN.CITE.DATA </w:instrText>
        </w:r>
        <w:r w:rsidR="002E791A">
          <w:fldChar w:fldCharType="end"/>
        </w:r>
        <w:r w:rsidR="002E791A">
          <w:fldChar w:fldCharType="separate"/>
        </w:r>
        <w:r w:rsidR="002E791A" w:rsidRPr="00475F95">
          <w:rPr>
            <w:noProof/>
            <w:vertAlign w:val="superscript"/>
          </w:rPr>
          <w:t>14-17</w:t>
        </w:r>
        <w:r w:rsidR="002E791A">
          <w:fldChar w:fldCharType="end"/>
        </w:r>
      </w:hyperlink>
      <w:r w:rsidR="003559E1">
        <w:t xml:space="preserve"> </w:t>
      </w:r>
      <w:r>
        <w:t>Pathologically, diffuse alveolar damage is found in patients who die from these infections.</w:t>
      </w:r>
      <w:hyperlink w:anchor="_ENREF_18" w:tooltip="Xu, 2020 #2953" w:history="1">
        <w:r w:rsidR="002E791A">
          <w:fldChar w:fldCharType="begin">
            <w:fldData xml:space="preserve">PEVuZE5vdGU+PENpdGU+PEF1dGhvcj5YdTwvQXV0aG9yPjxZZWFyPjIwMjA8L1llYXI+PFJlY051
bT4yOTUzPC9SZWNOdW0+PERpc3BsYXlUZXh0PjxzdHlsZSBmYWNlPSJzdXBlcnNjcmlwdCI+MTg8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E791A">
          <w:instrText xml:space="preserve"> ADDIN EN.CITE </w:instrText>
        </w:r>
        <w:r w:rsidR="002E791A">
          <w:fldChar w:fldCharType="begin">
            <w:fldData xml:space="preserve">PEVuZE5vdGU+PENpdGU+PEF1dGhvcj5YdTwvQXV0aG9yPjxZZWFyPjIwMjA8L1llYXI+PFJlY051
bT4yOTUzPC9SZWNOdW0+PERpc3BsYXlUZXh0PjxzdHlsZSBmYWNlPSJzdXBlcnNjcmlwdCI+MTg8
L3N0eWxlPjwvRGlzcGxheVRleHQ+PHJlY29yZD48cmVjLW51bWJlcj4yOTUzPC9yZWMtbnVtYmVy
Pjxmb3JlaWduLWtleXM+PGtleSBhcHA9IkVOIiBkYi1pZD0idnAyYTJzdmVtNTBwd2tlYWU1MHBl
c3hicnZ6cnB3c3N2MnM5IiB0aW1lc3RhbXA9IjE2MDQ0NTExODAiPjI5NTM8L2tleT48L2ZvcmVp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ZGljYWw+PHBhZ2VzPjQyMC00MjI8L3BhZ2VzPjx2b2x1bWU+ODwvdm9sdW1lPjxudW1iZXI+NDwv
bnVtYmVyPjxlZGl0aW9uPjIwMjAvMDIvMjM8L2VkaXRpb24+PGRhdGVzPjx5ZWFyPjIwMjA8L3ll
YXI+PHB1Yi1kYXRlcz48ZGF0ZT5BcHI8L2RhdGU+PC9wdWItZGF0ZXM+PC9kYXRlcz48aXNibj4y
MjEzLTI2MTkgKEVsZWN0cm9uaWMpJiN4RDsyMjEzLTI2MDAgKExpbmtpbmcpPC9pc2JuPjxhY2Nl
c3Npb24tbnVtPjMyMDg1ODQ2PC9hY2Nlc3Npb24tbnVtPjx1cmxzPjxyZWxhdGVkLXVybHM+PHVy
bD5odHRwczovL3d3dy5uY2JpLm5sbS5uaWguZ292L3B1Ym1lZC8zMjA4NTg0NjwvdXJsPjwvcmVs
YXRlZC11cmxzPjwvdXJscz48Y3VzdG9tMj5QTUM3MTY0NzcxPC9jdXN0b20yPjxlbGVjdHJvbmlj
LXJlc291cmNlLW51bT4xMC4xMDE2L1MyMjEzLTI2MDAoMjApMzAwNzYtWDwvZWxlY3Ryb25pYy1y
ZXNvdXJjZS1udW0+PC9yZWNvcmQ+PC9DaXRlPjwvRW5kTm90ZT4A
</w:fldData>
          </w:fldChar>
        </w:r>
        <w:r w:rsidR="002E791A">
          <w:instrText xml:space="preserve"> ADDIN EN.CITE.DATA </w:instrText>
        </w:r>
        <w:r w:rsidR="002E791A">
          <w:fldChar w:fldCharType="end"/>
        </w:r>
        <w:r w:rsidR="002E791A">
          <w:fldChar w:fldCharType="separate"/>
        </w:r>
        <w:r w:rsidR="002E791A" w:rsidRPr="00475F95">
          <w:rPr>
            <w:noProof/>
            <w:vertAlign w:val="superscript"/>
          </w:rPr>
          <w:t>18</w:t>
        </w:r>
        <w:r w:rsidR="002E791A">
          <w:fldChar w:fldCharType="end"/>
        </w:r>
      </w:hyperlink>
      <w:r>
        <w:t xml:space="preserve"> </w:t>
      </w:r>
      <w:ins w:id="662" w:author="Richard Haynes" w:date="2021-03-20T10:55:00Z">
        <w:r w:rsidR="00DB34D8">
          <w:t xml:space="preserve">RECOVERY and other randomised trials have </w:t>
        </w:r>
      </w:ins>
      <w:ins w:id="663" w:author="Richard Haynes" w:date="2021-03-29T17:36:00Z">
        <w:r w:rsidR="00913157">
          <w:t xml:space="preserve">now </w:t>
        </w:r>
      </w:ins>
      <w:ins w:id="664" w:author="Richard Haynes" w:date="2021-03-20T10:55:00Z">
        <w:r w:rsidR="00DB34D8">
          <w:t xml:space="preserve">demonstrated the benefit of corticosteroids in </w:t>
        </w:r>
      </w:ins>
      <w:ins w:id="665" w:author="Richard Haynes" w:date="2021-03-29T17:36:00Z">
        <w:r w:rsidR="00913157">
          <w:t xml:space="preserve">hypoxic </w:t>
        </w:r>
      </w:ins>
      <w:ins w:id="666" w:author="Richard Haynes" w:date="2021-03-20T10:55:00Z">
        <w:r w:rsidR="00DB34D8">
          <w:t>COVID-19</w:t>
        </w:r>
      </w:ins>
      <w:ins w:id="667" w:author="Richard Haynes" w:date="2021-03-29T17:36:00Z">
        <w:r w:rsidR="00913157">
          <w:t xml:space="preserve"> patients</w:t>
        </w:r>
      </w:ins>
      <w:ins w:id="668" w:author="Richard Haynes" w:date="2021-03-20T10:55:00Z">
        <w:r w:rsidR="00DB34D8">
          <w:t>.</w:t>
        </w:r>
      </w:ins>
      <w:r w:rsidR="00DB34D8">
        <w:fldChar w:fldCharType="begin">
          <w:fldData xml:space="preserve">PEVuZE5vdGU+PENpdGU+PEF1dGhvcj5SRUNPVkVSWSBDb2xsYWJvcmF0aXZlIEdyb3VwPC9BdXRo
b3I+PFllYXI+MjAyMTwvWWVhcj48UmVjTnVtPjMwODE8L1JlY051bT48RGlzcGxheVRleHQ+PHN0
eWxlIGZhY2U9InN1cGVyc2NyaXB0Ij4xOSwyMDwvc3R5bGU+PC9EaXNwbGF5VGV4dD48cmVjb3Jk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DB34D8">
        <w:instrText xml:space="preserve"> ADDIN EN.CITE </w:instrText>
      </w:r>
      <w:r w:rsidR="00DB34D8">
        <w:fldChar w:fldCharType="begin">
          <w:fldData xml:space="preserve">PEVuZE5vdGU+PENpdGU+PEF1dGhvcj5SRUNPVkVSWSBDb2xsYWJvcmF0aXZlIEdyb3VwPC9BdXRo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</w:fldData>
        </w:fldChar>
      </w:r>
      <w:r w:rsidR="00DB34D8">
        <w:instrText xml:space="preserve"> ADDIN EN.CITE.DATA </w:instrText>
      </w:r>
      <w:r w:rsidR="00DB34D8">
        <w:fldChar w:fldCharType="end"/>
      </w:r>
      <w:r w:rsidR="00DB34D8">
        <w:fldChar w:fldCharType="separate"/>
      </w:r>
      <w:hyperlink w:anchor="_ENREF_19" w:tooltip="RECOVERY Collaborative Group, 2021 #3081" w:history="1">
        <w:r w:rsidR="002E791A" w:rsidRPr="00DB34D8">
          <w:rPr>
            <w:noProof/>
            <w:vertAlign w:val="superscript"/>
          </w:rPr>
          <w:t>19</w:t>
        </w:r>
      </w:hyperlink>
      <w:r w:rsidR="00DB34D8" w:rsidRPr="00DB34D8">
        <w:rPr>
          <w:noProof/>
          <w:vertAlign w:val="superscript"/>
        </w:rPr>
        <w:t>,</w:t>
      </w:r>
      <w:hyperlink w:anchor="_ENREF_20" w:tooltip="W. H. O. Rapid Evidence Appraisal for COVID-19 Therapies Working Group, 2020 #3085" w:history="1">
        <w:r w:rsidR="002E791A" w:rsidRPr="00DB34D8">
          <w:rPr>
            <w:noProof/>
            <w:vertAlign w:val="superscript"/>
          </w:rPr>
          <w:t>20</w:t>
        </w:r>
      </w:hyperlink>
      <w:r w:rsidR="00DB34D8">
        <w:fldChar w:fldCharType="end"/>
      </w:r>
      <w:ins w:id="669" w:author="Richard Haynes" w:date="2021-03-20T10:55:00Z">
        <w:r w:rsidR="00DB34D8">
          <w:t xml:space="preserve"> </w:t>
        </w:r>
      </w:ins>
      <w:del w:id="670" w:author="Richard Haynes" w:date="2021-03-20T10:57:00Z">
        <w:r w:rsidDel="00DB34D8">
          <w:rPr>
            <w:szCs w:val="20"/>
          </w:rPr>
          <w:delText>A growing volume of c</w:delText>
        </w:r>
        <w:r w:rsidRPr="00341D6E" w:rsidDel="00DB34D8">
          <w:rPr>
            <w:szCs w:val="20"/>
          </w:rPr>
          <w:delText>linical trial data from patients with severe community acquired pneumonia, ARDS and septic shock suggest benefit from low-to-moderate dose corticosteroids</w:delText>
        </w:r>
        <w:r w:rsidDel="00DB34D8">
          <w:rPr>
            <w:szCs w:val="20"/>
          </w:rPr>
          <w:delText xml:space="preserve"> </w:delText>
        </w:r>
        <w:r w:rsidRPr="00341D6E" w:rsidDel="00DB34D8">
          <w:rPr>
            <w:szCs w:val="20"/>
          </w:rPr>
          <w:delText>in relation to mortality and length of stay.</w:delText>
        </w:r>
      </w:del>
      <w:hyperlink w:anchor="_ENREF_19" w:tooltip="Rochwerg, 2018 #2354" w:history="1"/>
    </w:p>
    <w:p w14:paraId="532CAD81" w14:textId="77777777" w:rsidR="00265B14" w:rsidRDefault="00265B14" w:rsidP="00F123A0"/>
    <w:p w14:paraId="4876B197" w14:textId="77777777" w:rsidR="00F56CF4" w:rsidRDefault="00265B14" w:rsidP="00F123A0">
      <w:pPr>
        <w:rPr>
          <w:ins w:id="671" w:author="Richard Haynes" w:date="2021-03-29T17:41:00Z"/>
        </w:rPr>
      </w:pPr>
      <w:del w:id="672" w:author="Richard Haynes" w:date="2021-03-20T10:57:00Z">
        <w:r w:rsidDel="00DB34D8">
          <w:delText xml:space="preserve">In trials of low-to-moderate doses of corticosteroids, the main adverse effect has been hyperglycaemia. </w:delText>
        </w:r>
        <w:r w:rsidRPr="003638E3" w:rsidDel="00DB34D8">
          <w:delText xml:space="preserve">A systematic review of </w:delText>
        </w:r>
        <w:r w:rsidDel="00DB34D8">
          <w:delText xml:space="preserve">(mainly low-dose) </w:delText>
        </w:r>
        <w:r w:rsidRPr="003638E3" w:rsidDel="00DB34D8">
          <w:delText>corticosteroid trials in severe sepsis and septic shock did not identify any increased risk of gastroduodenal bleeding, superinfe</w:delText>
        </w:r>
        <w:r w:rsidDel="00DB34D8">
          <w:delText>ction or neuromuscular weakness; a</w:delText>
        </w:r>
        <w:r w:rsidRPr="003638E3" w:rsidDel="00DB34D8">
          <w:delText xml:space="preserve">n association with an increased risk of </w:delText>
        </w:r>
        <w:r w:rsidRPr="00C042E7" w:rsidDel="00DB34D8">
          <w:delText>hyperglycaemia</w:delText>
        </w:r>
        <w:r w:rsidRPr="003638E3" w:rsidDel="00DB34D8">
          <w:delText xml:space="preserve"> (RR 1.16, 95% CI 1.07 to 1.25) and </w:delText>
        </w:r>
        <w:r w:rsidRPr="00C042E7" w:rsidDel="00DB34D8">
          <w:delText>hypernatraemia</w:delText>
        </w:r>
        <w:r w:rsidRPr="003638E3" w:rsidDel="00DB34D8">
          <w:delText xml:space="preserve"> (RR 1.61, 95% CI 1.26 to 2.06) was noted.</w:delText>
        </w:r>
        <w:r w:rsidR="00DB34D8" w:rsidDel="00DB34D8">
          <w:fldChar w:fldCharType="begin"/>
        </w:r>
        <w:r w:rsidR="00DB34D8" w:rsidDel="00DB34D8">
          <w:delInstrText xml:space="preserve"> HYPERLINK \l "_ENREF_23" \o "Annane, 2009 #171" </w:delInstrText>
        </w:r>
        <w:r w:rsidR="00DB34D8" w:rsidDel="00DB34D8">
          <w:fldChar w:fldCharType="end"/>
        </w:r>
        <w:r w:rsidDel="00DB34D8">
          <w:delText xml:space="preserve"> </w:delText>
        </w:r>
      </w:del>
      <w:ins w:id="673" w:author="Richard Haynes" w:date="2021-03-29T17:38:00Z">
        <w:r w:rsidR="00913157" w:rsidRPr="00913157">
          <w:t xml:space="preserve">RECOVERY showed that a dose of 6mg dexamethasone once daily for ten days or until discharge (which ever happens earliest) provided a </w:t>
        </w:r>
        <w:r w:rsidR="00913157">
          <w:t xml:space="preserve">significant </w:t>
        </w:r>
        <w:r w:rsidR="00913157" w:rsidRPr="00913157">
          <w:t>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daily for a further five days) and reported clinical benefit, these doses have not been compared with the lower dose used in RECOVERY. There is, therefore, uncertainty regarding the optimal dose of corticosteroids in moderate to severe COVID-19.</w:t>
        </w:r>
      </w:ins>
      <w:ins w:id="674" w:author="Richard Haynes" w:date="2021-03-20T10:57:00Z">
        <w:r w:rsidR="00DB34D8">
          <w:t>Uncertainty remains about whether higher doses of corticosteroids may provide a</w:t>
        </w:r>
      </w:ins>
      <w:ins w:id="675" w:author="Richard Haynes" w:date="2021-03-20T10:58:00Z">
        <w:r w:rsidR="00DB34D8">
          <w:t>dditional benefit in adults with hypoxia hospitalised with COVID-19.</w:t>
        </w:r>
      </w:ins>
      <w:ins w:id="676" w:author="Richard Haynes" w:date="2021-03-20T10:59:00Z">
        <w:r w:rsidR="00DB34D8">
          <w:t xml:space="preserve"> </w:t>
        </w:r>
      </w:ins>
    </w:p>
    <w:p w14:paraId="624F0C91" w14:textId="77777777" w:rsidR="00F56CF4" w:rsidRDefault="00F56CF4" w:rsidP="00F123A0">
      <w:pPr>
        <w:rPr>
          <w:ins w:id="677" w:author="Richard Haynes" w:date="2021-03-29T17:41:00Z"/>
        </w:rPr>
      </w:pPr>
    </w:p>
    <w:p w14:paraId="643A485A" w14:textId="356EC089" w:rsidR="00F56CF4" w:rsidRPr="00F56CF4" w:rsidRDefault="00F56CF4" w:rsidP="00F56CF4">
      <w:pPr>
        <w:rPr>
          <w:ins w:id="678" w:author="Richard Haynes" w:date="2021-03-29T17:41:00Z"/>
        </w:rPr>
      </w:pPr>
      <w:ins w:id="679" w:author="Richard Haynes" w:date="2021-03-29T17:41:00Z">
        <w:r w:rsidRPr="00F56CF4">
          <w:t>Unlike lower doses, higher doses (&gt;15mg dexamethasone) would completely saturate cytosolic glucocorticoid receptors and have enhanced non-genomic effects.</w:t>
        </w:r>
      </w:ins>
      <w:r w:rsidR="002E791A">
        <w:fldChar w:fldCharType="begin"/>
      </w:r>
      <w:r w:rsidR="002E791A">
        <w:instrText xml:space="preserve"> HYPERLINK \l "_ENREF_21" \o "Stahn, 2008 #466" </w:instrText>
      </w:r>
      <w:r w:rsidR="002E791A">
        <w:fldChar w:fldCharType="separate"/>
      </w:r>
      <w:ins w:id="680" w:author="Richard Haynes" w:date="2021-03-29T17:41:00Z">
        <w:r w:rsidR="002E791A" w:rsidRPr="00F56CF4">
          <w:fldChar w:fldCharType="begin"/>
        </w:r>
      </w:ins>
      <w:r w:rsidR="002E791A">
        <w:instrText xml:space="preserve"> ADDIN EN.CITE &lt;EndNote&gt;&lt;Cite&gt;&lt;Author&gt;Stahn&lt;/Author&gt;&lt;Year&gt;2008&lt;/Year&gt;&lt;RecNum&gt;466&lt;/RecNum&gt;&lt;DisplayText&gt;&lt;style face="superscript"&gt;21&lt;/style&gt;&lt;/DisplayText&gt;&lt;record&gt;&lt;rec-number&gt;466&lt;/rec-number&gt;&lt;foreign-keys&gt;&lt;key app="EN" db-id="2w9d5f9xq055xxedxp9pfvw85zr599rxzvvw" timestamp="1616780863"&gt;466&lt;/key&gt;&lt;/foreign-keys&gt;&lt;ref-type name="Journal Article"&gt;17&lt;/ref-type&gt;&lt;contributors&gt;&lt;authors&gt;&lt;author&gt;Stahn, C.&lt;/author&gt;&lt;author&gt;Buttgereit, F.&lt;/author&gt;&lt;/authors&gt;&lt;/contributors&gt;&lt;auth-address&gt;Department of Rheumatology and Clinical Immunology, Charite University Hospital, Berlin, Germany.&lt;/auth-address&gt;&lt;titles&gt;&lt;title&gt;Genomic and nongenomic effects of glucocorticoids&lt;/title&gt;&lt;secondary-title&gt;Nat Clin Pract Rheumatol&lt;/secondary-title&gt;&lt;/titles&gt;&lt;periodical&gt;&lt;full-title&gt;Nat Clin Pract Rheumatol&lt;/full-title&gt;&lt;/periodical&gt;&lt;pages&gt;525-33&lt;/pages&gt;&lt;volume&gt;4&lt;/volume&gt;&lt;number&gt;10&lt;/number&gt;&lt;edition&gt;2008/09/03&lt;/edition&gt;&lt;keywords&gt;&lt;keyword&gt;Anti-Inflammatory Agents/adverse effects/therapeutic use&lt;/keyword&gt;&lt;keyword&gt;Cell Membrane/drug effects&lt;/keyword&gt;&lt;keyword&gt;Dose-Response Relationship, Drug&lt;/keyword&gt;&lt;keyword&gt;*Genomics&lt;/keyword&gt;&lt;keyword&gt;Glucocorticoids/*genetics/metabolism/therapeutic use&lt;/keyword&gt;&lt;keyword&gt;Humans&lt;/keyword&gt;&lt;keyword&gt;Immunosuppressive Agents/adverse effects/therapeutic use&lt;/keyword&gt;&lt;keyword&gt;Ligands&lt;/keyword&gt;&lt;keyword&gt;Receptors, Glucocorticoid/*agonists/*genetics/metabolism&lt;/keyword&gt;&lt;keyword&gt;Rheumatology/methods&lt;/keyword&gt;&lt;keyword&gt;Transcriptional Activation&lt;/keyword&gt;&lt;/keywords&gt;&lt;dates&gt;&lt;year&gt;2008&lt;/year&gt;&lt;pub-dates&gt;&lt;date&gt;Oct&lt;/date&gt;&lt;/pub-dates&gt;&lt;/dates&gt;&lt;isbn&gt;1745-8390 (Electronic)&amp;#xD;1745-8382 (Linking)&lt;/isbn&gt;&lt;accession-num&gt;18762788&lt;/accession-num&gt;&lt;urls&gt;&lt;related-urls&gt;&lt;url&gt;https://www.ncbi.nlm.nih.gov/pubmed/18762788&lt;/url&gt;&lt;/related-urls&gt;&lt;/urls&gt;&lt;electronic-resource-num&gt;10.1038/ncprheum0898&lt;/electronic-resource-num&gt;&lt;/record&gt;&lt;/Cite&gt;&lt;/EndNote&gt;</w:instrText>
      </w:r>
      <w:ins w:id="681" w:author="Richard Haynes" w:date="2021-03-29T17:41:00Z">
        <w:r w:rsidR="002E791A" w:rsidRPr="00F56CF4">
          <w:fldChar w:fldCharType="separate"/>
        </w:r>
      </w:ins>
      <w:r w:rsidR="002E791A" w:rsidRPr="00F56CF4">
        <w:rPr>
          <w:noProof/>
          <w:vertAlign w:val="superscript"/>
        </w:rPr>
        <w:t>21</w:t>
      </w:r>
      <w:ins w:id="682" w:author="Richard Haynes" w:date="2021-03-29T17:41:00Z">
        <w:r w:rsidR="002E791A" w:rsidRPr="00F56CF4">
          <w:fldChar w:fldCharType="end"/>
        </w:r>
      </w:ins>
      <w:r w:rsidR="002E791A">
        <w:fldChar w:fldCharType="end"/>
      </w:r>
      <w:ins w:id="683" w:author="Richard Haynes" w:date="2021-03-29T17:41:00Z">
        <w:r w:rsidRPr="00F56CF4">
          <w:t xml:space="preserve"> In  conditions where rapid control of inflammatory processes are required, short-term, high to very high doses of corticosteroids are used e.g.</w:t>
        </w:r>
      </w:ins>
    </w:p>
    <w:p w14:paraId="2AF68129" w14:textId="77777777" w:rsidR="00F56CF4" w:rsidRPr="00F56CF4" w:rsidRDefault="00F56CF4" w:rsidP="00F56CF4">
      <w:pPr>
        <w:rPr>
          <w:ins w:id="684" w:author="Richard Haynes" w:date="2021-03-29T17:41:00Z"/>
        </w:rPr>
      </w:pPr>
    </w:p>
    <w:p w14:paraId="4DC5BAEA" w14:textId="68F37FB8" w:rsidR="00F56CF4" w:rsidRPr="00F56CF4" w:rsidRDefault="00F56CF4" w:rsidP="00942698">
      <w:pPr>
        <w:numPr>
          <w:ilvl w:val="0"/>
          <w:numId w:val="43"/>
        </w:numPr>
        <w:rPr>
          <w:ins w:id="685" w:author="Richard Haynes" w:date="2021-03-29T17:41:00Z"/>
        </w:rPr>
      </w:pPr>
      <w:ins w:id="686" w:author="Richard Haynes" w:date="2021-03-29T17:41:00Z">
        <w:r w:rsidRPr="00F56CF4">
          <w:t>Sepsis 7.5 - 15mg dexamethasone equivalent daily</w:t>
        </w:r>
      </w:ins>
      <w:r w:rsidR="002E791A">
        <w:fldChar w:fldCharType="begin"/>
      </w:r>
      <w:r w:rsidR="002E791A">
        <w:instrText xml:space="preserve"> HYPERLINK \l "_ENREF_22" \o "Rochwerg, 2018 #2354" </w:instrText>
      </w:r>
      <w:r w:rsidR="002E791A">
        <w:fldChar w:fldCharType="separate"/>
      </w:r>
      <w:ins w:id="687" w:author="Richard Haynes" w:date="2021-03-29T17:41:00Z">
        <w:r w:rsidR="002E791A" w:rsidRPr="00F56CF4">
          <w:fldChar w:fldCharType="begin">
            <w:fldData xml:space="preserve">PEVuZE5vdGU+PENpdGU+PEF1dGhvcj5Sb2Nod2VyZzwvQXV0aG9yPjxZZWFyPjIwMTg8L1llYXI+
PFJlY051bT4yMzU0PC9SZWNOdW0+PERpc3BsYXlUZXh0PjxzdHlsZSBmYWNlPSJzdXBlcnNjcmlw
dCI+MjI8L3N0eWxlPjwvRGlzcGxheVRleHQ+PHJlY29yZD48cmVjLW51bWJlcj4yMzU0PC9yZWMt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ins>
      <w:r w:rsidR="002E791A">
        <w:instrText xml:space="preserve"> ADDIN EN.CITE </w:instrText>
      </w:r>
      <w:r w:rsidR="002E791A">
        <w:fldChar w:fldCharType="begin">
          <w:fldData xml:space="preserve">PEVuZE5vdGU+PENpdGU+PEF1dGhvcj5Sb2Nod2VyZzwvQXV0aG9yPjxZZWFyPjIwMTg8L1llYXI+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</w:fldData>
        </w:fldChar>
      </w:r>
      <w:r w:rsidR="002E791A">
        <w:instrText xml:space="preserve"> ADDIN EN.CITE.DATA </w:instrText>
      </w:r>
      <w:r w:rsidR="002E791A">
        <w:fldChar w:fldCharType="end"/>
      </w:r>
      <w:ins w:id="688" w:author="Richard Haynes" w:date="2021-03-29T17:41:00Z">
        <w:r w:rsidR="002E791A" w:rsidRPr="00F56CF4">
          <w:fldChar w:fldCharType="separate"/>
        </w:r>
      </w:ins>
      <w:r w:rsidR="002E791A" w:rsidRPr="00F56CF4">
        <w:rPr>
          <w:noProof/>
          <w:vertAlign w:val="superscript"/>
        </w:rPr>
        <w:t>22</w:t>
      </w:r>
      <w:ins w:id="689" w:author="Richard Haynes" w:date="2021-03-29T17:41:00Z">
        <w:r w:rsidR="002E791A" w:rsidRPr="00F56CF4">
          <w:fldChar w:fldCharType="end"/>
        </w:r>
      </w:ins>
      <w:r w:rsidR="002E791A">
        <w:fldChar w:fldCharType="end"/>
      </w:r>
    </w:p>
    <w:p w14:paraId="35A0859D" w14:textId="19D658D2" w:rsidR="00F56CF4" w:rsidRPr="00F56CF4" w:rsidRDefault="00F56CF4" w:rsidP="00942698">
      <w:pPr>
        <w:numPr>
          <w:ilvl w:val="0"/>
          <w:numId w:val="43"/>
        </w:numPr>
        <w:rPr>
          <w:ins w:id="690" w:author="Richard Haynes" w:date="2021-03-29T17:41:00Z"/>
        </w:rPr>
      </w:pPr>
      <w:ins w:id="691" w:author="Richard Haynes" w:date="2021-03-29T17:41:00Z">
        <w:r w:rsidRPr="00F56CF4">
          <w:t>ARDS: 20mg dexamethasone for five days followed by 10mg for five days</w:t>
        </w:r>
      </w:ins>
      <w:r w:rsidR="002E791A">
        <w:fldChar w:fldCharType="begin"/>
      </w:r>
      <w:r w:rsidR="002E791A">
        <w:instrText xml:space="preserve"> HYPERLINK \l "_ENREF_23" \o "Villar, 2020 #2819" </w:instrText>
      </w:r>
      <w:r w:rsidR="002E791A">
        <w:fldChar w:fldCharType="separate"/>
      </w:r>
      <w:ins w:id="692" w:author="Richard Haynes" w:date="2021-03-29T17:41:00Z">
        <w:r w:rsidR="002E791A" w:rsidRPr="00F56CF4">
          <w:fldChar w:fldCharType="begin">
            <w:fldData xml:space="preserve">PEVuZE5vdGU+PENpdGU+PEF1dGhvcj5WaWxsYXI8L0F1dGhvcj48WWVhcj4yMDIwPC9ZZWFyPjxS
ZWNOdW0+MjgxOTwvUmVjTnVtPjxEaXNwbGF5VGV4dD48c3R5bGUgZmFjZT0ic3VwZXJzY3JpcHQi
PjIzPC9zdHlsZT48L0Rpc3BsYXlUZXh0PjxyZWNvcmQ+PHJlYy1udW1iZXI+MjgxOTwvcmVjLW51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ins>
      <w:r w:rsidR="002E791A">
        <w:instrText xml:space="preserve"> ADDIN EN.CITE </w:instrText>
      </w:r>
      <w:r w:rsidR="002E791A">
        <w:fldChar w:fldCharType="begin">
          <w:fldData xml:space="preserve">PEVuZE5vdGU+PENpdGU+PEF1dGhvcj5WaWxsYXI8L0F1dGhvcj48WWVhcj4yMDIwPC9ZZWFyPjxS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cmluLCBMYXMgUGFsbWFzIGRlIEdyYW4gQ2FuYXJpYSwgU3BhaW47IEtlZW5hbiBSZXNlYXJjaCBD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</w:fldData>
        </w:fldChar>
      </w:r>
      <w:r w:rsidR="002E791A">
        <w:instrText xml:space="preserve"> ADDIN EN.CITE.DATA </w:instrText>
      </w:r>
      <w:r w:rsidR="002E791A">
        <w:fldChar w:fldCharType="end"/>
      </w:r>
      <w:ins w:id="693" w:author="Richard Haynes" w:date="2021-03-29T17:41:00Z">
        <w:r w:rsidR="002E791A" w:rsidRPr="00F56CF4">
          <w:fldChar w:fldCharType="separate"/>
        </w:r>
      </w:ins>
      <w:r w:rsidR="002E791A" w:rsidRPr="00F56CF4">
        <w:rPr>
          <w:noProof/>
          <w:vertAlign w:val="superscript"/>
        </w:rPr>
        <w:t>23</w:t>
      </w:r>
      <w:ins w:id="694" w:author="Richard Haynes" w:date="2021-03-29T17:41:00Z">
        <w:r w:rsidR="002E791A" w:rsidRPr="00F56CF4">
          <w:fldChar w:fldCharType="end"/>
        </w:r>
      </w:ins>
      <w:r w:rsidR="002E791A">
        <w:fldChar w:fldCharType="end"/>
      </w:r>
    </w:p>
    <w:p w14:paraId="6A32B35F" w14:textId="11B810E1" w:rsidR="00F56CF4" w:rsidRPr="00F56CF4" w:rsidRDefault="00F56CF4" w:rsidP="00942698">
      <w:pPr>
        <w:numPr>
          <w:ilvl w:val="0"/>
          <w:numId w:val="43"/>
        </w:numPr>
        <w:rPr>
          <w:ins w:id="695" w:author="Richard Haynes" w:date="2021-03-29T17:41:00Z"/>
        </w:rPr>
      </w:pPr>
      <w:ins w:id="696" w:author="Richard Haynes" w:date="2021-03-29T17:41:00Z">
        <w:r w:rsidRPr="00F56CF4">
          <w:lastRenderedPageBreak/>
          <w:t>Bacterial meningitis: 40mg dexamethasone daily for four days</w:t>
        </w:r>
      </w:ins>
      <w:r w:rsidR="002E791A">
        <w:fldChar w:fldCharType="begin"/>
      </w:r>
      <w:r w:rsidR="002E791A">
        <w:instrText xml:space="preserve"> HYPERLINK \l "_ENREF_24" \o "Glimaker, 2016 #464" </w:instrText>
      </w:r>
      <w:r w:rsidR="002E791A">
        <w:fldChar w:fldCharType="separate"/>
      </w:r>
      <w:ins w:id="697" w:author="Richard Haynes" w:date="2021-03-29T17:41:00Z">
        <w:r w:rsidR="002E791A" w:rsidRPr="00F56CF4">
          <w:fldChar w:fldCharType="begin">
            <w:fldData xml:space="preserve">PEVuZE5vdGU+PENpdGU+PEF1dGhvcj5HbGltYWtlcjwvQXV0aG9yPjxZZWFyPjIwMTY8L1llYXI+
PFJlY051bT40NjQ8L1JlY051bT48RGlzcGxheVRleHQ+PHN0eWxlIGZhY2U9InN1cGVyc2NyaXB0
Ij4yNDwvc3R5bGU+PC9EaXNwbGF5VGV4dD48cmVjb3JkPjxyZWMtbnVtYmVyPjQ2NDwvcmVjLW51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ins>
      <w:r w:rsidR="002E791A">
        <w:instrText xml:space="preserve"> ADDIN EN.CITE </w:instrText>
      </w:r>
      <w:r w:rsidR="002E791A">
        <w:fldChar w:fldCharType="begin">
          <w:fldData xml:space="preserve">PEVuZE5vdGU+PENpdGU+PEF1dGhvcj5HbGltYWtlcjwvQXV0aG9yPjxZZWFyPjIwMTY8L1llYXI+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</w:fldData>
        </w:fldChar>
      </w:r>
      <w:r w:rsidR="002E791A">
        <w:instrText xml:space="preserve"> ADDIN EN.CITE.DATA </w:instrText>
      </w:r>
      <w:r w:rsidR="002E791A">
        <w:fldChar w:fldCharType="end"/>
      </w:r>
      <w:ins w:id="698" w:author="Richard Haynes" w:date="2021-03-29T17:41:00Z">
        <w:r w:rsidR="002E791A" w:rsidRPr="00F56CF4">
          <w:fldChar w:fldCharType="separate"/>
        </w:r>
      </w:ins>
      <w:r w:rsidR="002E791A" w:rsidRPr="00F56CF4">
        <w:rPr>
          <w:noProof/>
          <w:vertAlign w:val="superscript"/>
        </w:rPr>
        <w:t>24</w:t>
      </w:r>
      <w:ins w:id="699" w:author="Richard Haynes" w:date="2021-03-29T17:41:00Z">
        <w:r w:rsidR="002E791A" w:rsidRPr="00F56CF4">
          <w:fldChar w:fldCharType="end"/>
        </w:r>
      </w:ins>
      <w:r w:rsidR="002E791A">
        <w:fldChar w:fldCharType="end"/>
      </w:r>
    </w:p>
    <w:p w14:paraId="36182D76" w14:textId="0CE6E918" w:rsidR="00F56CF4" w:rsidRPr="00F56CF4" w:rsidRDefault="00F56CF4" w:rsidP="00942698">
      <w:pPr>
        <w:numPr>
          <w:ilvl w:val="0"/>
          <w:numId w:val="43"/>
        </w:numPr>
        <w:rPr>
          <w:ins w:id="700" w:author="Richard Haynes" w:date="2021-03-29T17:41:00Z"/>
        </w:rPr>
      </w:pPr>
      <w:ins w:id="701" w:author="Richard Haynes" w:date="2021-03-29T17:41:00Z">
        <w:r w:rsidRPr="00F56CF4">
          <w:t>Tuberculous Meningitis 0.4mg/k/day dexamethasone for 7 days then reducing over 8 weeks.</w:t>
        </w:r>
      </w:ins>
      <w:r w:rsidR="002E791A">
        <w:fldChar w:fldCharType="begin"/>
      </w:r>
      <w:r w:rsidR="002E791A">
        <w:instrText xml:space="preserve"> HYPERLINK \l "_ENREF_25" \o "Thwaites, 2004 #3086" </w:instrText>
      </w:r>
      <w:r w:rsidR="002E791A">
        <w:fldChar w:fldCharType="separate"/>
      </w:r>
      <w:ins w:id="702" w:author="Richard Haynes" w:date="2021-03-29T17:41:00Z">
        <w:r w:rsidR="002E791A" w:rsidRPr="00F56CF4">
          <w:fldChar w:fldCharType="begin">
            <w:fldData xml:space="preserve">PEVuZE5vdGU+PENpdGU+PEF1dGhvcj5UaHdhaXRlczwvQXV0aG9yPjxZZWFyPjIwMDQ8L1llYXI+
PFJlY051bT4zMDg2PC9SZWNOdW0+PERpc3BsYXlUZXh0PjxzdHlsZSBmYWNlPSJzdXBlcnNjcmlw
dCI+MjU8L3N0eWxlPjwvRGlzcGxheVRleHQ+PHJlY29yZD48cmVjLW51bWJlcj4zMDg2PC9yZWMt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ins>
      <w:r w:rsidR="002E791A">
        <w:instrText xml:space="preserve"> ADDIN EN.CITE </w:instrText>
      </w:r>
      <w:r w:rsidR="002E791A">
        <w:fldChar w:fldCharType="begin">
          <w:fldData xml:space="preserve">PEVuZE5vdGU+PENpdGU+PEF1dGhvcj5UaHdhaXRlczwvQXV0aG9yPjxZZWFyPjIwMDQ8L1llYXI+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</w:fldData>
        </w:fldChar>
      </w:r>
      <w:r w:rsidR="002E791A">
        <w:instrText xml:space="preserve"> ADDIN EN.CITE.DATA </w:instrText>
      </w:r>
      <w:r w:rsidR="002E791A">
        <w:fldChar w:fldCharType="end"/>
      </w:r>
      <w:ins w:id="703" w:author="Richard Haynes" w:date="2021-03-29T17:41:00Z">
        <w:r w:rsidR="002E791A" w:rsidRPr="00F56CF4">
          <w:fldChar w:fldCharType="separate"/>
        </w:r>
      </w:ins>
      <w:r w:rsidR="002E791A" w:rsidRPr="00F56CF4">
        <w:rPr>
          <w:noProof/>
          <w:vertAlign w:val="superscript"/>
        </w:rPr>
        <w:t>25</w:t>
      </w:r>
      <w:ins w:id="704" w:author="Richard Haynes" w:date="2021-03-29T17:41:00Z">
        <w:r w:rsidR="002E791A" w:rsidRPr="00F56CF4">
          <w:fldChar w:fldCharType="end"/>
        </w:r>
      </w:ins>
      <w:r w:rsidR="002E791A">
        <w:fldChar w:fldCharType="end"/>
      </w:r>
    </w:p>
    <w:p w14:paraId="5894DB90" w14:textId="6FEE8C24" w:rsidR="00F56CF4" w:rsidRPr="00F56CF4" w:rsidRDefault="00F56CF4" w:rsidP="00942698">
      <w:pPr>
        <w:numPr>
          <w:ilvl w:val="0"/>
          <w:numId w:val="43"/>
        </w:numPr>
        <w:rPr>
          <w:ins w:id="705" w:author="Richard Haynes" w:date="2021-03-29T17:41:00Z"/>
        </w:rPr>
      </w:pPr>
      <w:ins w:id="706" w:author="Richard Haynes" w:date="2021-03-29T17:41:00Z">
        <w:r w:rsidRPr="00F56CF4">
          <w:t>Rheumatoid arthritis flare: 120mg dexamethasone pulse therapy.</w:t>
        </w:r>
      </w:ins>
      <w:r w:rsidR="002E791A">
        <w:fldChar w:fldCharType="begin"/>
      </w:r>
      <w:r w:rsidR="002E791A">
        <w:instrText xml:space="preserve"> HYPERLINK \l "_ENREF_26" \o "Sadra, 2014 #463" </w:instrText>
      </w:r>
      <w:r w:rsidR="002E791A">
        <w:fldChar w:fldCharType="separate"/>
      </w:r>
      <w:ins w:id="707" w:author="Richard Haynes" w:date="2021-03-29T17:41:00Z">
        <w:r w:rsidR="002E791A" w:rsidRPr="00F56CF4">
          <w:fldChar w:fldCharType="begin">
            <w:fldData xml:space="preserve">PEVuZE5vdGU+PENpdGU+PEF1dGhvcj5TYWRyYTwvQXV0aG9yPjxZZWFyPjIwMTQ8L1llYXI+PFJl
Y051bT40NjM8L1JlY051bT48RGlzcGxheVRleHQ+PHN0eWxlIGZhY2U9InN1cGVyc2NyaXB0Ij4y
Njwvc3R5bGU+PC9EaXNwbGF5VGV4dD48cmVjb3JkPjxyZWMtbnVtYmVyPjQ2MzwvcmVjLW51bWJl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ins>
      <w:r w:rsidR="002E791A">
        <w:instrText xml:space="preserve"> ADDIN EN.CITE </w:instrText>
      </w:r>
      <w:r w:rsidR="002E791A">
        <w:fldChar w:fldCharType="begin">
          <w:fldData xml:space="preserve">PEVuZE5vdGU+PENpdGU+PEF1dGhvcj5TYWRyYTwvQXV0aG9yPjxZZWFyPjIwMTQ8L1llYXI+PFJl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</w:fldData>
        </w:fldChar>
      </w:r>
      <w:r w:rsidR="002E791A">
        <w:instrText xml:space="preserve"> ADDIN EN.CITE.DATA </w:instrText>
      </w:r>
      <w:r w:rsidR="002E791A">
        <w:fldChar w:fldCharType="end"/>
      </w:r>
      <w:ins w:id="708" w:author="Richard Haynes" w:date="2021-03-29T17:41:00Z">
        <w:r w:rsidR="002E791A" w:rsidRPr="00F56CF4">
          <w:fldChar w:fldCharType="separate"/>
        </w:r>
      </w:ins>
      <w:r w:rsidR="002E791A" w:rsidRPr="00F56CF4">
        <w:rPr>
          <w:noProof/>
          <w:vertAlign w:val="superscript"/>
        </w:rPr>
        <w:t>26</w:t>
      </w:r>
      <w:ins w:id="709" w:author="Richard Haynes" w:date="2021-03-29T17:41:00Z">
        <w:r w:rsidR="002E791A" w:rsidRPr="00F56CF4">
          <w:fldChar w:fldCharType="end"/>
        </w:r>
      </w:ins>
      <w:r w:rsidR="002E791A">
        <w:fldChar w:fldCharType="end"/>
      </w:r>
      <w:ins w:id="710" w:author="Richard Haynes" w:date="2021-03-29T17:41:00Z">
        <w:r w:rsidRPr="00F56CF4">
          <w:t xml:space="preserve"> </w:t>
        </w:r>
      </w:ins>
    </w:p>
    <w:p w14:paraId="61B7F907" w14:textId="7F8C8F50" w:rsidR="00F56CF4" w:rsidRPr="00F56CF4" w:rsidRDefault="00F56CF4" w:rsidP="00942698">
      <w:pPr>
        <w:numPr>
          <w:ilvl w:val="0"/>
          <w:numId w:val="43"/>
        </w:numPr>
        <w:rPr>
          <w:ins w:id="711" w:author="Richard Haynes" w:date="2021-03-29T17:41:00Z"/>
        </w:rPr>
      </w:pPr>
      <w:ins w:id="712" w:author="Richard Haynes" w:date="2021-03-29T17:41:00Z">
        <w:r w:rsidRPr="00F56CF4">
          <w:t>Community acquired pneumonia: 0.6mg/day dexamethasone for 2 days and methyl prednisolone 200m g /day then 80m g /day for 10 days.</w:t>
        </w:r>
      </w:ins>
      <w:r w:rsidR="002E791A">
        <w:fldChar w:fldCharType="begin"/>
      </w:r>
      <w:r w:rsidR="002E791A">
        <w:instrText xml:space="preserve"> HYPERLINK \l "_ENREF_27" \o "van Woensel, 2003 #468" </w:instrText>
      </w:r>
      <w:r w:rsidR="002E791A">
        <w:fldChar w:fldCharType="separate"/>
      </w:r>
      <w:ins w:id="713" w:author="Richard Haynes" w:date="2021-03-29T17:41:00Z">
        <w:r w:rsidR="002E791A" w:rsidRPr="00F56CF4">
          <w:fldChar w:fldCharType="begin">
            <w:fldData xml:space="preserve">PEVuZE5vdGU+PENpdGU+PEF1dGhvcj52YW4gV29lbnNlbDwvQXV0aG9yPjxZZWFyPjIwMDM8L1ll
YXI+PFJlY051bT40Njg8L1JlY051bT48RGlzcGxheVRleHQ+PHN0eWxlIGZhY2U9InN1cGVyc2Ny
aXB0Ij4yNzwvc3R5bGU+PC9EaXNwbGF5VGV4dD48cmVjb3JkPjxyZWMtbnVtYmVyPjQ2ODwvcmVj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ins>
      <w:r w:rsidR="002E791A">
        <w:instrText xml:space="preserve"> ADDIN EN.CITE </w:instrText>
      </w:r>
      <w:r w:rsidR="002E791A">
        <w:fldChar w:fldCharType="begin">
          <w:fldData xml:space="preserve">PEVuZE5vdGU+PENpdGU+PEF1dGhvcj52YW4gV29lbnNlbDwvQXV0aG9yPjxZZWFyPjIwMDM8L1ll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</w:fldData>
        </w:fldChar>
      </w:r>
      <w:r w:rsidR="002E791A">
        <w:instrText xml:space="preserve"> ADDIN EN.CITE.DATA </w:instrText>
      </w:r>
      <w:r w:rsidR="002E791A">
        <w:fldChar w:fldCharType="end"/>
      </w:r>
      <w:ins w:id="714" w:author="Richard Haynes" w:date="2021-03-29T17:41:00Z">
        <w:r w:rsidR="002E791A" w:rsidRPr="00F56CF4">
          <w:fldChar w:fldCharType="separate"/>
        </w:r>
      </w:ins>
      <w:r w:rsidR="002E791A" w:rsidRPr="00F56CF4">
        <w:rPr>
          <w:noProof/>
          <w:vertAlign w:val="superscript"/>
        </w:rPr>
        <w:t>27</w:t>
      </w:r>
      <w:ins w:id="715" w:author="Richard Haynes" w:date="2021-03-29T17:41:00Z">
        <w:r w:rsidR="002E791A" w:rsidRPr="00F56CF4">
          <w:fldChar w:fldCharType="end"/>
        </w:r>
      </w:ins>
      <w:r w:rsidR="002E791A">
        <w:fldChar w:fldCharType="end"/>
      </w:r>
    </w:p>
    <w:p w14:paraId="69D979F3" w14:textId="77777777" w:rsidR="00F56CF4" w:rsidRPr="00F56CF4" w:rsidRDefault="00F56CF4" w:rsidP="00F56CF4">
      <w:pPr>
        <w:rPr>
          <w:ins w:id="716" w:author="Richard Haynes" w:date="2021-03-29T17:41:00Z"/>
        </w:rPr>
      </w:pPr>
    </w:p>
    <w:p w14:paraId="74091124" w14:textId="6FF9567B" w:rsidR="00265B14" w:rsidDel="00F56CF4" w:rsidRDefault="00265B14" w:rsidP="00F123A0">
      <w:pPr>
        <w:rPr>
          <w:del w:id="717" w:author="Richard Haynes" w:date="2021-03-29T17:41:00Z"/>
        </w:rPr>
      </w:pPr>
    </w:p>
    <w:p w14:paraId="71A693C4" w14:textId="2D8202DF" w:rsidR="00B03281" w:rsidDel="00F06C4A" w:rsidRDefault="00B03281" w:rsidP="00F123A0">
      <w:pPr>
        <w:rPr>
          <w:del w:id="718" w:author="Richard Haynes" w:date="2021-03-29T17:43:00Z"/>
        </w:rPr>
      </w:pPr>
    </w:p>
    <w:p w14:paraId="1AE385C5" w14:textId="424C7DA9" w:rsidR="00513ECE" w:rsidDel="00DB34D8" w:rsidRDefault="00513ECE" w:rsidP="00513ECE">
      <w:pPr>
        <w:rPr>
          <w:del w:id="719" w:author="Richard Haynes" w:date="2021-03-20T11:02:00Z"/>
        </w:rPr>
      </w:pPr>
      <w:del w:id="720" w:author="Richard Haynes" w:date="2021-03-20T11:02:00Z">
        <w:r w:rsidRPr="003E7AD2" w:rsidDel="00DB34D8">
          <w:delText>Methylprednisolone is a corticosteroid with mainly glucocorticoid activity</w:delText>
        </w:r>
        <w:r w:rsidDel="00DB34D8">
          <w:delText>. It is used in the treatment of conditions in which rapid and intense corticosteroid effect is required. Its licensed indications for paediatrics include a wide range of conditions including inflammatory disorders, allergic disorders, draft rejection reactions, s</w:delText>
        </w:r>
        <w:r w:rsidRPr="0045475B" w:rsidDel="00DB34D8">
          <w:delText>evere erythema multiforme</w:delText>
        </w:r>
        <w:r w:rsidDel="00DB34D8">
          <w:delText>,</w:delText>
        </w:r>
        <w:r w:rsidRPr="0045475B" w:rsidDel="00DB34D8">
          <w:delText xml:space="preserve"> </w:delText>
        </w:r>
        <w:r w:rsidDel="00DB34D8">
          <w:delText xml:space="preserve">juvenile idiopathic arthritis, and many others. In the paediatric population, </w:delText>
        </w:r>
        <w:r w:rsidRPr="0045475B" w:rsidDel="00DB34D8">
          <w:delText xml:space="preserve">a dosage of </w:delText>
        </w:r>
        <w:r w:rsidDel="00DB34D8">
          <w:delText xml:space="preserve">10 </w:delText>
        </w:r>
        <w:r w:rsidRPr="0045475B" w:rsidDel="00DB34D8">
          <w:delText xml:space="preserve">mg/kg/day to a maximum of 1 g/day </w:delText>
        </w:r>
        <w:r w:rsidDel="00DB34D8">
          <w:delText xml:space="preserve">for up to 3 days </w:delText>
        </w:r>
        <w:r w:rsidRPr="0045475B" w:rsidDel="00DB34D8">
          <w:delText>is recommended</w:delText>
        </w:r>
        <w:r w:rsidDel="00DB34D8">
          <w:delText xml:space="preserve"> i</w:delText>
        </w:r>
        <w:r w:rsidRPr="0045475B" w:rsidDel="00DB34D8">
          <w:delText>n the treatment of graft rejection reactions following transplantation</w:delText>
        </w:r>
        <w:r w:rsidDel="00DB34D8">
          <w:delText xml:space="preserve">. A higher dosage of </w:delText>
        </w:r>
        <w:r w:rsidRPr="0045475B" w:rsidDel="00DB34D8">
          <w:delText>30 mg/kg/day to a maximum of 1 g/day</w:delText>
        </w:r>
        <w:r w:rsidDel="00DB34D8">
          <w:delText xml:space="preserve"> for up to 3 days</w:delText>
        </w:r>
        <w:r w:rsidRPr="0045475B" w:rsidDel="00DB34D8">
          <w:delText xml:space="preserve"> is recommended</w:delText>
        </w:r>
        <w:r w:rsidDel="00DB34D8">
          <w:delText xml:space="preserve"> for the treatment of </w:delText>
        </w:r>
        <w:r w:rsidRPr="0045475B" w:rsidDel="00DB34D8">
          <w:delText>haematological, rheumatic, renal and dermatological conditions</w:delText>
        </w:r>
        <w:r w:rsidDel="00DB34D8">
          <w:delText xml:space="preserve"> (Source: British National Formulary for Children).</w:delText>
        </w:r>
        <w:r w:rsidR="00B57996" w:rsidRPr="00B57996" w:rsidDel="00DB34D8">
          <w:delText xml:space="preserve"> </w:delText>
        </w:r>
        <w:r w:rsidR="00B57996" w:rsidDel="00DB34D8">
          <w:delText>Storage should be as per conditions in the Summary of Product Characteristics.</w:delText>
        </w:r>
      </w:del>
    </w:p>
    <w:p w14:paraId="258F9B6D" w14:textId="707844D2" w:rsidR="00513ECE" w:rsidDel="00F06C4A" w:rsidRDefault="00513ECE" w:rsidP="00513ECE">
      <w:pPr>
        <w:rPr>
          <w:del w:id="721" w:author="Richard Haynes" w:date="2021-03-29T17:43:00Z"/>
        </w:rPr>
      </w:pPr>
    </w:p>
    <w:p w14:paraId="2ED4B766" w14:textId="77777777" w:rsidR="00913157" w:rsidRDefault="00913157" w:rsidP="00DB34D8">
      <w:pPr>
        <w:rPr>
          <w:ins w:id="722" w:author="Richard Haynes" w:date="2021-03-20T11:01:00Z"/>
        </w:rPr>
      </w:pPr>
      <w:r>
        <w:t xml:space="preserve">PIMS-TS is associated with a hyper-inflammatory state with elevated ESR, C-reactive protein, D-dimers, lactate dehydrogenase, ferritin, and increased levels of pro-inflammatory cytokines including as IL-1 and IL-6. While there is a pharmacological basis for using high dose methylprednisolone, the </w:t>
      </w:r>
      <w:r w:rsidRPr="001638C7">
        <w:t xml:space="preserve">Delphi consensus process conducted by NHS England identified equipoise for </w:t>
      </w:r>
      <w:r>
        <w:t>its use in the treatment of PIMS-TS.</w:t>
      </w:r>
    </w:p>
    <w:p w14:paraId="318C84DE" w14:textId="77777777" w:rsidR="00913157" w:rsidRPr="001638C7" w:rsidDel="00DB34D8" w:rsidRDefault="00913157" w:rsidP="00DB34D8">
      <w:pPr>
        <w:rPr>
          <w:del w:id="723" w:author="Richard Haynes" w:date="2021-03-20T11:02:00Z"/>
        </w:rPr>
      </w:pPr>
    </w:p>
    <w:p w14:paraId="71770524" w14:textId="68F8A219" w:rsidR="00513ECE" w:rsidRPr="003638E3" w:rsidDel="00DB34D8" w:rsidRDefault="00513ECE" w:rsidP="00F123A0">
      <w:pPr>
        <w:rPr>
          <w:del w:id="724" w:author="Richard Haynes" w:date="2021-03-20T11:02:00Z"/>
        </w:rPr>
      </w:pPr>
    </w:p>
    <w:p w14:paraId="7E0D34DA" w14:textId="256F75B2" w:rsidR="00265B14" w:rsidDel="00DB34D8" w:rsidRDefault="00265B14" w:rsidP="00F123A0">
      <w:pPr>
        <w:rPr>
          <w:del w:id="725" w:author="Richard Haynes" w:date="2021-03-20T11:02:00Z"/>
        </w:rPr>
      </w:pPr>
    </w:p>
    <w:p w14:paraId="7A9256EF" w14:textId="1E80C7A8" w:rsidR="00F10F34" w:rsidDel="00DB34D8" w:rsidRDefault="00F10F34" w:rsidP="008F69C6">
      <w:pPr>
        <w:rPr>
          <w:del w:id="726" w:author="Richard Haynes" w:date="2021-03-20T11:02:00Z"/>
        </w:rPr>
      </w:pPr>
      <w:del w:id="727" w:author="Richard Haynes" w:date="2021-03-20T11:02:00Z">
        <w:r w:rsidDel="00DB34D8">
          <w:rPr>
            <w:b/>
          </w:rPr>
          <w:delText xml:space="preserve">Colchicine: </w:delText>
        </w:r>
        <w:r w:rsidR="00795325" w:rsidRPr="00795325" w:rsidDel="00DB34D8">
          <w:delText>Colchicine inhibits cellular transport and mitosis by binding to tubulin and preventing its polymerisation as part of the cytoskeleton transport system.  As a consequence, colchicine has a wide range of anti-inflammatory effects</w:delText>
        </w:r>
        <w:r w:rsidR="004B7B8D" w:rsidDel="00DB34D8">
          <w:delText>, including inhibition of certain inflammasomes (cytosolic pattern recognition receptor systems that are activated in response to detection of pathogens in the cytosol)</w:delText>
        </w:r>
        <w:r w:rsidR="00795325" w:rsidDel="00DB34D8">
          <w:delText>.</w:delText>
        </w:r>
        <w:r w:rsidR="004B7B8D" w:rsidDel="00DB34D8">
          <w:delText xml:space="preserve"> There is evidence that inflammasomes are activated in COVID-19</w:delText>
        </w:r>
        <w:r w:rsidR="00A01AA2" w:rsidDel="00DB34D8">
          <w:delText>, and the degree of activation is correlated with disease severity.</w:delText>
        </w:r>
      </w:del>
      <w:hyperlink w:anchor="_ENREF_23" w:tooltip="Rodrigues, 2020 #3037" w:history="1"/>
      <w:del w:id="728" w:author="Richard Haynes" w:date="2021-03-20T11:02:00Z">
        <w:r w:rsidR="00A01AA2" w:rsidDel="00DB34D8">
          <w:delText xml:space="preserve"> </w:delText>
        </w:r>
        <w:r w:rsidR="003F03C1" w:rsidRPr="00507E05" w:rsidDel="00DB34D8">
          <w:rPr>
            <w:color w:val="auto"/>
          </w:rPr>
          <w:delText>Colchicine has been widely used for treatment of gout and pericarditis, and there is evidence of cardiovascular benefit in patients with coronary artery disease. </w:delText>
        </w:r>
        <w:r w:rsidR="00A01AA2" w:rsidDel="00DB34D8">
          <w:delText>The UK COVID-19 Therapeutics Advisory Panel has recommended that RECOVERY assess colchicine.</w:delText>
        </w:r>
      </w:del>
    </w:p>
    <w:p w14:paraId="0C303D5C" w14:textId="418D4AB9" w:rsidR="00DD4AB9" w:rsidRDefault="00DD4AB9" w:rsidP="008F69C6"/>
    <w:p w14:paraId="64786143" w14:textId="4E54653F" w:rsidR="001D1931" w:rsidRPr="00A7446B" w:rsidRDefault="001D1931" w:rsidP="001D1931">
      <w:r>
        <w:rPr>
          <w:b/>
        </w:rPr>
        <w:t xml:space="preserve">[UK only] Dimethyl fumarate: </w:t>
      </w:r>
      <w:r>
        <w:t>Dimethyl fumarate (DMF) is thought to prevent NLRP3 inflammasome activation and the process of pyroptosis (inflammatory cell death) through its action on the protein gasdermin D.</w:t>
      </w:r>
      <w:hyperlink w:anchor="_ENREF_28" w:tooltip="Humphries, 2020 #1" w:history="1">
        <w:r w:rsidR="002E791A">
          <w:fldChar w:fldCharType="begin"/>
        </w:r>
        <w:r w:rsidR="002E791A">
          <w:instrText xml:space="preserve"> ADDIN EN.CITE &lt;EndNote&gt;&lt;Cite&gt;&lt;Author&gt;Humphries&lt;/Author&gt;&lt;Year&gt;2020&lt;/Year&gt;&lt;RecNum&gt;1&lt;/RecNum&gt;&lt;DisplayText&gt;&lt;style face="superscript"&gt;28&lt;/style&gt;&lt;/DisplayText&gt;&lt;record&gt;&lt;rec-number&gt;1&lt;/rec-number&gt;&lt;foreign-keys&gt;&lt;key app="EN" db-id="tdzxdtd94fdesper0f4pfetprss550pwpdd0" timestamp="1611589306"&gt;1&lt;/key&gt;&lt;/foreign-keys&gt;&lt;ref-type name="Journal Article"&gt;17&lt;/ref-type&gt;&lt;contributors&gt;&lt;authors&gt;&lt;author&gt;Humphries, Fiachra&lt;/author&gt;&lt;author&gt;Shmuel-Galia, Liraz&lt;/author&gt;&lt;author&gt;Ketelut-Carneiro, Natalia&lt;/author&gt;&lt;author&gt;Li, Sheng&lt;/author&gt;&lt;author&gt;Wang, Bingwei&lt;/author&gt;&lt;author&gt;Nemmara, Venkatesh V.&lt;/author&gt;&lt;author&gt;Wilson, Ruth&lt;/author&gt;&lt;author&gt;Jiang, Zhaozhao&lt;/author&gt;&lt;author&gt;Khalighinejad, Farnaz&lt;/author&gt;&lt;author&gt;Muneeruddin, Khaja&lt;/author&gt;&lt;author&gt;Shaffer, Scott A.&lt;/author&gt;&lt;author&gt;Dutta, Ranjan&lt;/author&gt;&lt;author&gt;Ionete, Carolina&lt;/author&gt;&lt;author&gt;Pesiridis, Scott&lt;/author&gt;&lt;author&gt;Yang, Shuo&lt;/author&gt;&lt;author&gt;Thompson, Paul R.&lt;/author&gt;&lt;author&gt;Fitzgerald, Katherine A.&lt;/author&gt;&lt;/authors&gt;&lt;/contributors&gt;&lt;titles&gt;&lt;title&gt;Succination inactivates gasdermin D and blocks pyroptosis&lt;/title&gt;&lt;secondary-title&gt;Science&lt;/secondary-title&gt;&lt;/titles&gt;&lt;periodical&gt;&lt;full-title&gt;Science&lt;/full-title&gt;&lt;/periodical&gt;&lt;pages&gt;1633-1637&lt;/pages&gt;&lt;volume&gt;369&lt;/volume&gt;&lt;number&gt;6511&lt;/number&gt;&lt;dates&gt;&lt;year&gt;2020&lt;/year&gt;&lt;/dates&gt;&lt;urls&gt;&lt;related-urls&gt;&lt;url&gt;https://science.sciencemag.org/content/sci/369/6511/1633.full.pdf&lt;/url&gt;&lt;/related-urls&gt;&lt;/urls&gt;&lt;electronic-resource-num&gt;10.1126/science.abb9818&lt;/electronic-resource-num&gt;&lt;/record&gt;&lt;/Cite&gt;&lt;/EndNote&gt;</w:instrText>
        </w:r>
        <w:r w:rsidR="002E791A">
          <w:fldChar w:fldCharType="separate"/>
        </w:r>
        <w:r w:rsidR="002E791A" w:rsidRPr="00F56CF4">
          <w:rPr>
            <w:noProof/>
            <w:vertAlign w:val="superscript"/>
          </w:rPr>
          <w:t>28</w:t>
        </w:r>
        <w:r w:rsidR="002E791A">
          <w:fldChar w:fldCharType="end"/>
        </w:r>
      </w:hyperlink>
      <w:r>
        <w:t xml:space="preserve"> SARS-CoV-2 induces inflammasome activation and the degree of activation is thought to correlate with disease severity.</w:t>
      </w:r>
      <w:hyperlink w:anchor="_ENREF_29" w:tooltip="Rodrigues, 2020 #4" w:history="1">
        <w:r w:rsidR="002E791A">
          <w:fldChar w:fldCharType="begin">
            <w:fldData xml:space="preserve">PEVuZE5vdGU+PENpdGU+PEF1dGhvcj5Sb2RyaWd1ZXM8L0F1dGhvcj48WWVhcj4yMDIwPC9ZZWFy
PjxSZWNOdW0+NDwvUmVjTnVtPjxEaXNwbGF5VGV4dD48c3R5bGUgZmFjZT0ic3VwZXJzY3JpcHQi
PjI5PC9zdHlsZT48L0Rpc3BsYXlUZXh0PjxyZWNvcmQ+PHJlYy1udW1iZXI+NDwvcmVjLW51bWJl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E791A">
          <w:instrText xml:space="preserve"> ADDIN EN.CITE </w:instrText>
        </w:r>
        <w:r w:rsidR="002E791A">
          <w:fldChar w:fldCharType="begin">
            <w:fldData xml:space="preserve">PEVuZE5vdGU+PENpdGU+PEF1dGhvcj5Sb2RyaWd1ZXM8L0F1dGhvcj48WWVhcj4yMDIwPC9ZZWFy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=
</w:fldData>
          </w:fldChar>
        </w:r>
        <w:r w:rsidR="002E791A">
          <w:instrText xml:space="preserve"> ADDIN EN.CITE.DATA </w:instrText>
        </w:r>
        <w:r w:rsidR="002E791A">
          <w:fldChar w:fldCharType="end"/>
        </w:r>
        <w:r w:rsidR="002E791A">
          <w:fldChar w:fldCharType="separate"/>
        </w:r>
        <w:r w:rsidR="002E791A" w:rsidRPr="00F56CF4">
          <w:rPr>
            <w:noProof/>
            <w:vertAlign w:val="superscript"/>
          </w:rPr>
          <w:t>29</w:t>
        </w:r>
        <w:r w:rsidR="002E791A">
          <w:fldChar w:fldCharType="end"/>
        </w:r>
      </w:hyperlink>
      <w:r>
        <w:t xml:space="preserve"> DMF has demonstrated anti-viral and anti-inflammatory effect</w:t>
      </w:r>
      <w:r w:rsidR="00404D9F">
        <w:t>s</w:t>
      </w:r>
      <w:r>
        <w:t xml:space="preserve"> against SARS-CoV</w:t>
      </w:r>
      <w:r w:rsidR="005E5A4C">
        <w:t>-</w:t>
      </w:r>
      <w:r>
        <w:t xml:space="preserve">2 </w:t>
      </w:r>
      <w:r>
        <w:rPr>
          <w:i/>
          <w:iCs/>
        </w:rPr>
        <w:t>in vitro.</w:t>
      </w:r>
      <w:hyperlink w:anchor="_ENREF_30" w:tooltip="Olagnier, 2020 #5" w:history="1">
        <w:r w:rsidR="002E791A" w:rsidRPr="001D1931">
          <w:rPr>
            <w:iCs/>
          </w:rPr>
          <w:fldChar w:fldCharType="begin">
            <w:fldData xml:space="preserve">PEVuZE5vdGU+PENpdGU+PEF1dGhvcj5PbGFnbmllcjwvQXV0aG9yPjxZZWFyPjIwMjA8L1llYXI+
PFJlY051bT41PC9SZWNOdW0+PERpc3BsYXlUZXh0PjxzdHlsZSBmYWNlPSJzdXBlcnNjcmlwdCI+
MzA8L3N0eWxlPjwvRGlzcGxheVRleHQ+PHJlY29yZD48cmVjLW51bWJlcj41PC9yZWMtbnVtYmVy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E791A">
          <w:rPr>
            <w:iCs/>
          </w:rPr>
          <w:instrText xml:space="preserve"> ADDIN EN.CITE </w:instrText>
        </w:r>
        <w:r w:rsidR="002E791A">
          <w:rPr>
            <w:iCs/>
          </w:rPr>
          <w:fldChar w:fldCharType="begin">
            <w:fldData xml:space="preserve">PEVuZE5vdGU+PENpdGU+PEF1dGhvcj5PbGFnbmllcjwvQXV0aG9yPjxZZWFyPjIwMjA8L1llYXI+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</w:fldData>
          </w:fldChar>
        </w:r>
        <w:r w:rsidR="002E791A">
          <w:rPr>
            <w:iCs/>
          </w:rPr>
          <w:instrText xml:space="preserve"> ADDIN EN.CITE.DATA </w:instrText>
        </w:r>
        <w:r w:rsidR="002E791A">
          <w:rPr>
            <w:iCs/>
          </w:rPr>
        </w:r>
        <w:r w:rsidR="002E791A">
          <w:rPr>
            <w:iCs/>
          </w:rPr>
          <w:fldChar w:fldCharType="end"/>
        </w:r>
        <w:r w:rsidR="002E791A" w:rsidRPr="001D1931">
          <w:rPr>
            <w:iCs/>
          </w:rPr>
        </w:r>
        <w:r w:rsidR="002E791A" w:rsidRPr="001D1931">
          <w:rPr>
            <w:iCs/>
          </w:rPr>
          <w:fldChar w:fldCharType="separate"/>
        </w:r>
        <w:r w:rsidR="002E791A" w:rsidRPr="00F56CF4">
          <w:rPr>
            <w:iCs/>
            <w:noProof/>
            <w:vertAlign w:val="superscript"/>
          </w:rPr>
          <w:t>30</w:t>
        </w:r>
        <w:r w:rsidR="002E791A" w:rsidRPr="001D1931">
          <w:rPr>
            <w:iCs/>
          </w:rPr>
          <w:fldChar w:fldCharType="end"/>
        </w:r>
      </w:hyperlink>
      <w:r>
        <w:t xml:space="preserve"> Other inflammasome-modulating drugs, such as colchicine, have demonstrated provisionally promising results in small randomised trials.</w:t>
      </w:r>
      <w:r>
        <w:fldChar w:fldCharType="begin">
          <w:fldData xml:space="preserve">PEVuZE5vdGU+PENpdGU+PEF1dGhvcj5EZWZ0ZXJlb3M8L0F1dGhvcj48WWVhcj4yMDIwPC9ZZWFy
PjxSZWNOdW0+MTA8L1JlY051bT48RGlzcGxheVRleHQ+PHN0eWxlIGZhY2U9InN1cGVyc2NyaXB0
Ij4zMSwzMjwvc3R5bGU+PC9EaXNwbGF5VGV4dD48cmVjb3JkPjxyZWMtbnVtYmVyPjEwPC9yZWMt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F56CF4">
        <w:instrText xml:space="preserve"> ADDIN EN.CITE </w:instrText>
      </w:r>
      <w:r w:rsidR="00F56CF4">
        <w:fldChar w:fldCharType="begin">
          <w:fldData xml:space="preserve">PEVuZE5vdGU+PENpdGU+PEF1dGhvcj5EZWZ0ZXJlb3M8L0F1dGhvcj48WWVhcj4yMDIwPC9ZZWFy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</w:fldData>
        </w:fldChar>
      </w:r>
      <w:r w:rsidR="00F56CF4">
        <w:instrText xml:space="preserve"> ADDIN EN.CITE.DATA </w:instrText>
      </w:r>
      <w:r w:rsidR="00F56CF4">
        <w:fldChar w:fldCharType="end"/>
      </w:r>
      <w:r>
        <w:fldChar w:fldCharType="separate"/>
      </w:r>
      <w:hyperlink w:anchor="_ENREF_31" w:tooltip="Deftereos, 2020 #10" w:history="1">
        <w:r w:rsidR="002E791A" w:rsidRPr="00F56CF4">
          <w:rPr>
            <w:noProof/>
            <w:vertAlign w:val="superscript"/>
          </w:rPr>
          <w:t>31</w:t>
        </w:r>
      </w:hyperlink>
      <w:r w:rsidR="00F56CF4" w:rsidRPr="00F56CF4">
        <w:rPr>
          <w:noProof/>
          <w:vertAlign w:val="superscript"/>
        </w:rPr>
        <w:t>,</w:t>
      </w:r>
      <w:hyperlink w:anchor="_ENREF_32" w:tooltip="Lopes, 2020 #11" w:history="1">
        <w:r w:rsidR="002E791A" w:rsidRPr="00F56CF4">
          <w:rPr>
            <w:noProof/>
            <w:vertAlign w:val="superscript"/>
          </w:rPr>
          <w:t>32</w:t>
        </w:r>
      </w:hyperlink>
      <w:r>
        <w:fldChar w:fldCharType="end"/>
      </w:r>
      <w:r w:rsidR="0076075F">
        <w:t xml:space="preserve"> </w:t>
      </w:r>
      <w:r>
        <w:t>DMF is licensed to treat relapsing remitting multiple sclerosis and plaque psoriasis as a long-term immunomodulatory agent and is generally well-tolerated</w:t>
      </w:r>
      <w:r w:rsidR="002B7E87">
        <w:t xml:space="preserve"> with no major safety concerns</w:t>
      </w:r>
      <w:r>
        <w:t>.</w:t>
      </w:r>
      <w:r>
        <w:fldChar w:fldCharType="begin">
          <w:fldData xml:space="preserve">PEVuZE5vdGU+PENpdGU+PEF1dGhvcj5Cb21wcmV6emk8L0F1dGhvcj48WWVhcj4yMDE1PC9ZZWFy
PjxSZWNOdW0+MjwvUmVjTnVtPjxEaXNwbGF5VGV4dD48c3R5bGUgZmFjZT0ic3VwZXJzY3JpcHQi
PjMzLDM0PC9zdHlsZT48L0Rpc3BsYXlUZXh0PjxyZWNvcmQ+PHJlYy1udW1iZXI+MjwvcmVjLW51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F56CF4">
        <w:instrText xml:space="preserve"> ADDIN EN.CITE </w:instrText>
      </w:r>
      <w:r w:rsidR="00F56CF4">
        <w:fldChar w:fldCharType="begin">
          <w:fldData xml:space="preserve">PEVuZE5vdGU+PENpdGU+PEF1dGhvcj5Cb21wcmV6emk8L0F1dGhvcj48WWVhcj4yMDE1PC9ZZWFy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</w:fldData>
        </w:fldChar>
      </w:r>
      <w:r w:rsidR="00F56CF4">
        <w:instrText xml:space="preserve"> ADDIN EN.CITE.DATA </w:instrText>
      </w:r>
      <w:r w:rsidR="00F56CF4">
        <w:fldChar w:fldCharType="end"/>
      </w:r>
      <w:r>
        <w:fldChar w:fldCharType="separate"/>
      </w:r>
      <w:hyperlink w:anchor="_ENREF_33" w:tooltip="Bomprezzi, 2015 #2" w:history="1">
        <w:r w:rsidR="002E791A" w:rsidRPr="00F56CF4">
          <w:rPr>
            <w:noProof/>
            <w:vertAlign w:val="superscript"/>
          </w:rPr>
          <w:t>33</w:t>
        </w:r>
      </w:hyperlink>
      <w:r w:rsidR="00F56CF4" w:rsidRPr="00F56CF4">
        <w:rPr>
          <w:noProof/>
          <w:vertAlign w:val="superscript"/>
        </w:rPr>
        <w:t>,</w:t>
      </w:r>
      <w:hyperlink w:anchor="_ENREF_34" w:tooltip="Mrowietz, 2017 #3" w:history="1">
        <w:r w:rsidR="002E791A" w:rsidRPr="00F56CF4">
          <w:rPr>
            <w:noProof/>
            <w:vertAlign w:val="superscript"/>
          </w:rPr>
          <w:t>34</w:t>
        </w:r>
      </w:hyperlink>
      <w:r>
        <w:fldChar w:fldCharType="end"/>
      </w:r>
      <w:r>
        <w:t xml:space="preserve"> The UK COVID-19 Therapeutics Advisory Panel has recommended that RECOVERY </w:t>
      </w:r>
      <w:r w:rsidR="00A7446B" w:rsidRPr="00A7446B">
        <w:t xml:space="preserve">investigate the </w:t>
      </w:r>
      <w:r w:rsidR="00A7446B" w:rsidRPr="00A7446B">
        <w:rPr>
          <w:bCs w:val="0"/>
        </w:rPr>
        <w:t xml:space="preserve">safety and </w:t>
      </w:r>
      <w:r w:rsidR="00A7446B" w:rsidRPr="00A7446B">
        <w:t>efficacy of DMF in a</w:t>
      </w:r>
      <w:r w:rsidR="00A7446B" w:rsidRPr="00A7446B">
        <w:rPr>
          <w:bCs w:val="0"/>
        </w:rPr>
        <w:t>n early</w:t>
      </w:r>
      <w:r w:rsidR="00A7446B" w:rsidRPr="00A7446B">
        <w:t xml:space="preserve"> phase </w:t>
      </w:r>
      <w:r w:rsidR="00A7446B" w:rsidRPr="00A7446B">
        <w:rPr>
          <w:bCs w:val="0"/>
        </w:rPr>
        <w:t>assessment among</w:t>
      </w:r>
      <w:r w:rsidR="00A7446B" w:rsidRPr="00A7446B">
        <w:t xml:space="preserve"> patients hospitalised with COVID-19.</w:t>
      </w:r>
    </w:p>
    <w:p w14:paraId="399204D6" w14:textId="77777777" w:rsidR="001D1931" w:rsidRPr="001D1931" w:rsidRDefault="001D1931" w:rsidP="001D1931"/>
    <w:p w14:paraId="0C2E08F4" w14:textId="1630055C" w:rsidR="00AC4FBC" w:rsidRDefault="00BC0301" w:rsidP="008F69C6">
      <w:pPr>
        <w:rPr>
          <w:ins w:id="729" w:author="Richard Haynes" w:date="2021-03-20T11:04:00Z"/>
        </w:rPr>
      </w:pPr>
      <w:r>
        <w:rPr>
          <w:b/>
        </w:rPr>
        <w:t xml:space="preserve">[UK only] Baricitinib: </w:t>
      </w:r>
      <w:r>
        <w:t>Baricitinib is a JAK (Janus kinase) 1/2 inhibitor licensed for the treatment of rheumatoid arthritis and atopic dermatitis. JAK 1/2 inhibition prevents downstream phosphorylation (and hence activation) of STAT (signal transducers and activators of transcript</w:t>
      </w:r>
      <w:r w:rsidR="00BB2E61">
        <w:t>ion</w:t>
      </w:r>
      <w:r>
        <w:t xml:space="preserve">). The JAK-STAT pathway  mediates the effect of several interleukins (including IL-6), so JAK inhibitors </w:t>
      </w:r>
      <w:r w:rsidR="00AC4FBC">
        <w:t>reduce the cascade of inflammatory mediators that derive from IL-6 activation of its receptor. Baricitinib also binds tyrosine kinase 2, preventing its activation.</w:t>
      </w:r>
      <w:hyperlink w:anchor="_ENREF_35" w:tooltip="Bronte, 2020 #3042" w:history="1">
        <w:r w:rsidR="002E791A">
          <w:fldChar w:fldCharType="begin">
            <w:fldData xml:space="preserve">PEVuZE5vdGU+PENpdGU+PEF1dGhvcj5Ccm9udGU8L0F1dGhvcj48WWVhcj4yMDIwPC9ZZWFyPjxS
ZWNOdW0+MzA0MjwvUmVjTnVtPjxEaXNwbGF5VGV4dD48c3R5bGUgZmFjZT0ic3VwZXJzY3JpcHQi
PjM1PC9zdHlsZT48L0Rpc3BsYXlUZXh0PjxyZWNvcmQ+PHJlYy1udW1iZXI+MzA0MjwvcmVjLW51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E791A">
          <w:instrText xml:space="preserve"> ADDIN EN.CITE </w:instrText>
        </w:r>
        <w:r w:rsidR="002E791A">
          <w:fldChar w:fldCharType="begin">
            <w:fldData xml:space="preserve">PEVuZE5vdGU+PENpdGU+PEF1dGhvcj5Ccm9udGU8L0F1dGhvcj48WWVhcj4yMDIwPC9ZZWFyPjxS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</w:fldData>
          </w:fldChar>
        </w:r>
        <w:r w:rsidR="002E791A">
          <w:instrText xml:space="preserve"> ADDIN EN.CITE.DATA </w:instrText>
        </w:r>
        <w:r w:rsidR="002E791A">
          <w:fldChar w:fldCharType="end"/>
        </w:r>
        <w:r w:rsidR="002E791A">
          <w:fldChar w:fldCharType="separate"/>
        </w:r>
        <w:r w:rsidR="002E791A" w:rsidRPr="00F56CF4">
          <w:rPr>
            <w:noProof/>
            <w:vertAlign w:val="superscript"/>
          </w:rPr>
          <w:t>35</w:t>
        </w:r>
        <w:r w:rsidR="002E791A">
          <w:fldChar w:fldCharType="end"/>
        </w:r>
      </w:hyperlink>
      <w:r w:rsidR="00AC4FBC">
        <w:t xml:space="preserve"> Recent genetic data support a causal link between high tyrosine kinase expression (hence activity) and severe COVID-19.</w:t>
      </w:r>
      <w:hyperlink w:anchor="_ENREF_36" w:tooltip="Pairo-Castineira, 2020 #3041" w:history="1">
        <w:r w:rsidR="002E791A">
          <w:fldChar w:fldCharType="begin">
            <w:fldData xml:space="preserve">PEVuZE5vdGU+PENpdGU+PEF1dGhvcj5QYWlyby1DYXN0aW5laXJhPC9BdXRob3I+PFllYXI+MjAy
MDwvWWVhcj48UmVjTnVtPjMwNDE8L1JlY051bT48RGlzcGxheVRleHQ+PHN0eWxlIGZhY2U9InN1
cGVyc2NyaXB0Ij4zNjwvc3R5bGU+PC9EaXNwbGF5VGV4dD48cmVjb3JkPjxyZWMtbnVtYmVyPjMw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E791A">
          <w:instrText xml:space="preserve"> ADDIN EN.CITE </w:instrText>
        </w:r>
        <w:r w:rsidR="002E791A">
          <w:fldChar w:fldCharType="begin">
            <w:fldData xml:space="preserve">PEVuZE5vdGU+PENpdGU+PEF1dGhvcj5QYWlyby1DYXN0aW5laXJhPC9BdXRob3I+PFllYXI+MjAy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</w:fldData>
          </w:fldChar>
        </w:r>
        <w:r w:rsidR="002E791A">
          <w:instrText xml:space="preserve"> ADDIN EN.CITE.DATA </w:instrText>
        </w:r>
        <w:r w:rsidR="002E791A">
          <w:fldChar w:fldCharType="end"/>
        </w:r>
        <w:r w:rsidR="002E791A">
          <w:fldChar w:fldCharType="separate"/>
        </w:r>
        <w:r w:rsidR="002E791A" w:rsidRPr="00F56CF4">
          <w:rPr>
            <w:noProof/>
            <w:vertAlign w:val="superscript"/>
          </w:rPr>
          <w:t>36</w:t>
        </w:r>
        <w:r w:rsidR="002E791A">
          <w:fldChar w:fldCharType="end"/>
        </w:r>
      </w:hyperlink>
      <w:r w:rsidR="00AC4FBC">
        <w:t xml:space="preserve"> Baricitinib was tested in the Adaptive Covid-19 Treatment Trial-2 and </w:t>
      </w:r>
      <w:r w:rsidR="003038F1">
        <w:t xml:space="preserve">was </w:t>
      </w:r>
      <w:r w:rsidR="00AC4FBC">
        <w:t>shown to improve time to recovery (rate ratio for recovery 1.16, 95% CI 1.01-1.32). 28-day mortality was 5.1% among participants allocated baricitinib compared to 7.8% allocated placebo (HR 0.65, 95% CI 0.39-1.09).</w:t>
      </w:r>
      <w:hyperlink w:anchor="_ENREF_37" w:tooltip="Kalil, 2020 #3040" w:history="1">
        <w:r w:rsidR="002E791A">
          <w:fldChar w:fldCharType="begin">
            <w:fldData xml:space="preserve">PEVuZE5vdGU+PENpdGU+PEF1dGhvcj5LYWxpbDwvQXV0aG9yPjxZZWFyPjIwMjA8L1llYXI+PFJl
Y051bT4zMDQwPC9SZWNOdW0+PERpc3BsYXlUZXh0PjxzdHlsZSBmYWNlPSJzdXBlcnNjcmlwdCI+
Mzc8L3N0eWxlPjwvRGlzcGxheVRleHQ+PHJlY29yZD48cmVjLW51bWJlcj4zMDQwPC9yZWMtbnVt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E791A">
          <w:instrText xml:space="preserve"> ADDIN EN.CITE </w:instrText>
        </w:r>
        <w:r w:rsidR="002E791A">
          <w:fldChar w:fldCharType="begin">
            <w:fldData xml:space="preserve">PEVuZE5vdGU+PENpdGU+PEF1dGhvcj5LYWxpbDwvQXV0aG9yPjxZZWFyPjIwMjA8L1llYXI+PFJl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=
</w:fldData>
          </w:fldChar>
        </w:r>
        <w:r w:rsidR="002E791A">
          <w:instrText xml:space="preserve"> ADDIN EN.CITE.DATA </w:instrText>
        </w:r>
        <w:r w:rsidR="002E791A">
          <w:fldChar w:fldCharType="end"/>
        </w:r>
        <w:r w:rsidR="002E791A">
          <w:fldChar w:fldCharType="separate"/>
        </w:r>
        <w:r w:rsidR="002E791A" w:rsidRPr="00F56CF4">
          <w:rPr>
            <w:noProof/>
            <w:vertAlign w:val="superscript"/>
          </w:rPr>
          <w:t>37</w:t>
        </w:r>
        <w:r w:rsidR="002E791A">
          <w:fldChar w:fldCharType="end"/>
        </w:r>
      </w:hyperlink>
      <w:r w:rsidR="00AC4FBC">
        <w:t xml:space="preserve"> Serious adverse events were less frequent among participants allocated baricitinib (16.0% vs. 21.0%; p=0.03). </w:t>
      </w:r>
    </w:p>
    <w:p w14:paraId="5A504901" w14:textId="2870F0F8" w:rsidR="00AF5EED" w:rsidRDefault="00AF5EED" w:rsidP="008F69C6">
      <w:pPr>
        <w:rPr>
          <w:ins w:id="730" w:author="Richard Haynes" w:date="2021-03-20T11:04:00Z"/>
        </w:rPr>
      </w:pPr>
    </w:p>
    <w:p w14:paraId="0FD93582" w14:textId="7A4BB120" w:rsidR="00AF5EED" w:rsidRPr="00AF5EED" w:rsidRDefault="00AF5EED" w:rsidP="008F69C6">
      <w:pPr>
        <w:rPr>
          <w:b/>
        </w:rPr>
      </w:pPr>
      <w:ins w:id="731" w:author="Richard Haynes" w:date="2021-03-20T11:04:00Z">
        <w:r>
          <w:rPr>
            <w:b/>
          </w:rPr>
          <w:t xml:space="preserve">[Ex-UK only] Infliximab: </w:t>
        </w:r>
      </w:ins>
      <w:ins w:id="732" w:author="Richard Haynes" w:date="2021-03-20T11:05:00Z">
        <w:r w:rsidRPr="00AF5EED">
          <w:t>Infliximab is an anti-tumour necrosis factor-α (TNF-α) monoclonal antibody. TNF-α plays an important role in inflammation, promoting the secretion of other pro-inflammatory cytokines, the recruitment of inflammatory cells, and cell death. TNF-α inhibition down regulates cytokines (IL-1, IL-6, IL-8, GM-CSF), acute phase proteins and coagulation biomarkers, and reduces neutrophil extracellular trap formation. Specific evidence for a causal role for TNF-α in COVID-19 has been demonstrated in vitro and in mouse models,</w:t>
        </w:r>
      </w:ins>
      <w:r w:rsidR="002E791A">
        <w:fldChar w:fldCharType="begin"/>
      </w:r>
      <w:r w:rsidR="002E791A">
        <w:instrText xml:space="preserve"> HYPERLINK \l "_ENREF_38" \o "Karki, 2021 #3078" </w:instrText>
      </w:r>
      <w:r w:rsidR="002E791A">
        <w:fldChar w:fldCharType="separate"/>
      </w:r>
      <w:ins w:id="733" w:author="Richard Haynes" w:date="2021-03-20T11:05:00Z">
        <w:r w:rsidR="002E791A" w:rsidRPr="00AF5EED">
          <w:fldChar w:fldCharType="begin">
            <w:fldData xml:space="preserve">PEVuZE5vdGU+PENpdGU+PEF1dGhvcj5LYXJraTwvQXV0aG9yPjxZZWFyPjIwMjE8L1llYXI+PFJl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</w:fldData>
          </w:fldChar>
        </w:r>
      </w:ins>
      <w:r w:rsidR="002E791A">
        <w:instrText xml:space="preserve"> ADDIN EN.CITE </w:instrText>
      </w:r>
      <w:r w:rsidR="002E791A">
        <w:fldChar w:fldCharType="begin">
          <w:fldData xml:space="preserve">PEVuZE5vdGU+PENpdGU+PEF1dGhvcj5LYXJraTwvQXV0aG9yPjxZZWFyPjIwMjE8L1llYXI+PFJl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</w:fldData>
        </w:fldChar>
      </w:r>
      <w:r w:rsidR="002E791A">
        <w:instrText xml:space="preserve"> ADDIN EN.CITE.DATA </w:instrText>
      </w:r>
      <w:r w:rsidR="002E791A">
        <w:fldChar w:fldCharType="end"/>
      </w:r>
      <w:ins w:id="734" w:author="Richard Haynes" w:date="2021-03-20T11:05:00Z">
        <w:r w:rsidR="002E791A" w:rsidRPr="00AF5EED">
          <w:fldChar w:fldCharType="separate"/>
        </w:r>
      </w:ins>
      <w:r w:rsidR="002E791A" w:rsidRPr="00F56CF4">
        <w:rPr>
          <w:noProof/>
          <w:vertAlign w:val="superscript"/>
        </w:rPr>
        <w:t>38</w:t>
      </w:r>
      <w:ins w:id="735" w:author="Richard Haynes" w:date="2021-03-20T11:05:00Z">
        <w:r w:rsidR="002E791A" w:rsidRPr="00AF5EED">
          <w:fldChar w:fldCharType="end"/>
        </w:r>
      </w:ins>
      <w:r w:rsidR="002E791A">
        <w:fldChar w:fldCharType="end"/>
      </w:r>
      <w:ins w:id="736" w:author="Richard Haynes" w:date="2021-03-20T11:05:00Z">
        <w:r w:rsidRPr="00AF5EED">
          <w:t xml:space="preserve"> through gene expression profiling in lung tissue and blood from COVID-19 patients</w:t>
        </w:r>
      </w:ins>
      <w:r w:rsidR="002E791A">
        <w:fldChar w:fldCharType="begin"/>
      </w:r>
      <w:r w:rsidR="002E791A">
        <w:instrText xml:space="preserve"> HYPERLINK \l "_ENREF_39" \o "Li, 2021 #3079" </w:instrText>
      </w:r>
      <w:r w:rsidR="002E791A">
        <w:fldChar w:fldCharType="separate"/>
      </w:r>
      <w:ins w:id="737" w:author="Richard Haynes" w:date="2021-03-20T11:05:00Z">
        <w:r w:rsidR="002E791A" w:rsidRPr="00AF5EED">
          <w:fldChar w:fldCharType="begin">
            <w:fldData xml:space="preserve">PEVuZE5vdGU+PENpdGU+PEF1dGhvcj5MaTwvQXV0aG9yPjxZZWFyPjIwMjE8L1llYXI+PFJlY051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</w:fldData>
          </w:fldChar>
        </w:r>
      </w:ins>
      <w:r w:rsidR="002E791A">
        <w:instrText xml:space="preserve"> ADDIN EN.CITE </w:instrText>
      </w:r>
      <w:r w:rsidR="002E791A">
        <w:fldChar w:fldCharType="begin">
          <w:fldData xml:space="preserve">PEVuZE5vdGU+PENpdGU+PEF1dGhvcj5MaTwvQXV0aG9yPjxZZWFyPjIwMjE8L1llYXI+PFJlY051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</w:fldData>
        </w:fldChar>
      </w:r>
      <w:r w:rsidR="002E791A">
        <w:instrText xml:space="preserve"> ADDIN EN.CITE.DATA </w:instrText>
      </w:r>
      <w:r w:rsidR="002E791A">
        <w:fldChar w:fldCharType="end"/>
      </w:r>
      <w:ins w:id="738" w:author="Richard Haynes" w:date="2021-03-20T11:05:00Z">
        <w:r w:rsidR="002E791A" w:rsidRPr="00AF5EED">
          <w:fldChar w:fldCharType="separate"/>
        </w:r>
      </w:ins>
      <w:r w:rsidR="002E791A" w:rsidRPr="00F56CF4">
        <w:rPr>
          <w:noProof/>
          <w:vertAlign w:val="superscript"/>
        </w:rPr>
        <w:t>39</w:t>
      </w:r>
      <w:ins w:id="739" w:author="Richard Haynes" w:date="2021-03-20T11:05:00Z">
        <w:r w:rsidR="002E791A" w:rsidRPr="00AF5EED">
          <w:fldChar w:fldCharType="end"/>
        </w:r>
      </w:ins>
      <w:r w:rsidR="002E791A">
        <w:fldChar w:fldCharType="end"/>
      </w:r>
      <w:ins w:id="740" w:author="Richard Haynes" w:date="2021-03-20T11:05:00Z">
        <w:r w:rsidRPr="00AF5EED">
          <w:t xml:space="preserve"> and through the identification of high levels of TNF-α at hospital admission as an independent predictor of survival in COVID-19.</w:t>
        </w:r>
      </w:ins>
      <w:r w:rsidR="002E791A">
        <w:fldChar w:fldCharType="begin"/>
      </w:r>
      <w:r w:rsidR="002E791A">
        <w:instrText xml:space="preserve"> HYPERLINK \l "_ENREF_40" \o "Del Valle, 2020 #3080" </w:instrText>
      </w:r>
      <w:r w:rsidR="002E791A">
        <w:fldChar w:fldCharType="separate"/>
      </w:r>
      <w:ins w:id="741" w:author="Richard Haynes" w:date="2021-03-20T11:05:00Z">
        <w:r w:rsidR="002E791A" w:rsidRPr="00AF5EED">
          <w:fldChar w:fldCharType="begin">
            <w:fldData xml:space="preserve">PEVuZE5vdGU+PENpdGU+PEF1dGhvcj5EZWwgVmFsbGU8L0F1dGhvcj48WWVhcj4yMDIwPC9ZZWFy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=
</w:fldData>
          </w:fldChar>
        </w:r>
      </w:ins>
      <w:r w:rsidR="002E791A">
        <w:instrText xml:space="preserve"> ADDIN EN.CITE </w:instrText>
      </w:r>
      <w:r w:rsidR="002E791A">
        <w:fldChar w:fldCharType="begin">
          <w:fldData xml:space="preserve">PEVuZE5vdGU+PENpdGU+PEF1dGhvcj5EZWwgVmFsbGU8L0F1dGhvcj48WWVhcj4yMDIwPC9ZZWFy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=
</w:fldData>
        </w:fldChar>
      </w:r>
      <w:r w:rsidR="002E791A">
        <w:instrText xml:space="preserve"> ADDIN EN.CITE.DATA </w:instrText>
      </w:r>
      <w:r w:rsidR="002E791A">
        <w:fldChar w:fldCharType="end"/>
      </w:r>
      <w:ins w:id="742" w:author="Richard Haynes" w:date="2021-03-20T11:05:00Z">
        <w:r w:rsidR="002E791A" w:rsidRPr="00AF5EED">
          <w:fldChar w:fldCharType="separate"/>
        </w:r>
      </w:ins>
      <w:r w:rsidR="002E791A" w:rsidRPr="00F56CF4">
        <w:rPr>
          <w:noProof/>
          <w:vertAlign w:val="superscript"/>
        </w:rPr>
        <w:t>40</w:t>
      </w:r>
      <w:ins w:id="743" w:author="Richard Haynes" w:date="2021-03-20T11:05:00Z">
        <w:r w:rsidR="002E791A" w:rsidRPr="00AF5EED">
          <w:fldChar w:fldCharType="end"/>
        </w:r>
      </w:ins>
      <w:r w:rsidR="002E791A">
        <w:fldChar w:fldCharType="end"/>
      </w:r>
    </w:p>
    <w:p w14:paraId="23B49502" w14:textId="4707AABE" w:rsidR="009E4554" w:rsidRPr="00BC0301" w:rsidRDefault="00AC4FBC" w:rsidP="008F69C6">
      <w:r>
        <w:t xml:space="preserve"> </w:t>
      </w:r>
    </w:p>
    <w:p w14:paraId="14196EB8" w14:textId="0C31C5CF" w:rsidR="00513ECE" w:rsidRDefault="00B03281" w:rsidP="008F69C6">
      <w:r>
        <w:rPr>
          <w:b/>
        </w:rPr>
        <w:t xml:space="preserve">[UK only] </w:t>
      </w:r>
      <w:r w:rsidR="00513ECE" w:rsidRPr="00716916">
        <w:rPr>
          <w:b/>
        </w:rPr>
        <w:t>Intravenous immunoglobulin (IVI</w:t>
      </w:r>
      <w:r w:rsidR="00513ECE">
        <w:rPr>
          <w:b/>
        </w:rPr>
        <w:t>g</w:t>
      </w:r>
      <w:r w:rsidR="00513ECE" w:rsidRPr="00716916">
        <w:rPr>
          <w:b/>
        </w:rPr>
        <w:t xml:space="preserve">): </w:t>
      </w:r>
      <w:r w:rsidR="00513ECE" w:rsidRPr="00716916">
        <w:rPr>
          <w:bCs w:val="0"/>
        </w:rPr>
        <w:t>IVI</w:t>
      </w:r>
      <w:r w:rsidR="00513ECE">
        <w:rPr>
          <w:bCs w:val="0"/>
        </w:rPr>
        <w:t>g</w:t>
      </w:r>
      <w:r w:rsidR="00513ECE" w:rsidRPr="00716916">
        <w:rPr>
          <w:bCs w:val="0"/>
        </w:rPr>
        <w:t xml:space="preserve"> is human normal immunoglobulin, available in a number of different preparations in routine NHS practice. The NHS England consensus process has established intravenous immunoglobulin as the interim first line treatment in non-shocked COVID-associated PIMS-TS and also that there is need for evaluation of intravenous immunoglobulin and corticosteroid in the initial management of PIMS-TS. In the similar but different disease process known as Kawasaki Diseases, </w:t>
      </w:r>
      <w:r w:rsidR="00513ECE" w:rsidRPr="00716916">
        <w:t>randomi</w:t>
      </w:r>
      <w:r w:rsidR="00C33BC1">
        <w:t>s</w:t>
      </w:r>
      <w:r w:rsidR="00513ECE" w:rsidRPr="00716916">
        <w:t>ed controlled trials and meta-analyses have demonstrated that early recognition and treatment of KD with IVI</w:t>
      </w:r>
      <w:r w:rsidR="00513ECE">
        <w:t>g</w:t>
      </w:r>
      <w:r w:rsidR="00513ECE" w:rsidRPr="00716916">
        <w:t xml:space="preserve"> (and aspirin) reduces the occurrence of coronary artery aneurysms. Current published guidelines recommend a dose of </w:t>
      </w:r>
      <w:r w:rsidR="00513ECE">
        <w:t>2</w:t>
      </w:r>
      <w:r w:rsidR="00513ECE" w:rsidRPr="00716916">
        <w:t xml:space="preserve"> g/</w:t>
      </w:r>
      <w:r w:rsidR="00513ECE">
        <w:t>k</w:t>
      </w:r>
      <w:r w:rsidR="00513ECE" w:rsidRPr="00716916">
        <w:t>g IVI</w:t>
      </w:r>
      <w:r w:rsidR="00513ECE">
        <w:t>g</w:t>
      </w:r>
      <w:r w:rsidR="00513ECE" w:rsidRPr="00716916">
        <w:t xml:space="preserve"> given as a single infusion, as this has been shown to reduce the coronary artery aneurysm rate compared to a lower divided dose regimen</w:t>
      </w:r>
      <w:r w:rsidR="00513ECE">
        <w:t>.</w:t>
      </w:r>
      <w:hyperlink w:anchor="_ENREF_41" w:tooltip="Eleftheriou, 2014 #831" w:history="1">
        <w:r w:rsidR="002E791A">
          <w:fldChar w:fldCharType="begin"/>
        </w:r>
        <w:r w:rsidR="002E791A">
          <w:instrText xml:space="preserve"> ADDIN EN.CITE &lt;EndNote&gt;&lt;Cite&gt;&lt;Author&gt;Eleftheriou&lt;/Author&gt;&lt;Year&gt;2014&lt;/Year&gt;&lt;RecNum&gt;831&lt;/RecNum&gt;&lt;DisplayText&gt;&lt;style face="superscript"&gt;41&lt;/style&gt;&lt;/DisplayText&gt;&lt;record&gt;&lt;rec-number&gt;831&lt;/rec-number&gt;&lt;foreign-keys&gt;&lt;key app="EN" db-id="vp2a2svem50pwkeae50pesxbrvzrpwssv2s9" timestamp="1604451178"&gt;831&lt;/key&gt;&lt;/foreign-keys&gt;&lt;ref-type name="Journal Article"&gt;17&lt;/ref-type&gt;&lt;contributors&gt;&lt;authors&gt;&lt;author&gt;Eleftheriou, D.&lt;/author&gt;&lt;author&gt;Levin, M.&lt;/author&gt;&lt;author&gt;Shingadia, D.&lt;/author&gt;&lt;author&gt;Tulloh, R.&lt;/author&gt;&lt;author&gt;Klein, N. J.&lt;/author&gt;&lt;author&gt;Brogan, P. A.&lt;/author&gt;&lt;/authors&gt;&lt;/contributors&gt;&lt;auth-address&gt;Paediatric Rheumatology/Infectious Diseases and Microbiology Unit, Institute of Child Health and Great Ormond Street Hospital NHS Foundation Trust, , London, UK.&lt;/auth-address&gt;&lt;titles&gt;&lt;title&gt;Management of Kawasaki disease&lt;/title&gt;&lt;secondary-title&gt;Arch Dis Child&lt;/secondary-title&gt;&lt;/titles&gt;&lt;periodical&gt;&lt;full-title&gt;Arch Dis Child&lt;/full-title&gt;&lt;/periodical&gt;&lt;pages&gt;74-83&lt;/pages&gt;&lt;volume&gt;99&lt;/volume&gt;&lt;number&gt;1&lt;/number&gt;&lt;edition&gt;2013/10/29&lt;/edition&gt;&lt;keywords&gt;&lt;keyword&gt;Adrenal Cortex Hormones/*therapeutic use&lt;/keyword&gt;&lt;keyword&gt;Child, Preschool&lt;/keyword&gt;&lt;keyword&gt;Coronary Aneurysm/prevention &amp;amp; control&lt;/keyword&gt;&lt;keyword&gt;Humans&lt;/keyword&gt;&lt;keyword&gt;Immunoglobulins, Intravenous/*therapeutic use&lt;/keyword&gt;&lt;keyword&gt;Mucocutaneous Lymph Node Syndrome/diagnosis/genetics/*therapy&lt;/keyword&gt;&lt;keyword&gt;Infectious Diseases&lt;/keyword&gt;&lt;keyword&gt;Rheumatology&lt;/keyword&gt;&lt;/keywords&gt;&lt;dates&gt;&lt;year&gt;2014&lt;/year&gt;&lt;pub-dates&gt;&lt;date&gt;Jan&lt;/date&gt;&lt;/pub-dates&gt;&lt;/dates&gt;&lt;isbn&gt;1468-2044 (Electronic)&amp;#xD;0003-9888 (Linking)&lt;/isbn&gt;&lt;accession-num&gt;24162006&lt;/accession-num&gt;&lt;urls&gt;&lt;related-urls&gt;&lt;url&gt;https://www.ncbi.nlm.nih.gov/pubmed/24162006&lt;/url&gt;&lt;/related-urls&gt;&lt;/urls&gt;&lt;custom2&gt;PMC3888612&lt;/custom2&gt;&lt;electronic-resource-num&gt;10.1136/archdischild-2012-302841&lt;/electronic-resource-num&gt;&lt;/record&gt;&lt;/Cite&gt;&lt;/EndNote&gt;</w:instrText>
        </w:r>
        <w:r w:rsidR="002E791A">
          <w:fldChar w:fldCharType="separate"/>
        </w:r>
        <w:r w:rsidR="002E791A" w:rsidRPr="00F56CF4">
          <w:rPr>
            <w:noProof/>
            <w:vertAlign w:val="superscript"/>
          </w:rPr>
          <w:t>41</w:t>
        </w:r>
        <w:r w:rsidR="002E791A">
          <w:fldChar w:fldCharType="end"/>
        </w:r>
      </w:hyperlink>
    </w:p>
    <w:p w14:paraId="2EB949A8" w14:textId="77777777" w:rsidR="00513ECE" w:rsidRDefault="00513ECE" w:rsidP="00513ECE">
      <w:pPr>
        <w:pStyle w:val="NormalWeb"/>
        <w:shd w:val="clear" w:color="auto" w:fill="FFFFFF"/>
        <w:spacing w:before="0" w:beforeAutospacing="0" w:after="143" w:afterAutospacing="0"/>
      </w:pPr>
    </w:p>
    <w:p w14:paraId="154B9072" w14:textId="1149D0F9" w:rsidR="00513ECE" w:rsidRPr="00716916" w:rsidRDefault="00513ECE" w:rsidP="00513ECE">
      <w:pPr>
        <w:pStyle w:val="NormalWeb"/>
        <w:shd w:val="clear" w:color="auto" w:fill="FFFFFF"/>
        <w:spacing w:before="0" w:beforeAutospacing="0" w:after="143" w:afterAutospacing="0"/>
        <w:rPr>
          <w:rFonts w:eastAsia="Times New Roman"/>
          <w:bCs w:val="0"/>
        </w:rPr>
      </w:pPr>
      <w:r w:rsidRPr="00716916">
        <w:t>IVI</w:t>
      </w:r>
      <w:r>
        <w:t>g</w:t>
      </w:r>
      <w:r w:rsidRPr="00716916">
        <w:t xml:space="preserve"> is licen</w:t>
      </w:r>
      <w:r w:rsidR="00C33BC1">
        <w:t>s</w:t>
      </w:r>
      <w:r w:rsidRPr="00716916">
        <w:t xml:space="preserve">ed for immunomodulation in adults, children and adolescents (0-18 years) in a number of clinical conditions including </w:t>
      </w:r>
      <w:r w:rsidRPr="00716916">
        <w:rPr>
          <w:rFonts w:eastAsia="Times New Roman"/>
          <w:bCs w:val="0"/>
        </w:rPr>
        <w:t xml:space="preserve">but not limited to </w:t>
      </w:r>
      <w:r>
        <w:rPr>
          <w:rFonts w:eastAsia="Times New Roman"/>
          <w:bCs w:val="0"/>
        </w:rPr>
        <w:t>p</w:t>
      </w:r>
      <w:r w:rsidRPr="00716916">
        <w:rPr>
          <w:rFonts w:eastAsia="Times New Roman"/>
          <w:bCs w:val="0"/>
        </w:rPr>
        <w:t>rimary immune thrombocytopenia, Guillain Barré syndrome, Kawasaki disease</w:t>
      </w:r>
      <w:r>
        <w:rPr>
          <w:rFonts w:eastAsia="Times New Roman"/>
          <w:bCs w:val="0"/>
        </w:rPr>
        <w:t xml:space="preserve"> (in association with aspirin)</w:t>
      </w:r>
      <w:r w:rsidRPr="00716916">
        <w:rPr>
          <w:rFonts w:eastAsia="Times New Roman"/>
          <w:bCs w:val="0"/>
        </w:rPr>
        <w:t xml:space="preserve">, </w:t>
      </w:r>
      <w:r>
        <w:rPr>
          <w:rFonts w:eastAsia="Times New Roman"/>
          <w:bCs w:val="0"/>
        </w:rPr>
        <w:t>c</w:t>
      </w:r>
      <w:r w:rsidRPr="00716916">
        <w:rPr>
          <w:rFonts w:eastAsia="Times New Roman"/>
          <w:bCs w:val="0"/>
        </w:rPr>
        <w:t xml:space="preserve">hronic inflammatory demyelinating polyradiculoneuropathy and </w:t>
      </w:r>
      <w:r>
        <w:rPr>
          <w:rFonts w:eastAsia="Times New Roman"/>
          <w:bCs w:val="0"/>
        </w:rPr>
        <w:t>m</w:t>
      </w:r>
      <w:r w:rsidRPr="00716916">
        <w:rPr>
          <w:rFonts w:eastAsia="Times New Roman"/>
          <w:bCs w:val="0"/>
        </w:rPr>
        <w:t>ultifocal motor neuropathy.</w:t>
      </w:r>
    </w:p>
    <w:p w14:paraId="0EF113CC" w14:textId="77777777" w:rsidR="00513ECE" w:rsidRPr="00CE1CFC" w:rsidRDefault="00513ECE" w:rsidP="008F69C6"/>
    <w:p w14:paraId="51913D4B" w14:textId="00F25DBC" w:rsidR="008F69C6" w:rsidRDefault="00AF5EED" w:rsidP="008F69C6">
      <w:pPr>
        <w:rPr>
          <w:b/>
        </w:rPr>
      </w:pPr>
      <w:ins w:id="744" w:author="Richard Haynes" w:date="2021-03-20T11:04:00Z">
        <w:r>
          <w:rPr>
            <w:b/>
          </w:rPr>
          <w:t xml:space="preserve">[UK only] </w:t>
        </w:r>
      </w:ins>
      <w:r w:rsidR="00CA2F0D" w:rsidRPr="00CA2F0D">
        <w:rPr>
          <w:b/>
        </w:rPr>
        <w:t>T</w:t>
      </w:r>
      <w:r w:rsidR="008F69C6" w:rsidRPr="00CA2F0D">
        <w:rPr>
          <w:b/>
        </w:rPr>
        <w:t>ocilizumab</w:t>
      </w:r>
      <w:r w:rsidR="008F69C6" w:rsidRPr="00321882">
        <w:t xml:space="preserve"> </w:t>
      </w:r>
      <w:r w:rsidR="00CA2F0D">
        <w:t>is a monoclonal antibody</w:t>
      </w:r>
      <w:r w:rsidR="008F69C6">
        <w:t xml:space="preserve"> that bind</w:t>
      </w:r>
      <w:r w:rsidR="00CA2F0D">
        <w:t>s</w:t>
      </w:r>
      <w:r w:rsidR="008F69C6">
        <w:t xml:space="preserve"> to the receptor for IL-6</w:t>
      </w:r>
      <w:r w:rsidR="00CA2F0D">
        <w:t>, blocking</w:t>
      </w:r>
      <w:r w:rsidR="008F69C6">
        <w:t xml:space="preserve"> IL-6 signalling and reduce</w:t>
      </w:r>
      <w:r w:rsidR="009726DB">
        <w:t>s</w:t>
      </w:r>
      <w:r w:rsidR="008F69C6">
        <w:t xml:space="preserve"> inflammation. </w:t>
      </w:r>
      <w:r w:rsidR="00CA2F0D">
        <w:t>Tocilizumab is</w:t>
      </w:r>
      <w:r w:rsidR="008F69C6" w:rsidRPr="00321882">
        <w:t xml:space="preserve"> licensed for use in patients with rheumatoid arthritis</w:t>
      </w:r>
      <w:r w:rsidR="00CA2F0D">
        <w:t xml:space="preserve"> and </w:t>
      </w:r>
      <w:r w:rsidR="008F69C6" w:rsidRPr="00321882">
        <w:t xml:space="preserve">for use in </w:t>
      </w:r>
      <w:r w:rsidR="008F69C6">
        <w:t xml:space="preserve">people aged </w:t>
      </w:r>
      <w:r w:rsidR="00CA5601">
        <w:t xml:space="preserve">at least </w:t>
      </w:r>
      <w:r w:rsidR="008F69C6">
        <w:t>2 years with</w:t>
      </w:r>
      <w:r w:rsidR="00CA2F0D" w:rsidRPr="00CA2F0D">
        <w:t xml:space="preserve"> </w:t>
      </w:r>
      <w:r w:rsidR="00CA2F0D">
        <w:t>chimeric antigen receptor (CAR) T cell-induced severe or life-threatening cytokine release syndrome.</w:t>
      </w:r>
    </w:p>
    <w:p w14:paraId="4BE94B53" w14:textId="77777777" w:rsidR="008F69C6" w:rsidRDefault="008F69C6" w:rsidP="008F69C6"/>
    <w:p w14:paraId="4FFB8A44" w14:textId="4FB7D5DC" w:rsidR="008F69C6" w:rsidRDefault="008F69C6" w:rsidP="008F69C6">
      <w:r>
        <w:t>Severe COVID-19 is associated with a hyper-inflammatory state with elevated ESR, C-reactive protein, D-dimers, lactate dehydrogenase, ferritin, and increased levels of pro-</w:t>
      </w:r>
      <w:r>
        <w:lastRenderedPageBreak/>
        <w:t>inflammatory cytokines including as IL-1 and IL-6.</w:t>
      </w:r>
      <w:r w:rsidR="00472D4D">
        <w:fldChar w:fldCharType="begin">
          <w:fldData xml:space="preserve">PEVuZE5vdGU+PENpdGU+PEF1dGhvcj5aaGFuZzwvQXV0aG9yPjxZZWFyPjIwMjA8L1llYXI+PFJl
Y051bT4yOTk2PC9SZWNOdW0+PERpc3BsYXlUZXh0PjxzdHlsZSBmYWNlPSJzdXBlcnNjcmlwdCI+
NCw5LDQyPC9zdHlsZT48L0Rpc3BsYXlUZXh0PjxyZWNvcmQ+PHJlYy1udW1iZXI+Mjk5NjwvcmVj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F56CF4">
        <w:instrText xml:space="preserve"> ADDIN EN.CITE </w:instrText>
      </w:r>
      <w:r w:rsidR="00F56CF4">
        <w:fldChar w:fldCharType="begin">
          <w:fldData xml:space="preserve">PEVuZE5vdGU+PENpdGU+PEF1dGhvcj5aaGFuZzwvQXV0aG9yPjxZZWFyPjIwMjA8L1llYXI+PFJl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dGFsLCBXdWhhbiBDaXR5LCBIdWJlaSBQcm92aW5jZSAyMDAwNjUsIENoaW5hLiBFbGVjdHJvbmlj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</w:fldData>
        </w:fldChar>
      </w:r>
      <w:r w:rsidR="00F56CF4">
        <w:instrText xml:space="preserve"> ADDIN EN.CITE.DATA </w:instrText>
      </w:r>
      <w:r w:rsidR="00F56CF4">
        <w:fldChar w:fldCharType="end"/>
      </w:r>
      <w:r w:rsidR="00472D4D">
        <w:fldChar w:fldCharType="separate"/>
      </w:r>
      <w:hyperlink w:anchor="_ENREF_4" w:tooltip="Wang, 2020 #2854" w:history="1">
        <w:r w:rsidR="002E791A" w:rsidRPr="00F56CF4">
          <w:rPr>
            <w:noProof/>
            <w:vertAlign w:val="superscript"/>
          </w:rPr>
          <w:t>4</w:t>
        </w:r>
      </w:hyperlink>
      <w:r w:rsidR="00F56CF4" w:rsidRPr="00F56CF4">
        <w:rPr>
          <w:noProof/>
          <w:vertAlign w:val="superscript"/>
        </w:rPr>
        <w:t>,</w:t>
      </w:r>
      <w:hyperlink w:anchor="_ENREF_9" w:tooltip="Zhou, 2020 #3000" w:history="1">
        <w:r w:rsidR="002E791A" w:rsidRPr="00F56CF4">
          <w:rPr>
            <w:noProof/>
            <w:vertAlign w:val="superscript"/>
          </w:rPr>
          <w:t>9</w:t>
        </w:r>
      </w:hyperlink>
      <w:r w:rsidR="00F56CF4" w:rsidRPr="00F56CF4">
        <w:rPr>
          <w:noProof/>
          <w:vertAlign w:val="superscript"/>
        </w:rPr>
        <w:t>,</w:t>
      </w:r>
      <w:hyperlink w:anchor="_ENREF_42" w:tooltip="Zhang, 2020 #2996" w:history="1">
        <w:r w:rsidR="002E791A" w:rsidRPr="00F56CF4">
          <w:rPr>
            <w:noProof/>
            <w:vertAlign w:val="superscript"/>
          </w:rPr>
          <w:t>42</w:t>
        </w:r>
      </w:hyperlink>
      <w:r w:rsidR="00472D4D">
        <w:fldChar w:fldCharType="end"/>
      </w:r>
      <w:r>
        <w:t xml:space="preserve"> There have been published and unpublished (pre-print) case series reports of the successful treatment of COVID-19 patients with IL-6 inhibitors.</w:t>
      </w:r>
      <w:r w:rsidR="007F3FD0">
        <w:fldChar w:fldCharType="begin">
          <w:fldData xml:space="preserve">PEVuZE5vdGU+PENpdGU+PEF1dGhvcj5aaGFuZzwvQXV0aG9yPjxZZWFyPjIwMjA8L1llYXI+PFJl
Y051bT4yOTk2PC9SZWNOdW0+PERpc3BsYXlUZXh0PjxzdHlsZSBmYWNlPSJzdXBlcnNjcmlwdCI+
NDIsNDM8L3N0eWxlPjwvRGlzcGxheVRleHQ+PHJlY29yZD48cmVjLW51bWJlcj4yOTk2PC9yZWMt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F56CF4">
        <w:instrText xml:space="preserve"> ADDIN EN.CITE </w:instrText>
      </w:r>
      <w:r w:rsidR="00F56CF4">
        <w:fldChar w:fldCharType="begin">
          <w:fldData xml:space="preserve">PEVuZE5vdGU+PENpdGU+PEF1dGhvcj5aaGFuZzwvQXV0aG9yPjxZZWFyPjIwMjA8L1llYXI+PFJl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==
</w:fldData>
        </w:fldChar>
      </w:r>
      <w:r w:rsidR="00F56CF4">
        <w:instrText xml:space="preserve"> ADDIN EN.CITE.DATA </w:instrText>
      </w:r>
      <w:r w:rsidR="00F56CF4">
        <w:fldChar w:fldCharType="end"/>
      </w:r>
      <w:r w:rsidR="007F3FD0">
        <w:fldChar w:fldCharType="separate"/>
      </w:r>
      <w:hyperlink w:anchor="_ENREF_42" w:tooltip="Zhang, 2020 #2996" w:history="1">
        <w:r w:rsidR="002E791A" w:rsidRPr="00F56CF4">
          <w:rPr>
            <w:noProof/>
            <w:vertAlign w:val="superscript"/>
          </w:rPr>
          <w:t>42</w:t>
        </w:r>
      </w:hyperlink>
      <w:r w:rsidR="00F56CF4" w:rsidRPr="00F56CF4">
        <w:rPr>
          <w:noProof/>
          <w:vertAlign w:val="superscript"/>
        </w:rPr>
        <w:t>,</w:t>
      </w:r>
      <w:hyperlink w:anchor="_ENREF_43" w:tooltip="Zhang, 2020 #93" w:history="1">
        <w:r w:rsidR="002E791A" w:rsidRPr="00F56CF4">
          <w:rPr>
            <w:noProof/>
            <w:vertAlign w:val="superscript"/>
          </w:rPr>
          <w:t>43</w:t>
        </w:r>
      </w:hyperlink>
      <w:r w:rsidR="007F3FD0">
        <w:fldChar w:fldCharType="end"/>
      </w:r>
      <w:r w:rsidR="00CA2F0D">
        <w:t xml:space="preserve"> IL</w:t>
      </w:r>
      <w:r>
        <w:t xml:space="preserve">-6 inhibitors have not been evaluated for the treatment of COVID-19 in randomised controlled trials. </w:t>
      </w:r>
    </w:p>
    <w:p w14:paraId="7FF427BE" w14:textId="69E6CD7B" w:rsidR="00CE1CFC" w:rsidRDefault="00CE1CFC" w:rsidP="00F123A0"/>
    <w:p w14:paraId="31BE91CA" w14:textId="3A138224" w:rsidR="00BC0301" w:rsidRPr="009E4554" w:rsidRDefault="00BC0301" w:rsidP="00BC0301">
      <w:r>
        <w:rPr>
          <w:b/>
        </w:rPr>
        <w:t xml:space="preserve">[UK only] Anakinra: </w:t>
      </w:r>
      <w:r w:rsidR="00FC62C9" w:rsidRPr="00235E3D">
        <w:t>Anakinra is an antagonist of the interleukin-1 receptor licensed for the treatment of rheumatoid arthritis, periodic fever syndromes and Still’s disease</w:t>
      </w:r>
      <w:r w:rsidR="00FC62C9">
        <w:rPr>
          <w:bCs w:val="0"/>
        </w:rPr>
        <w:t xml:space="preserve">. </w:t>
      </w:r>
      <w:r w:rsidR="00FC62C9" w:rsidRPr="00FB4B64">
        <w:t>Anakinra is widely used in several paediatric conditions with hyperinflammation including macrophage activation syndrome, systemic JIA and autoinflammatory disorders.</w:t>
      </w:r>
      <w:hyperlink w:anchor="_ENREF_44" w:tooltip="Henderson, 2020 #3044" w:history="1">
        <w:r w:rsidR="002E791A">
          <w:rPr>
            <w:bCs w:val="0"/>
          </w:rPr>
          <w:fldChar w:fldCharType="begin">
            <w:fldData xml:space="preserve">PEVuZE5vdGU+PENpdGU+PEF1dGhvcj5IZW5kZXJzb248L0F1dGhvcj48WWVhcj4yMDIwPC9ZZWFy
PjxSZWNOdW0+MzA0NDwvUmVjTnVtPjxEaXNwbGF5VGV4dD48c3R5bGUgZmFjZT0ic3VwZXJzY3Jp
cHQiPjQ0PC9zdHlsZT48L0Rpc3BsYXlUZXh0PjxyZWNvcmQ+PHJlYy1udW1iZXI+MzA0NDwvcmVj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E791A">
          <w:rPr>
            <w:bCs w:val="0"/>
          </w:rPr>
          <w:instrText xml:space="preserve"> ADDIN EN.CITE </w:instrText>
        </w:r>
        <w:r w:rsidR="002E791A">
          <w:rPr>
            <w:bCs w:val="0"/>
          </w:rPr>
          <w:fldChar w:fldCharType="begin">
            <w:fldData xml:space="preserve">PEVuZE5vdGU+PENpdGU+PEF1dGhvcj5IZW5kZXJzb248L0F1dGhvcj48WWVhcj4yMDIwPC9ZZWFy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</w:fldData>
          </w:fldChar>
        </w:r>
        <w:r w:rsidR="002E791A">
          <w:rPr>
            <w:bCs w:val="0"/>
          </w:rPr>
          <w:instrText xml:space="preserve"> ADDIN EN.CITE.DATA </w:instrText>
        </w:r>
        <w:r w:rsidR="002E791A">
          <w:rPr>
            <w:bCs w:val="0"/>
          </w:rPr>
        </w:r>
        <w:r w:rsidR="002E791A">
          <w:rPr>
            <w:bCs w:val="0"/>
          </w:rPr>
          <w:fldChar w:fldCharType="end"/>
        </w:r>
        <w:r w:rsidR="002E791A">
          <w:rPr>
            <w:bCs w:val="0"/>
          </w:rPr>
        </w:r>
        <w:r w:rsidR="002E791A">
          <w:rPr>
            <w:bCs w:val="0"/>
          </w:rPr>
          <w:fldChar w:fldCharType="separate"/>
        </w:r>
        <w:r w:rsidR="002E791A" w:rsidRPr="00F56CF4">
          <w:rPr>
            <w:bCs w:val="0"/>
            <w:noProof/>
            <w:vertAlign w:val="superscript"/>
          </w:rPr>
          <w:t>44</w:t>
        </w:r>
        <w:r w:rsidR="002E791A">
          <w:rPr>
            <w:bCs w:val="0"/>
          </w:rPr>
          <w:fldChar w:fldCharType="end"/>
        </w:r>
      </w:hyperlink>
      <w:r w:rsidR="00FC62C9" w:rsidRPr="00FB4B64">
        <w:t xml:space="preserve"> </w:t>
      </w:r>
      <w:r w:rsidR="00FC62C9">
        <w:rPr>
          <w:bCs w:val="0"/>
        </w:rPr>
        <w:t xml:space="preserve"> </w:t>
      </w:r>
      <w:r w:rsidR="00FC62C9" w:rsidRPr="00FB4B64">
        <w:t xml:space="preserve">The hyperinflammatory syndrome associated with COVID-19 in children (PIMS-TS) is characterised by high inflammatory markers and wide range of elevated cytokines. Immunomodulatory therapy with IL-1 inhibition using anakinra </w:t>
      </w:r>
      <w:r w:rsidR="00FC62C9">
        <w:rPr>
          <w:bCs w:val="0"/>
        </w:rPr>
        <w:t>has been used</w:t>
      </w:r>
      <w:r w:rsidR="00FC62C9" w:rsidRPr="00FB4B64">
        <w:t xml:space="preserve"> in</w:t>
      </w:r>
      <w:r w:rsidR="00FC62C9">
        <w:rPr>
          <w:bCs w:val="0"/>
        </w:rPr>
        <w:t xml:space="preserve"> the</w:t>
      </w:r>
      <w:r w:rsidR="00FC62C9" w:rsidRPr="00FB4B64">
        <w:t xml:space="preserve"> management of the children with PIMS-TS</w:t>
      </w:r>
      <w:r w:rsidR="00FC62C9">
        <w:rPr>
          <w:bCs w:val="0"/>
        </w:rPr>
        <w:t>,</w:t>
      </w:r>
      <w:hyperlink w:anchor="_ENREF_45" w:tooltip="Lee, 2020 #3045" w:history="1">
        <w:r w:rsidR="002E791A">
          <w:rPr>
            <w:bCs w:val="0"/>
          </w:rPr>
          <w:fldChar w:fldCharType="begin">
            <w:fldData xml:space="preserve">PEVuZE5vdGU+PENpdGU+PEF1dGhvcj5MZWU8L0F1dGhvcj48WWVhcj4yMDIwPC9ZZWFyPjxSZWNO
dW0+MzA0NTwvUmVjTnVtPjxEaXNwbGF5VGV4dD48c3R5bGUgZmFjZT0ic3VwZXJzY3JpcHQiPjQ1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E791A">
          <w:rPr>
            <w:bCs w:val="0"/>
          </w:rPr>
          <w:instrText xml:space="preserve"> ADDIN EN.CITE </w:instrText>
        </w:r>
        <w:r w:rsidR="002E791A">
          <w:rPr>
            <w:bCs w:val="0"/>
          </w:rPr>
          <w:fldChar w:fldCharType="begin">
            <w:fldData xml:space="preserve">PEVuZE5vdGU+PENpdGU+PEF1dGhvcj5MZWU8L0F1dGhvcj48WWVhcj4yMDIwPC9ZZWFyPjxSZWNO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</w:fldData>
          </w:fldChar>
        </w:r>
        <w:r w:rsidR="002E791A">
          <w:rPr>
            <w:bCs w:val="0"/>
          </w:rPr>
          <w:instrText xml:space="preserve"> ADDIN EN.CITE.DATA </w:instrText>
        </w:r>
        <w:r w:rsidR="002E791A">
          <w:rPr>
            <w:bCs w:val="0"/>
          </w:rPr>
        </w:r>
        <w:r w:rsidR="002E791A">
          <w:rPr>
            <w:bCs w:val="0"/>
          </w:rPr>
          <w:fldChar w:fldCharType="end"/>
        </w:r>
        <w:r w:rsidR="002E791A">
          <w:rPr>
            <w:bCs w:val="0"/>
          </w:rPr>
        </w:r>
        <w:r w:rsidR="002E791A">
          <w:rPr>
            <w:bCs w:val="0"/>
          </w:rPr>
          <w:fldChar w:fldCharType="separate"/>
        </w:r>
        <w:r w:rsidR="002E791A" w:rsidRPr="00F56CF4">
          <w:rPr>
            <w:bCs w:val="0"/>
            <w:noProof/>
            <w:vertAlign w:val="superscript"/>
          </w:rPr>
          <w:t>45</w:t>
        </w:r>
        <w:r w:rsidR="002E791A">
          <w:rPr>
            <w:bCs w:val="0"/>
          </w:rPr>
          <w:fldChar w:fldCharType="end"/>
        </w:r>
      </w:hyperlink>
      <w:r w:rsidR="00FC62C9">
        <w:rPr>
          <w:bCs w:val="0"/>
        </w:rPr>
        <w:t xml:space="preserve"> but controlled trials are lacking</w:t>
      </w:r>
      <w:r w:rsidR="00FC62C9" w:rsidRPr="00FB4B64">
        <w:t>. Anakinra has been shown to be safe</w:t>
      </w:r>
      <w:r w:rsidR="00FC62C9">
        <w:rPr>
          <w:bCs w:val="0"/>
        </w:rPr>
        <w:t xml:space="preserve"> in sepsis and has a short half-</w:t>
      </w:r>
      <w:r w:rsidR="00FC62C9" w:rsidRPr="00FB4B64">
        <w:t xml:space="preserve">life </w:t>
      </w:r>
      <w:r w:rsidR="00FC62C9">
        <w:rPr>
          <w:bCs w:val="0"/>
        </w:rPr>
        <w:t>which may be advantageous for use in</w:t>
      </w:r>
      <w:r w:rsidR="00FC62C9" w:rsidRPr="00FB4B64">
        <w:t xml:space="preserve"> very ill children with PIMS-TS.</w:t>
      </w:r>
    </w:p>
    <w:p w14:paraId="5665CA5D" w14:textId="77777777" w:rsidR="00BC0301" w:rsidRDefault="00BC0301" w:rsidP="00F123A0"/>
    <w:p w14:paraId="21A6EBD4" w14:textId="1C63825F" w:rsidR="00B53D60" w:rsidRPr="005A7168" w:rsidRDefault="00271D52" w:rsidP="00B53D60">
      <w:pPr>
        <w:spacing w:before="100" w:beforeAutospacing="1" w:after="100" w:afterAutospacing="1"/>
        <w:rPr>
          <w:rFonts w:eastAsia="Times New Roman"/>
        </w:rPr>
      </w:pPr>
      <w:r w:rsidDel="00271D52">
        <w:rPr>
          <w:b/>
        </w:rPr>
        <w:t xml:space="preserve"> </w:t>
      </w:r>
      <w:r w:rsidR="00B03281">
        <w:rPr>
          <w:b/>
        </w:rPr>
        <w:t xml:space="preserve">[UK only] </w:t>
      </w:r>
      <w:r w:rsidR="00A47FCE" w:rsidRPr="005A7168">
        <w:rPr>
          <w:b/>
        </w:rPr>
        <w:t>Synthetic neutralising antibodies</w:t>
      </w:r>
      <w:r w:rsidR="00392BF8">
        <w:rPr>
          <w:b/>
        </w:rPr>
        <w:t xml:space="preserve"> (REGN-COV2)</w:t>
      </w:r>
      <w:r w:rsidR="00A47FCE" w:rsidRPr="005A7168">
        <w:rPr>
          <w:b/>
        </w:rPr>
        <w:t>:</w:t>
      </w:r>
      <w:r w:rsidR="00A47FCE" w:rsidRPr="005A7168">
        <w:t xml:space="preserve"> </w:t>
      </w:r>
      <w:r w:rsidR="00DB255D" w:rsidRPr="005A7168">
        <w:t xml:space="preserve">Synthetic monoclonal antibodies </w:t>
      </w:r>
      <w:r w:rsidR="005A7168">
        <w:t xml:space="preserve">(mAbs) </w:t>
      </w:r>
      <w:r w:rsidR="00DB255D" w:rsidRPr="005A7168">
        <w:t xml:space="preserve">have been demonstrated to be </w:t>
      </w:r>
      <w:r w:rsidR="00B53D60" w:rsidRPr="005A7168">
        <w:rPr>
          <w:rFonts w:eastAsia="Times New Roman"/>
        </w:rPr>
        <w:t xml:space="preserve">safe and effective in viral disease </w:t>
      </w:r>
      <w:r w:rsidR="005A7168" w:rsidRPr="005A7168">
        <w:rPr>
          <w:rFonts w:eastAsia="Times New Roman"/>
        </w:rPr>
        <w:t>when used as</w:t>
      </w:r>
      <w:r w:rsidR="00B53D60" w:rsidRPr="005A7168">
        <w:rPr>
          <w:rFonts w:eastAsia="Times New Roman"/>
        </w:rPr>
        <w:t xml:space="preserve"> prophylaxis</w:t>
      </w:r>
      <w:r w:rsidR="005A7168" w:rsidRPr="005A7168">
        <w:rPr>
          <w:rFonts w:eastAsia="Times New Roman"/>
        </w:rPr>
        <w:t xml:space="preserve"> (</w:t>
      </w:r>
      <w:r w:rsidR="00B53D60" w:rsidRPr="005A7168">
        <w:rPr>
          <w:rFonts w:eastAsia="Times New Roman"/>
        </w:rPr>
        <w:t>respiratory syncytial virus and rabies</w:t>
      </w:r>
      <w:r w:rsidR="005A7168" w:rsidRPr="005A7168">
        <w:rPr>
          <w:rFonts w:eastAsia="Times New Roman"/>
        </w:rPr>
        <w:t>)</w:t>
      </w:r>
      <w:r w:rsidR="00B53D60" w:rsidRPr="005A7168">
        <w:rPr>
          <w:rFonts w:eastAsia="Times New Roman"/>
        </w:rPr>
        <w:t xml:space="preserve"> and treatment </w:t>
      </w:r>
      <w:r w:rsidR="005A7168" w:rsidRPr="005A7168">
        <w:rPr>
          <w:rFonts w:eastAsia="Times New Roman"/>
        </w:rPr>
        <w:t>(</w:t>
      </w:r>
      <w:r w:rsidR="00B53D60" w:rsidRPr="005A7168">
        <w:rPr>
          <w:rFonts w:eastAsia="Times New Roman"/>
        </w:rPr>
        <w:t>Ebola virus disease</w:t>
      </w:r>
      <w:r w:rsidR="005A7168" w:rsidRPr="005A7168">
        <w:rPr>
          <w:rFonts w:eastAsia="Times New Roman"/>
        </w:rPr>
        <w:t>)</w:t>
      </w:r>
      <w:r w:rsidR="00A47FCE" w:rsidRPr="005A7168">
        <w:t>.</w:t>
      </w:r>
      <w:r w:rsidR="005A7168" w:rsidRPr="005A7168">
        <w:fldChar w:fldCharType="begin">
          <w:fldData xml:space="preserve">PEVuZE5vdGU+PENpdGU+PEF1dGhvcj5MYXVzdHNlbjwvQXV0aG9yPjxZZWFyPjIwMTk8L1llYXI+
PFJlY051bT4yNjY8L1JlY051bT48RGlzcGxheVRleHQ+PHN0eWxlIGZhY2U9InN1cGVyc2NyaXB0
Ij40Niw0Nzwvc3R5bGU+PC9EaXNwbGF5VGV4dD48cmVjb3JkPjxyZWMtbnVtYmVyPjI2NjwvcmVj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F56CF4">
        <w:instrText xml:space="preserve"> ADDIN EN.CITE </w:instrText>
      </w:r>
      <w:r w:rsidR="00F56CF4">
        <w:fldChar w:fldCharType="begin">
          <w:fldData xml:space="preserve">PEVuZE5vdGU+PENpdGU+PEF1dGhvcj5MYXVzdHNlbjwvQXV0aG9yPjxZZWFyPjIwMTk8L1llYXI+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</w:fldData>
        </w:fldChar>
      </w:r>
      <w:r w:rsidR="00F56CF4">
        <w:instrText xml:space="preserve"> ADDIN EN.CITE.DATA </w:instrText>
      </w:r>
      <w:r w:rsidR="00F56CF4">
        <w:fldChar w:fldCharType="end"/>
      </w:r>
      <w:r w:rsidR="005A7168" w:rsidRPr="005A7168">
        <w:fldChar w:fldCharType="separate"/>
      </w:r>
      <w:hyperlink w:anchor="_ENREF_46" w:tooltip="Laustsen, 2019 #266" w:history="1">
        <w:r w:rsidR="002E791A" w:rsidRPr="00F56CF4">
          <w:rPr>
            <w:noProof/>
            <w:vertAlign w:val="superscript"/>
          </w:rPr>
          <w:t>46</w:t>
        </w:r>
      </w:hyperlink>
      <w:r w:rsidR="00F56CF4" w:rsidRPr="00F56CF4">
        <w:rPr>
          <w:noProof/>
          <w:vertAlign w:val="superscript"/>
        </w:rPr>
        <w:t>,</w:t>
      </w:r>
      <w:hyperlink w:anchor="_ENREF_47" w:tooltip="Mulangu, 2019 #2019" w:history="1">
        <w:r w:rsidR="002E791A" w:rsidRPr="00F56CF4">
          <w:rPr>
            <w:noProof/>
            <w:vertAlign w:val="superscript"/>
          </w:rPr>
          <w:t>47</w:t>
        </w:r>
      </w:hyperlink>
      <w:r w:rsidR="005A7168" w:rsidRPr="005A7168">
        <w:fldChar w:fldCharType="end"/>
      </w:r>
      <w:r w:rsidR="00DB255D" w:rsidRPr="005A7168">
        <w:t xml:space="preserve"> </w:t>
      </w:r>
      <w:r w:rsidR="00B53D60" w:rsidRPr="005A7168">
        <w:rPr>
          <w:rFonts w:eastAsia="Times New Roman"/>
        </w:rPr>
        <w:t xml:space="preserve">Anti-SARS-CoV-2 </w:t>
      </w:r>
      <w:r w:rsidR="005A7168">
        <w:rPr>
          <w:rFonts w:eastAsia="Times New Roman"/>
        </w:rPr>
        <w:t>mAbs</w:t>
      </w:r>
      <w:r w:rsidR="00B53D60" w:rsidRPr="005A7168">
        <w:rPr>
          <w:rFonts w:eastAsia="Times New Roman"/>
        </w:rPr>
        <w:t xml:space="preserve"> are designed to bind to and neutralise the virus. In addition, </w:t>
      </w:r>
      <w:r w:rsidR="005A7168">
        <w:rPr>
          <w:rFonts w:eastAsia="Times New Roman"/>
        </w:rPr>
        <w:t xml:space="preserve">mAbs </w:t>
      </w:r>
      <w:r w:rsidR="00B53D60" w:rsidRPr="005A7168">
        <w:rPr>
          <w:rFonts w:eastAsia="Times New Roman"/>
        </w:rPr>
        <w:t>may have additional effector functions (antibody depende</w:t>
      </w:r>
      <w:r w:rsidR="005A7168" w:rsidRPr="005A7168">
        <w:rPr>
          <w:rFonts w:eastAsia="Times New Roman"/>
        </w:rPr>
        <w:t>nt</w:t>
      </w:r>
      <w:r w:rsidR="00B53D60" w:rsidRPr="005A7168">
        <w:rPr>
          <w:rFonts w:eastAsia="Times New Roman"/>
        </w:rPr>
        <w:t xml:space="preserve"> phagocytosis and cytotoxicity) through binding to SARS-</w:t>
      </w:r>
      <w:r w:rsidR="00C33BC1" w:rsidRPr="005A7168">
        <w:rPr>
          <w:rFonts w:eastAsia="Times New Roman"/>
        </w:rPr>
        <w:t>C</w:t>
      </w:r>
      <w:r w:rsidR="00C33BC1">
        <w:rPr>
          <w:rFonts w:eastAsia="Times New Roman"/>
        </w:rPr>
        <w:t>o</w:t>
      </w:r>
      <w:r w:rsidR="00C33BC1" w:rsidRPr="005A7168">
        <w:rPr>
          <w:rFonts w:eastAsia="Times New Roman"/>
        </w:rPr>
        <w:t>V</w:t>
      </w:r>
      <w:r w:rsidR="00B53D60" w:rsidRPr="005A7168">
        <w:rPr>
          <w:rFonts w:eastAsia="Times New Roman"/>
        </w:rPr>
        <w:t xml:space="preserve">-2 spike protein expressed on the surface of cells. Anti-SARS-CoV-2 spike protein neutralizing </w:t>
      </w:r>
      <w:r w:rsidR="005A7168">
        <w:rPr>
          <w:rFonts w:eastAsia="Times New Roman"/>
        </w:rPr>
        <w:t>mAbs</w:t>
      </w:r>
      <w:r w:rsidR="00B53D60" w:rsidRPr="005A7168">
        <w:rPr>
          <w:rFonts w:eastAsia="Times New Roman"/>
        </w:rPr>
        <w:t xml:space="preserve"> have demonstrated in vivo efficacy in both therapeutic and prophylactic settings in mouse, and non-human primates models, with decrease</w:t>
      </w:r>
      <w:r w:rsidR="005A7168" w:rsidRPr="005A7168">
        <w:rPr>
          <w:rFonts w:eastAsia="Times New Roman"/>
        </w:rPr>
        <w:t>s</w:t>
      </w:r>
      <w:r w:rsidR="00B53D60" w:rsidRPr="005A7168">
        <w:rPr>
          <w:rFonts w:eastAsia="Times New Roman"/>
        </w:rPr>
        <w:t xml:space="preserve"> in viral load and lung pathology.</w:t>
      </w:r>
      <w:r w:rsidR="00A01AA2" w:rsidRPr="005A7168">
        <w:rPr>
          <w:rFonts w:eastAsia="Times New Roman"/>
        </w:rPr>
        <w:fldChar w:fldCharType="begin">
          <w:fldData xml:space="preserve">PEVuZE5vdGU+PENpdGU+PEF1dGhvcj5DYW88L0F1dGhvcj48WWVhcj4yMDIwPC9ZZWFyPjxSZWNO
dW0+MjYxPC9SZWNOdW0+PERpc3BsYXlUZXh0PjxzdHlsZSBmYWNlPSJzdXBlcnNjcmlwdCI+Miw0
OCw0OTwvc3R5bGU+PC9EaXNwbGF5VGV4dD48cmVjb3JkPjxyZWMtbnVtYmVyPjI2MTwvcmVjLW51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F56CF4">
        <w:rPr>
          <w:rFonts w:eastAsia="Times New Roman"/>
        </w:rPr>
        <w:instrText xml:space="preserve"> ADDIN EN.CITE </w:instrText>
      </w:r>
      <w:r w:rsidR="00F56CF4">
        <w:rPr>
          <w:rFonts w:eastAsia="Times New Roman"/>
        </w:rPr>
        <w:fldChar w:fldCharType="begin">
          <w:fldData xml:space="preserve">PEVuZE5vdGU+PENpdGU+PEF1dGhvcj5DYW88L0F1dGhvcj48WWVhcj4yMDIwPC9ZZWFyPjxSZWNO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</w:fldData>
        </w:fldChar>
      </w:r>
      <w:r w:rsidR="00F56CF4">
        <w:rPr>
          <w:rFonts w:eastAsia="Times New Roman"/>
        </w:rPr>
        <w:instrText xml:space="preserve"> ADDIN EN.CITE.DATA </w:instrText>
      </w:r>
      <w:r w:rsidR="00F56CF4">
        <w:rPr>
          <w:rFonts w:eastAsia="Times New Roman"/>
        </w:rPr>
      </w:r>
      <w:r w:rsidR="00F56CF4">
        <w:rPr>
          <w:rFonts w:eastAsia="Times New Roman"/>
        </w:rPr>
        <w:fldChar w:fldCharType="end"/>
      </w:r>
      <w:r w:rsidR="00A01AA2" w:rsidRPr="005A7168">
        <w:rPr>
          <w:rFonts w:eastAsia="Times New Roman"/>
        </w:rPr>
      </w:r>
      <w:r w:rsidR="00A01AA2" w:rsidRPr="005A7168">
        <w:rPr>
          <w:rFonts w:eastAsia="Times New Roman"/>
        </w:rPr>
        <w:fldChar w:fldCharType="separate"/>
      </w:r>
      <w:hyperlink w:anchor="_ENREF_2" w:tooltip="Shi, 2020 #263" w:history="1">
        <w:r w:rsidR="002E791A" w:rsidRPr="00F56CF4">
          <w:rPr>
            <w:rFonts w:eastAsia="Times New Roman"/>
            <w:noProof/>
            <w:vertAlign w:val="superscript"/>
          </w:rPr>
          <w:t>2</w:t>
        </w:r>
      </w:hyperlink>
      <w:r w:rsidR="00F56CF4" w:rsidRPr="00F56CF4">
        <w:rPr>
          <w:rFonts w:eastAsia="Times New Roman"/>
          <w:noProof/>
          <w:vertAlign w:val="superscript"/>
        </w:rPr>
        <w:t>,</w:t>
      </w:r>
      <w:hyperlink w:anchor="_ENREF_48" w:tooltip="Cao, 2020 #261" w:history="1">
        <w:r w:rsidR="002E791A" w:rsidRPr="00F56CF4">
          <w:rPr>
            <w:rFonts w:eastAsia="Times New Roman"/>
            <w:noProof/>
            <w:vertAlign w:val="superscript"/>
          </w:rPr>
          <w:t>48</w:t>
        </w:r>
      </w:hyperlink>
      <w:r w:rsidR="00F56CF4" w:rsidRPr="00F56CF4">
        <w:rPr>
          <w:rFonts w:eastAsia="Times New Roman"/>
          <w:noProof/>
          <w:vertAlign w:val="superscript"/>
        </w:rPr>
        <w:t>,</w:t>
      </w:r>
      <w:hyperlink w:anchor="_ENREF_49" w:tooltip="Zost, 2020 #262" w:history="1">
        <w:r w:rsidR="002E791A" w:rsidRPr="00F56CF4">
          <w:rPr>
            <w:rFonts w:eastAsia="Times New Roman"/>
            <w:noProof/>
            <w:vertAlign w:val="superscript"/>
          </w:rPr>
          <w:t>49</w:t>
        </w:r>
      </w:hyperlink>
      <w:r w:rsidR="00A01AA2" w:rsidRPr="005A7168">
        <w:rPr>
          <w:rFonts w:eastAsia="Times New Roman"/>
        </w:rPr>
        <w:fldChar w:fldCharType="end"/>
      </w:r>
    </w:p>
    <w:p w14:paraId="1BB1D8D8" w14:textId="77777777" w:rsidR="00B53D60" w:rsidRPr="005A7168" w:rsidRDefault="00B53D60" w:rsidP="00B53D60">
      <w:pPr>
        <w:spacing w:before="100" w:beforeAutospacing="1" w:after="100" w:afterAutospacing="1"/>
        <w:rPr>
          <w:rFonts w:eastAsia="Times New Roman"/>
        </w:rPr>
      </w:pPr>
    </w:p>
    <w:p w14:paraId="10D88C1F" w14:textId="19B4072C" w:rsidR="00A47FCE" w:rsidRPr="005A7168" w:rsidRDefault="00DB255D" w:rsidP="00B53D60">
      <w:pPr>
        <w:spacing w:before="100" w:beforeAutospacing="1" w:after="100" w:afterAutospacing="1"/>
        <w:rPr>
          <w:rFonts w:eastAsia="Times New Roman"/>
        </w:rPr>
      </w:pPr>
      <w:r w:rsidRPr="005A7168">
        <w:t xml:space="preserve">Regeneron </w:t>
      </w:r>
      <w:r w:rsidR="005A7168" w:rsidRPr="005A7168">
        <w:t>has</w:t>
      </w:r>
      <w:r w:rsidRPr="005A7168">
        <w:t xml:space="preserve"> develop</w:t>
      </w:r>
      <w:r w:rsidR="005A7168" w:rsidRPr="005A7168">
        <w:t>ed</w:t>
      </w:r>
      <w:r w:rsidRPr="005A7168">
        <w:t xml:space="preserve"> 2 non-competing, high-affinity human IgG1 anti-SARS-CoV-2 </w:t>
      </w:r>
      <w:r w:rsidR="005A7168">
        <w:t>mAbs</w:t>
      </w:r>
      <w:r w:rsidRPr="005A7168">
        <w:t>, REGN10933 and REGN10987 that bind specifically to the receptor binding domain of the spike glycoprotein of SARS-CoV-2, blocking viral entry into host cells.</w:t>
      </w:r>
      <w:r w:rsidR="005A7168" w:rsidRPr="005A7168">
        <w:fldChar w:fldCharType="begin">
          <w:fldData xml:space="preserve">PEVuZE5vdGU+PENpdGU+PEF1dGhvcj5IYW5zZW48L0F1dGhvcj48WWVhcj4yMDIwPC9ZZWFyPjxS
ZWNOdW0+MjY1PC9SZWNOdW0+PERpc3BsYXlUZXh0PjxzdHlsZSBmYWNlPSJzdXBlcnNjcmlwdCI+
NTAsNTE8L3N0eWxlPjwvRGlzcGxheVRleHQ+PHJlY29yZD48cmVjLW51bWJlcj4yNjU8L3JlYy1u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F56CF4">
        <w:instrText xml:space="preserve"> ADDIN EN.CITE </w:instrText>
      </w:r>
      <w:r w:rsidR="00F56CF4">
        <w:fldChar w:fldCharType="begin">
          <w:fldData xml:space="preserve">PEVuZE5vdGU+PENpdGU+PEF1dGhvcj5IYW5zZW48L0F1dGhvcj48WWVhcj4yMDIwPC9ZZWFyPjxS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</w:fldData>
        </w:fldChar>
      </w:r>
      <w:r w:rsidR="00F56CF4">
        <w:instrText xml:space="preserve"> ADDIN EN.CITE.DATA </w:instrText>
      </w:r>
      <w:r w:rsidR="00F56CF4">
        <w:fldChar w:fldCharType="end"/>
      </w:r>
      <w:r w:rsidR="005A7168" w:rsidRPr="005A7168">
        <w:fldChar w:fldCharType="separate"/>
      </w:r>
      <w:hyperlink w:anchor="_ENREF_50" w:tooltip="Hansen, 2020 #265" w:history="1">
        <w:r w:rsidR="002E791A" w:rsidRPr="00F56CF4">
          <w:rPr>
            <w:noProof/>
            <w:vertAlign w:val="superscript"/>
          </w:rPr>
          <w:t>50</w:t>
        </w:r>
      </w:hyperlink>
      <w:r w:rsidR="00F56CF4" w:rsidRPr="00F56CF4">
        <w:rPr>
          <w:noProof/>
          <w:vertAlign w:val="superscript"/>
        </w:rPr>
        <w:t>,</w:t>
      </w:r>
      <w:hyperlink w:anchor="_ENREF_51" w:tooltip="Regeneron Pharmaceuticals Inc., 2020 #2314" w:history="1">
        <w:r w:rsidR="002E791A" w:rsidRPr="00F56CF4">
          <w:rPr>
            <w:noProof/>
            <w:vertAlign w:val="superscript"/>
          </w:rPr>
          <w:t>51</w:t>
        </w:r>
      </w:hyperlink>
      <w:r w:rsidR="005A7168" w:rsidRPr="005A7168">
        <w:fldChar w:fldCharType="end"/>
      </w:r>
      <w:r w:rsidRPr="005A7168">
        <w:t xml:space="preserve"> REGN10933 and REGN10987 are both potent neutralizing antibodies that block the interaction between the spike protein and its canonical receptor angiotensin-converting enzyme 2. REGN10933 and REGN10987 are intended to be utilized as a combination treatment</w:t>
      </w:r>
      <w:r w:rsidR="00392BF8">
        <w:t>,</w:t>
      </w:r>
      <w:r w:rsidRPr="005A7168">
        <w:t xml:space="preserve"> </w:t>
      </w:r>
      <w:r w:rsidR="00392BF8">
        <w:t xml:space="preserve">known as REGN-COV2, </w:t>
      </w:r>
      <w:r w:rsidRPr="005A7168">
        <w:t>and should not be used individually as monotherapy. A combination of antibodies that bind to non-overlapping epitopes may minimize the likelihood of loss of antiviral activity due to naturally circulating viral variants or development of escape mutants under drug pressure.</w:t>
      </w:r>
      <w:r w:rsidR="005A7168" w:rsidRPr="005A7168">
        <w:rPr>
          <w:rFonts w:eastAsia="Times New Roman"/>
        </w:rPr>
        <w:t xml:space="preserve"> </w:t>
      </w:r>
      <w:r w:rsidR="005A7168" w:rsidRPr="00061196">
        <w:rPr>
          <w:rFonts w:eastAsia="Times New Roman"/>
        </w:rPr>
        <w:t>In animal studies (rhesus macaques and hamsters) the antibody cocktail (REGN109</w:t>
      </w:r>
      <w:r w:rsidR="00ED67CA">
        <w:rPr>
          <w:rFonts w:eastAsia="Times New Roman"/>
        </w:rPr>
        <w:t>33</w:t>
      </w:r>
      <w:r w:rsidR="005A7168" w:rsidRPr="00061196">
        <w:rPr>
          <w:rFonts w:eastAsia="Times New Roman"/>
        </w:rPr>
        <w:t>+REGN109</w:t>
      </w:r>
      <w:r w:rsidR="00ED67CA">
        <w:rPr>
          <w:rFonts w:eastAsia="Times New Roman"/>
        </w:rPr>
        <w:t>87</w:t>
      </w:r>
      <w:r w:rsidR="005A7168" w:rsidRPr="00061196">
        <w:rPr>
          <w:rFonts w:eastAsia="Times New Roman"/>
        </w:rPr>
        <w:t>) reduced virus load  in lower and upper airway and decreased virus induced pathological sequelae when administered prophylactically or therapeutically</w:t>
      </w:r>
      <w:r w:rsidR="005A7168" w:rsidRPr="005A7168">
        <w:rPr>
          <w:rFonts w:eastAsia="Times New Roman"/>
        </w:rPr>
        <w:t>.</w:t>
      </w:r>
      <w:hyperlink w:anchor="_ENREF_52" w:tooltip="Baum, 2020 #264" w:history="1">
        <w:r w:rsidR="002E791A" w:rsidRPr="005A7168">
          <w:rPr>
            <w:rFonts w:eastAsia="Times New Roman"/>
          </w:rPr>
          <w:fldChar w:fldCharType="begin"/>
        </w:r>
        <w:r w:rsidR="002E791A">
          <w:rPr>
            <w:rFonts w:eastAsia="Times New Roman"/>
          </w:rPr>
          <w:instrText xml:space="preserve"> ADDIN EN.CITE &lt;EndNote&gt;&lt;Cite&gt;&lt;Author&gt;Baum&lt;/Author&gt;&lt;Year&gt;2020&lt;/Year&gt;&lt;RecNum&gt;264&lt;/RecNum&gt;&lt;DisplayText&gt;&lt;style face="superscript"&gt;52&lt;/style&gt;&lt;/DisplayText&gt;&lt;record&gt;&lt;rec-number&gt;264&lt;/rec-number&gt;&lt;foreign-keys&gt;&lt;key app="EN" db-id="2w9d5f9xq055xxedxp9pfvw85zr599rxzvvw" timestamp="1597596452"&gt;264&lt;/key&gt;&lt;/foreign-keys&gt;&lt;ref-type name="Journal Article"&gt;17&lt;/ref-type&gt;&lt;contributors&gt;&lt;authors&gt;&lt;author&gt;Baum, Alina&lt;/author&gt;&lt;author&gt;Copin, Richard&lt;/author&gt;&lt;author&gt;Ajithdoss, Dharani&lt;/author&gt;&lt;author&gt;Zhou, Anbo&lt;/author&gt;&lt;author&gt;Lanza, Kathryn&lt;/author&gt;&lt;author&gt;Negron, Nicole&lt;/author&gt;&lt;author&gt;Ni, Min&lt;/author&gt;&lt;author&gt;Wei, Yi&lt;/author&gt;&lt;author&gt;Atwal, Gurinder S.&lt;/author&gt;&lt;author&gt;Oyejide, Adelekan&lt;/author&gt;&lt;author&gt;Goez-Gazi, Yenny&lt;/author&gt;&lt;author&gt;Dutton, John&lt;/author&gt;&lt;author&gt;Clemmons, Elizabeth&lt;/author&gt;&lt;author&gt;Staples, Hilary M.&lt;/author&gt;&lt;author&gt;Bartley, Carmen&lt;/author&gt;&lt;author&gt;Klaffke, Benjamin&lt;/author&gt;&lt;author&gt;Alfson, Kendra&lt;/author&gt;&lt;author&gt;Gazi, Michal&lt;/author&gt;&lt;author&gt;Gonzales, Olga&lt;/author&gt;&lt;author&gt;Dick, Edward&lt;/author&gt;&lt;author&gt;Carrion, Ricardo&lt;/author&gt;&lt;author&gt;Pessaint, Laurent&lt;/author&gt;&lt;author&gt;Porto, Maciel&lt;/author&gt;&lt;author&gt;Cook, Anthony&lt;/author&gt;&lt;author&gt;Brown, Renita&lt;/author&gt;&lt;author&gt;Ali, Vaneesha&lt;/author&gt;&lt;author&gt;Greenhouse, Jack&lt;/author&gt;&lt;author&gt;Taylor, Tammy&lt;/author&gt;&lt;author&gt;Andersen, Hanne&lt;/author&gt;&lt;author&gt;Lewis, Mark G.&lt;/author&gt;&lt;author&gt;Stahl, Neil&lt;/author&gt;&lt;author&gt;Murphy, Andrew J.&lt;/author&gt;&lt;author&gt;Yancopoulos, George D.&lt;/author&gt;&lt;author&gt;Kyratsous, Christos A.&lt;/author&gt;&lt;/authors&gt;&lt;/contributors&gt;&lt;titles&gt;&lt;title&gt;REGN-COV2 antibody cocktail prevents and treats SARS-CoV-2 infection in rhesus macaques and hamsters&lt;/title&gt;&lt;secondary-title&gt;bioRxiv&lt;/secondary-title&gt;&lt;/titles&gt;&lt;periodical&gt;&lt;full-title&gt;bioRxiv&lt;/full-title&gt;&lt;/periodical&gt;&lt;pages&gt;2020.08.02.233320&lt;/pages&gt;&lt;dates&gt;&lt;year&gt;2020&lt;/year&gt;&lt;/dates&gt;&lt;urls&gt;&lt;related-urls&gt;&lt;url&gt;https://www.biorxiv.org/content/biorxiv/early/2020/08/03/2020.08.02.233320.full.pdf&lt;/url&gt;&lt;/related-urls&gt;&lt;/urls&gt;&lt;electronic-resource-num&gt;10.1101/2020.08.02.233320&lt;/electronic-resource-num&gt;&lt;/record&gt;&lt;/Cite&gt;&lt;/EndNote&gt;</w:instrText>
        </w:r>
        <w:r w:rsidR="002E791A" w:rsidRPr="005A7168">
          <w:rPr>
            <w:rFonts w:eastAsia="Times New Roman"/>
          </w:rPr>
          <w:fldChar w:fldCharType="separate"/>
        </w:r>
        <w:r w:rsidR="002E791A" w:rsidRPr="00F56CF4">
          <w:rPr>
            <w:rFonts w:eastAsia="Times New Roman"/>
            <w:noProof/>
            <w:vertAlign w:val="superscript"/>
          </w:rPr>
          <w:t>52</w:t>
        </w:r>
        <w:r w:rsidR="002E791A" w:rsidRPr="005A7168">
          <w:rPr>
            <w:rFonts w:eastAsia="Times New Roman"/>
          </w:rPr>
          <w:fldChar w:fldCharType="end"/>
        </w:r>
      </w:hyperlink>
    </w:p>
    <w:p w14:paraId="5246327D" w14:textId="77777777" w:rsidR="008228DE" w:rsidRDefault="008228DE" w:rsidP="00C54ABA">
      <w:pPr>
        <w:autoSpaceDE/>
        <w:autoSpaceDN/>
        <w:adjustRightInd/>
        <w:contextualSpacing w:val="0"/>
        <w:jc w:val="left"/>
        <w:rPr>
          <w:b/>
          <w:bCs w:val="0"/>
        </w:rPr>
      </w:pPr>
    </w:p>
    <w:p w14:paraId="5E8436D5" w14:textId="32982DBC" w:rsidR="00B03281" w:rsidDel="002E791A" w:rsidRDefault="008228DE">
      <w:pPr>
        <w:autoSpaceDE/>
        <w:autoSpaceDN/>
        <w:adjustRightInd/>
        <w:contextualSpacing w:val="0"/>
        <w:jc w:val="left"/>
        <w:rPr>
          <w:del w:id="745" w:author="Richard Haynes" w:date="2021-04-08T11:43:00Z"/>
          <w:b/>
          <w:bCs w:val="0"/>
        </w:rPr>
      </w:pPr>
      <w:del w:id="746" w:author="Richard Haynes" w:date="2021-04-08T11:43:00Z">
        <w:r w:rsidDel="002E791A">
          <w:rPr>
            <w:b/>
            <w:bCs w:val="0"/>
          </w:rPr>
          <w:delText xml:space="preserve">Aspirin: </w:delText>
        </w:r>
        <w:r w:rsidR="00503013" w:rsidDel="002E791A">
          <w:rPr>
            <w:bCs w:val="0"/>
          </w:rPr>
          <w:delText>Patients with</w:delText>
        </w:r>
        <w:r w:rsidR="00C33BC1" w:rsidDel="002E791A">
          <w:rPr>
            <w:bCs w:val="0"/>
          </w:rPr>
          <w:delText xml:space="preserve"> COVID-19 appear to be at high </w:delText>
        </w:r>
        <w:r w:rsidR="00503013" w:rsidDel="002E791A">
          <w:rPr>
            <w:bCs w:val="0"/>
          </w:rPr>
          <w:delText>risk of thromboembolism.</w:delText>
        </w:r>
        <w:r w:rsidR="00912B97" w:rsidDel="002E791A">
          <w:fldChar w:fldCharType="begin"/>
        </w:r>
        <w:r w:rsidR="00912B97" w:rsidDel="002E791A">
          <w:delInstrText xml:space="preserve"> HYPERLINK \l "_ENREF_53" \o "Desborough, 2020 #2" </w:delInstrText>
        </w:r>
        <w:r w:rsidR="00912B97" w:rsidDel="002E791A">
          <w:fldChar w:fldCharType="end"/>
        </w:r>
        <w:r w:rsidR="00503013" w:rsidDel="002E791A">
          <w:rPr>
            <w:bCs w:val="0"/>
          </w:rPr>
          <w:delText xml:space="preserve"> Classical risk factors for </w:delText>
        </w:r>
        <w:r w:rsidR="00392BF8" w:rsidDel="002E791A">
          <w:rPr>
            <w:bCs w:val="0"/>
          </w:rPr>
          <w:delText>thromboembolism</w:delText>
        </w:r>
        <w:r w:rsidR="00503013" w:rsidDel="002E791A">
          <w:rPr>
            <w:bCs w:val="0"/>
          </w:rPr>
          <w:delText xml:space="preserve"> are common in the COVID-19 hospitalised population, but the relatively low incidence of deep vein thrombosis compared to the incidence of pulmonary embolism (and the often peripheral location of the pulmonary emboli observed) suggests that inflammation and associated endothelial injury </w:delText>
        </w:r>
        <w:r w:rsidR="00392BF8" w:rsidDel="002E791A">
          <w:rPr>
            <w:bCs w:val="0"/>
          </w:rPr>
          <w:delText xml:space="preserve">and platelet activation </w:delText>
        </w:r>
        <w:r w:rsidR="00503013" w:rsidDel="002E791A">
          <w:rPr>
            <w:bCs w:val="0"/>
          </w:rPr>
          <w:delText xml:space="preserve">may be an important cause of </w:delText>
        </w:r>
        <w:r w:rsidR="00392BF8" w:rsidDel="002E791A">
          <w:rPr>
            <w:bCs w:val="0"/>
          </w:rPr>
          <w:delText xml:space="preserve">thromboembolism </w:delText>
        </w:r>
        <w:r w:rsidR="00503013" w:rsidDel="002E791A">
          <w:rPr>
            <w:bCs w:val="0"/>
          </w:rPr>
          <w:delText>in this patient population.</w:delText>
        </w:r>
        <w:r w:rsidR="00912B97" w:rsidDel="002E791A">
          <w:fldChar w:fldCharType="begin"/>
        </w:r>
        <w:r w:rsidR="00912B97" w:rsidDel="002E791A">
          <w:delInstrText xml:space="preserve"> HYPERLINK \l "_ENREF_53" \o "Desborough, 2020 #2" </w:delInstrText>
        </w:r>
        <w:r w:rsidR="00912B97" w:rsidDel="002E791A">
          <w:fldChar w:fldCharType="end"/>
        </w:r>
        <w:r w:rsidR="00392BF8" w:rsidRPr="00392BF8" w:rsidDel="002E791A">
          <w:rPr>
            <w:bCs w:val="0"/>
            <w:vertAlign w:val="superscript"/>
          </w:rPr>
          <w:delText>,</w:delText>
        </w:r>
        <w:r w:rsidR="00912B97" w:rsidDel="002E791A">
          <w:fldChar w:fldCharType="begin"/>
        </w:r>
        <w:r w:rsidR="00912B97" w:rsidDel="002E791A">
          <w:delInstrText xml:space="preserve"> HYPERLINK \l "_ENREF_54" \o "Taus, 2020 #1" </w:delInstrText>
        </w:r>
        <w:r w:rsidR="00912B97" w:rsidDel="002E791A">
          <w:fldChar w:fldCharType="end"/>
        </w:r>
        <w:r w:rsidR="00EF739A" w:rsidDel="002E791A">
          <w:rPr>
            <w:bCs w:val="0"/>
          </w:rPr>
          <w:delText xml:space="preserve"> </w:delText>
        </w:r>
        <w:r w:rsidR="00392BF8" w:rsidDel="002E791A">
          <w:rPr>
            <w:bCs w:val="0"/>
          </w:rPr>
          <w:delText>T</w:delText>
        </w:r>
        <w:r w:rsidR="00EF739A" w:rsidDel="002E791A">
          <w:rPr>
            <w:bCs w:val="0"/>
          </w:rPr>
          <w:delText>herefore antiplatelet therapy is a potential thromboprophylactic therapy in COVID-19. It is also being tested in the REMAP-CAP trial.</w:delText>
        </w:r>
      </w:del>
    </w:p>
    <w:p w14:paraId="2F2676C1" w14:textId="3D90B8D8" w:rsidR="00392BF8" w:rsidRDefault="00392BF8">
      <w:pPr>
        <w:autoSpaceDE/>
        <w:autoSpaceDN/>
        <w:adjustRightInd/>
        <w:contextualSpacing w:val="0"/>
        <w:jc w:val="left"/>
        <w:rPr>
          <w:b/>
          <w:bCs w:val="0"/>
        </w:rPr>
      </w:pPr>
      <w:r>
        <w:rPr>
          <w:b/>
          <w:bCs w:val="0"/>
        </w:rPr>
        <w:br w:type="page"/>
      </w:r>
    </w:p>
    <w:p w14:paraId="7410116E" w14:textId="77777777" w:rsidR="001C595A" w:rsidRPr="001C595A" w:rsidRDefault="001C595A" w:rsidP="00F123A0">
      <w:pPr>
        <w:rPr>
          <w:b/>
          <w:bCs w:val="0"/>
        </w:rPr>
      </w:pPr>
    </w:p>
    <w:p w14:paraId="113884B7" w14:textId="21F816E7" w:rsidR="00A86BD1" w:rsidRDefault="00B4591A" w:rsidP="001B27CF">
      <w:pPr>
        <w:pStyle w:val="Heading2"/>
      </w:pPr>
      <w:bookmarkStart w:id="747" w:name="_Toc36962158"/>
      <w:bookmarkStart w:id="748" w:name="_Toc36962222"/>
      <w:bookmarkStart w:id="749" w:name="_Toc37064437"/>
      <w:bookmarkStart w:id="750" w:name="_Toc37107086"/>
      <w:bookmarkStart w:id="751" w:name="_Toc37107324"/>
      <w:bookmarkStart w:id="752" w:name="_Ref34817979"/>
      <w:bookmarkStart w:id="753" w:name="_Toc37107325"/>
      <w:bookmarkStart w:id="754" w:name="_Toc38099279"/>
      <w:bookmarkStart w:id="755" w:name="_Toc44674876"/>
      <w:bookmarkStart w:id="756" w:name="_Toc62398105"/>
      <w:bookmarkStart w:id="757" w:name="_Toc246777109"/>
      <w:bookmarkStart w:id="758" w:name="_Ref247428675"/>
      <w:bookmarkStart w:id="759" w:name="_Ref247429975"/>
      <w:bookmarkEnd w:id="747"/>
      <w:bookmarkEnd w:id="748"/>
      <w:bookmarkEnd w:id="749"/>
      <w:bookmarkEnd w:id="750"/>
      <w:bookmarkEnd w:id="751"/>
      <w:r>
        <w:t>A</w:t>
      </w:r>
      <w:r w:rsidR="00A86BD1">
        <w:t xml:space="preserve">ppendix </w:t>
      </w:r>
      <w:r w:rsidR="00265B14">
        <w:t>2</w:t>
      </w:r>
      <w:r w:rsidR="004D7874">
        <w:t>:</w:t>
      </w:r>
      <w:r w:rsidR="00A86BD1">
        <w:t xml:space="preserve"> Drug specific contraindications</w:t>
      </w:r>
      <w:bookmarkEnd w:id="752"/>
      <w:r w:rsidR="00BB4FC7">
        <w:t xml:space="preserve"> and cautions</w:t>
      </w:r>
      <w:bookmarkEnd w:id="753"/>
      <w:bookmarkEnd w:id="754"/>
      <w:bookmarkEnd w:id="755"/>
      <w:bookmarkEnd w:id="756"/>
    </w:p>
    <w:p w14:paraId="40481335" w14:textId="77777777" w:rsidR="00A86BD1" w:rsidRDefault="00A86BD1" w:rsidP="00F123A0"/>
    <w:p w14:paraId="2815B0F9" w14:textId="58B0BED8" w:rsidR="00A86BD1" w:rsidRDefault="000214A6" w:rsidP="00F123A0">
      <w:pPr>
        <w:rPr>
          <w:ins w:id="760" w:author="Richard Haynes" w:date="2021-03-20T11:08:00Z"/>
          <w:b/>
          <w:shd w:val="clear" w:color="auto" w:fill="FFFFFF"/>
        </w:rPr>
      </w:pPr>
      <w:r>
        <w:rPr>
          <w:b/>
          <w:shd w:val="clear" w:color="auto" w:fill="FFFFFF"/>
        </w:rPr>
        <w:t>Corticosteroid</w:t>
      </w:r>
      <w:del w:id="761" w:author="Richard Haynes" w:date="2021-03-20T11:07:00Z">
        <w:r w:rsidR="00513ECE" w:rsidDel="00AF5EED">
          <w:rPr>
            <w:b/>
            <w:shd w:val="clear" w:color="auto" w:fill="FFFFFF"/>
          </w:rPr>
          <w:delText xml:space="preserve"> (children only)</w:delText>
        </w:r>
      </w:del>
    </w:p>
    <w:p w14:paraId="0F96450E" w14:textId="22F1E89D" w:rsidR="00AF5EED" w:rsidRPr="00AF5EED" w:rsidRDefault="00AF5EED" w:rsidP="00F123A0">
      <w:pPr>
        <w:rPr>
          <w:shd w:val="clear" w:color="auto" w:fill="FFFFFF"/>
        </w:rPr>
      </w:pPr>
      <w:ins w:id="762" w:author="Richard Haynes" w:date="2021-03-20T11:08:00Z">
        <w:r>
          <w:rPr>
            <w:shd w:val="clear" w:color="auto" w:fill="FFFFFF"/>
          </w:rPr>
          <w:t>Contraindications:</w:t>
        </w:r>
      </w:ins>
    </w:p>
    <w:p w14:paraId="6332F654" w14:textId="07C1EC16" w:rsidR="00A86BD1" w:rsidRDefault="00A86BD1" w:rsidP="00E105FD">
      <w:pPr>
        <w:pStyle w:val="ListParagraph"/>
        <w:numPr>
          <w:ilvl w:val="0"/>
          <w:numId w:val="16"/>
        </w:numPr>
        <w:rPr>
          <w:ins w:id="763" w:author="Richard Haynes" w:date="2021-03-20T11:08:00Z"/>
        </w:rPr>
      </w:pPr>
      <w:r w:rsidRPr="00841FF7">
        <w:t xml:space="preserve">Known contra-indication to </w:t>
      </w:r>
      <w:r w:rsidR="002073A3">
        <w:t xml:space="preserve">short-term </w:t>
      </w:r>
      <w:r w:rsidR="000214A6">
        <w:t>corticosteroid</w:t>
      </w:r>
      <w:r w:rsidRPr="00841FF7">
        <w:t>.</w:t>
      </w:r>
    </w:p>
    <w:p w14:paraId="358AC85B" w14:textId="48F9520B" w:rsidR="00AF5EED" w:rsidRDefault="00AF5EED" w:rsidP="00AF5EED">
      <w:pPr>
        <w:rPr>
          <w:ins w:id="764" w:author="Richard Haynes" w:date="2021-03-20T11:08:00Z"/>
        </w:rPr>
      </w:pPr>
    </w:p>
    <w:p w14:paraId="1FCD5514" w14:textId="5342AAD3" w:rsidR="00AF5EED" w:rsidRPr="00841FF7" w:rsidRDefault="00AF5EED" w:rsidP="00AF5EED">
      <w:ins w:id="765" w:author="Richard Haynes" w:date="2021-03-20T11:08:00Z">
        <w:r>
          <w:t xml:space="preserve">Cautions: </w:t>
        </w:r>
      </w:ins>
      <w:ins w:id="766" w:author="Richard Haynes" w:date="2021-03-20T11:09:00Z">
        <w:r>
          <w:t>see “Endemic infections” below</w:t>
        </w:r>
      </w:ins>
      <w:ins w:id="767" w:author="Richard Haynes" w:date="2021-04-02T12:29:00Z">
        <w:r w:rsidR="00F400D5">
          <w:t xml:space="preserve"> (high-dose only).</w:t>
        </w:r>
      </w:ins>
    </w:p>
    <w:p w14:paraId="3520E55C" w14:textId="77777777" w:rsidR="00F47C60" w:rsidRPr="00841FF7" w:rsidRDefault="00F47C60" w:rsidP="00F123A0"/>
    <w:p w14:paraId="5B598266" w14:textId="051A0767" w:rsidR="00F10F34" w:rsidDel="00AF5EED" w:rsidRDefault="00F10F34" w:rsidP="00F10F34">
      <w:pPr>
        <w:rPr>
          <w:del w:id="768" w:author="Richard Haynes" w:date="2021-03-20T11:09:00Z"/>
          <w:rFonts w:eastAsia="Times New Roman"/>
          <w:b/>
        </w:rPr>
      </w:pPr>
      <w:del w:id="769" w:author="Richard Haynes" w:date="2021-03-20T11:09:00Z">
        <w:r w:rsidDel="00AF5EED">
          <w:rPr>
            <w:rFonts w:eastAsia="Times New Roman"/>
            <w:b/>
          </w:rPr>
          <w:delText>Colchicine</w:delText>
        </w:r>
        <w:r w:rsidR="009C035B" w:rsidDel="00AF5EED">
          <w:rPr>
            <w:rFonts w:eastAsia="Times New Roman"/>
            <w:b/>
          </w:rPr>
          <w:delText xml:space="preserve"> </w:delText>
        </w:r>
        <w:r w:rsidR="009C035B" w:rsidDel="00AF5EED">
          <w:rPr>
            <w:b/>
          </w:rPr>
          <w:delText>(</w:delText>
        </w:r>
        <w:r w:rsidR="00155BBD" w:rsidDel="00AF5EED">
          <w:rPr>
            <w:b/>
          </w:rPr>
          <w:delText>adults</w:delText>
        </w:r>
        <w:r w:rsidR="00155BBD" w:rsidRPr="00777331" w:rsidDel="00AF5EED">
          <w:rPr>
            <w:b/>
          </w:rPr>
          <w:delText xml:space="preserve"> </w:delText>
        </w:r>
        <w:r w:rsidR="00777331" w:rsidRPr="00777331" w:rsidDel="00AF5EED">
          <w:rPr>
            <w:b/>
          </w:rPr>
          <w:delText>≥18 years old</w:delText>
        </w:r>
        <w:r w:rsidR="009C035B" w:rsidDel="00AF5EED">
          <w:rPr>
            <w:b/>
          </w:rPr>
          <w:delText>)</w:delText>
        </w:r>
      </w:del>
    </w:p>
    <w:p w14:paraId="037081CC" w14:textId="719A887A" w:rsidR="00AE51BC" w:rsidRPr="00AE51BC" w:rsidDel="00AF5EED" w:rsidRDefault="000E17A4" w:rsidP="00F10F34">
      <w:pPr>
        <w:rPr>
          <w:del w:id="770" w:author="Richard Haynes" w:date="2021-03-20T11:09:00Z"/>
          <w:rFonts w:eastAsia="Times New Roman"/>
        </w:rPr>
      </w:pPr>
      <w:del w:id="771" w:author="Richard Haynes" w:date="2021-03-20T11:09:00Z">
        <w:r w:rsidDel="00AF5EED">
          <w:rPr>
            <w:rFonts w:eastAsia="Times New Roman"/>
          </w:rPr>
          <w:delText>C</w:delText>
        </w:r>
        <w:r w:rsidR="00AE51BC" w:rsidDel="00AF5EED">
          <w:rPr>
            <w:rFonts w:eastAsia="Times New Roman"/>
          </w:rPr>
          <w:delText>ontraindications:</w:delText>
        </w:r>
      </w:del>
    </w:p>
    <w:p w14:paraId="1633A327" w14:textId="576CDE92" w:rsidR="00F10F34" w:rsidDel="00AF5EED" w:rsidRDefault="00155BBD" w:rsidP="00E105FD">
      <w:pPr>
        <w:pStyle w:val="ListParagraph"/>
        <w:numPr>
          <w:ilvl w:val="0"/>
          <w:numId w:val="37"/>
        </w:numPr>
        <w:rPr>
          <w:del w:id="772" w:author="Richard Haynes" w:date="2021-03-20T11:09:00Z"/>
          <w:rFonts w:eastAsia="Times New Roman"/>
        </w:rPr>
      </w:pPr>
      <w:del w:id="773" w:author="Richard Haynes" w:date="2021-03-20T11:09:00Z">
        <w:r w:rsidDel="00AF5EED">
          <w:rPr>
            <w:rFonts w:eastAsia="Times New Roman"/>
          </w:rPr>
          <w:delText>Pregnancy</w:delText>
        </w:r>
      </w:del>
    </w:p>
    <w:p w14:paraId="33F9434B" w14:textId="1E048129" w:rsidR="00AE51BC" w:rsidDel="00AF5EED" w:rsidRDefault="00AE51BC" w:rsidP="00E105FD">
      <w:pPr>
        <w:pStyle w:val="ListParagraph"/>
        <w:numPr>
          <w:ilvl w:val="0"/>
          <w:numId w:val="37"/>
        </w:numPr>
        <w:rPr>
          <w:del w:id="774" w:author="Richard Haynes" w:date="2021-03-20T11:09:00Z"/>
          <w:rFonts w:eastAsia="Times New Roman"/>
        </w:rPr>
      </w:pPr>
      <w:del w:id="775" w:author="Richard Haynes" w:date="2021-03-20T11:09:00Z">
        <w:r w:rsidDel="00AF5EED">
          <w:rPr>
            <w:rFonts w:eastAsia="Times New Roman"/>
          </w:rPr>
          <w:delText>Severe hepatic impairment</w:delText>
        </w:r>
        <w:r w:rsidR="008003BF" w:rsidDel="00AF5EED">
          <w:rPr>
            <w:rFonts w:eastAsia="Times New Roman"/>
          </w:rPr>
          <w:delText xml:space="preserve"> (defined as requiring ongoing specialist care)</w:delText>
        </w:r>
      </w:del>
    </w:p>
    <w:p w14:paraId="105CDEEF" w14:textId="2B1E82CC" w:rsidR="0051477B" w:rsidDel="00AF5EED" w:rsidRDefault="0051477B" w:rsidP="00E105FD">
      <w:pPr>
        <w:pStyle w:val="ListParagraph"/>
        <w:numPr>
          <w:ilvl w:val="0"/>
          <w:numId w:val="37"/>
        </w:numPr>
        <w:rPr>
          <w:del w:id="776" w:author="Richard Haynes" w:date="2021-03-20T11:09:00Z"/>
          <w:rFonts w:eastAsia="Times New Roman"/>
        </w:rPr>
      </w:pPr>
      <w:del w:id="777" w:author="Richard Haynes" w:date="2021-03-20T11:09:00Z">
        <w:r w:rsidDel="00AF5EED">
          <w:rPr>
            <w:rFonts w:eastAsia="Times New Roman"/>
          </w:rPr>
          <w:delText>Significant cytopaenia (</w:delText>
        </w:r>
        <w:r w:rsidR="000E17A4" w:rsidDel="00AF5EED">
          <w:rPr>
            <w:rFonts w:eastAsia="Times New Roman"/>
          </w:rPr>
          <w:delText xml:space="preserve">e.g. </w:delText>
        </w:r>
        <w:r w:rsidDel="00AF5EED">
          <w:rPr>
            <w:rFonts w:eastAsia="Times New Roman"/>
          </w:rPr>
          <w:delText>neutrophil count &lt;1.0 x10</w:delText>
        </w:r>
        <w:r w:rsidRPr="0051477B" w:rsidDel="00AF5EED">
          <w:rPr>
            <w:rFonts w:eastAsia="Times New Roman"/>
            <w:vertAlign w:val="superscript"/>
          </w:rPr>
          <w:delText>9</w:delText>
        </w:r>
        <w:r w:rsidDel="00AF5EED">
          <w:rPr>
            <w:rFonts w:eastAsia="Times New Roman"/>
          </w:rPr>
          <w:delText>/L; platelet count &lt;50 x10</w:delText>
        </w:r>
        <w:r w:rsidRPr="0051477B" w:rsidDel="00AF5EED">
          <w:rPr>
            <w:rFonts w:eastAsia="Times New Roman"/>
            <w:vertAlign w:val="superscript"/>
          </w:rPr>
          <w:delText>9</w:delText>
        </w:r>
        <w:r w:rsidDel="00AF5EED">
          <w:rPr>
            <w:rFonts w:eastAsia="Times New Roman"/>
          </w:rPr>
          <w:delText>/L</w:delText>
        </w:r>
        <w:r w:rsidR="000E17A4" w:rsidDel="00AF5EED">
          <w:rPr>
            <w:rFonts w:eastAsia="Times New Roman"/>
          </w:rPr>
          <w:delText>; reticulocyte count &lt;20 x10</w:delText>
        </w:r>
        <w:r w:rsidR="000E17A4" w:rsidRPr="0051477B" w:rsidDel="00AF5EED">
          <w:rPr>
            <w:rFonts w:eastAsia="Times New Roman"/>
            <w:vertAlign w:val="superscript"/>
          </w:rPr>
          <w:delText>9</w:delText>
        </w:r>
        <w:r w:rsidR="000E17A4" w:rsidDel="00AF5EED">
          <w:rPr>
            <w:rFonts w:eastAsia="Times New Roman"/>
          </w:rPr>
          <w:delText>/L [if available]</w:delText>
        </w:r>
        <w:r w:rsidDel="00AF5EED">
          <w:rPr>
            <w:rFonts w:eastAsia="Times New Roman"/>
          </w:rPr>
          <w:delText>)</w:delText>
        </w:r>
      </w:del>
    </w:p>
    <w:p w14:paraId="32C4E281" w14:textId="17F5E007" w:rsidR="00AE51BC" w:rsidDel="00AF5EED" w:rsidRDefault="00AE51BC" w:rsidP="00E105FD">
      <w:pPr>
        <w:pStyle w:val="ListParagraph"/>
        <w:numPr>
          <w:ilvl w:val="0"/>
          <w:numId w:val="37"/>
        </w:numPr>
        <w:rPr>
          <w:del w:id="778" w:author="Richard Haynes" w:date="2021-03-20T11:09:00Z"/>
          <w:rFonts w:eastAsia="Times New Roman"/>
        </w:rPr>
      </w:pPr>
      <w:del w:id="779" w:author="Richard Haynes" w:date="2021-03-20T11:09:00Z">
        <w:r w:rsidDel="00AF5EED">
          <w:rPr>
            <w:rFonts w:eastAsia="Times New Roman"/>
          </w:rPr>
          <w:delText>Concomitant use of strong CYP3A4 inhibitor (</w:delText>
        </w:r>
        <w:r w:rsidR="00AF16E1" w:rsidDel="00AF5EED">
          <w:rPr>
            <w:rFonts w:eastAsia="Times New Roman"/>
          </w:rPr>
          <w:delText xml:space="preserve">e.g. </w:delText>
        </w:r>
        <w:r w:rsidDel="00AF5EED">
          <w:rPr>
            <w:rFonts w:eastAsia="Times New Roman"/>
          </w:rPr>
          <w:delText xml:space="preserve">clarithromycin, erythromycin, </w:delText>
        </w:r>
        <w:r w:rsidR="000E17A4" w:rsidDel="00AF5EED">
          <w:rPr>
            <w:rFonts w:eastAsia="Times New Roman"/>
          </w:rPr>
          <w:delText xml:space="preserve">systemic </w:delText>
        </w:r>
        <w:r w:rsidDel="00AF5EED">
          <w:rPr>
            <w:rFonts w:eastAsia="Times New Roman"/>
          </w:rPr>
          <w:delText>azole antifungal, HIV protease inhibitor) or P-gp inhibitor (</w:delText>
        </w:r>
        <w:r w:rsidR="00AF16E1" w:rsidDel="00AF5EED">
          <w:rPr>
            <w:rFonts w:eastAsia="Times New Roman"/>
          </w:rPr>
          <w:delText xml:space="preserve">e.g. </w:delText>
        </w:r>
        <w:r w:rsidDel="00AF5EED">
          <w:rPr>
            <w:rFonts w:eastAsia="Times New Roman"/>
          </w:rPr>
          <w:delText>ciclosporin, verapamil, quinidine).</w:delText>
        </w:r>
      </w:del>
    </w:p>
    <w:p w14:paraId="521FBB24" w14:textId="4EA025DD" w:rsidR="00A70FEC" w:rsidDel="00AF5EED" w:rsidRDefault="00A70FEC" w:rsidP="00E105FD">
      <w:pPr>
        <w:pStyle w:val="ListParagraph"/>
        <w:numPr>
          <w:ilvl w:val="0"/>
          <w:numId w:val="37"/>
        </w:numPr>
        <w:rPr>
          <w:del w:id="780" w:author="Richard Haynes" w:date="2021-03-20T11:09:00Z"/>
          <w:rFonts w:eastAsia="Times New Roman"/>
        </w:rPr>
      </w:pPr>
      <w:del w:id="781" w:author="Richard Haynes" w:date="2021-03-20T11:09:00Z">
        <w:r w:rsidDel="00AF5EED">
          <w:rPr>
            <w:rFonts w:eastAsia="Times New Roman"/>
          </w:rPr>
          <w:delText>Hypersensitivity to lactose</w:delText>
        </w:r>
      </w:del>
    </w:p>
    <w:p w14:paraId="7802F04B" w14:textId="70D96766" w:rsidR="00AE51BC" w:rsidDel="00AF5EED" w:rsidRDefault="00AE51BC" w:rsidP="00AE51BC">
      <w:pPr>
        <w:rPr>
          <w:del w:id="782" w:author="Richard Haynes" w:date="2021-03-20T11:09:00Z"/>
          <w:rFonts w:eastAsia="Times New Roman"/>
        </w:rPr>
      </w:pPr>
    </w:p>
    <w:p w14:paraId="14C2C62A" w14:textId="0E54FC82" w:rsidR="00AE51BC" w:rsidDel="00AF5EED" w:rsidRDefault="00AE51BC" w:rsidP="00AE51BC">
      <w:pPr>
        <w:rPr>
          <w:del w:id="783" w:author="Richard Haynes" w:date="2021-03-20T11:09:00Z"/>
          <w:rFonts w:eastAsia="Times New Roman"/>
        </w:rPr>
      </w:pPr>
      <w:del w:id="784" w:author="Richard Haynes" w:date="2021-03-20T11:09:00Z">
        <w:r w:rsidDel="00AF5EED">
          <w:rPr>
            <w:rFonts w:eastAsia="Times New Roman"/>
          </w:rPr>
          <w:delText xml:space="preserve">Cautions: dose </w:delText>
        </w:r>
        <w:r w:rsidR="000E17A4" w:rsidDel="00AF5EED">
          <w:rPr>
            <w:rFonts w:eastAsia="Times New Roman"/>
          </w:rPr>
          <w:delText xml:space="preserve">frequency </w:delText>
        </w:r>
        <w:r w:rsidDel="00AF5EED">
          <w:rPr>
            <w:rFonts w:eastAsia="Times New Roman"/>
          </w:rPr>
          <w:delText xml:space="preserve">should be halved (i.e. </w:delText>
        </w:r>
        <w:r w:rsidR="00CE53DA" w:rsidDel="00AF5EED">
          <w:rPr>
            <w:rFonts w:eastAsia="Times New Roman"/>
          </w:rPr>
          <w:delText xml:space="preserve">1 mg at randomisation, 500 mcg 12 hours later then </w:delText>
        </w:r>
        <w:r w:rsidR="000E17A4" w:rsidDel="00AF5EED">
          <w:rPr>
            <w:rFonts w:eastAsia="Times New Roman"/>
          </w:rPr>
          <w:delText xml:space="preserve">500 mcg </w:delText>
        </w:r>
        <w:r w:rsidR="000E17A4" w:rsidRPr="00CE53DA" w:rsidDel="00AF5EED">
          <w:rPr>
            <w:rFonts w:eastAsia="Times New Roman"/>
            <w:u w:val="single"/>
          </w:rPr>
          <w:delText>once</w:delText>
        </w:r>
        <w:r w:rsidR="000E17A4" w:rsidDel="00AF5EED">
          <w:rPr>
            <w:rFonts w:eastAsia="Times New Roman"/>
          </w:rPr>
          <w:delText xml:space="preserve"> daily</w:delText>
        </w:r>
        <w:r w:rsidDel="00AF5EED">
          <w:rPr>
            <w:rFonts w:eastAsia="Times New Roman"/>
          </w:rPr>
          <w:delText xml:space="preserve">) in the following circumstances. </w:delText>
        </w:r>
      </w:del>
    </w:p>
    <w:p w14:paraId="5461A8CE" w14:textId="37233720" w:rsidR="00AE51BC" w:rsidDel="00AF5EED" w:rsidRDefault="00AE51BC" w:rsidP="00E105FD">
      <w:pPr>
        <w:pStyle w:val="ListParagraph"/>
        <w:numPr>
          <w:ilvl w:val="0"/>
          <w:numId w:val="38"/>
        </w:numPr>
        <w:rPr>
          <w:del w:id="785" w:author="Richard Haynes" w:date="2021-03-20T11:09:00Z"/>
          <w:rFonts w:eastAsia="Times New Roman"/>
        </w:rPr>
      </w:pPr>
      <w:del w:id="786" w:author="Richard Haynes" w:date="2021-03-20T11:09:00Z">
        <w:r w:rsidDel="00AF5EED">
          <w:rPr>
            <w:rFonts w:eastAsia="Times New Roman"/>
          </w:rPr>
          <w:delText>Concomitant use of moderate CYP3A4 inhibitor (</w:delText>
        </w:r>
        <w:r w:rsidR="00AF16E1" w:rsidDel="00AF5EED">
          <w:rPr>
            <w:rFonts w:eastAsia="Times New Roman"/>
          </w:rPr>
          <w:delText xml:space="preserve">e.g. </w:delText>
        </w:r>
        <w:r w:rsidDel="00AF5EED">
          <w:rPr>
            <w:rFonts w:eastAsia="Times New Roman"/>
          </w:rPr>
          <w:delText>diltiazem)</w:delText>
        </w:r>
      </w:del>
    </w:p>
    <w:p w14:paraId="14E6F757" w14:textId="6814FEED" w:rsidR="00AE51BC" w:rsidDel="00AF5EED" w:rsidRDefault="00AE51BC" w:rsidP="00E105FD">
      <w:pPr>
        <w:pStyle w:val="ListParagraph"/>
        <w:numPr>
          <w:ilvl w:val="0"/>
          <w:numId w:val="38"/>
        </w:numPr>
        <w:rPr>
          <w:del w:id="787" w:author="Richard Haynes" w:date="2021-03-20T11:09:00Z"/>
          <w:rFonts w:eastAsia="Times New Roman"/>
        </w:rPr>
      </w:pPr>
      <w:del w:id="788" w:author="Richard Haynes" w:date="2021-03-20T11:09:00Z">
        <w:r w:rsidDel="00AF5EED">
          <w:rPr>
            <w:rFonts w:eastAsia="Times New Roman"/>
          </w:rPr>
          <w:delText>Renal impairment: eGFR &lt;30 mL/min/1.73m</w:delText>
        </w:r>
        <w:r w:rsidRPr="00AE51BC" w:rsidDel="00AF5EED">
          <w:rPr>
            <w:rFonts w:eastAsia="Times New Roman"/>
            <w:vertAlign w:val="superscript"/>
          </w:rPr>
          <w:delText>2</w:delText>
        </w:r>
        <w:r w:rsidDel="00AF5EED">
          <w:rPr>
            <w:rFonts w:eastAsia="Times New Roman"/>
          </w:rPr>
          <w:delText xml:space="preserve"> (either chronic or acute)</w:delText>
        </w:r>
      </w:del>
    </w:p>
    <w:p w14:paraId="24A88F8C" w14:textId="0884C416" w:rsidR="008472AD" w:rsidDel="00AF5EED" w:rsidRDefault="008472AD" w:rsidP="00E105FD">
      <w:pPr>
        <w:pStyle w:val="ListParagraph"/>
        <w:numPr>
          <w:ilvl w:val="0"/>
          <w:numId w:val="38"/>
        </w:numPr>
        <w:rPr>
          <w:del w:id="789" w:author="Richard Haynes" w:date="2021-03-20T11:09:00Z"/>
          <w:rFonts w:eastAsia="Times New Roman"/>
        </w:rPr>
      </w:pPr>
      <w:del w:id="790" w:author="Richard Haynes" w:date="2021-03-20T11:09:00Z">
        <w:r w:rsidDel="00AF5EED">
          <w:rPr>
            <w:rFonts w:eastAsia="Times New Roman"/>
          </w:rPr>
          <w:delText>Estimated body weight &lt;70 kg</w:delText>
        </w:r>
      </w:del>
    </w:p>
    <w:p w14:paraId="302628ED" w14:textId="068A5647" w:rsidR="00A70FEC" w:rsidDel="00AF5EED" w:rsidRDefault="008472AD" w:rsidP="008472AD">
      <w:pPr>
        <w:ind w:left="360"/>
        <w:rPr>
          <w:del w:id="791" w:author="Richard Haynes" w:date="2021-03-20T11:09:00Z"/>
          <w:rFonts w:eastAsia="Times New Roman"/>
        </w:rPr>
      </w:pPr>
      <w:del w:id="792" w:author="Richard Haynes" w:date="2021-03-20T11:09:00Z">
        <w:r w:rsidDel="00AF5EED">
          <w:rPr>
            <w:rFonts w:eastAsia="Times New Roman"/>
          </w:rPr>
          <w:delText>(If &gt;1 of these is present, investigator should consider not including colchicine in randomisation.</w:delText>
        </w:r>
        <w:r w:rsidR="00D017E8" w:rsidDel="00AF5EED">
          <w:rPr>
            <w:rFonts w:eastAsia="Times New Roman"/>
          </w:rPr>
          <w:delText>)</w:delText>
        </w:r>
      </w:del>
    </w:p>
    <w:p w14:paraId="2E0A9E81" w14:textId="041C9EF0" w:rsidR="00A27F3C" w:rsidDel="00AF5EED" w:rsidRDefault="00A27F3C" w:rsidP="008472AD">
      <w:pPr>
        <w:ind w:left="360"/>
        <w:rPr>
          <w:del w:id="793" w:author="Richard Haynes" w:date="2021-03-20T11:09:00Z"/>
          <w:rFonts w:eastAsia="Times New Roman"/>
        </w:rPr>
      </w:pPr>
    </w:p>
    <w:p w14:paraId="57354F2E" w14:textId="73700CF1" w:rsidR="00A27F3C" w:rsidDel="00AF5EED" w:rsidRDefault="00A27F3C" w:rsidP="00A27F3C">
      <w:pPr>
        <w:rPr>
          <w:del w:id="794" w:author="Richard Haynes" w:date="2021-03-20T11:09:00Z"/>
          <w:rFonts w:eastAsia="Times New Roman"/>
        </w:rPr>
      </w:pPr>
      <w:del w:id="795" w:author="Richard Haynes" w:date="2021-03-20T11:09:00Z">
        <w:r w:rsidDel="00AF5EED">
          <w:rPr>
            <w:rFonts w:eastAsia="Times New Roman"/>
          </w:rPr>
          <w:delText>Participants allocated colchicine should have full blood counts monitored at a frequency determined by their clinician.</w:delText>
        </w:r>
      </w:del>
    </w:p>
    <w:p w14:paraId="74612330" w14:textId="2CAD781B" w:rsidR="001D1931" w:rsidDel="00AF5EED" w:rsidRDefault="001D1931" w:rsidP="00A27F3C">
      <w:pPr>
        <w:rPr>
          <w:del w:id="796" w:author="Richard Haynes" w:date="2021-03-20T11:09:00Z"/>
          <w:rFonts w:eastAsia="Times New Roman"/>
        </w:rPr>
      </w:pPr>
    </w:p>
    <w:p w14:paraId="4AECA73E" w14:textId="6ABD0498" w:rsidR="001D1931" w:rsidRDefault="001D1931" w:rsidP="00A27F3C">
      <w:pPr>
        <w:rPr>
          <w:rFonts w:eastAsia="Times New Roman"/>
          <w:b/>
        </w:rPr>
      </w:pPr>
      <w:r>
        <w:rPr>
          <w:rFonts w:eastAsia="Times New Roman"/>
          <w:b/>
        </w:rPr>
        <w:t>Dimethyl fumarate</w:t>
      </w:r>
    </w:p>
    <w:p w14:paraId="1C6326DD" w14:textId="2B917E5B" w:rsidR="00517BF8" w:rsidRDefault="00517BF8" w:rsidP="00A27F3C">
      <w:pPr>
        <w:rPr>
          <w:rFonts w:eastAsia="Times New Roman"/>
        </w:rPr>
      </w:pPr>
      <w:r>
        <w:rPr>
          <w:rFonts w:eastAsia="Times New Roman"/>
        </w:rPr>
        <w:t>Contraindications:</w:t>
      </w:r>
    </w:p>
    <w:p w14:paraId="52532706" w14:textId="3A1ACEBC" w:rsidR="00404D9F" w:rsidRDefault="00404D9F" w:rsidP="00942698">
      <w:pPr>
        <w:pStyle w:val="ListParagraph"/>
        <w:numPr>
          <w:ilvl w:val="0"/>
          <w:numId w:val="39"/>
        </w:numPr>
        <w:rPr>
          <w:rFonts w:eastAsia="Times New Roman"/>
        </w:rPr>
      </w:pPr>
      <w:r>
        <w:rPr>
          <w:rFonts w:eastAsia="Times New Roman"/>
        </w:rPr>
        <w:t>Pregnancy</w:t>
      </w:r>
    </w:p>
    <w:p w14:paraId="684EE4DA" w14:textId="77777777" w:rsidR="000203BB" w:rsidRDefault="00404D9F" w:rsidP="00942698">
      <w:pPr>
        <w:pStyle w:val="ListParagraph"/>
        <w:numPr>
          <w:ilvl w:val="0"/>
          <w:numId w:val="39"/>
        </w:numPr>
        <w:rPr>
          <w:rFonts w:eastAsia="Times New Roman"/>
        </w:rPr>
      </w:pPr>
      <w:r>
        <w:rPr>
          <w:rFonts w:eastAsia="Times New Roman"/>
        </w:rPr>
        <w:t>Breast-feeding</w:t>
      </w:r>
    </w:p>
    <w:p w14:paraId="3179E68D" w14:textId="4DF5881D" w:rsidR="00404D9F" w:rsidRDefault="000203BB" w:rsidP="00942698">
      <w:pPr>
        <w:pStyle w:val="ListParagraph"/>
        <w:numPr>
          <w:ilvl w:val="0"/>
          <w:numId w:val="39"/>
        </w:numPr>
        <w:rPr>
          <w:rFonts w:eastAsia="Times New Roman"/>
        </w:rPr>
      </w:pPr>
      <w:r>
        <w:rPr>
          <w:rFonts w:eastAsia="Times New Roman"/>
          <w:u w:val="single"/>
        </w:rPr>
        <w:t>Known</w:t>
      </w:r>
      <w:r>
        <w:rPr>
          <w:rFonts w:eastAsia="Times New Roman"/>
        </w:rPr>
        <w:t xml:space="preserve"> hypersensitivity to excipients in any oral therapy</w:t>
      </w:r>
    </w:p>
    <w:p w14:paraId="23B1F748" w14:textId="219D20E4" w:rsidR="004D0DCE" w:rsidRDefault="004D0DCE" w:rsidP="004D0DCE">
      <w:pPr>
        <w:rPr>
          <w:rFonts w:eastAsia="Times New Roman"/>
        </w:rPr>
      </w:pPr>
    </w:p>
    <w:p w14:paraId="24039130" w14:textId="0A3059C0" w:rsidR="004D0DCE" w:rsidRPr="004D0DCE" w:rsidRDefault="004D0DCE" w:rsidP="004D0DCE">
      <w:pPr>
        <w:rPr>
          <w:rFonts w:eastAsia="Times New Roman"/>
        </w:rPr>
      </w:pPr>
      <w:r>
        <w:rPr>
          <w:rFonts w:eastAsia="Times New Roman"/>
        </w:rPr>
        <w:t xml:space="preserve">If symptoms develop which the participant </w:t>
      </w:r>
      <w:r w:rsidR="000203BB">
        <w:rPr>
          <w:rFonts w:eastAsia="Times New Roman"/>
        </w:rPr>
        <w:t xml:space="preserve">or their doctor </w:t>
      </w:r>
      <w:r>
        <w:rPr>
          <w:rFonts w:eastAsia="Times New Roman"/>
        </w:rPr>
        <w:t>attributes to dimethyl fumarate</w:t>
      </w:r>
      <w:r w:rsidR="00912009">
        <w:rPr>
          <w:rFonts w:eastAsia="Times New Roman"/>
        </w:rPr>
        <w:t xml:space="preserve"> (e.g. flushing, gastrointestinal disturbance)</w:t>
      </w:r>
      <w:r>
        <w:rPr>
          <w:rFonts w:eastAsia="Times New Roman"/>
        </w:rPr>
        <w:t>, its dose may be reduced e.g. from 240 mg twice daily to 120 mg twice daily or 120 mg once daily (or it may be discontinued if considered necessary by the managing clinician or participant).</w:t>
      </w:r>
    </w:p>
    <w:p w14:paraId="2A76A4B5" w14:textId="4E40B868" w:rsidR="00AC4FBC" w:rsidRPr="00517BF8" w:rsidRDefault="00AC4FBC" w:rsidP="00F31CB6">
      <w:pPr>
        <w:rPr>
          <w:rFonts w:eastAsia="Times New Roman"/>
        </w:rPr>
      </w:pPr>
    </w:p>
    <w:p w14:paraId="23EF3B42" w14:textId="0975031C" w:rsidR="00AC4FBC" w:rsidRDefault="00AC4FBC" w:rsidP="00A27F3C">
      <w:pPr>
        <w:rPr>
          <w:rFonts w:eastAsia="Times New Roman"/>
          <w:b/>
        </w:rPr>
      </w:pPr>
      <w:r>
        <w:rPr>
          <w:rFonts w:eastAsia="Times New Roman"/>
          <w:b/>
        </w:rPr>
        <w:t>Baricitinib</w:t>
      </w:r>
    </w:p>
    <w:p w14:paraId="69050C9B" w14:textId="1021E1EB" w:rsidR="00AC4FBC" w:rsidRDefault="00AC4FBC" w:rsidP="00A27F3C">
      <w:pPr>
        <w:rPr>
          <w:rFonts w:eastAsia="Times New Roman"/>
        </w:rPr>
      </w:pPr>
      <w:r>
        <w:rPr>
          <w:rFonts w:eastAsia="Times New Roman"/>
        </w:rPr>
        <w:t>Contraindications:</w:t>
      </w:r>
    </w:p>
    <w:p w14:paraId="7EE4BC73" w14:textId="0B76DEE4" w:rsidR="00AC4FBC" w:rsidRDefault="00AC4FBC" w:rsidP="00942698">
      <w:pPr>
        <w:pStyle w:val="ListParagraph"/>
        <w:numPr>
          <w:ilvl w:val="0"/>
          <w:numId w:val="34"/>
        </w:numPr>
        <w:rPr>
          <w:rFonts w:eastAsia="Times New Roman"/>
        </w:rPr>
      </w:pPr>
      <w:r>
        <w:rPr>
          <w:rFonts w:eastAsia="Times New Roman"/>
        </w:rPr>
        <w:t>eGFR &lt;15 mL/min/1.73m</w:t>
      </w:r>
      <w:r w:rsidRPr="00AC4FBC">
        <w:rPr>
          <w:rFonts w:eastAsia="Times New Roman"/>
          <w:vertAlign w:val="superscript"/>
        </w:rPr>
        <w:t>2</w:t>
      </w:r>
      <w:r>
        <w:rPr>
          <w:rFonts w:eastAsia="Times New Roman"/>
        </w:rPr>
        <w:t xml:space="preserve"> (including participants on </w:t>
      </w:r>
      <w:r w:rsidR="00FE081F">
        <w:rPr>
          <w:rFonts w:eastAsia="Times New Roman"/>
        </w:rPr>
        <w:t>dialysis/haemofiltration</w:t>
      </w:r>
      <w:r>
        <w:rPr>
          <w:rFonts w:eastAsia="Times New Roman"/>
        </w:rPr>
        <w:t>)</w:t>
      </w:r>
    </w:p>
    <w:p w14:paraId="63A72B35" w14:textId="39AA6637" w:rsidR="00AC4FBC" w:rsidRDefault="00AC4FBC" w:rsidP="00942698">
      <w:pPr>
        <w:pStyle w:val="ListParagraph"/>
        <w:numPr>
          <w:ilvl w:val="0"/>
          <w:numId w:val="34"/>
        </w:numPr>
        <w:rPr>
          <w:rFonts w:eastAsia="Times New Roman"/>
        </w:rPr>
      </w:pPr>
      <w:r>
        <w:rPr>
          <w:rFonts w:eastAsia="Times New Roman"/>
        </w:rPr>
        <w:t>Neutrophil count &lt;0.5 x 10</w:t>
      </w:r>
      <w:r w:rsidRPr="00AC4FBC">
        <w:rPr>
          <w:rFonts w:eastAsia="Times New Roman"/>
          <w:vertAlign w:val="superscript"/>
        </w:rPr>
        <w:t>9</w:t>
      </w:r>
      <w:r>
        <w:rPr>
          <w:rFonts w:eastAsia="Times New Roman"/>
        </w:rPr>
        <w:t>/L</w:t>
      </w:r>
    </w:p>
    <w:p w14:paraId="592028BE" w14:textId="7DCE87F6" w:rsidR="00B116DE" w:rsidRPr="00B30FD7" w:rsidRDefault="00B116DE" w:rsidP="00942698">
      <w:pPr>
        <w:pStyle w:val="ListParagraph"/>
        <w:numPr>
          <w:ilvl w:val="0"/>
          <w:numId w:val="34"/>
        </w:numPr>
        <w:rPr>
          <w:rFonts w:eastAsia="Times New Roman"/>
        </w:rPr>
      </w:pPr>
      <w:r w:rsidRPr="00E975FB">
        <w:rPr>
          <w:rFonts w:eastAsia="Times New Roman"/>
          <w:bCs w:val="0"/>
          <w:color w:val="auto"/>
        </w:rPr>
        <w:t>Evidence of active TB infection</w:t>
      </w:r>
    </w:p>
    <w:p w14:paraId="797042E1" w14:textId="59D1196D" w:rsidR="00030EBD" w:rsidRPr="00155BBD" w:rsidRDefault="00B30FD7" w:rsidP="00942698">
      <w:pPr>
        <w:pStyle w:val="ListParagraph"/>
        <w:numPr>
          <w:ilvl w:val="0"/>
          <w:numId w:val="34"/>
        </w:numPr>
        <w:rPr>
          <w:rFonts w:eastAsia="Times New Roman"/>
        </w:rPr>
      </w:pPr>
      <w:r>
        <w:rPr>
          <w:rFonts w:eastAsia="Times New Roman"/>
          <w:bCs w:val="0"/>
          <w:color w:val="auto"/>
        </w:rPr>
        <w:t>Pregnancy</w:t>
      </w:r>
    </w:p>
    <w:p w14:paraId="7398B522" w14:textId="7EF3B63B" w:rsidR="00AC4FBC" w:rsidRDefault="00AC4FBC" w:rsidP="00AC4FBC">
      <w:pPr>
        <w:rPr>
          <w:rFonts w:eastAsia="Times New Roman"/>
        </w:rPr>
      </w:pPr>
    </w:p>
    <w:p w14:paraId="66A2E60C" w14:textId="17118EE8" w:rsidR="00AC4FBC" w:rsidRDefault="00AC4FBC" w:rsidP="00AC4FBC">
      <w:pPr>
        <w:rPr>
          <w:rFonts w:eastAsia="Times New Roman"/>
        </w:rPr>
      </w:pPr>
      <w:r>
        <w:rPr>
          <w:rFonts w:eastAsia="Times New Roman"/>
        </w:rPr>
        <w:t>Cautions:</w:t>
      </w:r>
    </w:p>
    <w:p w14:paraId="17A420DE" w14:textId="3DDAF8D4" w:rsidR="00AC4FBC" w:rsidRDefault="00AC4FBC" w:rsidP="00942698">
      <w:pPr>
        <w:pStyle w:val="ListParagraph"/>
        <w:numPr>
          <w:ilvl w:val="0"/>
          <w:numId w:val="35"/>
        </w:numPr>
        <w:rPr>
          <w:rFonts w:eastAsia="Times New Roman"/>
        </w:rPr>
      </w:pPr>
      <w:r>
        <w:rPr>
          <w:rFonts w:eastAsia="Times New Roman"/>
        </w:rPr>
        <w:t>Dose should be reduced in presence of renal impairment</w:t>
      </w:r>
    </w:p>
    <w:p w14:paraId="1488BE47" w14:textId="02F89A83" w:rsidR="00B116DE" w:rsidRDefault="00B116DE" w:rsidP="00942698">
      <w:pPr>
        <w:pStyle w:val="ListParagraph"/>
        <w:numPr>
          <w:ilvl w:val="1"/>
          <w:numId w:val="35"/>
        </w:numPr>
        <w:rPr>
          <w:rFonts w:eastAsia="Times New Roman"/>
        </w:rPr>
      </w:pPr>
      <w:r>
        <w:rPr>
          <w:rFonts w:eastAsia="Times New Roman"/>
        </w:rPr>
        <w:t>eGFR ≥30 &lt;60 mL/min/1.73m</w:t>
      </w:r>
      <w:r w:rsidRPr="00B116DE">
        <w:rPr>
          <w:rFonts w:eastAsia="Times New Roman"/>
          <w:vertAlign w:val="superscript"/>
        </w:rPr>
        <w:t>2</w:t>
      </w:r>
      <w:r>
        <w:rPr>
          <w:rFonts w:eastAsia="Times New Roman"/>
        </w:rPr>
        <w:t>: 2 mg once daily</w:t>
      </w:r>
    </w:p>
    <w:p w14:paraId="164C44F8" w14:textId="0CEDC820" w:rsidR="00B116DE" w:rsidRDefault="00B116DE" w:rsidP="00942698">
      <w:pPr>
        <w:pStyle w:val="ListParagraph"/>
        <w:numPr>
          <w:ilvl w:val="1"/>
          <w:numId w:val="35"/>
        </w:numPr>
        <w:rPr>
          <w:rFonts w:eastAsia="Times New Roman"/>
        </w:rPr>
      </w:pPr>
      <w:r>
        <w:rPr>
          <w:rFonts w:eastAsia="Times New Roman"/>
        </w:rPr>
        <w:t>eGFR ≥15 &lt;30 mL/min/1.73m</w:t>
      </w:r>
      <w:r w:rsidRPr="00B116DE">
        <w:rPr>
          <w:rFonts w:eastAsia="Times New Roman"/>
          <w:vertAlign w:val="superscript"/>
        </w:rPr>
        <w:t>2</w:t>
      </w:r>
      <w:r>
        <w:rPr>
          <w:rFonts w:eastAsia="Times New Roman"/>
        </w:rPr>
        <w:t xml:space="preserve">: </w:t>
      </w:r>
      <w:r w:rsidR="00F45447">
        <w:rPr>
          <w:rFonts w:eastAsia="Times New Roman"/>
        </w:rPr>
        <w:t>2</w:t>
      </w:r>
      <w:r>
        <w:rPr>
          <w:rFonts w:eastAsia="Times New Roman"/>
        </w:rPr>
        <w:t xml:space="preserve"> mg</w:t>
      </w:r>
      <w:r w:rsidR="00F45447">
        <w:rPr>
          <w:rFonts w:eastAsia="Times New Roman"/>
        </w:rPr>
        <w:t xml:space="preserve"> on</w:t>
      </w:r>
      <w:r>
        <w:rPr>
          <w:rFonts w:eastAsia="Times New Roman"/>
        </w:rPr>
        <w:t xml:space="preserve"> </w:t>
      </w:r>
      <w:r w:rsidR="00F45447">
        <w:rPr>
          <w:rFonts w:eastAsia="Times New Roman"/>
        </w:rPr>
        <w:t>alternate days</w:t>
      </w:r>
    </w:p>
    <w:p w14:paraId="60939927" w14:textId="6C1FCFB5" w:rsidR="00331D45" w:rsidRDefault="00B116DE" w:rsidP="00942698">
      <w:pPr>
        <w:pStyle w:val="ListParagraph"/>
        <w:numPr>
          <w:ilvl w:val="0"/>
          <w:numId w:val="35"/>
        </w:numPr>
        <w:rPr>
          <w:rFonts w:eastAsia="Times New Roman"/>
        </w:rPr>
      </w:pPr>
      <w:r>
        <w:rPr>
          <w:rFonts w:eastAsia="Times New Roman"/>
        </w:rPr>
        <w:t>Dose should be halved in patients also taking probenecid</w:t>
      </w:r>
    </w:p>
    <w:p w14:paraId="1B703570" w14:textId="40165700" w:rsidR="00CA60A5" w:rsidRPr="00331D45" w:rsidRDefault="00CA60A5" w:rsidP="00942698">
      <w:pPr>
        <w:pStyle w:val="ListParagraph"/>
        <w:numPr>
          <w:ilvl w:val="0"/>
          <w:numId w:val="35"/>
        </w:numPr>
        <w:rPr>
          <w:rFonts w:eastAsia="Times New Roman"/>
        </w:rPr>
      </w:pPr>
      <w:r>
        <w:rPr>
          <w:rFonts w:eastAsia="Times New Roman"/>
        </w:rPr>
        <w:t xml:space="preserve">Baricitinib and tocilizumab may be co-administered, but the managing clinician should consider the risk of infection </w:t>
      </w:r>
      <w:r w:rsidR="007759C0">
        <w:rPr>
          <w:rFonts w:eastAsia="Times New Roman"/>
        </w:rPr>
        <w:t>and gastrointestinal perforation (which may present atypically due to suppressed C-reactive protein production and concomitant corticosteroids)</w:t>
      </w:r>
    </w:p>
    <w:p w14:paraId="53C20F87" w14:textId="67F18EE5" w:rsidR="00C752CE" w:rsidRDefault="00C752CE" w:rsidP="00D017E8">
      <w:pPr>
        <w:rPr>
          <w:ins w:id="797" w:author="Richard Haynes" w:date="2021-03-20T11:09:00Z"/>
        </w:rPr>
      </w:pPr>
    </w:p>
    <w:p w14:paraId="3903E4FF" w14:textId="20FBF653" w:rsidR="00AF5EED" w:rsidRDefault="00AF5EED" w:rsidP="00D017E8">
      <w:pPr>
        <w:rPr>
          <w:ins w:id="798" w:author="Richard Haynes" w:date="2021-03-20T11:09:00Z"/>
          <w:b/>
        </w:rPr>
      </w:pPr>
      <w:ins w:id="799" w:author="Richard Haynes" w:date="2021-03-20T11:09:00Z">
        <w:r>
          <w:rPr>
            <w:b/>
          </w:rPr>
          <w:t>Infliximab</w:t>
        </w:r>
      </w:ins>
    </w:p>
    <w:p w14:paraId="7D2589F1" w14:textId="6D1CABE5" w:rsidR="00AF5EED" w:rsidRDefault="00AF5EED" w:rsidP="00D017E8">
      <w:pPr>
        <w:rPr>
          <w:ins w:id="800" w:author="Richard Haynes" w:date="2021-03-20T11:10:00Z"/>
        </w:rPr>
      </w:pPr>
      <w:ins w:id="801" w:author="Richard Haynes" w:date="2021-03-20T11:09:00Z">
        <w:r>
          <w:t>Contraindications:</w:t>
        </w:r>
      </w:ins>
    </w:p>
    <w:p w14:paraId="7FFB63CD" w14:textId="17321AE3" w:rsidR="00AF5EED" w:rsidRDefault="00AF5EED" w:rsidP="00942698">
      <w:pPr>
        <w:pStyle w:val="ListParagraph"/>
        <w:numPr>
          <w:ilvl w:val="0"/>
          <w:numId w:val="41"/>
        </w:numPr>
        <w:rPr>
          <w:ins w:id="802" w:author="Richard Haynes" w:date="2021-04-08T18:03:00Z"/>
        </w:rPr>
      </w:pPr>
      <w:ins w:id="803" w:author="Richard Haynes" w:date="2021-03-20T11:10:00Z">
        <w:r>
          <w:t>Active tuberculosis, or patients at high risk of reactivation of latent tuberculosis</w:t>
        </w:r>
      </w:ins>
    </w:p>
    <w:p w14:paraId="783E3121" w14:textId="5F7F3E3A" w:rsidR="00443535" w:rsidRDefault="00443535" w:rsidP="00942698">
      <w:pPr>
        <w:pStyle w:val="ListParagraph"/>
        <w:numPr>
          <w:ilvl w:val="0"/>
          <w:numId w:val="41"/>
        </w:numPr>
        <w:rPr>
          <w:ins w:id="804" w:author="Richard Haynes" w:date="2021-03-20T11:10:00Z"/>
        </w:rPr>
      </w:pPr>
      <w:ins w:id="805" w:author="Richard Haynes" w:date="2021-04-08T18:03:00Z">
        <w:r>
          <w:t>Other severe uncontrolled infection</w:t>
        </w:r>
      </w:ins>
    </w:p>
    <w:p w14:paraId="7F8CAA46" w14:textId="4F00F1C9" w:rsidR="00AF5EED" w:rsidRDefault="00AF5EED" w:rsidP="00AF5EED">
      <w:pPr>
        <w:rPr>
          <w:ins w:id="806" w:author="Richard Haynes" w:date="2021-03-20T11:10:00Z"/>
        </w:rPr>
      </w:pPr>
    </w:p>
    <w:p w14:paraId="724894D7" w14:textId="7992C08D" w:rsidR="00AF5EED" w:rsidRDefault="00AF5EED" w:rsidP="00AF5EED">
      <w:pPr>
        <w:rPr>
          <w:ins w:id="807" w:author="Richard Haynes" w:date="2021-03-20T11:11:00Z"/>
        </w:rPr>
      </w:pPr>
      <w:ins w:id="808" w:author="Richard Haynes" w:date="2021-03-20T11:10:00Z">
        <w:r>
          <w:t xml:space="preserve">Cautions: </w:t>
        </w:r>
      </w:ins>
      <w:ins w:id="809" w:author="Richard Haynes" w:date="2021-03-20T11:11:00Z">
        <w:r>
          <w:t>see “Endemic infections” below</w:t>
        </w:r>
      </w:ins>
    </w:p>
    <w:p w14:paraId="0DF1E866" w14:textId="77777777" w:rsidR="00AF5EED" w:rsidRPr="00AF5EED" w:rsidRDefault="00AF5EED" w:rsidP="00AF5EED"/>
    <w:p w14:paraId="199B8F44" w14:textId="67E6B6FE" w:rsidR="00513ECE" w:rsidRPr="00536A42" w:rsidRDefault="00513ECE" w:rsidP="00513ECE">
      <w:pPr>
        <w:rPr>
          <w:b/>
        </w:rPr>
      </w:pPr>
      <w:r w:rsidRPr="00536A42">
        <w:rPr>
          <w:b/>
        </w:rPr>
        <w:t>Intravenous Immunoglobulin (children only)</w:t>
      </w:r>
    </w:p>
    <w:p w14:paraId="7FD3E796" w14:textId="77777777" w:rsidR="00513ECE" w:rsidRPr="00536A42" w:rsidRDefault="00513ECE" w:rsidP="00942698">
      <w:pPr>
        <w:pStyle w:val="ListParagraph"/>
        <w:numPr>
          <w:ilvl w:val="0"/>
          <w:numId w:val="24"/>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 xml:space="preserve">Hypersensitivity to the active substance (human immunoglobulins) or to any of the excipients </w:t>
      </w:r>
    </w:p>
    <w:p w14:paraId="7F68550F" w14:textId="77777777" w:rsidR="000E0648" w:rsidRDefault="00513ECE" w:rsidP="00942698">
      <w:pPr>
        <w:pStyle w:val="ListParagraph"/>
        <w:numPr>
          <w:ilvl w:val="0"/>
          <w:numId w:val="24"/>
        </w:numPr>
        <w:shd w:val="clear" w:color="auto" w:fill="FFFFFF"/>
        <w:autoSpaceDE/>
        <w:autoSpaceDN/>
        <w:adjustRightInd/>
        <w:ind w:left="714" w:hanging="357"/>
        <w:contextualSpacing w:val="0"/>
        <w:jc w:val="left"/>
        <w:rPr>
          <w:rFonts w:eastAsia="Times New Roman"/>
          <w:bCs w:val="0"/>
        </w:rPr>
      </w:pPr>
      <w:r w:rsidRPr="00536A42">
        <w:rPr>
          <w:rFonts w:eastAsia="Times New Roman"/>
          <w:bCs w:val="0"/>
        </w:rPr>
        <w:t>Patients with selective IgA deficiency who developed antibodies to IgA, as administering an IgA-containing product can result in anaphylaxis</w:t>
      </w:r>
    </w:p>
    <w:p w14:paraId="60940C1F" w14:textId="77777777" w:rsidR="00513ECE" w:rsidRPr="00536A42" w:rsidRDefault="000E0648" w:rsidP="00942698">
      <w:pPr>
        <w:pStyle w:val="ListParagraph"/>
        <w:numPr>
          <w:ilvl w:val="0"/>
          <w:numId w:val="24"/>
        </w:numPr>
        <w:shd w:val="clear" w:color="auto" w:fill="FFFFFF"/>
        <w:autoSpaceDE/>
        <w:autoSpaceDN/>
        <w:adjustRightInd/>
        <w:spacing w:after="143"/>
        <w:contextualSpacing w:val="0"/>
        <w:jc w:val="left"/>
        <w:rPr>
          <w:rFonts w:eastAsia="Times New Roman"/>
          <w:bCs w:val="0"/>
        </w:rPr>
      </w:pPr>
      <w:r>
        <w:rPr>
          <w:rFonts w:eastAsia="Times New Roman"/>
          <w:bCs w:val="0"/>
        </w:rPr>
        <w:t>Hyperprolinaemia type I or II</w:t>
      </w:r>
      <w:r w:rsidR="00513ECE" w:rsidRPr="00536A42">
        <w:rPr>
          <w:rFonts w:eastAsia="Times New Roman"/>
          <w:bCs w:val="0"/>
        </w:rPr>
        <w:t>.</w:t>
      </w:r>
    </w:p>
    <w:p w14:paraId="2AA1DBDA" w14:textId="77777777" w:rsidR="00513ECE" w:rsidRDefault="00513ECE" w:rsidP="00C752CE">
      <w:r>
        <w:t>Potential complications can often be avoided by ensuring that participants:</w:t>
      </w:r>
    </w:p>
    <w:p w14:paraId="1E7C04D4" w14:textId="77777777" w:rsidR="00513ECE" w:rsidRPr="00536A42"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sidRPr="00536A42">
        <w:rPr>
          <w:rFonts w:eastAsia="Times New Roman"/>
          <w:bCs w:val="0"/>
        </w:rPr>
        <w:t>are carefully monitored for any symptoms throughout the infusion period</w:t>
      </w:r>
      <w:r>
        <w:rPr>
          <w:rFonts w:eastAsia="Times New Roman"/>
          <w:bCs w:val="0"/>
        </w:rPr>
        <w:t>;</w:t>
      </w:r>
      <w:r w:rsidRPr="00536A42">
        <w:rPr>
          <w:rFonts w:eastAsia="Times New Roman"/>
          <w:bCs w:val="0"/>
        </w:rPr>
        <w:t xml:space="preserve"> </w:t>
      </w:r>
    </w:p>
    <w:p w14:paraId="16D1E933" w14:textId="77777777" w:rsidR="00513ECE" w:rsidRPr="00536A42"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Pr>
          <w:rFonts w:eastAsia="Times New Roman"/>
          <w:bCs w:val="0"/>
        </w:rPr>
        <w:t>h</w:t>
      </w:r>
      <w:r w:rsidRPr="00536A42">
        <w:rPr>
          <w:rFonts w:eastAsia="Times New Roman"/>
          <w:bCs w:val="0"/>
        </w:rPr>
        <w:t>ave urine output and serum creatinine levels monitored</w:t>
      </w:r>
      <w:r>
        <w:rPr>
          <w:rFonts w:eastAsia="Times New Roman"/>
          <w:bCs w:val="0"/>
        </w:rPr>
        <w:t>; and</w:t>
      </w:r>
    </w:p>
    <w:p w14:paraId="0DEBF524" w14:textId="77777777" w:rsidR="000E0648" w:rsidRDefault="00513ECE" w:rsidP="00942698">
      <w:pPr>
        <w:pStyle w:val="ListParagraph"/>
        <w:numPr>
          <w:ilvl w:val="0"/>
          <w:numId w:val="25"/>
        </w:numPr>
        <w:shd w:val="clear" w:color="auto" w:fill="FFFFFF"/>
        <w:autoSpaceDE/>
        <w:autoSpaceDN/>
        <w:adjustRightInd/>
        <w:contextualSpacing w:val="0"/>
        <w:jc w:val="left"/>
        <w:rPr>
          <w:rFonts w:eastAsia="Times New Roman"/>
          <w:bCs w:val="0"/>
        </w:rPr>
      </w:pPr>
      <w:r w:rsidRPr="00536A42">
        <w:rPr>
          <w:rFonts w:eastAsia="Times New Roman"/>
          <w:bCs w:val="0"/>
        </w:rPr>
        <w:t>avoid concomitant use of loop diuretics</w:t>
      </w:r>
      <w:r>
        <w:rPr>
          <w:rFonts w:eastAsia="Times New Roman"/>
          <w:bCs w:val="0"/>
        </w:rPr>
        <w:t>.</w:t>
      </w:r>
    </w:p>
    <w:p w14:paraId="30280E9E" w14:textId="4746FCD0" w:rsidR="00513ECE" w:rsidRDefault="000E0648" w:rsidP="000E0648">
      <w:pPr>
        <w:shd w:val="clear" w:color="auto" w:fill="FFFFFF"/>
        <w:autoSpaceDE/>
        <w:autoSpaceDN/>
        <w:adjustRightInd/>
        <w:contextualSpacing w:val="0"/>
        <w:jc w:val="left"/>
        <w:rPr>
          <w:rFonts w:eastAsia="Times New Roman"/>
          <w:bCs w:val="0"/>
        </w:rPr>
      </w:pPr>
      <w:r>
        <w:rPr>
          <w:rFonts w:eastAsia="Times New Roman"/>
          <w:bCs w:val="0"/>
        </w:rPr>
        <w:t xml:space="preserve">Such monitoring should occur </w:t>
      </w:r>
      <w:r w:rsidR="00C0071E">
        <w:rPr>
          <w:rFonts w:eastAsia="Times New Roman"/>
          <w:bCs w:val="0"/>
        </w:rPr>
        <w:t>regularly during the admission, at a frequency appropriate to the illness of the child.</w:t>
      </w:r>
    </w:p>
    <w:p w14:paraId="095D8052" w14:textId="5C0155C2" w:rsidR="00EF739A" w:rsidRDefault="00EF739A" w:rsidP="000E0648">
      <w:pPr>
        <w:shd w:val="clear" w:color="auto" w:fill="FFFFFF"/>
        <w:autoSpaceDE/>
        <w:autoSpaceDN/>
        <w:adjustRightInd/>
        <w:contextualSpacing w:val="0"/>
        <w:jc w:val="left"/>
        <w:rPr>
          <w:rFonts w:eastAsia="Times New Roman"/>
          <w:bCs w:val="0"/>
        </w:rPr>
      </w:pPr>
    </w:p>
    <w:p w14:paraId="3A43C872" w14:textId="6286A0BF" w:rsidR="00EF739A" w:rsidDel="00AF5EED" w:rsidRDefault="00EF739A" w:rsidP="000E0648">
      <w:pPr>
        <w:shd w:val="clear" w:color="auto" w:fill="FFFFFF"/>
        <w:autoSpaceDE/>
        <w:autoSpaceDN/>
        <w:adjustRightInd/>
        <w:contextualSpacing w:val="0"/>
        <w:jc w:val="left"/>
        <w:rPr>
          <w:del w:id="810" w:author="Richard Haynes" w:date="2021-03-20T11:09:00Z"/>
          <w:rFonts w:eastAsia="Times New Roman"/>
          <w:b/>
          <w:bCs w:val="0"/>
        </w:rPr>
      </w:pPr>
      <w:del w:id="811" w:author="Richard Haynes" w:date="2021-03-20T11:09:00Z">
        <w:r w:rsidDel="00AF5EED">
          <w:rPr>
            <w:rFonts w:eastAsia="Times New Roman"/>
            <w:b/>
            <w:bCs w:val="0"/>
          </w:rPr>
          <w:delText>Aspirin</w:delText>
        </w:r>
      </w:del>
    </w:p>
    <w:p w14:paraId="61D47631" w14:textId="43DB761E" w:rsidR="00EF739A" w:rsidRPr="00EF739A" w:rsidDel="00AF5EED" w:rsidRDefault="00EF739A" w:rsidP="00E105FD">
      <w:pPr>
        <w:pStyle w:val="ListParagraph"/>
        <w:numPr>
          <w:ilvl w:val="0"/>
          <w:numId w:val="34"/>
        </w:numPr>
        <w:shd w:val="clear" w:color="auto" w:fill="FFFFFF"/>
        <w:autoSpaceDE/>
        <w:autoSpaceDN/>
        <w:adjustRightInd/>
        <w:contextualSpacing w:val="0"/>
        <w:jc w:val="left"/>
        <w:rPr>
          <w:del w:id="812" w:author="Richard Haynes" w:date="2021-03-20T11:09:00Z"/>
          <w:rFonts w:eastAsia="Times New Roman"/>
          <w:b/>
          <w:bCs w:val="0"/>
        </w:rPr>
      </w:pPr>
      <w:del w:id="813" w:author="Richard Haynes" w:date="2021-03-20T11:09:00Z">
        <w:r w:rsidDel="00AF5EED">
          <w:rPr>
            <w:rFonts w:eastAsia="Times New Roman"/>
            <w:bCs w:val="0"/>
          </w:rPr>
          <w:delText>Age &lt;18 years old</w:delText>
        </w:r>
      </w:del>
    </w:p>
    <w:p w14:paraId="705829B3" w14:textId="5B49FE73" w:rsidR="00EF739A" w:rsidRPr="00EF739A" w:rsidDel="00AF5EED" w:rsidRDefault="00EF739A" w:rsidP="00E105FD">
      <w:pPr>
        <w:pStyle w:val="ListParagraph"/>
        <w:numPr>
          <w:ilvl w:val="0"/>
          <w:numId w:val="34"/>
        </w:numPr>
        <w:shd w:val="clear" w:color="auto" w:fill="FFFFFF"/>
        <w:autoSpaceDE/>
        <w:autoSpaceDN/>
        <w:adjustRightInd/>
        <w:contextualSpacing w:val="0"/>
        <w:jc w:val="left"/>
        <w:rPr>
          <w:del w:id="814" w:author="Richard Haynes" w:date="2021-03-20T11:09:00Z"/>
          <w:rFonts w:eastAsia="Times New Roman"/>
          <w:b/>
          <w:bCs w:val="0"/>
        </w:rPr>
      </w:pPr>
      <w:del w:id="815" w:author="Richard Haynes" w:date="2021-03-20T11:09:00Z">
        <w:r w:rsidDel="00AF5EED">
          <w:rPr>
            <w:rFonts w:eastAsia="Times New Roman"/>
            <w:bCs w:val="0"/>
          </w:rPr>
          <w:delText>Known hypersensitivity to aspirin</w:delText>
        </w:r>
      </w:del>
    </w:p>
    <w:p w14:paraId="0FA1D984" w14:textId="59FF4711" w:rsidR="00EF739A" w:rsidRPr="00EF739A" w:rsidDel="00AF5EED" w:rsidRDefault="00EF739A" w:rsidP="00E105FD">
      <w:pPr>
        <w:pStyle w:val="ListParagraph"/>
        <w:numPr>
          <w:ilvl w:val="0"/>
          <w:numId w:val="34"/>
        </w:numPr>
        <w:shd w:val="clear" w:color="auto" w:fill="FFFFFF"/>
        <w:autoSpaceDE/>
        <w:autoSpaceDN/>
        <w:adjustRightInd/>
        <w:contextualSpacing w:val="0"/>
        <w:jc w:val="left"/>
        <w:rPr>
          <w:del w:id="816" w:author="Richard Haynes" w:date="2021-03-20T11:09:00Z"/>
          <w:rFonts w:eastAsia="Times New Roman"/>
          <w:b/>
          <w:bCs w:val="0"/>
        </w:rPr>
      </w:pPr>
      <w:del w:id="817" w:author="Richard Haynes" w:date="2021-03-20T11:09:00Z">
        <w:r w:rsidDel="00AF5EED">
          <w:rPr>
            <w:rFonts w:eastAsia="Times New Roman"/>
            <w:bCs w:val="0"/>
          </w:rPr>
          <w:delText>Recent major bleeding that precludes use of aspirin in opinion of managing physician</w:delText>
        </w:r>
      </w:del>
    </w:p>
    <w:p w14:paraId="12F0A484" w14:textId="55A87556" w:rsidR="00EF739A" w:rsidRPr="00EF739A" w:rsidDel="00AF5EED" w:rsidRDefault="00EF739A" w:rsidP="00E105FD">
      <w:pPr>
        <w:pStyle w:val="ListParagraph"/>
        <w:numPr>
          <w:ilvl w:val="0"/>
          <w:numId w:val="34"/>
        </w:numPr>
        <w:shd w:val="clear" w:color="auto" w:fill="FFFFFF"/>
        <w:autoSpaceDE/>
        <w:autoSpaceDN/>
        <w:adjustRightInd/>
        <w:contextualSpacing w:val="0"/>
        <w:jc w:val="left"/>
        <w:rPr>
          <w:del w:id="818" w:author="Richard Haynes" w:date="2021-03-20T11:09:00Z"/>
          <w:rFonts w:eastAsia="Times New Roman"/>
          <w:b/>
          <w:bCs w:val="0"/>
        </w:rPr>
      </w:pPr>
      <w:del w:id="819" w:author="Richard Haynes" w:date="2021-03-20T11:09:00Z">
        <w:r w:rsidDel="00AF5EED">
          <w:rPr>
            <w:rFonts w:eastAsia="Times New Roman"/>
            <w:bCs w:val="0"/>
          </w:rPr>
          <w:delText>Current use of aspirin, clopidogrel or other antiplatelet therapy</w:delText>
        </w:r>
      </w:del>
    </w:p>
    <w:p w14:paraId="701D0816" w14:textId="3AAA419A" w:rsidR="00E105FD" w:rsidDel="00AF5EED" w:rsidRDefault="00E105FD" w:rsidP="00CA2F0D">
      <w:pPr>
        <w:rPr>
          <w:del w:id="820" w:author="Richard Haynes" w:date="2021-03-20T11:09:00Z"/>
          <w:b/>
        </w:rPr>
      </w:pPr>
    </w:p>
    <w:p w14:paraId="0BC58125" w14:textId="77777777" w:rsidR="00CA2F0D" w:rsidRPr="00C752CE" w:rsidRDefault="00CA2F0D" w:rsidP="00CA2F0D">
      <w:pPr>
        <w:rPr>
          <w:b/>
        </w:rPr>
      </w:pPr>
      <w:r w:rsidRPr="00C752CE">
        <w:rPr>
          <w:b/>
        </w:rPr>
        <w:t>Tocilizumab</w:t>
      </w:r>
    </w:p>
    <w:p w14:paraId="32F80F55" w14:textId="77777777" w:rsidR="00CA2F0D" w:rsidRPr="00E975FB" w:rsidRDefault="00CA2F0D" w:rsidP="00942698">
      <w:pPr>
        <w:pStyle w:val="ListParagraph"/>
        <w:numPr>
          <w:ilvl w:val="0"/>
          <w:numId w:val="19"/>
        </w:numPr>
      </w:pPr>
      <w:r w:rsidRPr="00E975FB">
        <w:t xml:space="preserve">Known hypersensitivity to </w:t>
      </w:r>
      <w:r w:rsidR="00AC7482" w:rsidRPr="00E975FB">
        <w:t>t</w:t>
      </w:r>
      <w:r w:rsidRPr="00E975FB">
        <w:t>ocilizumab</w:t>
      </w:r>
      <w:r w:rsidR="009726DB" w:rsidRPr="00E975FB">
        <w:t>.</w:t>
      </w:r>
    </w:p>
    <w:p w14:paraId="7170EDC4" w14:textId="4A2E8B78" w:rsidR="00E975FB" w:rsidRPr="00E975FB" w:rsidRDefault="00E975FB" w:rsidP="00942698">
      <w:pPr>
        <w:numPr>
          <w:ilvl w:val="0"/>
          <w:numId w:val="19"/>
        </w:numPr>
        <w:autoSpaceDE/>
        <w:autoSpaceDN/>
        <w:adjustRightInd/>
        <w:spacing w:before="100" w:beforeAutospacing="1" w:after="100" w:afterAutospacing="1"/>
        <w:contextualSpacing w:val="0"/>
        <w:jc w:val="left"/>
        <w:rPr>
          <w:rFonts w:eastAsia="Times New Roman"/>
          <w:bCs w:val="0"/>
          <w:color w:val="auto"/>
        </w:rPr>
      </w:pPr>
      <w:r w:rsidRPr="00E975FB">
        <w:rPr>
          <w:rFonts w:eastAsia="Times New Roman"/>
          <w:bCs w:val="0"/>
          <w:color w:val="auto"/>
        </w:rPr>
        <w:t>Evidence of active TB infection</w:t>
      </w:r>
      <w:r w:rsidR="0040122A">
        <w:rPr>
          <w:rStyle w:val="FootnoteReference"/>
          <w:rFonts w:eastAsia="Times New Roman"/>
          <w:bCs w:val="0"/>
          <w:color w:val="auto"/>
        </w:rPr>
        <w:footnoteReference w:id="15"/>
      </w:r>
      <w:r w:rsidRPr="00E975FB">
        <w:rPr>
          <w:rFonts w:eastAsia="Times New Roman"/>
          <w:bCs w:val="0"/>
          <w:color w:val="auto"/>
        </w:rPr>
        <w:t xml:space="preserve"> </w:t>
      </w:r>
    </w:p>
    <w:p w14:paraId="145E79C2" w14:textId="77777777" w:rsidR="00E975FB" w:rsidRPr="00E975FB" w:rsidRDefault="002973A1" w:rsidP="00942698">
      <w:pPr>
        <w:numPr>
          <w:ilvl w:val="0"/>
          <w:numId w:val="19"/>
        </w:numPr>
        <w:autoSpaceDE/>
        <w:autoSpaceDN/>
        <w:adjustRightInd/>
        <w:spacing w:before="100" w:beforeAutospacing="1"/>
        <w:contextualSpacing w:val="0"/>
        <w:jc w:val="left"/>
        <w:rPr>
          <w:rFonts w:eastAsia="Times New Roman"/>
          <w:bCs w:val="0"/>
          <w:color w:val="auto"/>
        </w:rPr>
      </w:pPr>
      <w:r>
        <w:rPr>
          <w:rFonts w:eastAsia="Times New Roman"/>
          <w:bCs w:val="0"/>
          <w:color w:val="auto"/>
        </w:rPr>
        <w:t>Clear e</w:t>
      </w:r>
      <w:r w:rsidR="00E975FB" w:rsidRPr="00E975FB">
        <w:rPr>
          <w:rFonts w:eastAsia="Times New Roman"/>
          <w:bCs w:val="0"/>
          <w:color w:val="auto"/>
        </w:rPr>
        <w:t xml:space="preserve">vidence of active bacterial, fungal, viral, or other infection (besides COVID-19) </w:t>
      </w:r>
    </w:p>
    <w:p w14:paraId="0771BD34" w14:textId="48A3844F" w:rsidR="005E4A7E" w:rsidRDefault="005E4A7E" w:rsidP="0040122A">
      <w:pPr>
        <w:ind w:left="360"/>
      </w:pPr>
      <w:r>
        <w:t>(Note: Pregnancy and breastfeeding are not exclusion criteria.)</w:t>
      </w:r>
    </w:p>
    <w:p w14:paraId="4417AECE" w14:textId="340D005B" w:rsidR="00B116DE" w:rsidRDefault="00B116DE" w:rsidP="00B116DE"/>
    <w:p w14:paraId="71D364B1" w14:textId="64E19FAC" w:rsidR="00B116DE" w:rsidRDefault="00B116DE" w:rsidP="00B116DE">
      <w:pPr>
        <w:rPr>
          <w:b/>
        </w:rPr>
      </w:pPr>
      <w:r>
        <w:rPr>
          <w:b/>
        </w:rPr>
        <w:lastRenderedPageBreak/>
        <w:t>Anakinra</w:t>
      </w:r>
    </w:p>
    <w:p w14:paraId="3EB76AF7" w14:textId="243E892C" w:rsidR="00B116DE" w:rsidRDefault="00B116DE" w:rsidP="00942698">
      <w:pPr>
        <w:pStyle w:val="ListParagraph"/>
        <w:numPr>
          <w:ilvl w:val="0"/>
          <w:numId w:val="36"/>
        </w:numPr>
      </w:pPr>
      <w:r>
        <w:t>Known hypersensitivity to anakinra</w:t>
      </w:r>
    </w:p>
    <w:p w14:paraId="0E2129B7" w14:textId="5596D7DD" w:rsidR="00B116DE" w:rsidRDefault="00EC1FFE" w:rsidP="00942698">
      <w:pPr>
        <w:pStyle w:val="ListParagraph"/>
        <w:numPr>
          <w:ilvl w:val="0"/>
          <w:numId w:val="36"/>
        </w:numPr>
      </w:pPr>
      <w:r>
        <w:t>Neutrophil count &lt;1.5 x10</w:t>
      </w:r>
      <w:r w:rsidRPr="00EC1FFE">
        <w:rPr>
          <w:vertAlign w:val="superscript"/>
        </w:rPr>
        <w:t>9</w:t>
      </w:r>
      <w:r>
        <w:t xml:space="preserve"> cells/L</w:t>
      </w:r>
    </w:p>
    <w:p w14:paraId="16E40F15" w14:textId="6A20953B" w:rsidR="00B30FD7" w:rsidRPr="00B116DE" w:rsidRDefault="00B30FD7" w:rsidP="00942698">
      <w:pPr>
        <w:pStyle w:val="ListParagraph"/>
        <w:numPr>
          <w:ilvl w:val="0"/>
          <w:numId w:val="36"/>
        </w:numPr>
      </w:pPr>
      <w:r>
        <w:t>Pregnancy</w:t>
      </w:r>
    </w:p>
    <w:p w14:paraId="5ABA1855" w14:textId="77777777" w:rsidR="00B116DE" w:rsidRDefault="00B116DE" w:rsidP="0040122A">
      <w:pPr>
        <w:ind w:left="360"/>
      </w:pPr>
    </w:p>
    <w:p w14:paraId="48C51017" w14:textId="656C1C57" w:rsidR="000B06CC" w:rsidRPr="00271D52" w:rsidRDefault="00A47FCE" w:rsidP="00C752CE">
      <w:pPr>
        <w:rPr>
          <w:b/>
        </w:rPr>
      </w:pPr>
      <w:r>
        <w:rPr>
          <w:b/>
        </w:rPr>
        <w:t>Synthetic neutralising antibodies</w:t>
      </w:r>
      <w:r w:rsidR="00392BF8">
        <w:rPr>
          <w:b/>
        </w:rPr>
        <w:t xml:space="preserve"> (REGN-COV2)</w:t>
      </w:r>
      <w:r w:rsidR="00271D52">
        <w:rPr>
          <w:rStyle w:val="FootnoteReference"/>
          <w:b/>
        </w:rPr>
        <w:footnoteReference w:id="16"/>
      </w:r>
    </w:p>
    <w:p w14:paraId="4B070EB5" w14:textId="77777777" w:rsidR="009E26D4" w:rsidRDefault="00676CF2" w:rsidP="00942698">
      <w:pPr>
        <w:pStyle w:val="ListParagraph"/>
        <w:numPr>
          <w:ilvl w:val="0"/>
          <w:numId w:val="27"/>
        </w:numPr>
      </w:pPr>
      <w:r>
        <w:t>Intravenous immunoglobulin treatment during current admission</w:t>
      </w:r>
      <w:r w:rsidR="00466C09">
        <w:t>*</w:t>
      </w:r>
    </w:p>
    <w:p w14:paraId="68CC131D" w14:textId="77777777" w:rsidR="0068060E" w:rsidRDefault="0068060E" w:rsidP="00942698">
      <w:pPr>
        <w:pStyle w:val="ListParagraph"/>
        <w:numPr>
          <w:ilvl w:val="0"/>
          <w:numId w:val="27"/>
        </w:numPr>
      </w:pPr>
      <w:r>
        <w:t>Age &lt;12 years old</w:t>
      </w:r>
      <w:r w:rsidR="00AE43D1">
        <w:t xml:space="preserve"> or child with weight &lt;40kg</w:t>
      </w:r>
      <w:r w:rsidR="00466C09">
        <w:t>*</w:t>
      </w:r>
    </w:p>
    <w:p w14:paraId="780625CF" w14:textId="7EDD13E6" w:rsidR="0068060E" w:rsidRDefault="0068060E" w:rsidP="0068060E">
      <w:pPr>
        <w:ind w:left="360"/>
      </w:pPr>
      <w:r>
        <w:t>(Note: Pregnancy and breastfeeding are not exclusion criteria.)</w:t>
      </w:r>
    </w:p>
    <w:p w14:paraId="1EE57415" w14:textId="77777777" w:rsidR="00AE43D1" w:rsidRDefault="00AE43D1" w:rsidP="0068060E">
      <w:pPr>
        <w:ind w:left="360"/>
      </w:pPr>
    </w:p>
    <w:p w14:paraId="63A30319" w14:textId="02515C23" w:rsidR="00AE43D1" w:rsidRDefault="00AE43D1" w:rsidP="00AE43D1">
      <w:pPr>
        <w:ind w:left="360"/>
      </w:pPr>
      <w:r>
        <w:t>The infusion of synthetic neutralising antibodies</w:t>
      </w:r>
      <w:r w:rsidRPr="00AE43D1">
        <w:t xml:space="preserve"> should be interrupted if any of the following are observed</w:t>
      </w:r>
      <w:r>
        <w:t xml:space="preserve"> (or worsen during the infusion): sustained/</w:t>
      </w:r>
      <w:r w:rsidRPr="00AE43D1">
        <w:t>severe cough, rigors/chills, rash, pruritus, urticaria, diaphoresis, hypotension,</w:t>
      </w:r>
      <w:r>
        <w:t xml:space="preserve"> </w:t>
      </w:r>
      <w:r w:rsidRPr="00AE43D1">
        <w:t>dyspn</w:t>
      </w:r>
      <w:r>
        <w:t>o</w:t>
      </w:r>
      <w:r w:rsidRPr="00AE43D1">
        <w:t>ea, vomiting, or flushing. The reactions should be treated</w:t>
      </w:r>
      <w:r>
        <w:t xml:space="preserve"> </w:t>
      </w:r>
      <w:r w:rsidRPr="00AE43D1">
        <w:t>symptomatically, and the infusion may be restarted at 50% of the original rate once</w:t>
      </w:r>
      <w:r>
        <w:t xml:space="preserve"> </w:t>
      </w:r>
      <w:r w:rsidRPr="00AE43D1">
        <w:t>all symptoms have ceased</w:t>
      </w:r>
      <w:r w:rsidR="00ED67CA">
        <w:t xml:space="preserve"> (or returned to baseline)</w:t>
      </w:r>
      <w:r w:rsidRPr="00AE43D1">
        <w:t xml:space="preserve"> and at the discretion of the </w:t>
      </w:r>
      <w:r>
        <w:t>managing physician</w:t>
      </w:r>
      <w:r w:rsidRPr="00AE43D1">
        <w:t xml:space="preserve">. If </w:t>
      </w:r>
      <w:r>
        <w:t xml:space="preserve">the managing physician </w:t>
      </w:r>
      <w:r w:rsidRPr="00AE43D1">
        <w:t>feel</w:t>
      </w:r>
      <w:r w:rsidR="00ED67CA">
        <w:t>s</w:t>
      </w:r>
      <w:r w:rsidRPr="00AE43D1">
        <w:t xml:space="preserve"> there is medical need for treatment or discontinuation of the infusion other than</w:t>
      </w:r>
      <w:r>
        <w:t xml:space="preserve"> </w:t>
      </w:r>
      <w:r w:rsidRPr="00AE43D1">
        <w:t>described above, they should use clinical judg</w:t>
      </w:r>
      <w:r w:rsidR="00C33BC1">
        <w:t>e</w:t>
      </w:r>
      <w:r w:rsidRPr="00AE43D1">
        <w:t>ment to provide appropriate response</w:t>
      </w:r>
      <w:r>
        <w:t xml:space="preserve"> </w:t>
      </w:r>
      <w:r w:rsidRPr="00AE43D1">
        <w:t>according to typical clinical practice</w:t>
      </w:r>
      <w:r>
        <w:t>.</w:t>
      </w:r>
    </w:p>
    <w:p w14:paraId="7FBABC21" w14:textId="77777777" w:rsidR="00FF5A1B" w:rsidRDefault="00FF5A1B" w:rsidP="00AE43D1">
      <w:pPr>
        <w:ind w:left="360"/>
      </w:pPr>
    </w:p>
    <w:p w14:paraId="5760FC21" w14:textId="77777777" w:rsidR="00842AA6" w:rsidRDefault="00842AA6" w:rsidP="00F123A0">
      <w:r>
        <w:t>* If these conditions are recorded on the baseline case report form, patients will be ineligible for randomisation to that arm of the study.</w:t>
      </w:r>
    </w:p>
    <w:p w14:paraId="3EB56D68" w14:textId="77777777" w:rsidR="00842AA6" w:rsidRDefault="00842AA6" w:rsidP="00F123A0"/>
    <w:p w14:paraId="51330C71" w14:textId="7F525C5F" w:rsidR="00755E67" w:rsidRDefault="00842AA6" w:rsidP="00F123A0">
      <w:r>
        <w:t xml:space="preserve">Note: This study is being conducted within hospitals. Therefore use of medication will be subject to standard </w:t>
      </w:r>
      <w:r w:rsidR="007C7837">
        <w:t xml:space="preserve">medication </w:t>
      </w:r>
      <w:r>
        <w:t>reviews (typically within 48 hours of enrolment)</w:t>
      </w:r>
      <w:r w:rsidR="005E4A7E">
        <w:t xml:space="preserve"> and clinical assessments (including appropriate blood tests) </w:t>
      </w:r>
      <w:r>
        <w:t>which will guide modifications to both the study treatment and use of concomitant medication (e.g. in the case of potential drug interactions).</w:t>
      </w:r>
      <w:r w:rsidR="00B21C29">
        <w:t xml:space="preserve"> </w:t>
      </w:r>
      <w:r w:rsidR="00B21C29" w:rsidRPr="00AB10DB">
        <w:t xml:space="preserve">The doctor may decide whether it is appropriate to stop such medications temporarily to allow the patient to complete the course of </w:t>
      </w:r>
      <w:r w:rsidR="00B21C29">
        <w:t>their assigned intervention.</w:t>
      </w:r>
    </w:p>
    <w:p w14:paraId="2E7126D7" w14:textId="77777777" w:rsidR="005E4A7E" w:rsidRDefault="005E4A7E" w:rsidP="00F123A0"/>
    <w:p w14:paraId="45EBCD23" w14:textId="77777777" w:rsidR="006831C4" w:rsidRDefault="00840E3D" w:rsidP="00F123A0">
      <w:r>
        <w:t>Although all available data on use in pregnancy are reassuring, s</w:t>
      </w:r>
      <w:r w:rsidR="005E4A7E" w:rsidRPr="005E4A7E">
        <w:t>ince the effect of some of the treatments on unborn babies is uncertain</w:t>
      </w:r>
      <w:r>
        <w:t>,</w:t>
      </w:r>
      <w:r w:rsidR="00403A8E">
        <w:t xml:space="preserve"> female participants</w:t>
      </w:r>
      <w:r>
        <w:t xml:space="preserve"> who are not already pregnant</w:t>
      </w:r>
      <w:r w:rsidR="00403A8E">
        <w:t xml:space="preserve"> will be </w:t>
      </w:r>
      <w:r>
        <w:t>advised that they should</w:t>
      </w:r>
      <w:r w:rsidR="005E4A7E" w:rsidRPr="005E4A7E">
        <w:t xml:space="preserve"> not</w:t>
      </w:r>
      <w:r w:rsidR="00403A8E">
        <w:t xml:space="preserve"> </w:t>
      </w:r>
      <w:r w:rsidR="005E4A7E" w:rsidRPr="005E4A7E">
        <w:t>get pregnant within 3 months of th</w:t>
      </w:r>
      <w:r>
        <w:t>e</w:t>
      </w:r>
      <w:r w:rsidR="005E4A7E" w:rsidRPr="005E4A7E">
        <w:t xml:space="preserve"> </w:t>
      </w:r>
      <w:r w:rsidR="00403A8E">
        <w:t>completion of trial treatment(s).</w:t>
      </w:r>
    </w:p>
    <w:p w14:paraId="01DD35F4" w14:textId="77777777" w:rsidR="00F06C4A" w:rsidRDefault="00F06C4A">
      <w:pPr>
        <w:autoSpaceDE/>
        <w:autoSpaceDN/>
        <w:adjustRightInd/>
        <w:contextualSpacing w:val="0"/>
        <w:jc w:val="left"/>
        <w:rPr>
          <w:ins w:id="821" w:author="Richard Haynes" w:date="2021-03-29T17:47:00Z"/>
        </w:rPr>
      </w:pPr>
    </w:p>
    <w:p w14:paraId="640E8FA8" w14:textId="77777777" w:rsidR="00F06C4A" w:rsidRPr="00F06C4A" w:rsidRDefault="00F06C4A" w:rsidP="00F06C4A">
      <w:pPr>
        <w:autoSpaceDE/>
        <w:autoSpaceDN/>
        <w:adjustRightInd/>
        <w:contextualSpacing w:val="0"/>
        <w:jc w:val="left"/>
        <w:rPr>
          <w:ins w:id="822" w:author="Richard Haynes" w:date="2021-03-29T17:47:00Z"/>
          <w:b/>
        </w:rPr>
      </w:pPr>
      <w:ins w:id="823" w:author="Richard Haynes" w:date="2021-03-29T17:47:00Z">
        <w:r w:rsidRPr="00F06C4A">
          <w:rPr>
            <w:b/>
          </w:rPr>
          <w:t>Endemic infections</w:t>
        </w:r>
      </w:ins>
    </w:p>
    <w:p w14:paraId="01CCB319" w14:textId="060153FC" w:rsidR="00F06C4A" w:rsidRDefault="00F06C4A" w:rsidP="0081539A">
      <w:pPr>
        <w:autoSpaceDE/>
        <w:autoSpaceDN/>
        <w:adjustRightInd/>
        <w:contextualSpacing w:val="0"/>
        <w:rPr>
          <w:ins w:id="824" w:author="Richard Haynes" w:date="2021-03-29T17:55:00Z"/>
        </w:rPr>
      </w:pPr>
      <w:ins w:id="825" w:author="Richard Haynes" w:date="2021-03-29T17:47:00Z">
        <w:r w:rsidRPr="00F06C4A">
          <w:t>In some countries, endemic infections may require specific considerations for immunomodulatory therapies</w:t>
        </w:r>
      </w:ins>
      <w:ins w:id="826" w:author="Richard Haynes" w:date="2021-03-29T17:57:00Z">
        <w:r w:rsidR="0081539A">
          <w:t xml:space="preserve"> (as detailed in the table below)</w:t>
        </w:r>
      </w:ins>
      <w:ins w:id="827" w:author="Richard Haynes" w:date="2021-03-29T17:47:00Z">
        <w:r w:rsidRPr="00F06C4A">
          <w:t>. The risk-benefit analysis of such treatments must consider the immediate risk of untreated COVID-19 and lower risk of infectious complications following the short courses defined in this protocol (compared to long-term administration used in the licensed indications). (No such measures are required in the UK given the low prevalance of such infections.)</w:t>
        </w:r>
      </w:ins>
    </w:p>
    <w:p w14:paraId="2DDC57A1" w14:textId="65DBED03" w:rsidR="0081539A" w:rsidRDefault="0081539A" w:rsidP="0081539A">
      <w:pPr>
        <w:autoSpaceDE/>
        <w:autoSpaceDN/>
        <w:adjustRightInd/>
        <w:contextualSpacing w:val="0"/>
        <w:rPr>
          <w:ins w:id="828" w:author="Richard Haynes" w:date="2021-03-29T17:55:00Z"/>
        </w:rPr>
      </w:pPr>
    </w:p>
    <w:tbl>
      <w:tblPr>
        <w:tblStyle w:val="TableGrid"/>
        <w:tblW w:w="0" w:type="auto"/>
        <w:tblLook w:val="04A0" w:firstRow="1" w:lastRow="0" w:firstColumn="1" w:lastColumn="0" w:noHBand="0" w:noVBand="1"/>
      </w:tblPr>
      <w:tblGrid>
        <w:gridCol w:w="1838"/>
        <w:gridCol w:w="1701"/>
        <w:gridCol w:w="6090"/>
      </w:tblGrid>
      <w:tr w:rsidR="002F510F" w:rsidRPr="002F510F" w14:paraId="285D743C" w14:textId="77777777" w:rsidTr="002F510F">
        <w:trPr>
          <w:ins w:id="829" w:author="Richard Haynes" w:date="2021-03-29T17:57:00Z"/>
        </w:trPr>
        <w:tc>
          <w:tcPr>
            <w:tcW w:w="1838" w:type="dxa"/>
            <w:shd w:val="clear" w:color="auto" w:fill="000000" w:themeFill="text1"/>
          </w:tcPr>
          <w:p w14:paraId="2B484224" w14:textId="2DCE90C8" w:rsidR="0081539A" w:rsidRPr="002F510F" w:rsidRDefault="00DC4AC9" w:rsidP="0081539A">
            <w:pPr>
              <w:autoSpaceDE/>
              <w:autoSpaceDN/>
              <w:adjustRightInd/>
              <w:contextualSpacing w:val="0"/>
              <w:rPr>
                <w:ins w:id="830" w:author="Richard Haynes" w:date="2021-03-29T17:57:00Z"/>
                <w:b/>
                <w:color w:val="FFFFFF" w:themeColor="background1"/>
                <w:sz w:val="20"/>
              </w:rPr>
            </w:pPr>
            <w:ins w:id="831" w:author="Richard Haynes" w:date="2021-03-29T18:16:00Z">
              <w:r w:rsidRPr="002F510F">
                <w:rPr>
                  <w:b/>
                  <w:color w:val="FFFFFF" w:themeColor="background1"/>
                  <w:sz w:val="20"/>
                </w:rPr>
                <w:lastRenderedPageBreak/>
                <w:t>IMP</w:t>
              </w:r>
            </w:ins>
          </w:p>
        </w:tc>
        <w:tc>
          <w:tcPr>
            <w:tcW w:w="1701" w:type="dxa"/>
            <w:shd w:val="clear" w:color="auto" w:fill="000000" w:themeFill="text1"/>
          </w:tcPr>
          <w:p w14:paraId="0E1E3BC5" w14:textId="3FFD313A" w:rsidR="0081539A" w:rsidRPr="002F510F" w:rsidRDefault="00DC4AC9" w:rsidP="0081539A">
            <w:pPr>
              <w:autoSpaceDE/>
              <w:autoSpaceDN/>
              <w:adjustRightInd/>
              <w:contextualSpacing w:val="0"/>
              <w:rPr>
                <w:ins w:id="832" w:author="Richard Haynes" w:date="2021-03-29T17:57:00Z"/>
                <w:b/>
                <w:color w:val="FFFFFF" w:themeColor="background1"/>
                <w:sz w:val="20"/>
              </w:rPr>
            </w:pPr>
            <w:ins w:id="833" w:author="Richard Haynes" w:date="2021-03-29T18:16:00Z">
              <w:r w:rsidRPr="002F510F">
                <w:rPr>
                  <w:b/>
                  <w:color w:val="FFFFFF" w:themeColor="background1"/>
                  <w:sz w:val="20"/>
                </w:rPr>
                <w:t>Infection</w:t>
              </w:r>
            </w:ins>
          </w:p>
        </w:tc>
        <w:tc>
          <w:tcPr>
            <w:tcW w:w="6090" w:type="dxa"/>
            <w:shd w:val="clear" w:color="auto" w:fill="000000" w:themeFill="text1"/>
          </w:tcPr>
          <w:p w14:paraId="38E79C21" w14:textId="0B6202A1" w:rsidR="0081539A" w:rsidRPr="002F510F" w:rsidRDefault="0081539A" w:rsidP="0081539A">
            <w:pPr>
              <w:autoSpaceDE/>
              <w:autoSpaceDN/>
              <w:adjustRightInd/>
              <w:contextualSpacing w:val="0"/>
              <w:rPr>
                <w:ins w:id="834" w:author="Richard Haynes" w:date="2021-03-29T17:57:00Z"/>
                <w:b/>
                <w:color w:val="FFFFFF" w:themeColor="background1"/>
                <w:sz w:val="20"/>
              </w:rPr>
            </w:pPr>
            <w:ins w:id="835" w:author="Richard Haynes" w:date="2021-03-29T17:57:00Z">
              <w:r w:rsidRPr="002F510F">
                <w:rPr>
                  <w:b/>
                  <w:color w:val="FFFFFF" w:themeColor="background1"/>
                  <w:sz w:val="20"/>
                </w:rPr>
                <w:t>Risk mitigation strategy</w:t>
              </w:r>
            </w:ins>
          </w:p>
        </w:tc>
      </w:tr>
      <w:tr w:rsidR="0081539A" w:rsidRPr="00DC4AC9" w14:paraId="36310D11" w14:textId="77777777" w:rsidTr="002F510F">
        <w:trPr>
          <w:ins w:id="836" w:author="Richard Haynes" w:date="2021-03-29T17:57:00Z"/>
        </w:trPr>
        <w:tc>
          <w:tcPr>
            <w:tcW w:w="9629" w:type="dxa"/>
            <w:gridSpan w:val="3"/>
            <w:shd w:val="clear" w:color="auto" w:fill="D9D9D9" w:themeFill="background1" w:themeFillShade="D9"/>
          </w:tcPr>
          <w:p w14:paraId="3B0B2902" w14:textId="04066BA8" w:rsidR="0081539A" w:rsidRPr="00DC4AC9" w:rsidRDefault="007A10D3" w:rsidP="0081539A">
            <w:pPr>
              <w:autoSpaceDE/>
              <w:autoSpaceDN/>
              <w:adjustRightInd/>
              <w:contextualSpacing w:val="0"/>
              <w:rPr>
                <w:ins w:id="837" w:author="Richard Haynes" w:date="2021-03-29T17:57:00Z"/>
                <w:b/>
                <w:sz w:val="20"/>
              </w:rPr>
            </w:pPr>
            <w:ins w:id="838" w:author="Richard Haynes" w:date="2021-03-29T17:58:00Z">
              <w:r>
                <w:rPr>
                  <w:b/>
                  <w:sz w:val="20"/>
                </w:rPr>
                <w:t>VIETN</w:t>
              </w:r>
            </w:ins>
            <w:ins w:id="839" w:author="Richard Haynes" w:date="2021-04-02T12:23:00Z">
              <w:r>
                <w:rPr>
                  <w:b/>
                  <w:sz w:val="20"/>
                </w:rPr>
                <w:t>AM</w:t>
              </w:r>
            </w:ins>
            <w:ins w:id="840" w:author="Richard Haynes" w:date="2021-04-02T12:24:00Z">
              <w:r>
                <w:rPr>
                  <w:b/>
                  <w:sz w:val="20"/>
                </w:rPr>
                <w:t xml:space="preserve"> &amp; INDONESIA</w:t>
              </w:r>
            </w:ins>
          </w:p>
        </w:tc>
      </w:tr>
      <w:tr w:rsidR="002F510F" w:rsidRPr="00DC4AC9" w14:paraId="7136EA74" w14:textId="77777777" w:rsidTr="00DC4AC9">
        <w:trPr>
          <w:ins w:id="841" w:author="Richard Haynes" w:date="2021-03-29T17:57:00Z"/>
        </w:trPr>
        <w:tc>
          <w:tcPr>
            <w:tcW w:w="1838" w:type="dxa"/>
            <w:vMerge w:val="restart"/>
          </w:tcPr>
          <w:p w14:paraId="12CF08C4" w14:textId="4D1E8BE8" w:rsidR="002F510F" w:rsidRPr="00DC4AC9" w:rsidRDefault="002F510F" w:rsidP="0081539A">
            <w:pPr>
              <w:autoSpaceDE/>
              <w:autoSpaceDN/>
              <w:adjustRightInd/>
              <w:contextualSpacing w:val="0"/>
              <w:rPr>
                <w:ins w:id="842" w:author="Richard Haynes" w:date="2021-03-29T17:57:00Z"/>
                <w:sz w:val="20"/>
              </w:rPr>
            </w:pPr>
            <w:ins w:id="843" w:author="Richard Haynes" w:date="2021-03-29T18:16:00Z">
              <w:r>
                <w:rPr>
                  <w:sz w:val="20"/>
                </w:rPr>
                <w:t>Infliximab</w:t>
              </w:r>
            </w:ins>
            <w:ins w:id="844" w:author="Richard Haynes" w:date="2021-03-29T18:18:00Z">
              <w:r>
                <w:rPr>
                  <w:sz w:val="20"/>
                </w:rPr>
                <w:t xml:space="preserve"> (IFX)</w:t>
              </w:r>
            </w:ins>
          </w:p>
        </w:tc>
        <w:tc>
          <w:tcPr>
            <w:tcW w:w="1701" w:type="dxa"/>
          </w:tcPr>
          <w:p w14:paraId="4B7B7707" w14:textId="77777777" w:rsidR="002F510F" w:rsidRDefault="002F510F" w:rsidP="00DC4AC9">
            <w:pPr>
              <w:autoSpaceDE/>
              <w:autoSpaceDN/>
              <w:adjustRightInd/>
              <w:contextualSpacing w:val="0"/>
              <w:rPr>
                <w:ins w:id="845" w:author="Richard Haynes" w:date="2021-03-29T18:16:00Z"/>
                <w:sz w:val="20"/>
              </w:rPr>
            </w:pPr>
            <w:ins w:id="846" w:author="Richard Haynes" w:date="2021-03-29T18:16:00Z">
              <w:r w:rsidRPr="00DC4AC9">
                <w:rPr>
                  <w:sz w:val="20"/>
                </w:rPr>
                <w:t>Hepatitis B</w:t>
              </w:r>
            </w:ins>
          </w:p>
          <w:p w14:paraId="2B8FF489" w14:textId="7980564B" w:rsidR="002F510F" w:rsidRPr="00DC4AC9" w:rsidRDefault="002F510F" w:rsidP="0081539A">
            <w:pPr>
              <w:autoSpaceDE/>
              <w:autoSpaceDN/>
              <w:adjustRightInd/>
              <w:contextualSpacing w:val="0"/>
              <w:rPr>
                <w:ins w:id="847" w:author="Richard Haynes" w:date="2021-03-29T17:57:00Z"/>
                <w:sz w:val="20"/>
              </w:rPr>
            </w:pPr>
          </w:p>
        </w:tc>
        <w:tc>
          <w:tcPr>
            <w:tcW w:w="6090" w:type="dxa"/>
          </w:tcPr>
          <w:p w14:paraId="476545DA" w14:textId="77DE8CAC" w:rsidR="002F510F" w:rsidRPr="00DC4AC9" w:rsidRDefault="002F510F" w:rsidP="0081539A">
            <w:pPr>
              <w:autoSpaceDE/>
              <w:autoSpaceDN/>
              <w:adjustRightInd/>
              <w:contextualSpacing w:val="0"/>
              <w:rPr>
                <w:ins w:id="848" w:author="Richard Haynes" w:date="2021-03-29T17:59:00Z"/>
                <w:sz w:val="20"/>
              </w:rPr>
            </w:pPr>
            <w:ins w:id="849" w:author="Richard Haynes" w:date="2021-03-29T17:58:00Z">
              <w:r w:rsidRPr="00DC4AC9">
                <w:rPr>
                  <w:sz w:val="20"/>
                </w:rPr>
                <w:t>HBsAg test on all participants allocated</w:t>
              </w:r>
            </w:ins>
            <w:ins w:id="850" w:author="Richard Haynes" w:date="2021-03-29T17:59:00Z">
              <w:r w:rsidRPr="00DC4AC9">
                <w:rPr>
                  <w:sz w:val="20"/>
                </w:rPr>
                <w:t xml:space="preserve"> </w:t>
              </w:r>
            </w:ins>
            <w:ins w:id="851" w:author="Richard Haynes" w:date="2021-03-29T18:18:00Z">
              <w:r>
                <w:rPr>
                  <w:sz w:val="20"/>
                </w:rPr>
                <w:t>IFX</w:t>
              </w:r>
            </w:ins>
            <w:ins w:id="852" w:author="Richard Haynes" w:date="2021-03-29T17:59:00Z">
              <w:r w:rsidRPr="00DC4AC9">
                <w:rPr>
                  <w:sz w:val="20"/>
                </w:rPr>
                <w:t xml:space="preserve">. </w:t>
              </w:r>
            </w:ins>
            <w:ins w:id="853" w:author="Richard Haynes" w:date="2021-03-29T18:17:00Z">
              <w:r>
                <w:rPr>
                  <w:sz w:val="20"/>
                </w:rPr>
                <w:t>(</w:t>
              </w:r>
            </w:ins>
            <w:ins w:id="854" w:author="Richard Haynes" w:date="2021-03-29T17:59:00Z">
              <w:r w:rsidRPr="00DC4AC9">
                <w:rPr>
                  <w:sz w:val="20"/>
                </w:rPr>
                <w:t>Result not required prior to randomisation.</w:t>
              </w:r>
            </w:ins>
            <w:ins w:id="855" w:author="Richard Haynes" w:date="2021-03-29T18:17:00Z">
              <w:r>
                <w:rPr>
                  <w:sz w:val="20"/>
                </w:rPr>
                <w:t>)</w:t>
              </w:r>
            </w:ins>
          </w:p>
          <w:p w14:paraId="461EA12B" w14:textId="097143CB" w:rsidR="002F510F" w:rsidRDefault="002F510F" w:rsidP="0081539A">
            <w:pPr>
              <w:autoSpaceDE/>
              <w:autoSpaceDN/>
              <w:adjustRightInd/>
              <w:contextualSpacing w:val="0"/>
              <w:rPr>
                <w:ins w:id="856" w:author="Richard Haynes" w:date="2021-03-29T18:13:00Z"/>
                <w:sz w:val="20"/>
              </w:rPr>
            </w:pPr>
            <w:ins w:id="857" w:author="Richard Haynes" w:date="2021-03-29T17:59:00Z">
              <w:r w:rsidRPr="00DC4AC9">
                <w:rPr>
                  <w:sz w:val="20"/>
                </w:rPr>
                <w:t xml:space="preserve">All HBsAg+ participants receive </w:t>
              </w:r>
            </w:ins>
            <w:ins w:id="858" w:author="Richard Haynes" w:date="2021-04-08T18:06:00Z">
              <w:r w:rsidR="00443535">
                <w:rPr>
                  <w:sz w:val="20"/>
                </w:rPr>
                <w:t>anti-viral therapy</w:t>
              </w:r>
            </w:ins>
            <w:ins w:id="859" w:author="Richard Haynes" w:date="2021-04-02T12:25:00Z">
              <w:r w:rsidR="007A10D3">
                <w:rPr>
                  <w:rStyle w:val="FootnoteReference"/>
                  <w:sz w:val="20"/>
                </w:rPr>
                <w:footnoteReference w:id="17"/>
              </w:r>
            </w:ins>
            <w:ins w:id="864" w:author="Richard Haynes" w:date="2021-03-29T17:59:00Z">
              <w:r w:rsidRPr="00DC4AC9">
                <w:rPr>
                  <w:sz w:val="20"/>
                </w:rPr>
                <w:t xml:space="preserve"> for 6 months</w:t>
              </w:r>
            </w:ins>
            <w:ins w:id="865" w:author="Richard Haynes" w:date="2021-03-29T18:00:00Z">
              <w:r w:rsidRPr="00DC4AC9">
                <w:rPr>
                  <w:sz w:val="20"/>
                </w:rPr>
                <w:t>.</w:t>
              </w:r>
            </w:ins>
          </w:p>
          <w:p w14:paraId="4CA5017D" w14:textId="7E317566" w:rsidR="002F510F" w:rsidRPr="00DC4AC9" w:rsidRDefault="002F510F" w:rsidP="00BC3A95">
            <w:pPr>
              <w:autoSpaceDE/>
              <w:autoSpaceDN/>
              <w:adjustRightInd/>
              <w:contextualSpacing w:val="0"/>
              <w:rPr>
                <w:ins w:id="866" w:author="Richard Haynes" w:date="2021-03-29T17:57:00Z"/>
                <w:sz w:val="20"/>
              </w:rPr>
            </w:pPr>
            <w:ins w:id="867" w:author="Richard Haynes" w:date="2021-03-29T18:13:00Z">
              <w:r>
                <w:rPr>
                  <w:sz w:val="20"/>
                </w:rPr>
                <w:t xml:space="preserve">Further management according to </w:t>
              </w:r>
            </w:ins>
            <w:ins w:id="868" w:author="Richard Haynes" w:date="2021-04-08T18:09:00Z">
              <w:r w:rsidR="00BC3A95">
                <w:rPr>
                  <w:sz w:val="20"/>
                </w:rPr>
                <w:t>local standard care</w:t>
              </w:r>
            </w:ins>
            <w:ins w:id="869" w:author="Richard Haynes" w:date="2021-03-29T18:13:00Z">
              <w:r>
                <w:rPr>
                  <w:sz w:val="20"/>
                </w:rPr>
                <w:t>.</w:t>
              </w:r>
            </w:ins>
          </w:p>
        </w:tc>
      </w:tr>
      <w:tr w:rsidR="002F510F" w:rsidRPr="00DC4AC9" w14:paraId="3CDD2A81" w14:textId="77777777" w:rsidTr="00DC4AC9">
        <w:trPr>
          <w:ins w:id="870" w:author="Richard Haynes" w:date="2021-03-29T17:57:00Z"/>
        </w:trPr>
        <w:tc>
          <w:tcPr>
            <w:tcW w:w="1838" w:type="dxa"/>
            <w:vMerge/>
          </w:tcPr>
          <w:p w14:paraId="62CD605F" w14:textId="16C99F50" w:rsidR="002F510F" w:rsidRPr="00DC4AC9" w:rsidRDefault="002F510F" w:rsidP="0081539A">
            <w:pPr>
              <w:autoSpaceDE/>
              <w:autoSpaceDN/>
              <w:adjustRightInd/>
              <w:contextualSpacing w:val="0"/>
              <w:rPr>
                <w:ins w:id="871" w:author="Richard Haynes" w:date="2021-03-29T17:57:00Z"/>
                <w:sz w:val="20"/>
              </w:rPr>
            </w:pPr>
          </w:p>
        </w:tc>
        <w:tc>
          <w:tcPr>
            <w:tcW w:w="1701" w:type="dxa"/>
          </w:tcPr>
          <w:p w14:paraId="7BF6FCA4" w14:textId="12E85371" w:rsidR="002F510F" w:rsidRPr="00DC4AC9" w:rsidRDefault="002F510F" w:rsidP="0081539A">
            <w:pPr>
              <w:autoSpaceDE/>
              <w:autoSpaceDN/>
              <w:adjustRightInd/>
              <w:contextualSpacing w:val="0"/>
              <w:rPr>
                <w:ins w:id="872" w:author="Richard Haynes" w:date="2021-03-29T17:57:00Z"/>
                <w:sz w:val="20"/>
              </w:rPr>
            </w:pPr>
            <w:ins w:id="873" w:author="Richard Haynes" w:date="2021-03-29T18:16:00Z">
              <w:r>
                <w:rPr>
                  <w:sz w:val="20"/>
                </w:rPr>
                <w:t>Tuberculosis</w:t>
              </w:r>
            </w:ins>
            <w:ins w:id="874" w:author="Richard Haynes" w:date="2021-03-29T18:18:00Z">
              <w:r>
                <w:rPr>
                  <w:sz w:val="20"/>
                </w:rPr>
                <w:t xml:space="preserve"> (TB)</w:t>
              </w:r>
            </w:ins>
          </w:p>
        </w:tc>
        <w:tc>
          <w:tcPr>
            <w:tcW w:w="6090" w:type="dxa"/>
          </w:tcPr>
          <w:p w14:paraId="3A9E5247" w14:textId="77777777" w:rsidR="002F510F" w:rsidRPr="00DC4AC9" w:rsidRDefault="002F510F" w:rsidP="00DC4AC9">
            <w:pPr>
              <w:autoSpaceDE/>
              <w:autoSpaceDN/>
              <w:adjustRightInd/>
              <w:contextualSpacing w:val="0"/>
              <w:rPr>
                <w:ins w:id="875" w:author="Richard Haynes" w:date="2021-03-29T18:18:00Z"/>
                <w:sz w:val="20"/>
              </w:rPr>
            </w:pPr>
            <w:ins w:id="876" w:author="Richard Haynes" w:date="2021-03-29T18:18:00Z">
              <w:r w:rsidRPr="00DC4AC9">
                <w:rPr>
                  <w:b/>
                  <w:sz w:val="20"/>
                </w:rPr>
                <w:t>Exclude from the IFX randomisation</w:t>
              </w:r>
              <w:r w:rsidRPr="00DC4AC9">
                <w:rPr>
                  <w:sz w:val="20"/>
                </w:rPr>
                <w:t>:</w:t>
              </w:r>
            </w:ins>
          </w:p>
          <w:p w14:paraId="66C72EE7" w14:textId="77777777" w:rsidR="002F510F" w:rsidRPr="00DC4AC9" w:rsidRDefault="002F510F" w:rsidP="00942698">
            <w:pPr>
              <w:numPr>
                <w:ilvl w:val="0"/>
                <w:numId w:val="44"/>
              </w:numPr>
              <w:autoSpaceDE/>
              <w:autoSpaceDN/>
              <w:adjustRightInd/>
              <w:contextualSpacing w:val="0"/>
              <w:rPr>
                <w:ins w:id="877" w:author="Richard Haynes" w:date="2021-03-29T18:18:00Z"/>
                <w:sz w:val="20"/>
              </w:rPr>
            </w:pPr>
            <w:ins w:id="878" w:author="Richard Haynes" w:date="2021-03-29T18:18:00Z">
              <w:r w:rsidRPr="00DC4AC9">
                <w:rPr>
                  <w:sz w:val="20"/>
                </w:rPr>
                <w:t>Any patient with suspected active TB at any site</w:t>
              </w:r>
            </w:ins>
          </w:p>
          <w:p w14:paraId="025F4E34" w14:textId="77777777" w:rsidR="002F510F" w:rsidRPr="00DC4AC9" w:rsidRDefault="002F510F" w:rsidP="00942698">
            <w:pPr>
              <w:numPr>
                <w:ilvl w:val="0"/>
                <w:numId w:val="44"/>
              </w:numPr>
              <w:autoSpaceDE/>
              <w:autoSpaceDN/>
              <w:adjustRightInd/>
              <w:contextualSpacing w:val="0"/>
              <w:rPr>
                <w:ins w:id="879" w:author="Richard Haynes" w:date="2021-03-29T18:18:00Z"/>
                <w:sz w:val="20"/>
              </w:rPr>
            </w:pPr>
            <w:ins w:id="880" w:author="Richard Haynes" w:date="2021-03-29T18:18:00Z">
              <w:r w:rsidRPr="00DC4AC9">
                <w:rPr>
                  <w:sz w:val="20"/>
                </w:rPr>
                <w:t>Previously incompletely treated TB</w:t>
              </w:r>
            </w:ins>
          </w:p>
          <w:p w14:paraId="6A2ECEDA" w14:textId="55E22E4A" w:rsidR="002F510F" w:rsidRDefault="002F510F" w:rsidP="00942698">
            <w:pPr>
              <w:numPr>
                <w:ilvl w:val="0"/>
                <w:numId w:val="44"/>
              </w:numPr>
              <w:autoSpaceDE/>
              <w:autoSpaceDN/>
              <w:adjustRightInd/>
              <w:contextualSpacing w:val="0"/>
              <w:rPr>
                <w:ins w:id="881" w:author="Richard Haynes" w:date="2021-03-29T18:20:00Z"/>
                <w:sz w:val="20"/>
              </w:rPr>
            </w:pPr>
            <w:ins w:id="882" w:author="Richard Haynes" w:date="2021-03-29T18:18:00Z">
              <w:r w:rsidRPr="00DC4AC9">
                <w:rPr>
                  <w:sz w:val="20"/>
                </w:rPr>
                <w:t xml:space="preserve">Previous </w:t>
              </w:r>
              <w:r>
                <w:rPr>
                  <w:sz w:val="20"/>
                </w:rPr>
                <w:t>multidrug resistant</w:t>
              </w:r>
              <w:r w:rsidRPr="00DC4AC9">
                <w:rPr>
                  <w:sz w:val="20"/>
                </w:rPr>
                <w:t xml:space="preserve"> TB </w:t>
              </w:r>
            </w:ins>
          </w:p>
          <w:p w14:paraId="6116A453" w14:textId="77777777" w:rsidR="002F510F" w:rsidRDefault="002F510F" w:rsidP="00DC4AC9">
            <w:pPr>
              <w:autoSpaceDE/>
              <w:autoSpaceDN/>
              <w:adjustRightInd/>
              <w:ind w:left="720"/>
              <w:contextualSpacing w:val="0"/>
              <w:rPr>
                <w:ins w:id="883" w:author="Richard Haynes" w:date="2021-03-29T18:18:00Z"/>
                <w:sz w:val="20"/>
              </w:rPr>
            </w:pPr>
          </w:p>
          <w:p w14:paraId="035A8D57" w14:textId="69BBCA28" w:rsidR="002F510F" w:rsidRPr="00DC4AC9" w:rsidRDefault="002F510F" w:rsidP="00DC4AC9">
            <w:pPr>
              <w:autoSpaceDE/>
              <w:autoSpaceDN/>
              <w:adjustRightInd/>
              <w:contextualSpacing w:val="0"/>
              <w:rPr>
                <w:ins w:id="884" w:author="Richard Haynes" w:date="2021-03-29T18:19:00Z"/>
                <w:sz w:val="20"/>
              </w:rPr>
            </w:pPr>
            <w:ins w:id="885" w:author="Richard Haynes" w:date="2021-03-29T18:19:00Z">
              <w:r w:rsidRPr="00DC4AC9">
                <w:rPr>
                  <w:b/>
                  <w:sz w:val="20"/>
                </w:rPr>
                <w:t>For enrolled</w:t>
              </w:r>
            </w:ins>
            <w:ins w:id="886" w:author="Richard Haynes" w:date="2021-03-29T18:20:00Z">
              <w:r>
                <w:rPr>
                  <w:b/>
                  <w:sz w:val="20"/>
                </w:rPr>
                <w:t xml:space="preserve"> patients</w:t>
              </w:r>
            </w:ins>
            <w:ins w:id="887" w:author="Richard Haynes" w:date="2021-03-29T18:19:00Z">
              <w:r w:rsidRPr="00DC4AC9">
                <w:rPr>
                  <w:b/>
                  <w:sz w:val="20"/>
                </w:rPr>
                <w:t>:</w:t>
              </w:r>
              <w:r w:rsidRPr="00DC4AC9">
                <w:rPr>
                  <w:sz w:val="20"/>
                </w:rPr>
                <w:t xml:space="preserve"> </w:t>
              </w:r>
            </w:ins>
          </w:p>
          <w:p w14:paraId="4D04EA6A" w14:textId="154E63D5" w:rsidR="002F510F" w:rsidRPr="00DC4AC9" w:rsidRDefault="002F510F" w:rsidP="00942698">
            <w:pPr>
              <w:pStyle w:val="ListParagraph"/>
              <w:numPr>
                <w:ilvl w:val="0"/>
                <w:numId w:val="45"/>
              </w:numPr>
              <w:autoSpaceDE/>
              <w:autoSpaceDN/>
              <w:adjustRightInd/>
              <w:contextualSpacing w:val="0"/>
              <w:rPr>
                <w:ins w:id="888" w:author="Richard Haynes" w:date="2021-03-29T18:20:00Z"/>
                <w:sz w:val="20"/>
              </w:rPr>
            </w:pPr>
            <w:ins w:id="889" w:author="Richard Haynes" w:date="2021-03-29T18:19:00Z">
              <w:r w:rsidRPr="00DC4AC9">
                <w:rPr>
                  <w:sz w:val="20"/>
                </w:rPr>
                <w:t>Written information re: potential for development of TB given to patients</w:t>
              </w:r>
            </w:ins>
          </w:p>
          <w:p w14:paraId="0AF3F5D6" w14:textId="4D32D0B0" w:rsidR="002F510F" w:rsidRDefault="002F510F" w:rsidP="00942698">
            <w:pPr>
              <w:pStyle w:val="ListParagraph"/>
              <w:numPr>
                <w:ilvl w:val="0"/>
                <w:numId w:val="45"/>
              </w:numPr>
              <w:autoSpaceDE/>
              <w:autoSpaceDN/>
              <w:adjustRightInd/>
              <w:ind w:hanging="709"/>
              <w:contextualSpacing w:val="0"/>
              <w:rPr>
                <w:ins w:id="890" w:author="Richard Haynes" w:date="2021-03-29T18:20:00Z"/>
                <w:sz w:val="20"/>
              </w:rPr>
            </w:pPr>
            <w:ins w:id="891" w:author="Richard Haynes" w:date="2021-03-29T18:19:00Z">
              <w:r w:rsidRPr="00DC4AC9">
                <w:rPr>
                  <w:sz w:val="20"/>
                </w:rPr>
                <w:t>Follow-up at 3 and 6 months: history</w:t>
              </w:r>
            </w:ins>
            <w:ins w:id="892" w:author="Richard Haynes" w:date="2021-04-08T11:50:00Z">
              <w:r w:rsidR="002E791A">
                <w:rPr>
                  <w:sz w:val="20"/>
                </w:rPr>
                <w:t>,</w:t>
              </w:r>
            </w:ins>
            <w:ins w:id="893" w:author="Richard Haynes" w:date="2021-03-29T18:19:00Z">
              <w:r w:rsidRPr="00DC4AC9">
                <w:rPr>
                  <w:sz w:val="20"/>
                </w:rPr>
                <w:t xml:space="preserve"> examination and chest X-ray</w:t>
              </w:r>
            </w:ins>
          </w:p>
          <w:p w14:paraId="61FE256E" w14:textId="03A17202" w:rsidR="002F510F" w:rsidRPr="00DC4AC9" w:rsidRDefault="002F510F" w:rsidP="00942698">
            <w:pPr>
              <w:pStyle w:val="ListParagraph"/>
              <w:numPr>
                <w:ilvl w:val="0"/>
                <w:numId w:val="45"/>
              </w:numPr>
              <w:autoSpaceDE/>
              <w:autoSpaceDN/>
              <w:adjustRightInd/>
              <w:ind w:hanging="709"/>
              <w:contextualSpacing w:val="0"/>
              <w:rPr>
                <w:ins w:id="894" w:author="Richard Haynes" w:date="2021-03-29T18:18:00Z"/>
                <w:sz w:val="20"/>
              </w:rPr>
            </w:pPr>
            <w:ins w:id="895" w:author="Richard Haynes" w:date="2021-03-29T18:19:00Z">
              <w:r w:rsidRPr="00DC4AC9">
                <w:rPr>
                  <w:sz w:val="20"/>
                </w:rPr>
                <w:t>Referral to TB clinic if suspicion of TB</w:t>
              </w:r>
            </w:ins>
          </w:p>
          <w:p w14:paraId="4D472181" w14:textId="5994601F" w:rsidR="002F510F" w:rsidRPr="00DC4AC9" w:rsidRDefault="002F510F" w:rsidP="0081539A">
            <w:pPr>
              <w:autoSpaceDE/>
              <w:autoSpaceDN/>
              <w:adjustRightInd/>
              <w:contextualSpacing w:val="0"/>
              <w:rPr>
                <w:ins w:id="896" w:author="Richard Haynes" w:date="2021-03-29T17:57:00Z"/>
                <w:sz w:val="20"/>
              </w:rPr>
            </w:pPr>
          </w:p>
        </w:tc>
      </w:tr>
      <w:tr w:rsidR="002F510F" w:rsidRPr="00DC4AC9" w14:paraId="13ECF2C0" w14:textId="77777777" w:rsidTr="00DC4AC9">
        <w:trPr>
          <w:ins w:id="897" w:author="Richard Haynes" w:date="2021-03-29T17:57:00Z"/>
        </w:trPr>
        <w:tc>
          <w:tcPr>
            <w:tcW w:w="1838" w:type="dxa"/>
            <w:vMerge w:val="restart"/>
          </w:tcPr>
          <w:p w14:paraId="0BB46C23" w14:textId="5D6594A5" w:rsidR="002F510F" w:rsidRPr="00DC4AC9" w:rsidRDefault="002F510F" w:rsidP="0081539A">
            <w:pPr>
              <w:autoSpaceDE/>
              <w:autoSpaceDN/>
              <w:adjustRightInd/>
              <w:contextualSpacing w:val="0"/>
              <w:rPr>
                <w:ins w:id="898" w:author="Richard Haynes" w:date="2021-03-29T17:57:00Z"/>
                <w:sz w:val="20"/>
              </w:rPr>
            </w:pPr>
            <w:ins w:id="899" w:author="Richard Haynes" w:date="2021-03-29T18:16:00Z">
              <w:r>
                <w:rPr>
                  <w:sz w:val="20"/>
                </w:rPr>
                <w:t>High-dose corticosteroids</w:t>
              </w:r>
            </w:ins>
          </w:p>
        </w:tc>
        <w:tc>
          <w:tcPr>
            <w:tcW w:w="1701" w:type="dxa"/>
          </w:tcPr>
          <w:p w14:paraId="23A522F4" w14:textId="61C76562" w:rsidR="002F510F" w:rsidRPr="00DC4AC9" w:rsidRDefault="002F510F" w:rsidP="0081539A">
            <w:pPr>
              <w:autoSpaceDE/>
              <w:autoSpaceDN/>
              <w:adjustRightInd/>
              <w:contextualSpacing w:val="0"/>
              <w:rPr>
                <w:ins w:id="900" w:author="Richard Haynes" w:date="2021-03-29T17:57:00Z"/>
                <w:sz w:val="20"/>
              </w:rPr>
            </w:pPr>
            <w:ins w:id="901" w:author="Richard Haynes" w:date="2021-03-29T18:17:00Z">
              <w:r>
                <w:rPr>
                  <w:sz w:val="20"/>
                </w:rPr>
                <w:t>Hepatitis B</w:t>
              </w:r>
            </w:ins>
          </w:p>
        </w:tc>
        <w:tc>
          <w:tcPr>
            <w:tcW w:w="6090" w:type="dxa"/>
          </w:tcPr>
          <w:p w14:paraId="113AB2E0" w14:textId="66BEF7C5" w:rsidR="002F510F" w:rsidRPr="00DC4AC9" w:rsidRDefault="002F510F" w:rsidP="0081539A">
            <w:pPr>
              <w:autoSpaceDE/>
              <w:autoSpaceDN/>
              <w:adjustRightInd/>
              <w:contextualSpacing w:val="0"/>
              <w:rPr>
                <w:ins w:id="902" w:author="Richard Haynes" w:date="2021-03-29T17:57:00Z"/>
                <w:sz w:val="20"/>
              </w:rPr>
            </w:pPr>
            <w:ins w:id="903" w:author="Richard Haynes" w:date="2021-03-29T18:17:00Z">
              <w:r>
                <w:rPr>
                  <w:sz w:val="20"/>
                </w:rPr>
                <w:t>None required due to short course of intervention.</w:t>
              </w:r>
            </w:ins>
          </w:p>
        </w:tc>
      </w:tr>
      <w:tr w:rsidR="002F510F" w:rsidRPr="00DC4AC9" w14:paraId="0E0D7F08" w14:textId="77777777" w:rsidTr="00DC4AC9">
        <w:trPr>
          <w:ins w:id="904" w:author="Richard Haynes" w:date="2021-03-29T18:21:00Z"/>
        </w:trPr>
        <w:tc>
          <w:tcPr>
            <w:tcW w:w="1838" w:type="dxa"/>
            <w:vMerge/>
          </w:tcPr>
          <w:p w14:paraId="01133BEC" w14:textId="77777777" w:rsidR="002F510F" w:rsidRDefault="002F510F" w:rsidP="0081539A">
            <w:pPr>
              <w:autoSpaceDE/>
              <w:autoSpaceDN/>
              <w:adjustRightInd/>
              <w:contextualSpacing w:val="0"/>
              <w:rPr>
                <w:ins w:id="905" w:author="Richard Haynes" w:date="2021-03-29T18:21:00Z"/>
                <w:sz w:val="20"/>
              </w:rPr>
            </w:pPr>
          </w:p>
        </w:tc>
        <w:tc>
          <w:tcPr>
            <w:tcW w:w="1701" w:type="dxa"/>
          </w:tcPr>
          <w:p w14:paraId="59EE750B" w14:textId="3C84DE42" w:rsidR="002F510F" w:rsidRDefault="002F510F" w:rsidP="0081539A">
            <w:pPr>
              <w:autoSpaceDE/>
              <w:autoSpaceDN/>
              <w:adjustRightInd/>
              <w:contextualSpacing w:val="0"/>
              <w:rPr>
                <w:ins w:id="906" w:author="Richard Haynes" w:date="2021-03-29T18:21:00Z"/>
                <w:sz w:val="20"/>
              </w:rPr>
            </w:pPr>
            <w:ins w:id="907" w:author="Richard Haynes" w:date="2021-03-29T18:21:00Z">
              <w:r>
                <w:rPr>
                  <w:sz w:val="20"/>
                </w:rPr>
                <w:t>Tuberculosis</w:t>
              </w:r>
            </w:ins>
          </w:p>
        </w:tc>
        <w:tc>
          <w:tcPr>
            <w:tcW w:w="6090" w:type="dxa"/>
          </w:tcPr>
          <w:p w14:paraId="2C0D1C90" w14:textId="57D9C609" w:rsidR="002F510F" w:rsidRDefault="002F510F" w:rsidP="0081539A">
            <w:pPr>
              <w:autoSpaceDE/>
              <w:autoSpaceDN/>
              <w:adjustRightInd/>
              <w:contextualSpacing w:val="0"/>
              <w:rPr>
                <w:ins w:id="908" w:author="Richard Haynes" w:date="2021-03-29T18:21:00Z"/>
                <w:sz w:val="20"/>
              </w:rPr>
            </w:pPr>
            <w:ins w:id="909" w:author="Richard Haynes" w:date="2021-03-29T18:21:00Z">
              <w:r>
                <w:rPr>
                  <w:sz w:val="20"/>
                </w:rPr>
                <w:t>None required due to short course of intervention.</w:t>
              </w:r>
            </w:ins>
          </w:p>
        </w:tc>
      </w:tr>
      <w:tr w:rsidR="00DC4AC9" w:rsidRPr="00DC4AC9" w14:paraId="38944764" w14:textId="77777777" w:rsidTr="002F510F">
        <w:trPr>
          <w:ins w:id="910" w:author="Richard Haynes" w:date="2021-03-29T18:21:00Z"/>
        </w:trPr>
        <w:tc>
          <w:tcPr>
            <w:tcW w:w="9629" w:type="dxa"/>
            <w:gridSpan w:val="3"/>
            <w:shd w:val="clear" w:color="auto" w:fill="D9D9D9" w:themeFill="background1" w:themeFillShade="D9"/>
          </w:tcPr>
          <w:p w14:paraId="7DD391FB" w14:textId="6FA32C85" w:rsidR="00DC4AC9" w:rsidRPr="00DC4AC9" w:rsidRDefault="00DC4AC9" w:rsidP="0081539A">
            <w:pPr>
              <w:autoSpaceDE/>
              <w:autoSpaceDN/>
              <w:adjustRightInd/>
              <w:contextualSpacing w:val="0"/>
              <w:rPr>
                <w:ins w:id="911" w:author="Richard Haynes" w:date="2021-03-29T18:21:00Z"/>
                <w:b/>
                <w:sz w:val="20"/>
              </w:rPr>
            </w:pPr>
            <w:ins w:id="912" w:author="Richard Haynes" w:date="2021-03-29T18:22:00Z">
              <w:r w:rsidRPr="00DC4AC9">
                <w:rPr>
                  <w:b/>
                  <w:sz w:val="20"/>
                </w:rPr>
                <w:t>NEPAL</w:t>
              </w:r>
            </w:ins>
          </w:p>
        </w:tc>
      </w:tr>
      <w:tr w:rsidR="002F510F" w:rsidRPr="00DC4AC9" w14:paraId="23130F95" w14:textId="77777777" w:rsidTr="00DC4AC9">
        <w:trPr>
          <w:ins w:id="913" w:author="Richard Haynes" w:date="2021-03-29T18:21:00Z"/>
        </w:trPr>
        <w:tc>
          <w:tcPr>
            <w:tcW w:w="1838" w:type="dxa"/>
          </w:tcPr>
          <w:p w14:paraId="1F215489" w14:textId="1079724C" w:rsidR="002F510F" w:rsidRDefault="002F510F" w:rsidP="002F510F">
            <w:pPr>
              <w:autoSpaceDE/>
              <w:autoSpaceDN/>
              <w:adjustRightInd/>
              <w:contextualSpacing w:val="0"/>
              <w:rPr>
                <w:ins w:id="914" w:author="Richard Haynes" w:date="2021-03-29T18:21:00Z"/>
                <w:sz w:val="20"/>
              </w:rPr>
            </w:pPr>
            <w:ins w:id="915" w:author="Richard Haynes" w:date="2021-03-29T18:29:00Z">
              <w:r>
                <w:rPr>
                  <w:sz w:val="20"/>
                </w:rPr>
                <w:t>Infliximab</w:t>
              </w:r>
            </w:ins>
          </w:p>
        </w:tc>
        <w:tc>
          <w:tcPr>
            <w:tcW w:w="1701" w:type="dxa"/>
          </w:tcPr>
          <w:p w14:paraId="5CB4C95C" w14:textId="3C874705" w:rsidR="002F510F" w:rsidRDefault="002F510F" w:rsidP="002F510F">
            <w:pPr>
              <w:autoSpaceDE/>
              <w:autoSpaceDN/>
              <w:adjustRightInd/>
              <w:contextualSpacing w:val="0"/>
              <w:rPr>
                <w:ins w:id="916" w:author="Richard Haynes" w:date="2021-03-29T18:21:00Z"/>
                <w:sz w:val="20"/>
              </w:rPr>
            </w:pPr>
            <w:ins w:id="917" w:author="Richard Haynes" w:date="2021-03-29T18:29:00Z">
              <w:r>
                <w:rPr>
                  <w:sz w:val="20"/>
                </w:rPr>
                <w:t>Tuberculosis</w:t>
              </w:r>
            </w:ins>
          </w:p>
        </w:tc>
        <w:tc>
          <w:tcPr>
            <w:tcW w:w="6090" w:type="dxa"/>
          </w:tcPr>
          <w:p w14:paraId="30127CCE" w14:textId="77777777" w:rsidR="002F510F" w:rsidRPr="00DC4AC9" w:rsidRDefault="002F510F" w:rsidP="002F510F">
            <w:pPr>
              <w:autoSpaceDE/>
              <w:autoSpaceDN/>
              <w:adjustRightInd/>
              <w:contextualSpacing w:val="0"/>
              <w:rPr>
                <w:ins w:id="918" w:author="Richard Haynes" w:date="2021-03-29T18:29:00Z"/>
                <w:sz w:val="20"/>
              </w:rPr>
            </w:pPr>
            <w:ins w:id="919" w:author="Richard Haynes" w:date="2021-03-29T18:29:00Z">
              <w:r w:rsidRPr="00DC4AC9">
                <w:rPr>
                  <w:b/>
                  <w:sz w:val="20"/>
                </w:rPr>
                <w:t>Exclude from the IFX randomisation</w:t>
              </w:r>
              <w:r w:rsidRPr="00DC4AC9">
                <w:rPr>
                  <w:sz w:val="20"/>
                </w:rPr>
                <w:t>:</w:t>
              </w:r>
            </w:ins>
          </w:p>
          <w:p w14:paraId="504ABB89" w14:textId="77777777" w:rsidR="002F510F" w:rsidRPr="00DC4AC9" w:rsidRDefault="002F510F" w:rsidP="00942698">
            <w:pPr>
              <w:numPr>
                <w:ilvl w:val="0"/>
                <w:numId w:val="46"/>
              </w:numPr>
              <w:autoSpaceDE/>
              <w:autoSpaceDN/>
              <w:adjustRightInd/>
              <w:contextualSpacing w:val="0"/>
              <w:rPr>
                <w:ins w:id="920" w:author="Richard Haynes" w:date="2021-03-29T18:29:00Z"/>
                <w:sz w:val="20"/>
              </w:rPr>
            </w:pPr>
            <w:ins w:id="921" w:author="Richard Haynes" w:date="2021-03-29T18:29:00Z">
              <w:r w:rsidRPr="00DC4AC9">
                <w:rPr>
                  <w:sz w:val="20"/>
                </w:rPr>
                <w:t>Any patient with suspected active TB at any site</w:t>
              </w:r>
            </w:ins>
          </w:p>
          <w:p w14:paraId="5E09594C" w14:textId="77777777" w:rsidR="002F510F" w:rsidRPr="00DC4AC9" w:rsidRDefault="002F510F" w:rsidP="00942698">
            <w:pPr>
              <w:numPr>
                <w:ilvl w:val="0"/>
                <w:numId w:val="46"/>
              </w:numPr>
              <w:autoSpaceDE/>
              <w:autoSpaceDN/>
              <w:adjustRightInd/>
              <w:contextualSpacing w:val="0"/>
              <w:rPr>
                <w:ins w:id="922" w:author="Richard Haynes" w:date="2021-03-29T18:29:00Z"/>
                <w:sz w:val="20"/>
              </w:rPr>
            </w:pPr>
            <w:ins w:id="923" w:author="Richard Haynes" w:date="2021-03-29T18:29:00Z">
              <w:r w:rsidRPr="00DC4AC9">
                <w:rPr>
                  <w:sz w:val="20"/>
                </w:rPr>
                <w:t>Previously incompletely treated TB</w:t>
              </w:r>
            </w:ins>
          </w:p>
          <w:p w14:paraId="27B3B358" w14:textId="77777777" w:rsidR="002F510F" w:rsidRDefault="002F510F" w:rsidP="00942698">
            <w:pPr>
              <w:numPr>
                <w:ilvl w:val="0"/>
                <w:numId w:val="46"/>
              </w:numPr>
              <w:autoSpaceDE/>
              <w:autoSpaceDN/>
              <w:adjustRightInd/>
              <w:contextualSpacing w:val="0"/>
              <w:rPr>
                <w:ins w:id="924" w:author="Richard Haynes" w:date="2021-03-29T18:29:00Z"/>
                <w:sz w:val="20"/>
              </w:rPr>
            </w:pPr>
            <w:ins w:id="925" w:author="Richard Haynes" w:date="2021-03-29T18:29:00Z">
              <w:r w:rsidRPr="00DC4AC9">
                <w:rPr>
                  <w:sz w:val="20"/>
                </w:rPr>
                <w:t xml:space="preserve">Previous </w:t>
              </w:r>
              <w:r>
                <w:rPr>
                  <w:sz w:val="20"/>
                </w:rPr>
                <w:t>multidrug resistant</w:t>
              </w:r>
              <w:r w:rsidRPr="00DC4AC9">
                <w:rPr>
                  <w:sz w:val="20"/>
                </w:rPr>
                <w:t xml:space="preserve"> TB </w:t>
              </w:r>
            </w:ins>
          </w:p>
          <w:p w14:paraId="33F3FEAD" w14:textId="77777777" w:rsidR="002F510F" w:rsidRDefault="002F510F" w:rsidP="002F510F">
            <w:pPr>
              <w:autoSpaceDE/>
              <w:autoSpaceDN/>
              <w:adjustRightInd/>
              <w:ind w:left="720"/>
              <w:contextualSpacing w:val="0"/>
              <w:rPr>
                <w:ins w:id="926" w:author="Richard Haynes" w:date="2021-03-29T18:29:00Z"/>
                <w:sz w:val="20"/>
              </w:rPr>
            </w:pPr>
          </w:p>
          <w:p w14:paraId="327E062B" w14:textId="77777777" w:rsidR="002F510F" w:rsidRPr="00DC4AC9" w:rsidRDefault="002F510F" w:rsidP="002F510F">
            <w:pPr>
              <w:autoSpaceDE/>
              <w:autoSpaceDN/>
              <w:adjustRightInd/>
              <w:contextualSpacing w:val="0"/>
              <w:rPr>
                <w:ins w:id="927" w:author="Richard Haynes" w:date="2021-03-29T18:29:00Z"/>
                <w:sz w:val="20"/>
              </w:rPr>
            </w:pPr>
            <w:ins w:id="928" w:author="Richard Haynes" w:date="2021-03-29T18:29:00Z">
              <w:r w:rsidRPr="00DC4AC9">
                <w:rPr>
                  <w:b/>
                  <w:sz w:val="20"/>
                </w:rPr>
                <w:t>For enrolled</w:t>
              </w:r>
              <w:r>
                <w:rPr>
                  <w:b/>
                  <w:sz w:val="20"/>
                </w:rPr>
                <w:t xml:space="preserve"> patients</w:t>
              </w:r>
              <w:r w:rsidRPr="00DC4AC9">
                <w:rPr>
                  <w:b/>
                  <w:sz w:val="20"/>
                </w:rPr>
                <w:t>:</w:t>
              </w:r>
              <w:r w:rsidRPr="00DC4AC9">
                <w:rPr>
                  <w:sz w:val="20"/>
                </w:rPr>
                <w:t xml:space="preserve"> </w:t>
              </w:r>
            </w:ins>
          </w:p>
          <w:p w14:paraId="27BF78DD" w14:textId="77777777" w:rsidR="002F510F" w:rsidRPr="00DC4AC9" w:rsidRDefault="002F510F" w:rsidP="00942698">
            <w:pPr>
              <w:pStyle w:val="ListParagraph"/>
              <w:numPr>
                <w:ilvl w:val="0"/>
                <w:numId w:val="47"/>
              </w:numPr>
              <w:autoSpaceDE/>
              <w:autoSpaceDN/>
              <w:adjustRightInd/>
              <w:contextualSpacing w:val="0"/>
              <w:rPr>
                <w:ins w:id="929" w:author="Richard Haynes" w:date="2021-03-29T18:29:00Z"/>
                <w:sz w:val="20"/>
              </w:rPr>
            </w:pPr>
            <w:ins w:id="930" w:author="Richard Haynes" w:date="2021-03-29T18:29:00Z">
              <w:r w:rsidRPr="00DC4AC9">
                <w:rPr>
                  <w:sz w:val="20"/>
                </w:rPr>
                <w:t>Written information re: potential for development of TB given to patients</w:t>
              </w:r>
            </w:ins>
          </w:p>
          <w:p w14:paraId="778C7692" w14:textId="160C609D" w:rsidR="002F510F" w:rsidRDefault="002F510F" w:rsidP="00942698">
            <w:pPr>
              <w:pStyle w:val="ListParagraph"/>
              <w:numPr>
                <w:ilvl w:val="0"/>
                <w:numId w:val="47"/>
              </w:numPr>
              <w:autoSpaceDE/>
              <w:autoSpaceDN/>
              <w:adjustRightInd/>
              <w:ind w:hanging="709"/>
              <w:contextualSpacing w:val="0"/>
              <w:rPr>
                <w:ins w:id="931" w:author="Richard Haynes" w:date="2021-03-29T18:29:00Z"/>
                <w:sz w:val="20"/>
              </w:rPr>
            </w:pPr>
            <w:ins w:id="932" w:author="Richard Haynes" w:date="2021-03-29T18:29:00Z">
              <w:r w:rsidRPr="00DC4AC9">
                <w:rPr>
                  <w:sz w:val="20"/>
                </w:rPr>
                <w:t>Follow-up at 3 and 6 months: history</w:t>
              </w:r>
            </w:ins>
            <w:ins w:id="933" w:author="Richard Haynes" w:date="2021-04-08T11:50:00Z">
              <w:r w:rsidR="002E791A">
                <w:rPr>
                  <w:sz w:val="20"/>
                </w:rPr>
                <w:t>,</w:t>
              </w:r>
            </w:ins>
            <w:ins w:id="934" w:author="Richard Haynes" w:date="2021-03-29T18:29:00Z">
              <w:r w:rsidRPr="00DC4AC9">
                <w:rPr>
                  <w:sz w:val="20"/>
                </w:rPr>
                <w:t xml:space="preserve"> examination and chest X-ray</w:t>
              </w:r>
            </w:ins>
          </w:p>
          <w:p w14:paraId="62ADB965" w14:textId="77777777" w:rsidR="002F510F" w:rsidRPr="00DC4AC9" w:rsidRDefault="002F510F" w:rsidP="00942698">
            <w:pPr>
              <w:pStyle w:val="ListParagraph"/>
              <w:numPr>
                <w:ilvl w:val="0"/>
                <w:numId w:val="47"/>
              </w:numPr>
              <w:autoSpaceDE/>
              <w:autoSpaceDN/>
              <w:adjustRightInd/>
              <w:ind w:hanging="709"/>
              <w:contextualSpacing w:val="0"/>
              <w:rPr>
                <w:ins w:id="935" w:author="Richard Haynes" w:date="2021-03-29T18:29:00Z"/>
                <w:sz w:val="20"/>
              </w:rPr>
            </w:pPr>
            <w:ins w:id="936" w:author="Richard Haynes" w:date="2021-03-29T18:29:00Z">
              <w:r w:rsidRPr="00DC4AC9">
                <w:rPr>
                  <w:sz w:val="20"/>
                </w:rPr>
                <w:t>Referral to TB clinic if suspicion of TB</w:t>
              </w:r>
            </w:ins>
          </w:p>
          <w:p w14:paraId="1E9DB41A" w14:textId="0309F541" w:rsidR="002F510F" w:rsidRDefault="002F510F" w:rsidP="002F510F">
            <w:pPr>
              <w:autoSpaceDE/>
              <w:autoSpaceDN/>
              <w:adjustRightInd/>
              <w:contextualSpacing w:val="0"/>
              <w:rPr>
                <w:ins w:id="937" w:author="Richard Haynes" w:date="2021-03-29T18:21:00Z"/>
                <w:sz w:val="20"/>
              </w:rPr>
            </w:pPr>
          </w:p>
        </w:tc>
      </w:tr>
      <w:tr w:rsidR="002F510F" w:rsidRPr="00DC4AC9" w14:paraId="38D78E6E" w14:textId="77777777" w:rsidTr="00DC4AC9">
        <w:trPr>
          <w:ins w:id="938" w:author="Richard Haynes" w:date="2021-03-29T18:29:00Z"/>
        </w:trPr>
        <w:tc>
          <w:tcPr>
            <w:tcW w:w="1838" w:type="dxa"/>
          </w:tcPr>
          <w:p w14:paraId="669878EA" w14:textId="541815AA" w:rsidR="002F510F" w:rsidRDefault="002F510F" w:rsidP="002F510F">
            <w:pPr>
              <w:autoSpaceDE/>
              <w:autoSpaceDN/>
              <w:adjustRightInd/>
              <w:contextualSpacing w:val="0"/>
              <w:rPr>
                <w:ins w:id="939" w:author="Richard Haynes" w:date="2021-03-29T18:29:00Z"/>
                <w:sz w:val="20"/>
              </w:rPr>
            </w:pPr>
            <w:ins w:id="940" w:author="Richard Haynes" w:date="2021-03-29T18:29:00Z">
              <w:r>
                <w:rPr>
                  <w:sz w:val="20"/>
                </w:rPr>
                <w:t>High-dose corticosteroids</w:t>
              </w:r>
            </w:ins>
          </w:p>
        </w:tc>
        <w:tc>
          <w:tcPr>
            <w:tcW w:w="1701" w:type="dxa"/>
          </w:tcPr>
          <w:p w14:paraId="0263A65E" w14:textId="5C55E3B7" w:rsidR="002F510F" w:rsidRDefault="002F510F" w:rsidP="002F510F">
            <w:pPr>
              <w:autoSpaceDE/>
              <w:autoSpaceDN/>
              <w:adjustRightInd/>
              <w:contextualSpacing w:val="0"/>
              <w:rPr>
                <w:ins w:id="941" w:author="Richard Haynes" w:date="2021-03-29T18:29:00Z"/>
                <w:sz w:val="20"/>
              </w:rPr>
            </w:pPr>
            <w:ins w:id="942" w:author="Richard Haynes" w:date="2021-03-29T18:30:00Z">
              <w:r>
                <w:rPr>
                  <w:sz w:val="20"/>
                </w:rPr>
                <w:t>Tuberculosis</w:t>
              </w:r>
            </w:ins>
          </w:p>
        </w:tc>
        <w:tc>
          <w:tcPr>
            <w:tcW w:w="6090" w:type="dxa"/>
          </w:tcPr>
          <w:p w14:paraId="43F21334" w14:textId="219D6553" w:rsidR="002F510F" w:rsidRPr="00DC4AC9" w:rsidRDefault="002F510F" w:rsidP="002F510F">
            <w:pPr>
              <w:autoSpaceDE/>
              <w:autoSpaceDN/>
              <w:adjustRightInd/>
              <w:contextualSpacing w:val="0"/>
              <w:rPr>
                <w:ins w:id="943" w:author="Richard Haynes" w:date="2021-03-29T18:29:00Z"/>
                <w:b/>
                <w:sz w:val="20"/>
              </w:rPr>
            </w:pPr>
            <w:ins w:id="944" w:author="Richard Haynes" w:date="2021-03-29T18:29:00Z">
              <w:r>
                <w:rPr>
                  <w:sz w:val="20"/>
                </w:rPr>
                <w:t>None required due to short course of intervention.</w:t>
              </w:r>
            </w:ins>
          </w:p>
        </w:tc>
      </w:tr>
      <w:tr w:rsidR="007A10D3" w:rsidRPr="00DC4AC9" w14:paraId="3636E76F" w14:textId="77777777" w:rsidTr="002F510F">
        <w:trPr>
          <w:ins w:id="945" w:author="Richard Haynes" w:date="2021-03-29T18:22:00Z"/>
        </w:trPr>
        <w:tc>
          <w:tcPr>
            <w:tcW w:w="9629" w:type="dxa"/>
            <w:gridSpan w:val="3"/>
            <w:shd w:val="clear" w:color="auto" w:fill="D9D9D9" w:themeFill="background1" w:themeFillShade="D9"/>
          </w:tcPr>
          <w:p w14:paraId="3CFFA3AD" w14:textId="7A3F3FA8" w:rsidR="007A10D3" w:rsidRPr="002F510F" w:rsidRDefault="007A10D3" w:rsidP="007A10D3">
            <w:pPr>
              <w:autoSpaceDE/>
              <w:autoSpaceDN/>
              <w:adjustRightInd/>
              <w:contextualSpacing w:val="0"/>
              <w:rPr>
                <w:ins w:id="946" w:author="Richard Haynes" w:date="2021-03-29T18:22:00Z"/>
                <w:b/>
                <w:sz w:val="20"/>
              </w:rPr>
            </w:pPr>
            <w:ins w:id="947" w:author="Richard Haynes" w:date="2021-03-29T18:23:00Z">
              <w:r w:rsidRPr="002F510F">
                <w:rPr>
                  <w:b/>
                  <w:sz w:val="20"/>
                </w:rPr>
                <w:t>GHANA</w:t>
              </w:r>
            </w:ins>
          </w:p>
        </w:tc>
      </w:tr>
      <w:tr w:rsidR="007A10D3" w:rsidRPr="00DC4AC9" w14:paraId="523B0E0A" w14:textId="77777777" w:rsidTr="00DC4AC9">
        <w:trPr>
          <w:ins w:id="948" w:author="Richard Haynes" w:date="2021-03-29T18:22:00Z"/>
        </w:trPr>
        <w:tc>
          <w:tcPr>
            <w:tcW w:w="1838" w:type="dxa"/>
            <w:vMerge w:val="restart"/>
          </w:tcPr>
          <w:p w14:paraId="29DE17F0" w14:textId="24764DDE" w:rsidR="007A10D3" w:rsidRDefault="007A10D3" w:rsidP="007A10D3">
            <w:pPr>
              <w:autoSpaceDE/>
              <w:autoSpaceDN/>
              <w:adjustRightInd/>
              <w:contextualSpacing w:val="0"/>
              <w:rPr>
                <w:ins w:id="949" w:author="Richard Haynes" w:date="2021-03-29T18:22:00Z"/>
                <w:sz w:val="20"/>
              </w:rPr>
            </w:pPr>
            <w:ins w:id="950" w:author="Richard Haynes" w:date="2021-04-02T12:20:00Z">
              <w:r>
                <w:rPr>
                  <w:sz w:val="20"/>
                </w:rPr>
                <w:t>Infliximab (IFX)</w:t>
              </w:r>
            </w:ins>
          </w:p>
        </w:tc>
        <w:tc>
          <w:tcPr>
            <w:tcW w:w="1701" w:type="dxa"/>
          </w:tcPr>
          <w:p w14:paraId="699613D0" w14:textId="77777777" w:rsidR="007A10D3" w:rsidRDefault="007A10D3" w:rsidP="007A10D3">
            <w:pPr>
              <w:autoSpaceDE/>
              <w:autoSpaceDN/>
              <w:adjustRightInd/>
              <w:contextualSpacing w:val="0"/>
              <w:rPr>
                <w:ins w:id="951" w:author="Richard Haynes" w:date="2021-04-02T12:20:00Z"/>
                <w:sz w:val="20"/>
              </w:rPr>
            </w:pPr>
            <w:ins w:id="952" w:author="Richard Haynes" w:date="2021-04-02T12:20:00Z">
              <w:r w:rsidRPr="00DC4AC9">
                <w:rPr>
                  <w:sz w:val="20"/>
                </w:rPr>
                <w:t>Hepatitis B</w:t>
              </w:r>
            </w:ins>
          </w:p>
          <w:p w14:paraId="48492775" w14:textId="77777777" w:rsidR="007A10D3" w:rsidRDefault="007A10D3" w:rsidP="007A10D3">
            <w:pPr>
              <w:autoSpaceDE/>
              <w:autoSpaceDN/>
              <w:adjustRightInd/>
              <w:contextualSpacing w:val="0"/>
              <w:rPr>
                <w:ins w:id="953" w:author="Richard Haynes" w:date="2021-03-29T18:22:00Z"/>
                <w:sz w:val="20"/>
              </w:rPr>
            </w:pPr>
          </w:p>
        </w:tc>
        <w:tc>
          <w:tcPr>
            <w:tcW w:w="6090" w:type="dxa"/>
          </w:tcPr>
          <w:p w14:paraId="3D830E6B" w14:textId="19CFAD1C" w:rsidR="007A10D3" w:rsidRPr="00DC4AC9" w:rsidRDefault="007A10D3" w:rsidP="007A10D3">
            <w:pPr>
              <w:autoSpaceDE/>
              <w:autoSpaceDN/>
              <w:adjustRightInd/>
              <w:contextualSpacing w:val="0"/>
              <w:rPr>
                <w:ins w:id="954" w:author="Richard Haynes" w:date="2021-04-02T12:20:00Z"/>
                <w:sz w:val="20"/>
              </w:rPr>
            </w:pPr>
            <w:ins w:id="955" w:author="Richard Haynes" w:date="2021-04-02T12:20:00Z">
              <w:r w:rsidRPr="00DC4AC9">
                <w:rPr>
                  <w:sz w:val="20"/>
                </w:rPr>
                <w:t>HBsAg</w:t>
              </w:r>
              <w:r>
                <w:rPr>
                  <w:sz w:val="20"/>
                </w:rPr>
                <w:t xml:space="preserve"> and HBcAb</w:t>
              </w:r>
              <w:r w:rsidRPr="00DC4AC9">
                <w:rPr>
                  <w:sz w:val="20"/>
                </w:rPr>
                <w:t xml:space="preserve"> test on all participants allocated </w:t>
              </w:r>
              <w:r>
                <w:rPr>
                  <w:sz w:val="20"/>
                </w:rPr>
                <w:t>IFX</w:t>
              </w:r>
              <w:r w:rsidRPr="00DC4AC9">
                <w:rPr>
                  <w:sz w:val="20"/>
                </w:rPr>
                <w:t xml:space="preserve">. </w:t>
              </w:r>
              <w:r>
                <w:rPr>
                  <w:sz w:val="20"/>
                </w:rPr>
                <w:t>(</w:t>
              </w:r>
              <w:r w:rsidRPr="00DC4AC9">
                <w:rPr>
                  <w:sz w:val="20"/>
                </w:rPr>
                <w:t>Result not required prior to randomisation.</w:t>
              </w:r>
              <w:r>
                <w:rPr>
                  <w:sz w:val="20"/>
                </w:rPr>
                <w:t>)</w:t>
              </w:r>
            </w:ins>
          </w:p>
          <w:p w14:paraId="67CD0260" w14:textId="250687B4" w:rsidR="007A10D3" w:rsidRDefault="007A10D3" w:rsidP="007A10D3">
            <w:pPr>
              <w:autoSpaceDE/>
              <w:autoSpaceDN/>
              <w:adjustRightInd/>
              <w:contextualSpacing w:val="0"/>
              <w:rPr>
                <w:ins w:id="956" w:author="Richard Haynes" w:date="2021-04-02T12:20:00Z"/>
                <w:sz w:val="20"/>
              </w:rPr>
            </w:pPr>
            <w:ins w:id="957" w:author="Richard Haynes" w:date="2021-04-02T12:20:00Z">
              <w:r w:rsidRPr="00DC4AC9">
                <w:rPr>
                  <w:sz w:val="20"/>
                </w:rPr>
                <w:t xml:space="preserve">All HBsAg+ </w:t>
              </w:r>
            </w:ins>
            <w:ins w:id="958" w:author="Richard Haynes" w:date="2021-04-02T12:21:00Z">
              <w:r>
                <w:rPr>
                  <w:sz w:val="20"/>
                </w:rPr>
                <w:t xml:space="preserve">or HBcAb+ </w:t>
              </w:r>
            </w:ins>
            <w:ins w:id="959" w:author="Richard Haynes" w:date="2021-04-02T12:20:00Z">
              <w:r w:rsidRPr="00DC4AC9">
                <w:rPr>
                  <w:sz w:val="20"/>
                </w:rPr>
                <w:t xml:space="preserve">participants receive </w:t>
              </w:r>
            </w:ins>
            <w:ins w:id="960" w:author="Richard Haynes" w:date="2021-04-08T18:07:00Z">
              <w:r w:rsidR="00443535">
                <w:rPr>
                  <w:sz w:val="20"/>
                </w:rPr>
                <w:t>anti-viral therapy</w:t>
              </w:r>
              <w:r w:rsidR="00443535" w:rsidRPr="00DC4AC9">
                <w:rPr>
                  <w:sz w:val="20"/>
                </w:rPr>
                <w:t xml:space="preserve"> </w:t>
              </w:r>
            </w:ins>
            <w:ins w:id="961" w:author="Richard Haynes" w:date="2021-04-02T12:20:00Z">
              <w:r w:rsidRPr="00DC4AC9">
                <w:rPr>
                  <w:sz w:val="20"/>
                </w:rPr>
                <w:t>for 6 months.</w:t>
              </w:r>
            </w:ins>
          </w:p>
          <w:p w14:paraId="397B821B" w14:textId="637D726E" w:rsidR="007A10D3" w:rsidRDefault="007A10D3" w:rsidP="007A10D3">
            <w:pPr>
              <w:autoSpaceDE/>
              <w:autoSpaceDN/>
              <w:adjustRightInd/>
              <w:contextualSpacing w:val="0"/>
              <w:rPr>
                <w:ins w:id="962" w:author="Richard Haynes" w:date="2021-03-29T18:22:00Z"/>
                <w:sz w:val="20"/>
              </w:rPr>
            </w:pPr>
            <w:ins w:id="963" w:author="Richard Haynes" w:date="2021-04-02T12:20:00Z">
              <w:r>
                <w:rPr>
                  <w:sz w:val="20"/>
                </w:rPr>
                <w:t xml:space="preserve">Further management according to </w:t>
              </w:r>
            </w:ins>
            <w:ins w:id="964" w:author="Richard Haynes" w:date="2021-04-08T18:10:00Z">
              <w:r w:rsidR="00BC3A95">
                <w:rPr>
                  <w:sz w:val="20"/>
                </w:rPr>
                <w:t>local standard care</w:t>
              </w:r>
            </w:ins>
            <w:ins w:id="965" w:author="Richard Haynes" w:date="2021-04-02T12:20:00Z">
              <w:r>
                <w:rPr>
                  <w:sz w:val="20"/>
                </w:rPr>
                <w:t>.</w:t>
              </w:r>
            </w:ins>
          </w:p>
        </w:tc>
      </w:tr>
      <w:tr w:rsidR="007A10D3" w:rsidRPr="00DC4AC9" w14:paraId="6FE28ACD" w14:textId="77777777" w:rsidTr="00DC4AC9">
        <w:trPr>
          <w:ins w:id="966" w:author="Richard Haynes" w:date="2021-04-02T12:20:00Z"/>
        </w:trPr>
        <w:tc>
          <w:tcPr>
            <w:tcW w:w="1838" w:type="dxa"/>
            <w:vMerge/>
          </w:tcPr>
          <w:p w14:paraId="39FF946E" w14:textId="77777777" w:rsidR="007A10D3" w:rsidRDefault="007A10D3" w:rsidP="007A10D3">
            <w:pPr>
              <w:autoSpaceDE/>
              <w:autoSpaceDN/>
              <w:adjustRightInd/>
              <w:contextualSpacing w:val="0"/>
              <w:rPr>
                <w:ins w:id="967" w:author="Richard Haynes" w:date="2021-04-02T12:20:00Z"/>
                <w:sz w:val="20"/>
              </w:rPr>
            </w:pPr>
          </w:p>
        </w:tc>
        <w:tc>
          <w:tcPr>
            <w:tcW w:w="1701" w:type="dxa"/>
          </w:tcPr>
          <w:p w14:paraId="1CEE05F2" w14:textId="60F3DEDF" w:rsidR="007A10D3" w:rsidRPr="00DC4AC9" w:rsidRDefault="007A10D3" w:rsidP="007A10D3">
            <w:pPr>
              <w:autoSpaceDE/>
              <w:autoSpaceDN/>
              <w:adjustRightInd/>
              <w:contextualSpacing w:val="0"/>
              <w:rPr>
                <w:ins w:id="968" w:author="Richard Haynes" w:date="2021-04-02T12:20:00Z"/>
                <w:sz w:val="20"/>
              </w:rPr>
            </w:pPr>
            <w:ins w:id="969" w:author="Richard Haynes" w:date="2021-04-02T12:20:00Z">
              <w:r>
                <w:rPr>
                  <w:sz w:val="20"/>
                </w:rPr>
                <w:t>Tuberculosis (TB)</w:t>
              </w:r>
            </w:ins>
          </w:p>
        </w:tc>
        <w:tc>
          <w:tcPr>
            <w:tcW w:w="6090" w:type="dxa"/>
          </w:tcPr>
          <w:p w14:paraId="06B9E95B" w14:textId="77777777" w:rsidR="007A10D3" w:rsidRPr="00DC4AC9" w:rsidRDefault="007A10D3" w:rsidP="007A10D3">
            <w:pPr>
              <w:autoSpaceDE/>
              <w:autoSpaceDN/>
              <w:adjustRightInd/>
              <w:contextualSpacing w:val="0"/>
              <w:rPr>
                <w:ins w:id="970" w:author="Richard Haynes" w:date="2021-04-02T12:20:00Z"/>
                <w:sz w:val="20"/>
              </w:rPr>
            </w:pPr>
            <w:ins w:id="971" w:author="Richard Haynes" w:date="2021-04-02T12:20:00Z">
              <w:r w:rsidRPr="00DC4AC9">
                <w:rPr>
                  <w:b/>
                  <w:sz w:val="20"/>
                </w:rPr>
                <w:t>Exclude from the IFX randomisation</w:t>
              </w:r>
              <w:r w:rsidRPr="00DC4AC9">
                <w:rPr>
                  <w:sz w:val="20"/>
                </w:rPr>
                <w:t>:</w:t>
              </w:r>
            </w:ins>
          </w:p>
          <w:p w14:paraId="253A0175" w14:textId="77777777" w:rsidR="007A10D3" w:rsidRPr="00DC4AC9" w:rsidRDefault="007A10D3" w:rsidP="007A10D3">
            <w:pPr>
              <w:numPr>
                <w:ilvl w:val="0"/>
                <w:numId w:val="48"/>
              </w:numPr>
              <w:autoSpaceDE/>
              <w:autoSpaceDN/>
              <w:adjustRightInd/>
              <w:contextualSpacing w:val="0"/>
              <w:rPr>
                <w:ins w:id="972" w:author="Richard Haynes" w:date="2021-04-02T12:20:00Z"/>
                <w:sz w:val="20"/>
              </w:rPr>
            </w:pPr>
            <w:ins w:id="973" w:author="Richard Haynes" w:date="2021-04-02T12:20:00Z">
              <w:r w:rsidRPr="00DC4AC9">
                <w:rPr>
                  <w:sz w:val="20"/>
                </w:rPr>
                <w:t>Any patient with suspected active TB at any site</w:t>
              </w:r>
            </w:ins>
          </w:p>
          <w:p w14:paraId="3D569E3A" w14:textId="77777777" w:rsidR="007A10D3" w:rsidRPr="00DC4AC9" w:rsidRDefault="007A10D3" w:rsidP="007A10D3">
            <w:pPr>
              <w:numPr>
                <w:ilvl w:val="0"/>
                <w:numId w:val="48"/>
              </w:numPr>
              <w:autoSpaceDE/>
              <w:autoSpaceDN/>
              <w:adjustRightInd/>
              <w:contextualSpacing w:val="0"/>
              <w:rPr>
                <w:ins w:id="974" w:author="Richard Haynes" w:date="2021-04-02T12:20:00Z"/>
                <w:sz w:val="20"/>
              </w:rPr>
            </w:pPr>
            <w:ins w:id="975" w:author="Richard Haynes" w:date="2021-04-02T12:20:00Z">
              <w:r w:rsidRPr="00DC4AC9">
                <w:rPr>
                  <w:sz w:val="20"/>
                </w:rPr>
                <w:t>Previously incompletely treated TB</w:t>
              </w:r>
            </w:ins>
          </w:p>
          <w:p w14:paraId="3F00DDCE" w14:textId="77777777" w:rsidR="007A10D3" w:rsidRDefault="007A10D3" w:rsidP="007A10D3">
            <w:pPr>
              <w:numPr>
                <w:ilvl w:val="0"/>
                <w:numId w:val="48"/>
              </w:numPr>
              <w:autoSpaceDE/>
              <w:autoSpaceDN/>
              <w:adjustRightInd/>
              <w:contextualSpacing w:val="0"/>
              <w:rPr>
                <w:ins w:id="976" w:author="Richard Haynes" w:date="2021-04-02T12:20:00Z"/>
                <w:sz w:val="20"/>
              </w:rPr>
            </w:pPr>
            <w:ins w:id="977" w:author="Richard Haynes" w:date="2021-04-02T12:20:00Z">
              <w:r w:rsidRPr="00DC4AC9">
                <w:rPr>
                  <w:sz w:val="20"/>
                </w:rPr>
                <w:t xml:space="preserve">Previous </w:t>
              </w:r>
              <w:r>
                <w:rPr>
                  <w:sz w:val="20"/>
                </w:rPr>
                <w:t>multidrug resistant</w:t>
              </w:r>
              <w:r w:rsidRPr="00DC4AC9">
                <w:rPr>
                  <w:sz w:val="20"/>
                </w:rPr>
                <w:t xml:space="preserve"> TB </w:t>
              </w:r>
            </w:ins>
          </w:p>
          <w:p w14:paraId="1F49ED4C" w14:textId="77777777" w:rsidR="007A10D3" w:rsidRDefault="007A10D3" w:rsidP="007A10D3">
            <w:pPr>
              <w:autoSpaceDE/>
              <w:autoSpaceDN/>
              <w:adjustRightInd/>
              <w:ind w:left="720"/>
              <w:contextualSpacing w:val="0"/>
              <w:rPr>
                <w:ins w:id="978" w:author="Richard Haynes" w:date="2021-04-02T12:20:00Z"/>
                <w:sz w:val="20"/>
              </w:rPr>
            </w:pPr>
          </w:p>
          <w:p w14:paraId="72213EB2" w14:textId="77777777" w:rsidR="007A10D3" w:rsidRPr="00DC4AC9" w:rsidRDefault="007A10D3" w:rsidP="007A10D3">
            <w:pPr>
              <w:autoSpaceDE/>
              <w:autoSpaceDN/>
              <w:adjustRightInd/>
              <w:contextualSpacing w:val="0"/>
              <w:rPr>
                <w:ins w:id="979" w:author="Richard Haynes" w:date="2021-04-02T12:20:00Z"/>
                <w:sz w:val="20"/>
              </w:rPr>
            </w:pPr>
            <w:ins w:id="980" w:author="Richard Haynes" w:date="2021-04-02T12:20:00Z">
              <w:r w:rsidRPr="00DC4AC9">
                <w:rPr>
                  <w:b/>
                  <w:sz w:val="20"/>
                </w:rPr>
                <w:t>For enrolled</w:t>
              </w:r>
              <w:r>
                <w:rPr>
                  <w:b/>
                  <w:sz w:val="20"/>
                </w:rPr>
                <w:t xml:space="preserve"> patients</w:t>
              </w:r>
              <w:r w:rsidRPr="00DC4AC9">
                <w:rPr>
                  <w:b/>
                  <w:sz w:val="20"/>
                </w:rPr>
                <w:t>:</w:t>
              </w:r>
              <w:r w:rsidRPr="00DC4AC9">
                <w:rPr>
                  <w:sz w:val="20"/>
                </w:rPr>
                <w:t xml:space="preserve"> </w:t>
              </w:r>
            </w:ins>
          </w:p>
          <w:p w14:paraId="006F1473" w14:textId="77777777" w:rsidR="007A10D3" w:rsidRPr="00DC4AC9" w:rsidRDefault="007A10D3" w:rsidP="007A10D3">
            <w:pPr>
              <w:pStyle w:val="ListParagraph"/>
              <w:numPr>
                <w:ilvl w:val="0"/>
                <w:numId w:val="49"/>
              </w:numPr>
              <w:autoSpaceDE/>
              <w:autoSpaceDN/>
              <w:adjustRightInd/>
              <w:contextualSpacing w:val="0"/>
              <w:rPr>
                <w:ins w:id="981" w:author="Richard Haynes" w:date="2021-04-02T12:20:00Z"/>
                <w:sz w:val="20"/>
              </w:rPr>
            </w:pPr>
            <w:ins w:id="982" w:author="Richard Haynes" w:date="2021-04-02T12:20:00Z">
              <w:r w:rsidRPr="00DC4AC9">
                <w:rPr>
                  <w:sz w:val="20"/>
                </w:rPr>
                <w:t>Written information re: potential for development of TB given to patients</w:t>
              </w:r>
            </w:ins>
          </w:p>
          <w:p w14:paraId="407034E7" w14:textId="72F2B827" w:rsidR="007A10D3" w:rsidRDefault="007A10D3" w:rsidP="007A10D3">
            <w:pPr>
              <w:pStyle w:val="ListParagraph"/>
              <w:numPr>
                <w:ilvl w:val="0"/>
                <w:numId w:val="49"/>
              </w:numPr>
              <w:autoSpaceDE/>
              <w:autoSpaceDN/>
              <w:adjustRightInd/>
              <w:ind w:hanging="709"/>
              <w:contextualSpacing w:val="0"/>
              <w:rPr>
                <w:ins w:id="983" w:author="Richard Haynes" w:date="2021-04-02T12:20:00Z"/>
                <w:sz w:val="20"/>
              </w:rPr>
            </w:pPr>
            <w:ins w:id="984" w:author="Richard Haynes" w:date="2021-04-02T12:20:00Z">
              <w:r w:rsidRPr="00DC4AC9">
                <w:rPr>
                  <w:sz w:val="20"/>
                </w:rPr>
                <w:t>Follow-up at 3 and 6 months: history</w:t>
              </w:r>
            </w:ins>
            <w:ins w:id="985" w:author="Richard Haynes" w:date="2021-04-08T11:50:00Z">
              <w:r w:rsidR="002E791A">
                <w:rPr>
                  <w:sz w:val="20"/>
                </w:rPr>
                <w:t>,</w:t>
              </w:r>
            </w:ins>
            <w:ins w:id="986" w:author="Richard Haynes" w:date="2021-04-02T12:20:00Z">
              <w:r w:rsidRPr="00DC4AC9">
                <w:rPr>
                  <w:sz w:val="20"/>
                </w:rPr>
                <w:t xml:space="preserve"> examination and chest X-ray</w:t>
              </w:r>
            </w:ins>
          </w:p>
          <w:p w14:paraId="2BAA5371" w14:textId="77777777" w:rsidR="007A10D3" w:rsidRPr="00DC4AC9" w:rsidRDefault="007A10D3" w:rsidP="007A10D3">
            <w:pPr>
              <w:pStyle w:val="ListParagraph"/>
              <w:numPr>
                <w:ilvl w:val="0"/>
                <w:numId w:val="49"/>
              </w:numPr>
              <w:autoSpaceDE/>
              <w:autoSpaceDN/>
              <w:adjustRightInd/>
              <w:ind w:hanging="709"/>
              <w:contextualSpacing w:val="0"/>
              <w:rPr>
                <w:ins w:id="987" w:author="Richard Haynes" w:date="2021-04-02T12:20:00Z"/>
                <w:sz w:val="20"/>
              </w:rPr>
            </w:pPr>
            <w:ins w:id="988" w:author="Richard Haynes" w:date="2021-04-02T12:20:00Z">
              <w:r w:rsidRPr="00DC4AC9">
                <w:rPr>
                  <w:sz w:val="20"/>
                </w:rPr>
                <w:t>Referral to TB clinic if suspicion of TB</w:t>
              </w:r>
            </w:ins>
          </w:p>
          <w:p w14:paraId="7266E16A" w14:textId="77777777" w:rsidR="007A10D3" w:rsidRPr="00DC4AC9" w:rsidRDefault="007A10D3" w:rsidP="007A10D3">
            <w:pPr>
              <w:autoSpaceDE/>
              <w:autoSpaceDN/>
              <w:adjustRightInd/>
              <w:contextualSpacing w:val="0"/>
              <w:rPr>
                <w:ins w:id="989" w:author="Richard Haynes" w:date="2021-04-02T12:20:00Z"/>
                <w:sz w:val="20"/>
              </w:rPr>
            </w:pPr>
          </w:p>
        </w:tc>
      </w:tr>
      <w:tr w:rsidR="007A10D3" w:rsidRPr="00DC4AC9" w14:paraId="020C7F2F" w14:textId="77777777" w:rsidTr="00DC4AC9">
        <w:trPr>
          <w:ins w:id="990" w:author="Richard Haynes" w:date="2021-04-02T12:22:00Z"/>
        </w:trPr>
        <w:tc>
          <w:tcPr>
            <w:tcW w:w="1838" w:type="dxa"/>
            <w:vMerge w:val="restart"/>
          </w:tcPr>
          <w:p w14:paraId="2C1BF027" w14:textId="6C7E9F0E" w:rsidR="007A10D3" w:rsidRDefault="007A10D3" w:rsidP="007A10D3">
            <w:pPr>
              <w:autoSpaceDE/>
              <w:autoSpaceDN/>
              <w:adjustRightInd/>
              <w:contextualSpacing w:val="0"/>
              <w:rPr>
                <w:ins w:id="991" w:author="Richard Haynes" w:date="2021-04-02T12:22:00Z"/>
                <w:sz w:val="20"/>
              </w:rPr>
            </w:pPr>
            <w:ins w:id="992" w:author="Richard Haynes" w:date="2021-04-02T12:22:00Z">
              <w:r>
                <w:rPr>
                  <w:sz w:val="20"/>
                </w:rPr>
                <w:t>High-dose corticosteroids</w:t>
              </w:r>
            </w:ins>
          </w:p>
        </w:tc>
        <w:tc>
          <w:tcPr>
            <w:tcW w:w="1701" w:type="dxa"/>
          </w:tcPr>
          <w:p w14:paraId="46D8C8D5" w14:textId="0AC34A70" w:rsidR="007A10D3" w:rsidRDefault="007A10D3" w:rsidP="007A10D3">
            <w:pPr>
              <w:autoSpaceDE/>
              <w:autoSpaceDN/>
              <w:adjustRightInd/>
              <w:contextualSpacing w:val="0"/>
              <w:rPr>
                <w:ins w:id="993" w:author="Richard Haynes" w:date="2021-04-02T12:22:00Z"/>
                <w:sz w:val="20"/>
              </w:rPr>
            </w:pPr>
            <w:ins w:id="994" w:author="Richard Haynes" w:date="2021-04-02T12:22:00Z">
              <w:r>
                <w:rPr>
                  <w:sz w:val="20"/>
                </w:rPr>
                <w:t>Hepatitis B</w:t>
              </w:r>
            </w:ins>
          </w:p>
        </w:tc>
        <w:tc>
          <w:tcPr>
            <w:tcW w:w="6090" w:type="dxa"/>
          </w:tcPr>
          <w:p w14:paraId="059D63DB" w14:textId="010B72E1" w:rsidR="007A10D3" w:rsidRPr="00DC4AC9" w:rsidRDefault="007A10D3" w:rsidP="007A10D3">
            <w:pPr>
              <w:autoSpaceDE/>
              <w:autoSpaceDN/>
              <w:adjustRightInd/>
              <w:contextualSpacing w:val="0"/>
              <w:rPr>
                <w:ins w:id="995" w:author="Richard Haynes" w:date="2021-04-02T12:22:00Z"/>
                <w:b/>
                <w:sz w:val="20"/>
              </w:rPr>
            </w:pPr>
            <w:ins w:id="996" w:author="Richard Haynes" w:date="2021-04-02T12:22:00Z">
              <w:r>
                <w:rPr>
                  <w:sz w:val="20"/>
                </w:rPr>
                <w:t>None required due to short course of intervention.</w:t>
              </w:r>
            </w:ins>
          </w:p>
        </w:tc>
      </w:tr>
      <w:tr w:rsidR="007A10D3" w:rsidRPr="00DC4AC9" w14:paraId="7B9B047A" w14:textId="77777777" w:rsidTr="00DC4AC9">
        <w:trPr>
          <w:ins w:id="997" w:author="Richard Haynes" w:date="2021-04-02T12:22:00Z"/>
        </w:trPr>
        <w:tc>
          <w:tcPr>
            <w:tcW w:w="1838" w:type="dxa"/>
            <w:vMerge/>
          </w:tcPr>
          <w:p w14:paraId="3ADF6323" w14:textId="77777777" w:rsidR="007A10D3" w:rsidRDefault="007A10D3" w:rsidP="007A10D3">
            <w:pPr>
              <w:autoSpaceDE/>
              <w:autoSpaceDN/>
              <w:adjustRightInd/>
              <w:contextualSpacing w:val="0"/>
              <w:rPr>
                <w:ins w:id="998" w:author="Richard Haynes" w:date="2021-04-02T12:22:00Z"/>
                <w:sz w:val="20"/>
              </w:rPr>
            </w:pPr>
          </w:p>
        </w:tc>
        <w:tc>
          <w:tcPr>
            <w:tcW w:w="1701" w:type="dxa"/>
          </w:tcPr>
          <w:p w14:paraId="26EAFCF9" w14:textId="2F42E12F" w:rsidR="007A10D3" w:rsidRDefault="007A10D3" w:rsidP="007A10D3">
            <w:pPr>
              <w:autoSpaceDE/>
              <w:autoSpaceDN/>
              <w:adjustRightInd/>
              <w:contextualSpacing w:val="0"/>
              <w:rPr>
                <w:ins w:id="999" w:author="Richard Haynes" w:date="2021-04-02T12:22:00Z"/>
                <w:sz w:val="20"/>
              </w:rPr>
            </w:pPr>
            <w:ins w:id="1000" w:author="Richard Haynes" w:date="2021-04-02T12:22:00Z">
              <w:r>
                <w:rPr>
                  <w:sz w:val="20"/>
                </w:rPr>
                <w:t>Tuberculosis</w:t>
              </w:r>
            </w:ins>
          </w:p>
        </w:tc>
        <w:tc>
          <w:tcPr>
            <w:tcW w:w="6090" w:type="dxa"/>
          </w:tcPr>
          <w:p w14:paraId="1FF7AC55" w14:textId="33C5A3FF" w:rsidR="007A10D3" w:rsidRPr="00DC4AC9" w:rsidRDefault="007A10D3" w:rsidP="007A10D3">
            <w:pPr>
              <w:autoSpaceDE/>
              <w:autoSpaceDN/>
              <w:adjustRightInd/>
              <w:contextualSpacing w:val="0"/>
              <w:rPr>
                <w:ins w:id="1001" w:author="Richard Haynes" w:date="2021-04-02T12:22:00Z"/>
                <w:b/>
                <w:sz w:val="20"/>
              </w:rPr>
            </w:pPr>
            <w:ins w:id="1002" w:author="Richard Haynes" w:date="2021-04-02T12:22:00Z">
              <w:r>
                <w:rPr>
                  <w:sz w:val="20"/>
                </w:rPr>
                <w:t>None required due to short course of intervention.</w:t>
              </w:r>
            </w:ins>
          </w:p>
        </w:tc>
      </w:tr>
    </w:tbl>
    <w:p w14:paraId="41207A9C" w14:textId="77777777" w:rsidR="0081539A" w:rsidRDefault="0081539A" w:rsidP="0081539A">
      <w:pPr>
        <w:autoSpaceDE/>
        <w:autoSpaceDN/>
        <w:adjustRightInd/>
        <w:contextualSpacing w:val="0"/>
        <w:rPr>
          <w:ins w:id="1003" w:author="Richard Haynes" w:date="2021-03-29T17:48:00Z"/>
        </w:rPr>
      </w:pPr>
    </w:p>
    <w:p w14:paraId="0229990D" w14:textId="209B5305" w:rsidR="003B42B3" w:rsidRDefault="003B42B3" w:rsidP="00F06C4A">
      <w:pPr>
        <w:autoSpaceDE/>
        <w:autoSpaceDN/>
        <w:adjustRightInd/>
        <w:contextualSpacing w:val="0"/>
        <w:jc w:val="left"/>
      </w:pPr>
      <w:r>
        <w:br w:type="page"/>
      </w:r>
    </w:p>
    <w:p w14:paraId="10E13954" w14:textId="77777777" w:rsidR="00DB6908" w:rsidRPr="00735DBF" w:rsidRDefault="004B65DD" w:rsidP="001B27CF">
      <w:pPr>
        <w:pStyle w:val="Heading2"/>
      </w:pPr>
      <w:bookmarkStart w:id="1004" w:name="_Toc38099280"/>
      <w:bookmarkStart w:id="1005" w:name="_Ref50472190"/>
      <w:bookmarkStart w:id="1006" w:name="_Ref53515449"/>
      <w:bookmarkStart w:id="1007" w:name="_Toc44674877"/>
      <w:bookmarkStart w:id="1008" w:name="_Toc62398106"/>
      <w:bookmarkStart w:id="1009" w:name="_Toc37107326"/>
      <w:r w:rsidRPr="00734153">
        <w:lastRenderedPageBreak/>
        <w:t xml:space="preserve">Appendix </w:t>
      </w:r>
      <w:r w:rsidR="004D7874">
        <w:t>3</w:t>
      </w:r>
      <w:r w:rsidR="00DB6908">
        <w:t xml:space="preserve">: </w:t>
      </w:r>
      <w:r w:rsidR="00DB6908" w:rsidRPr="00735DBF">
        <w:t>Paediatric dosing information</w:t>
      </w:r>
      <w:bookmarkEnd w:id="1004"/>
      <w:bookmarkEnd w:id="1005"/>
      <w:bookmarkEnd w:id="1006"/>
      <w:bookmarkEnd w:id="1007"/>
      <w:bookmarkEnd w:id="1008"/>
    </w:p>
    <w:p w14:paraId="2B610870" w14:textId="77777777" w:rsidR="00E908A7" w:rsidRDefault="00E908A7" w:rsidP="00E908A7">
      <w:pPr>
        <w:rPr>
          <w:color w:val="auto"/>
          <w:lang w:val="en-US"/>
        </w:rPr>
      </w:pPr>
    </w:p>
    <w:p w14:paraId="6B0BE9E7" w14:textId="6D19A7E7" w:rsidR="00B03281" w:rsidRDefault="00654D01" w:rsidP="00E908A7">
      <w:pPr>
        <w:rPr>
          <w:color w:val="auto"/>
          <w:lang w:val="en-US"/>
        </w:rPr>
      </w:pPr>
      <w:r>
        <w:rPr>
          <w:color w:val="auto"/>
          <w:lang w:val="en-US"/>
        </w:rPr>
        <w:t>Children (aged &lt;18 years old) will be recruited in the UK only.</w:t>
      </w:r>
    </w:p>
    <w:p w14:paraId="0C4B40F5" w14:textId="77777777" w:rsidR="00193FA7" w:rsidRDefault="00193FA7" w:rsidP="00E908A7">
      <w:pPr>
        <w:rPr>
          <w:color w:val="auto"/>
          <w:lang w:val="en-US"/>
        </w:rPr>
      </w:pPr>
    </w:p>
    <w:p w14:paraId="43192FA4" w14:textId="7D04CE55" w:rsidR="00B03281" w:rsidRPr="00193FA7" w:rsidRDefault="00193FA7" w:rsidP="00E908A7">
      <w:pPr>
        <w:rPr>
          <w:b/>
          <w:color w:val="auto"/>
          <w:lang w:val="en-US"/>
        </w:rPr>
      </w:pPr>
      <w:r w:rsidRPr="00193FA7">
        <w:rPr>
          <w:b/>
          <w:color w:val="auto"/>
          <w:lang w:val="en-US"/>
        </w:rPr>
        <w:t>Main Randomisation Part A</w:t>
      </w:r>
    </w:p>
    <w:tbl>
      <w:tblPr>
        <w:tblStyle w:val="TableGrid"/>
        <w:tblW w:w="9781" w:type="dxa"/>
        <w:tblLayout w:type="fixed"/>
        <w:tblLook w:val="04A0" w:firstRow="1" w:lastRow="0" w:firstColumn="1" w:lastColumn="0" w:noHBand="0" w:noVBand="1"/>
      </w:tblPr>
      <w:tblGrid>
        <w:gridCol w:w="1985"/>
        <w:gridCol w:w="1559"/>
        <w:gridCol w:w="1843"/>
        <w:gridCol w:w="4394"/>
      </w:tblGrid>
      <w:tr w:rsidR="008B7728" w:rsidRPr="008B7728" w14:paraId="2545CE1D" w14:textId="77777777" w:rsidTr="001D27E0">
        <w:trPr>
          <w:trHeight w:val="454"/>
        </w:trPr>
        <w:tc>
          <w:tcPr>
            <w:tcW w:w="1985" w:type="dxa"/>
            <w:tcBorders>
              <w:top w:val="single" w:sz="18" w:space="0" w:color="auto"/>
              <w:left w:val="nil"/>
              <w:bottom w:val="single" w:sz="18" w:space="0" w:color="auto"/>
            </w:tcBorders>
            <w:shd w:val="clear" w:color="auto" w:fill="D9D9D9" w:themeFill="background1" w:themeFillShade="D9"/>
          </w:tcPr>
          <w:p w14:paraId="448D6EA7" w14:textId="77777777" w:rsidR="00E908A7" w:rsidRPr="008B7728" w:rsidRDefault="00E908A7" w:rsidP="00AE40BB">
            <w:pPr>
              <w:rPr>
                <w:b/>
                <w:color w:val="auto"/>
                <w:sz w:val="20"/>
                <w:szCs w:val="20"/>
              </w:rPr>
            </w:pPr>
            <w:r w:rsidRPr="008B7728">
              <w:rPr>
                <w:b/>
                <w:color w:val="auto"/>
                <w:sz w:val="20"/>
                <w:szCs w:val="20"/>
              </w:rPr>
              <w:t>Arm</w:t>
            </w:r>
          </w:p>
        </w:tc>
        <w:tc>
          <w:tcPr>
            <w:tcW w:w="1559" w:type="dxa"/>
            <w:tcBorders>
              <w:top w:val="single" w:sz="18" w:space="0" w:color="auto"/>
              <w:bottom w:val="single" w:sz="18" w:space="0" w:color="auto"/>
            </w:tcBorders>
            <w:shd w:val="clear" w:color="auto" w:fill="D9D9D9" w:themeFill="background1" w:themeFillShade="D9"/>
          </w:tcPr>
          <w:p w14:paraId="00DADED4" w14:textId="77777777" w:rsidR="00E908A7" w:rsidRPr="008B7728" w:rsidRDefault="00E908A7" w:rsidP="00AE40BB">
            <w:pPr>
              <w:rPr>
                <w:b/>
                <w:color w:val="auto"/>
                <w:sz w:val="20"/>
                <w:szCs w:val="20"/>
              </w:rPr>
            </w:pPr>
            <w:r w:rsidRPr="008B7728">
              <w:rPr>
                <w:b/>
                <w:color w:val="auto"/>
                <w:sz w:val="20"/>
                <w:szCs w:val="20"/>
              </w:rPr>
              <w:t>Route</w:t>
            </w:r>
          </w:p>
        </w:tc>
        <w:tc>
          <w:tcPr>
            <w:tcW w:w="1843" w:type="dxa"/>
            <w:tcBorders>
              <w:top w:val="single" w:sz="18" w:space="0" w:color="auto"/>
              <w:bottom w:val="single" w:sz="18" w:space="0" w:color="auto"/>
            </w:tcBorders>
            <w:shd w:val="clear" w:color="auto" w:fill="D9D9D9" w:themeFill="background1" w:themeFillShade="D9"/>
          </w:tcPr>
          <w:p w14:paraId="67A31C8B" w14:textId="0C3D5FF6" w:rsidR="00E908A7" w:rsidRPr="008B7728" w:rsidRDefault="00E908A7" w:rsidP="00AE40BB">
            <w:pPr>
              <w:rPr>
                <w:b/>
                <w:color w:val="auto"/>
                <w:sz w:val="20"/>
                <w:szCs w:val="20"/>
              </w:rPr>
            </w:pPr>
            <w:r w:rsidRPr="008B7728">
              <w:rPr>
                <w:b/>
                <w:color w:val="auto"/>
                <w:sz w:val="20"/>
                <w:szCs w:val="20"/>
              </w:rPr>
              <w:t>Weight</w:t>
            </w:r>
            <w:r w:rsidR="00B30FD7">
              <w:rPr>
                <w:b/>
                <w:color w:val="auto"/>
                <w:sz w:val="20"/>
                <w:szCs w:val="20"/>
              </w:rPr>
              <w:t>/Age</w:t>
            </w:r>
            <w:r w:rsidRPr="008B7728">
              <w:rPr>
                <w:b/>
                <w:color w:val="auto"/>
                <w:sz w:val="20"/>
                <w:szCs w:val="20"/>
              </w:rPr>
              <w:t xml:space="preserve"> </w:t>
            </w:r>
            <w:r w:rsidRPr="008B7728">
              <w:rPr>
                <w:b/>
                <w:color w:val="auto"/>
                <w:sz w:val="20"/>
                <w:szCs w:val="20"/>
                <w:vertAlign w:val="superscript"/>
              </w:rPr>
              <w:t>#</w:t>
            </w:r>
          </w:p>
        </w:tc>
        <w:tc>
          <w:tcPr>
            <w:tcW w:w="4394" w:type="dxa"/>
            <w:tcBorders>
              <w:top w:val="single" w:sz="18" w:space="0" w:color="auto"/>
              <w:bottom w:val="single" w:sz="18" w:space="0" w:color="auto"/>
              <w:right w:val="nil"/>
            </w:tcBorders>
            <w:shd w:val="clear" w:color="auto" w:fill="D9D9D9" w:themeFill="background1" w:themeFillShade="D9"/>
          </w:tcPr>
          <w:p w14:paraId="778ADCCE" w14:textId="4A3245B5" w:rsidR="00E908A7" w:rsidRPr="008B7728" w:rsidRDefault="00E908A7" w:rsidP="001D27E0">
            <w:pPr>
              <w:rPr>
                <w:b/>
                <w:color w:val="auto"/>
                <w:sz w:val="20"/>
                <w:szCs w:val="20"/>
              </w:rPr>
            </w:pPr>
            <w:r w:rsidRPr="008B7728">
              <w:rPr>
                <w:b/>
                <w:color w:val="auto"/>
                <w:sz w:val="20"/>
                <w:szCs w:val="20"/>
              </w:rPr>
              <w:t xml:space="preserve">Dose </w:t>
            </w:r>
          </w:p>
        </w:tc>
      </w:tr>
      <w:tr w:rsidR="008B7728" w:rsidRPr="008B7728" w14:paraId="46B374CC" w14:textId="77777777" w:rsidTr="001D27E0">
        <w:trPr>
          <w:trHeight w:val="567"/>
        </w:trPr>
        <w:tc>
          <w:tcPr>
            <w:tcW w:w="1985" w:type="dxa"/>
            <w:tcBorders>
              <w:top w:val="single" w:sz="18" w:space="0" w:color="auto"/>
              <w:left w:val="nil"/>
              <w:bottom w:val="single" w:sz="18" w:space="0" w:color="auto"/>
            </w:tcBorders>
            <w:vAlign w:val="center"/>
          </w:tcPr>
          <w:p w14:paraId="0200EB02"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559" w:type="dxa"/>
            <w:tcBorders>
              <w:top w:val="single" w:sz="18" w:space="0" w:color="auto"/>
              <w:bottom w:val="single" w:sz="18" w:space="0" w:color="auto"/>
            </w:tcBorders>
          </w:tcPr>
          <w:p w14:paraId="78444F3D" w14:textId="77777777" w:rsidR="00E908A7" w:rsidRPr="008B7728" w:rsidRDefault="00E908A7" w:rsidP="00AE40BB">
            <w:pPr>
              <w:rPr>
                <w:color w:val="auto"/>
                <w:sz w:val="20"/>
                <w:szCs w:val="20"/>
              </w:rPr>
            </w:pPr>
            <w:r w:rsidRPr="008B7728">
              <w:rPr>
                <w:color w:val="auto"/>
                <w:sz w:val="20"/>
                <w:szCs w:val="20"/>
              </w:rPr>
              <w:t>-</w:t>
            </w:r>
          </w:p>
        </w:tc>
        <w:tc>
          <w:tcPr>
            <w:tcW w:w="1843" w:type="dxa"/>
            <w:tcBorders>
              <w:top w:val="single" w:sz="18" w:space="0" w:color="auto"/>
              <w:bottom w:val="single" w:sz="18" w:space="0" w:color="auto"/>
            </w:tcBorders>
          </w:tcPr>
          <w:p w14:paraId="6FA0DB1C" w14:textId="77777777" w:rsidR="00E908A7" w:rsidRPr="008B7728" w:rsidRDefault="00E908A7" w:rsidP="00AE40BB">
            <w:pPr>
              <w:rPr>
                <w:color w:val="auto"/>
                <w:sz w:val="20"/>
                <w:szCs w:val="20"/>
              </w:rPr>
            </w:pPr>
            <w:r w:rsidRPr="008B7728">
              <w:rPr>
                <w:color w:val="auto"/>
                <w:sz w:val="20"/>
                <w:szCs w:val="20"/>
              </w:rPr>
              <w:t>-</w:t>
            </w:r>
          </w:p>
        </w:tc>
        <w:tc>
          <w:tcPr>
            <w:tcW w:w="4394" w:type="dxa"/>
            <w:tcBorders>
              <w:top w:val="single" w:sz="18" w:space="0" w:color="auto"/>
              <w:bottom w:val="single" w:sz="18" w:space="0" w:color="auto"/>
              <w:right w:val="nil"/>
            </w:tcBorders>
          </w:tcPr>
          <w:p w14:paraId="0902ACFF"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345A704D" w14:textId="77777777" w:rsidTr="001D27E0">
        <w:trPr>
          <w:trHeight w:val="1746"/>
        </w:trPr>
        <w:tc>
          <w:tcPr>
            <w:tcW w:w="1985" w:type="dxa"/>
            <w:tcBorders>
              <w:top w:val="single" w:sz="18" w:space="0" w:color="auto"/>
              <w:left w:val="nil"/>
              <w:bottom w:val="single" w:sz="4" w:space="0" w:color="auto"/>
            </w:tcBorders>
          </w:tcPr>
          <w:p w14:paraId="6D949EDB" w14:textId="77777777" w:rsidR="00E908A7" w:rsidRPr="008B7728" w:rsidRDefault="00E908A7" w:rsidP="00AE40BB">
            <w:pPr>
              <w:rPr>
                <w:color w:val="auto"/>
                <w:sz w:val="20"/>
                <w:szCs w:val="20"/>
              </w:rPr>
            </w:pPr>
            <w:r w:rsidRPr="008B7728">
              <w:rPr>
                <w:b/>
                <w:color w:val="auto"/>
                <w:sz w:val="20"/>
                <w:szCs w:val="20"/>
              </w:rPr>
              <w:t xml:space="preserve">Corticosteroid </w:t>
            </w:r>
          </w:p>
          <w:p w14:paraId="6BC949FB" w14:textId="520BFB80" w:rsidR="00E908A7" w:rsidRDefault="00E908A7" w:rsidP="00942698">
            <w:pPr>
              <w:pStyle w:val="ListParagraph"/>
              <w:numPr>
                <w:ilvl w:val="0"/>
                <w:numId w:val="20"/>
              </w:numPr>
              <w:autoSpaceDE/>
              <w:autoSpaceDN/>
              <w:adjustRightInd/>
              <w:ind w:left="176" w:hanging="142"/>
              <w:jc w:val="left"/>
              <w:rPr>
                <w:color w:val="auto"/>
                <w:sz w:val="20"/>
                <w:szCs w:val="20"/>
              </w:rPr>
            </w:pPr>
            <w:r w:rsidRPr="008B7728">
              <w:rPr>
                <w:color w:val="auto"/>
                <w:sz w:val="20"/>
                <w:szCs w:val="20"/>
              </w:rPr>
              <w:t>Solution for injection*</w:t>
            </w:r>
          </w:p>
          <w:p w14:paraId="7D0267F0" w14:textId="77777777" w:rsidR="00193FA7" w:rsidRPr="008B7728" w:rsidRDefault="00193FA7" w:rsidP="00942698">
            <w:pPr>
              <w:pStyle w:val="ListParagraph"/>
              <w:numPr>
                <w:ilvl w:val="0"/>
                <w:numId w:val="20"/>
              </w:numPr>
              <w:ind w:left="176" w:hanging="142"/>
              <w:rPr>
                <w:sz w:val="20"/>
                <w:szCs w:val="20"/>
              </w:rPr>
            </w:pPr>
            <w:r w:rsidRPr="0087748C">
              <w:rPr>
                <w:sz w:val="20"/>
                <w:szCs w:val="20"/>
              </w:rPr>
              <w:t>Powder for solution for injection</w:t>
            </w:r>
            <w:r>
              <w:rPr>
                <w:sz w:val="20"/>
                <w:szCs w:val="20"/>
              </w:rPr>
              <w:t>*</w:t>
            </w:r>
          </w:p>
          <w:p w14:paraId="24281BA5" w14:textId="77777777" w:rsidR="00E908A7" w:rsidRPr="00193FA7" w:rsidRDefault="00E908A7" w:rsidP="00942698">
            <w:pPr>
              <w:pStyle w:val="ListParagraph"/>
              <w:numPr>
                <w:ilvl w:val="0"/>
                <w:numId w:val="20"/>
              </w:numPr>
              <w:autoSpaceDE/>
              <w:autoSpaceDN/>
              <w:adjustRightInd/>
              <w:ind w:left="176" w:hanging="142"/>
              <w:jc w:val="left"/>
              <w:rPr>
                <w:color w:val="auto"/>
                <w:sz w:val="20"/>
                <w:szCs w:val="20"/>
              </w:rPr>
            </w:pPr>
          </w:p>
          <w:p w14:paraId="31B94D5A" w14:textId="4E7DF242" w:rsidR="00E908A7" w:rsidRPr="008B7728" w:rsidRDefault="00E908A7" w:rsidP="00AE40BB">
            <w:pPr>
              <w:rPr>
                <w:color w:val="auto"/>
                <w:sz w:val="20"/>
                <w:szCs w:val="20"/>
              </w:rPr>
            </w:pPr>
            <w:r w:rsidRPr="008B7728">
              <w:rPr>
                <w:color w:val="auto"/>
                <w:sz w:val="20"/>
                <w:szCs w:val="20"/>
              </w:rPr>
              <w:t>*various strengths av</w:t>
            </w:r>
            <w:r w:rsidRPr="00C54ABA">
              <w:rPr>
                <w:color w:val="auto"/>
                <w:sz w:val="20"/>
              </w:rPr>
              <w:t>ail</w:t>
            </w:r>
            <w:r w:rsidRPr="008B7728">
              <w:rPr>
                <w:color w:val="auto"/>
                <w:sz w:val="20"/>
                <w:szCs w:val="20"/>
              </w:rPr>
              <w:t>able</w:t>
            </w:r>
          </w:p>
        </w:tc>
        <w:tc>
          <w:tcPr>
            <w:tcW w:w="1559" w:type="dxa"/>
            <w:tcBorders>
              <w:top w:val="single" w:sz="18" w:space="0" w:color="auto"/>
              <w:bottom w:val="single" w:sz="4" w:space="0" w:color="auto"/>
            </w:tcBorders>
          </w:tcPr>
          <w:p w14:paraId="143888EC" w14:textId="77777777" w:rsidR="00E908A7" w:rsidRPr="008B7728" w:rsidRDefault="00E908A7" w:rsidP="00AE40BB">
            <w:pPr>
              <w:rPr>
                <w:color w:val="auto"/>
                <w:sz w:val="20"/>
                <w:szCs w:val="20"/>
              </w:rPr>
            </w:pPr>
            <w:r w:rsidRPr="008B7728">
              <w:rPr>
                <w:color w:val="auto"/>
                <w:sz w:val="20"/>
                <w:szCs w:val="20"/>
              </w:rPr>
              <w:t>Intravenous</w:t>
            </w:r>
          </w:p>
        </w:tc>
        <w:tc>
          <w:tcPr>
            <w:tcW w:w="1843" w:type="dxa"/>
            <w:tcBorders>
              <w:top w:val="single" w:sz="18" w:space="0" w:color="auto"/>
              <w:bottom w:val="single" w:sz="4" w:space="0" w:color="auto"/>
            </w:tcBorders>
          </w:tcPr>
          <w:p w14:paraId="60C58983" w14:textId="77777777" w:rsidR="00B30FD7" w:rsidRDefault="00B30FD7" w:rsidP="00B30FD7">
            <w:pPr>
              <w:jc w:val="left"/>
              <w:rPr>
                <w:color w:val="auto"/>
                <w:sz w:val="20"/>
                <w:szCs w:val="20"/>
              </w:rPr>
            </w:pPr>
            <w:r w:rsidRPr="00FA1D63">
              <w:rPr>
                <w:color w:val="auto"/>
                <w:sz w:val="20"/>
                <w:szCs w:val="20"/>
              </w:rPr>
              <w:t>Neonates/infants with a corrected gestational age of ≤44 weeks</w:t>
            </w:r>
            <w:r>
              <w:rPr>
                <w:color w:val="auto"/>
                <w:sz w:val="20"/>
                <w:szCs w:val="20"/>
              </w:rPr>
              <w:t xml:space="preserve"> with COVID-19 pneumonia</w:t>
            </w:r>
          </w:p>
          <w:p w14:paraId="341DCFCE" w14:textId="3F9B2B51" w:rsidR="00E908A7" w:rsidRPr="008B7728" w:rsidRDefault="00E908A7" w:rsidP="00AE40BB">
            <w:pPr>
              <w:rPr>
                <w:color w:val="auto"/>
                <w:sz w:val="20"/>
                <w:szCs w:val="20"/>
              </w:rPr>
            </w:pPr>
          </w:p>
        </w:tc>
        <w:tc>
          <w:tcPr>
            <w:tcW w:w="4394" w:type="dxa"/>
            <w:tcBorders>
              <w:top w:val="single" w:sz="18" w:space="0" w:color="auto"/>
              <w:bottom w:val="single" w:sz="4" w:space="0" w:color="auto"/>
              <w:right w:val="nil"/>
            </w:tcBorders>
            <w:tcMar>
              <w:right w:w="57" w:type="dxa"/>
            </w:tcMar>
          </w:tcPr>
          <w:p w14:paraId="5553E05D" w14:textId="3B2D66D1" w:rsidR="00A46DE7" w:rsidRPr="00FA1D63" w:rsidRDefault="00A46DE7" w:rsidP="00A46DE7">
            <w:pPr>
              <w:jc w:val="left"/>
              <w:rPr>
                <w:color w:val="auto"/>
                <w:sz w:val="20"/>
                <w:szCs w:val="20"/>
              </w:rPr>
            </w:pPr>
          </w:p>
          <w:p w14:paraId="0DD3371D" w14:textId="77777777" w:rsidR="00A46DE7" w:rsidRPr="00CC7411" w:rsidRDefault="00A46DE7" w:rsidP="00A46DE7">
            <w:pPr>
              <w:rPr>
                <w:color w:val="auto"/>
                <w:sz w:val="20"/>
                <w:szCs w:val="20"/>
              </w:rPr>
            </w:pPr>
            <w:r w:rsidRPr="00CC7411">
              <w:rPr>
                <w:b/>
                <w:bCs w:val="0"/>
                <w:color w:val="auto"/>
                <w:sz w:val="20"/>
                <w:szCs w:val="20"/>
              </w:rPr>
              <w:t>Hydrocortisone</w:t>
            </w:r>
            <w:r w:rsidR="00FA1D63">
              <w:rPr>
                <w:color w:val="auto"/>
                <w:sz w:val="20"/>
                <w:szCs w:val="20"/>
              </w:rPr>
              <w:t xml:space="preserve"> (IV)</w:t>
            </w:r>
            <w:r w:rsidRPr="00CC7411">
              <w:rPr>
                <w:color w:val="auto"/>
                <w:sz w:val="20"/>
                <w:szCs w:val="20"/>
              </w:rPr>
              <w:t>:</w:t>
            </w:r>
          </w:p>
          <w:p w14:paraId="7AF61984" w14:textId="77777777" w:rsidR="00A46DE7" w:rsidRPr="00CC7411" w:rsidRDefault="00A46DE7" w:rsidP="00A46DE7">
            <w:pPr>
              <w:rPr>
                <w:color w:val="auto"/>
                <w:sz w:val="20"/>
                <w:szCs w:val="20"/>
              </w:rPr>
            </w:pPr>
            <w:r w:rsidRPr="00CC7411">
              <w:rPr>
                <w:color w:val="auto"/>
                <w:sz w:val="20"/>
                <w:szCs w:val="20"/>
              </w:rPr>
              <w:t>0.5 mg/kg every 12 hours for 7 days and then 0.5mg/kg once daily for 3 days</w:t>
            </w:r>
          </w:p>
          <w:p w14:paraId="4E3DCFD1" w14:textId="77777777" w:rsidR="00E908A7" w:rsidRPr="008B7728" w:rsidRDefault="00E908A7" w:rsidP="008D208B">
            <w:pPr>
              <w:rPr>
                <w:color w:val="auto"/>
                <w:sz w:val="20"/>
                <w:szCs w:val="20"/>
              </w:rPr>
            </w:pPr>
          </w:p>
        </w:tc>
      </w:tr>
      <w:tr w:rsidR="00A46DE7" w:rsidRPr="008B7728" w14:paraId="02DB69A9" w14:textId="77777777" w:rsidTr="00AF716F">
        <w:trPr>
          <w:trHeight w:val="1511"/>
        </w:trPr>
        <w:tc>
          <w:tcPr>
            <w:tcW w:w="1985" w:type="dxa"/>
            <w:tcBorders>
              <w:top w:val="single" w:sz="4" w:space="0" w:color="auto"/>
              <w:left w:val="nil"/>
              <w:bottom w:val="single" w:sz="12" w:space="0" w:color="auto"/>
            </w:tcBorders>
          </w:tcPr>
          <w:p w14:paraId="0C92F89E" w14:textId="77777777" w:rsidR="00A46DE7" w:rsidRPr="008B7728" w:rsidRDefault="00A46DE7" w:rsidP="00AE40BB">
            <w:pPr>
              <w:rPr>
                <w:b/>
                <w:color w:val="auto"/>
                <w:sz w:val="20"/>
                <w:szCs w:val="20"/>
              </w:rPr>
            </w:pPr>
          </w:p>
        </w:tc>
        <w:tc>
          <w:tcPr>
            <w:tcW w:w="1559" w:type="dxa"/>
            <w:tcBorders>
              <w:top w:val="single" w:sz="4" w:space="0" w:color="auto"/>
              <w:bottom w:val="single" w:sz="12" w:space="0" w:color="auto"/>
            </w:tcBorders>
          </w:tcPr>
          <w:p w14:paraId="7D58732D" w14:textId="77777777" w:rsidR="00A46DE7" w:rsidRPr="008B7728" w:rsidRDefault="00A46DE7" w:rsidP="00AE40BB">
            <w:pPr>
              <w:rPr>
                <w:color w:val="auto"/>
                <w:sz w:val="20"/>
                <w:szCs w:val="20"/>
              </w:rPr>
            </w:pPr>
            <w:r w:rsidRPr="008B7728">
              <w:rPr>
                <w:color w:val="auto"/>
                <w:sz w:val="20"/>
                <w:szCs w:val="20"/>
              </w:rPr>
              <w:t>Intravenous</w:t>
            </w:r>
          </w:p>
        </w:tc>
        <w:tc>
          <w:tcPr>
            <w:tcW w:w="1843" w:type="dxa"/>
            <w:tcBorders>
              <w:top w:val="single" w:sz="4" w:space="0" w:color="auto"/>
              <w:bottom w:val="single" w:sz="12" w:space="0" w:color="auto"/>
            </w:tcBorders>
          </w:tcPr>
          <w:p w14:paraId="454784E0" w14:textId="57CE44EE" w:rsidR="00A46DE7" w:rsidRPr="008B7728" w:rsidRDefault="00B30FD7" w:rsidP="00AE40BB">
            <w:pPr>
              <w:rPr>
                <w:color w:val="auto"/>
                <w:sz w:val="20"/>
                <w:szCs w:val="20"/>
              </w:rPr>
            </w:pPr>
            <w:r>
              <w:rPr>
                <w:color w:val="auto"/>
                <w:sz w:val="20"/>
                <w:szCs w:val="20"/>
              </w:rPr>
              <w:t>&gt;44 weeks with PIMS-TS</w:t>
            </w:r>
          </w:p>
        </w:tc>
        <w:tc>
          <w:tcPr>
            <w:tcW w:w="4394" w:type="dxa"/>
            <w:tcBorders>
              <w:top w:val="single" w:sz="4" w:space="0" w:color="auto"/>
              <w:bottom w:val="single" w:sz="12" w:space="0" w:color="auto"/>
              <w:right w:val="nil"/>
            </w:tcBorders>
            <w:tcMar>
              <w:right w:w="57" w:type="dxa"/>
            </w:tcMar>
          </w:tcPr>
          <w:p w14:paraId="7EFE014F" w14:textId="171941F4" w:rsidR="00A46DE7" w:rsidRPr="00CC7411" w:rsidRDefault="00A46DE7" w:rsidP="00A46DE7">
            <w:pPr>
              <w:rPr>
                <w:b/>
                <w:bCs w:val="0"/>
                <w:color w:val="auto"/>
                <w:sz w:val="20"/>
                <w:szCs w:val="20"/>
              </w:rPr>
            </w:pPr>
            <w:r w:rsidRPr="00CC7411">
              <w:rPr>
                <w:b/>
                <w:bCs w:val="0"/>
                <w:color w:val="auto"/>
                <w:sz w:val="20"/>
                <w:szCs w:val="20"/>
              </w:rPr>
              <w:t>Methylprednisolone</w:t>
            </w:r>
            <w:r>
              <w:rPr>
                <w:b/>
                <w:bCs w:val="0"/>
                <w:color w:val="auto"/>
                <w:sz w:val="20"/>
                <w:szCs w:val="20"/>
              </w:rPr>
              <w:t xml:space="preserve"> </w:t>
            </w:r>
            <w:r w:rsidRPr="00CC7411">
              <w:rPr>
                <w:b/>
                <w:bCs w:val="0"/>
                <w:color w:val="auto"/>
                <w:sz w:val="20"/>
                <w:szCs w:val="20"/>
              </w:rPr>
              <w:t>sodium succinate</w:t>
            </w:r>
            <w:r w:rsidR="00AF716F" w:rsidRPr="00AF716F">
              <w:rPr>
                <w:b/>
                <w:bCs w:val="0"/>
                <w:color w:val="auto"/>
                <w:sz w:val="20"/>
                <w:szCs w:val="20"/>
                <w:vertAlign w:val="superscript"/>
              </w:rPr>
              <w:t>†</w:t>
            </w:r>
          </w:p>
          <w:p w14:paraId="71851FE5" w14:textId="77777777" w:rsidR="00A46DE7" w:rsidRDefault="00A46DE7" w:rsidP="00A46DE7">
            <w:pPr>
              <w:rPr>
                <w:color w:val="auto"/>
                <w:sz w:val="20"/>
                <w:szCs w:val="20"/>
              </w:rPr>
            </w:pPr>
            <w:r w:rsidRPr="00CC7411">
              <w:rPr>
                <w:color w:val="auto"/>
                <w:sz w:val="20"/>
                <w:szCs w:val="20"/>
              </w:rPr>
              <w:t xml:space="preserve">10 mg/kg </w:t>
            </w:r>
            <w:r>
              <w:rPr>
                <w:color w:val="auto"/>
                <w:sz w:val="20"/>
                <w:szCs w:val="20"/>
              </w:rPr>
              <w:t xml:space="preserve">(as base) </w:t>
            </w:r>
            <w:r w:rsidRPr="00CC7411">
              <w:rPr>
                <w:color w:val="auto"/>
                <w:sz w:val="20"/>
                <w:szCs w:val="20"/>
              </w:rPr>
              <w:t>once daily for 3 days</w:t>
            </w:r>
            <w:r>
              <w:rPr>
                <w:color w:val="auto"/>
                <w:sz w:val="20"/>
                <w:szCs w:val="20"/>
              </w:rPr>
              <w:t xml:space="preserve"> (max 1 gram)</w:t>
            </w:r>
          </w:p>
          <w:p w14:paraId="1B25791F" w14:textId="77777777" w:rsidR="00A46DE7" w:rsidRDefault="00A46DE7" w:rsidP="00A46DE7">
            <w:pPr>
              <w:rPr>
                <w:color w:val="auto"/>
                <w:sz w:val="20"/>
                <w:szCs w:val="20"/>
              </w:rPr>
            </w:pPr>
          </w:p>
          <w:p w14:paraId="07A46784" w14:textId="77777777" w:rsidR="00A46DE7" w:rsidRPr="00CC7411" w:rsidRDefault="00A46DE7" w:rsidP="00A46DE7">
            <w:pPr>
              <w:rPr>
                <w:color w:val="auto"/>
                <w:sz w:val="20"/>
                <w:szCs w:val="20"/>
              </w:rPr>
            </w:pPr>
            <w:r>
              <w:rPr>
                <w:color w:val="auto"/>
                <w:sz w:val="20"/>
                <w:szCs w:val="20"/>
              </w:rPr>
              <w:t>No additional oral corticosteroid should be prescribed to follow the 3 day treatment course.</w:t>
            </w:r>
          </w:p>
          <w:p w14:paraId="4923F0D8" w14:textId="77777777" w:rsidR="00A46DE7" w:rsidRPr="00CC7411" w:rsidRDefault="00A46DE7" w:rsidP="00A46DE7">
            <w:pPr>
              <w:jc w:val="left"/>
              <w:rPr>
                <w:color w:val="auto"/>
                <w:sz w:val="20"/>
                <w:szCs w:val="20"/>
              </w:rPr>
            </w:pPr>
          </w:p>
        </w:tc>
      </w:tr>
      <w:tr w:rsidR="00507E2B" w:rsidRPr="008B7728" w14:paraId="4BE19E5A" w14:textId="77777777" w:rsidTr="001D27E0">
        <w:trPr>
          <w:trHeight w:val="2390"/>
        </w:trPr>
        <w:tc>
          <w:tcPr>
            <w:tcW w:w="1985" w:type="dxa"/>
            <w:tcBorders>
              <w:top w:val="single" w:sz="12" w:space="0" w:color="auto"/>
              <w:left w:val="nil"/>
              <w:bottom w:val="single" w:sz="4" w:space="0" w:color="auto"/>
            </w:tcBorders>
          </w:tcPr>
          <w:p w14:paraId="36712E0B" w14:textId="77777777" w:rsidR="00DF6738" w:rsidRDefault="00DF6738" w:rsidP="00DF6738">
            <w:pPr>
              <w:jc w:val="left"/>
              <w:rPr>
                <w:b/>
                <w:color w:val="auto"/>
                <w:sz w:val="20"/>
                <w:szCs w:val="20"/>
              </w:rPr>
            </w:pPr>
            <w:r>
              <w:rPr>
                <w:b/>
                <w:color w:val="auto"/>
                <w:sz w:val="20"/>
                <w:szCs w:val="20"/>
              </w:rPr>
              <w:t>Human normal immunoglobulin (IVIg)</w:t>
            </w:r>
          </w:p>
          <w:p w14:paraId="2F0037F0" w14:textId="77777777" w:rsidR="00DF6738" w:rsidRDefault="00DF6738" w:rsidP="00DF6738">
            <w:pPr>
              <w:jc w:val="left"/>
              <w:rPr>
                <w:b/>
                <w:color w:val="auto"/>
                <w:sz w:val="20"/>
                <w:szCs w:val="20"/>
              </w:rPr>
            </w:pPr>
          </w:p>
          <w:p w14:paraId="366EB7CC" w14:textId="77777777" w:rsidR="00DF6738" w:rsidRDefault="00DF6738" w:rsidP="00942698">
            <w:pPr>
              <w:pStyle w:val="ListParagraph"/>
              <w:numPr>
                <w:ilvl w:val="0"/>
                <w:numId w:val="20"/>
              </w:numPr>
              <w:ind w:left="176" w:hanging="142"/>
              <w:jc w:val="left"/>
              <w:rPr>
                <w:color w:val="auto"/>
                <w:sz w:val="20"/>
                <w:szCs w:val="20"/>
              </w:rPr>
            </w:pPr>
            <w:r>
              <w:rPr>
                <w:color w:val="auto"/>
                <w:sz w:val="20"/>
                <w:szCs w:val="20"/>
              </w:rPr>
              <w:t>solution for infusion</w:t>
            </w:r>
          </w:p>
          <w:p w14:paraId="508DDD22" w14:textId="77777777" w:rsidR="00DF6738" w:rsidRDefault="00DF6738" w:rsidP="00DF6738">
            <w:pPr>
              <w:jc w:val="left"/>
              <w:rPr>
                <w:color w:val="auto"/>
                <w:sz w:val="20"/>
                <w:szCs w:val="20"/>
              </w:rPr>
            </w:pPr>
          </w:p>
          <w:p w14:paraId="6D693AE3" w14:textId="77777777" w:rsidR="00507E2B" w:rsidRPr="008B7728" w:rsidRDefault="00DF6738" w:rsidP="00DF6738">
            <w:pPr>
              <w:jc w:val="left"/>
              <w:rPr>
                <w:b/>
                <w:color w:val="auto"/>
                <w:sz w:val="20"/>
                <w:szCs w:val="20"/>
              </w:rPr>
            </w:pPr>
            <w:r>
              <w:rPr>
                <w:color w:val="auto"/>
                <w:sz w:val="20"/>
                <w:szCs w:val="20"/>
              </w:rPr>
              <w:t>*various strengths available</w:t>
            </w:r>
          </w:p>
        </w:tc>
        <w:tc>
          <w:tcPr>
            <w:tcW w:w="1559" w:type="dxa"/>
            <w:tcBorders>
              <w:top w:val="single" w:sz="12" w:space="0" w:color="auto"/>
              <w:bottom w:val="single" w:sz="4" w:space="0" w:color="auto"/>
            </w:tcBorders>
          </w:tcPr>
          <w:p w14:paraId="790518FD" w14:textId="77777777" w:rsidR="00507E2B" w:rsidRPr="008B7728" w:rsidRDefault="00507E2B" w:rsidP="00AE40BB">
            <w:pPr>
              <w:rPr>
                <w:color w:val="auto"/>
                <w:sz w:val="20"/>
                <w:szCs w:val="20"/>
              </w:rPr>
            </w:pPr>
            <w:r>
              <w:rPr>
                <w:color w:val="auto"/>
                <w:sz w:val="20"/>
                <w:szCs w:val="20"/>
              </w:rPr>
              <w:t>Intravenous</w:t>
            </w:r>
          </w:p>
        </w:tc>
        <w:tc>
          <w:tcPr>
            <w:tcW w:w="1843" w:type="dxa"/>
            <w:tcBorders>
              <w:top w:val="single" w:sz="12" w:space="0" w:color="auto"/>
              <w:bottom w:val="single" w:sz="4" w:space="0" w:color="auto"/>
            </w:tcBorders>
          </w:tcPr>
          <w:p w14:paraId="539C8BEF" w14:textId="44705084" w:rsidR="00507E2B" w:rsidRDefault="00B30FD7" w:rsidP="00AE40BB">
            <w:pPr>
              <w:rPr>
                <w:color w:val="auto"/>
                <w:sz w:val="20"/>
                <w:szCs w:val="20"/>
              </w:rPr>
            </w:pPr>
            <w:r>
              <w:rPr>
                <w:color w:val="auto"/>
                <w:sz w:val="20"/>
                <w:szCs w:val="20"/>
              </w:rPr>
              <w:t>&gt;44 weeks with PIMS-TS</w:t>
            </w:r>
          </w:p>
        </w:tc>
        <w:tc>
          <w:tcPr>
            <w:tcW w:w="4394" w:type="dxa"/>
            <w:tcBorders>
              <w:top w:val="single" w:sz="12" w:space="0" w:color="auto"/>
              <w:bottom w:val="single" w:sz="4" w:space="0" w:color="auto"/>
              <w:right w:val="nil"/>
            </w:tcBorders>
            <w:tcMar>
              <w:right w:w="57" w:type="dxa"/>
            </w:tcMar>
          </w:tcPr>
          <w:p w14:paraId="6ED3BC09" w14:textId="392F5255" w:rsidR="00507E2B" w:rsidRPr="00CC7411" w:rsidRDefault="00507E2B" w:rsidP="00193FA7">
            <w:pPr>
              <w:rPr>
                <w:color w:val="auto"/>
                <w:sz w:val="20"/>
                <w:szCs w:val="20"/>
              </w:rPr>
            </w:pPr>
            <w:r>
              <w:rPr>
                <w:color w:val="auto"/>
                <w:sz w:val="20"/>
                <w:szCs w:val="20"/>
              </w:rPr>
              <w:t xml:space="preserve">2 g/kg </w:t>
            </w:r>
            <w:r w:rsidR="00193FA7">
              <w:rPr>
                <w:color w:val="auto"/>
                <w:sz w:val="20"/>
                <w:szCs w:val="20"/>
              </w:rPr>
              <w:t>as a single dose.</w:t>
            </w:r>
            <w:r>
              <w:rPr>
                <w:color w:val="auto"/>
                <w:sz w:val="20"/>
                <w:szCs w:val="20"/>
              </w:rPr>
              <w:t xml:space="preserve"> (Dose should be based on ideal body weight in line with NHS England guidance.)</w:t>
            </w:r>
          </w:p>
        </w:tc>
      </w:tr>
    </w:tbl>
    <w:tbl>
      <w:tblPr>
        <w:tblStyle w:val="TableGrid1"/>
        <w:tblW w:w="9781" w:type="dxa"/>
        <w:tblLayout w:type="fixed"/>
        <w:tblLook w:val="04A0" w:firstRow="1" w:lastRow="0" w:firstColumn="1" w:lastColumn="0" w:noHBand="0" w:noVBand="1"/>
      </w:tblPr>
      <w:tblGrid>
        <w:gridCol w:w="1985"/>
        <w:gridCol w:w="1559"/>
        <w:gridCol w:w="1843"/>
        <w:gridCol w:w="4394"/>
      </w:tblGrid>
      <w:tr w:rsidR="00B30FD7" w:rsidRPr="00B30FD7" w14:paraId="253093A0" w14:textId="77777777" w:rsidTr="001D27E0">
        <w:trPr>
          <w:trHeight w:val="3295"/>
        </w:trPr>
        <w:tc>
          <w:tcPr>
            <w:tcW w:w="1985" w:type="dxa"/>
            <w:tcBorders>
              <w:top w:val="single" w:sz="4" w:space="0" w:color="auto"/>
              <w:left w:val="nil"/>
              <w:bottom w:val="single" w:sz="18" w:space="0" w:color="000000"/>
            </w:tcBorders>
          </w:tcPr>
          <w:p w14:paraId="5F3BC89B" w14:textId="77777777" w:rsidR="00B30FD7" w:rsidRPr="00B30FD7" w:rsidRDefault="00B30FD7" w:rsidP="00011699">
            <w:pPr>
              <w:rPr>
                <w:b/>
                <w:sz w:val="20"/>
                <w:szCs w:val="20"/>
              </w:rPr>
            </w:pPr>
            <w:bookmarkStart w:id="1010" w:name="_Toc38099281"/>
            <w:r w:rsidRPr="00B30FD7">
              <w:rPr>
                <w:b/>
                <w:sz w:val="20"/>
                <w:szCs w:val="20"/>
              </w:rPr>
              <w:t>Baricitinib</w:t>
            </w:r>
          </w:p>
          <w:p w14:paraId="138BC059" w14:textId="77777777" w:rsidR="00B30FD7" w:rsidRPr="00B30FD7" w:rsidRDefault="00B30FD7" w:rsidP="00011699">
            <w:pPr>
              <w:rPr>
                <w:b/>
                <w:sz w:val="20"/>
                <w:szCs w:val="20"/>
              </w:rPr>
            </w:pPr>
          </w:p>
          <w:p w14:paraId="735EC83B" w14:textId="77777777" w:rsidR="00B30FD7" w:rsidRPr="00B30FD7" w:rsidRDefault="00B30FD7" w:rsidP="00942698">
            <w:pPr>
              <w:pStyle w:val="ListParagraph"/>
              <w:numPr>
                <w:ilvl w:val="0"/>
                <w:numId w:val="20"/>
              </w:numPr>
              <w:ind w:left="176" w:hanging="142"/>
              <w:jc w:val="left"/>
              <w:rPr>
                <w:sz w:val="20"/>
                <w:szCs w:val="20"/>
              </w:rPr>
            </w:pPr>
            <w:r w:rsidRPr="00B30FD7">
              <w:rPr>
                <w:sz w:val="20"/>
                <w:szCs w:val="20"/>
              </w:rPr>
              <w:t>2 and 4 mg tablets</w:t>
            </w:r>
          </w:p>
          <w:p w14:paraId="16347E97" w14:textId="77777777" w:rsidR="00B30FD7" w:rsidRPr="00B30FD7" w:rsidRDefault="00B30FD7" w:rsidP="00011699">
            <w:pPr>
              <w:rPr>
                <w:b/>
                <w:sz w:val="20"/>
                <w:szCs w:val="20"/>
              </w:rPr>
            </w:pPr>
          </w:p>
        </w:tc>
        <w:tc>
          <w:tcPr>
            <w:tcW w:w="1559" w:type="dxa"/>
            <w:tcBorders>
              <w:top w:val="single" w:sz="4" w:space="0" w:color="auto"/>
              <w:bottom w:val="single" w:sz="18" w:space="0" w:color="000000"/>
            </w:tcBorders>
          </w:tcPr>
          <w:p w14:paraId="76E923C5" w14:textId="77777777" w:rsidR="00B30FD7" w:rsidRPr="00B30FD7" w:rsidRDefault="00B30FD7" w:rsidP="00011699">
            <w:pPr>
              <w:rPr>
                <w:sz w:val="20"/>
                <w:szCs w:val="20"/>
              </w:rPr>
            </w:pPr>
            <w:r w:rsidRPr="00B30FD7">
              <w:rPr>
                <w:sz w:val="20"/>
                <w:szCs w:val="20"/>
              </w:rPr>
              <w:t>Oral/ other enteral routes</w:t>
            </w:r>
          </w:p>
        </w:tc>
        <w:tc>
          <w:tcPr>
            <w:tcW w:w="1843" w:type="dxa"/>
            <w:tcBorders>
              <w:top w:val="single" w:sz="4" w:space="0" w:color="auto"/>
              <w:bottom w:val="single" w:sz="18" w:space="0" w:color="000000"/>
            </w:tcBorders>
          </w:tcPr>
          <w:p w14:paraId="690E3041" w14:textId="503C9493" w:rsidR="00B30FD7" w:rsidRPr="00B30FD7" w:rsidRDefault="00B30FD7" w:rsidP="00011699">
            <w:pPr>
              <w:rPr>
                <w:sz w:val="20"/>
                <w:szCs w:val="20"/>
              </w:rPr>
            </w:pPr>
            <w:r w:rsidRPr="00B30FD7">
              <w:rPr>
                <w:sz w:val="20"/>
                <w:szCs w:val="20"/>
              </w:rPr>
              <w:sym w:font="Symbol" w:char="F0B3"/>
            </w:r>
            <w:r w:rsidRPr="00B30FD7">
              <w:rPr>
                <w:sz w:val="20"/>
                <w:szCs w:val="20"/>
              </w:rPr>
              <w:t xml:space="preserve"> 2 years</w:t>
            </w:r>
            <w:r w:rsidR="001D27E0">
              <w:rPr>
                <w:sz w:val="20"/>
                <w:szCs w:val="20"/>
              </w:rPr>
              <w:t xml:space="preserve"> with COVID-19 pneumonia</w:t>
            </w:r>
          </w:p>
        </w:tc>
        <w:tc>
          <w:tcPr>
            <w:tcW w:w="4394" w:type="dxa"/>
            <w:tcBorders>
              <w:top w:val="single" w:sz="4" w:space="0" w:color="auto"/>
              <w:bottom w:val="single" w:sz="18" w:space="0" w:color="000000"/>
              <w:right w:val="nil"/>
            </w:tcBorders>
            <w:tcMar>
              <w:right w:w="57" w:type="dxa"/>
            </w:tcMar>
          </w:tcPr>
          <w:p w14:paraId="2E850196" w14:textId="77777777" w:rsidR="00B30FD7" w:rsidRPr="00B30FD7" w:rsidRDefault="00B30FD7" w:rsidP="00011699">
            <w:pPr>
              <w:rPr>
                <w:sz w:val="20"/>
                <w:szCs w:val="20"/>
              </w:rPr>
            </w:pPr>
            <w:r w:rsidRPr="00B30FD7">
              <w:rPr>
                <w:sz w:val="20"/>
                <w:szCs w:val="20"/>
              </w:rPr>
              <w:t>Once daily for 10 days or until discharge, whichever is sooner</w:t>
            </w:r>
          </w:p>
          <w:p w14:paraId="3F9AAFE8" w14:textId="77777777" w:rsidR="00B30FD7" w:rsidRPr="00B30FD7" w:rsidRDefault="00B30FD7" w:rsidP="00011699">
            <w:pPr>
              <w:rPr>
                <w:sz w:val="20"/>
                <w:szCs w:val="20"/>
              </w:rPr>
            </w:pPr>
          </w:p>
          <w:tbl>
            <w:tblPr>
              <w:tblStyle w:val="TableGrid1"/>
              <w:tblW w:w="4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1282"/>
              <w:gridCol w:w="1276"/>
            </w:tblGrid>
            <w:tr w:rsidR="00B30FD7" w:rsidRPr="00B30FD7" w14:paraId="16FB957A" w14:textId="77777777" w:rsidTr="00F45447">
              <w:tc>
                <w:tcPr>
                  <w:tcW w:w="1450" w:type="dxa"/>
                  <w:tcBorders>
                    <w:top w:val="single" w:sz="12" w:space="0" w:color="000000"/>
                    <w:bottom w:val="single" w:sz="12" w:space="0" w:color="000000"/>
                    <w:right w:val="single" w:sz="12" w:space="0" w:color="000000"/>
                  </w:tcBorders>
                </w:tcPr>
                <w:p w14:paraId="2C5B3E02" w14:textId="77777777" w:rsidR="00B30FD7" w:rsidRPr="00B30FD7" w:rsidRDefault="00B30FD7" w:rsidP="00011699">
                  <w:pPr>
                    <w:rPr>
                      <w:sz w:val="20"/>
                      <w:szCs w:val="20"/>
                    </w:rPr>
                  </w:pPr>
                  <w:r w:rsidRPr="00B30FD7">
                    <w:rPr>
                      <w:sz w:val="20"/>
                      <w:szCs w:val="20"/>
                    </w:rPr>
                    <w:t>eGFR</w:t>
                  </w:r>
                </w:p>
                <w:p w14:paraId="4366ADB1" w14:textId="77777777" w:rsidR="00B30FD7" w:rsidRPr="00B30FD7" w:rsidRDefault="00B30FD7" w:rsidP="00011699">
                  <w:pPr>
                    <w:rPr>
                      <w:sz w:val="20"/>
                      <w:szCs w:val="20"/>
                    </w:rPr>
                  </w:pPr>
                  <w:r w:rsidRPr="00B30FD7">
                    <w:rPr>
                      <w:sz w:val="20"/>
                      <w:szCs w:val="20"/>
                    </w:rPr>
                    <w:t>(mL/min/1.73 m</w:t>
                  </w:r>
                  <w:r w:rsidRPr="00B30FD7">
                    <w:rPr>
                      <w:sz w:val="20"/>
                      <w:szCs w:val="20"/>
                      <w:vertAlign w:val="superscript"/>
                    </w:rPr>
                    <w:t>2</w:t>
                  </w:r>
                  <w:r w:rsidRPr="00B30FD7">
                    <w:rPr>
                      <w:sz w:val="20"/>
                      <w:szCs w:val="20"/>
                    </w:rPr>
                    <w:t>)</w:t>
                  </w:r>
                </w:p>
              </w:tc>
              <w:tc>
                <w:tcPr>
                  <w:tcW w:w="1282" w:type="dxa"/>
                  <w:tcBorders>
                    <w:top w:val="single" w:sz="12" w:space="0" w:color="000000"/>
                    <w:left w:val="single" w:sz="12" w:space="0" w:color="000000"/>
                    <w:bottom w:val="single" w:sz="12" w:space="0" w:color="000000"/>
                    <w:right w:val="single" w:sz="12" w:space="0" w:color="000000"/>
                  </w:tcBorders>
                </w:tcPr>
                <w:p w14:paraId="55222668" w14:textId="77777777" w:rsidR="00B30FD7" w:rsidRPr="00B30FD7" w:rsidRDefault="00B30FD7" w:rsidP="00011699">
                  <w:pPr>
                    <w:rPr>
                      <w:sz w:val="20"/>
                      <w:szCs w:val="20"/>
                    </w:rPr>
                  </w:pPr>
                  <w:r w:rsidRPr="00B30FD7">
                    <w:rPr>
                      <w:sz w:val="20"/>
                      <w:szCs w:val="20"/>
                    </w:rPr>
                    <w:t>2 to &lt; 9 yr</w:t>
                  </w:r>
                </w:p>
              </w:tc>
              <w:tc>
                <w:tcPr>
                  <w:tcW w:w="1276" w:type="dxa"/>
                  <w:tcBorders>
                    <w:top w:val="single" w:sz="12" w:space="0" w:color="000000"/>
                    <w:left w:val="single" w:sz="12" w:space="0" w:color="000000"/>
                    <w:bottom w:val="single" w:sz="12" w:space="0" w:color="000000"/>
                  </w:tcBorders>
                </w:tcPr>
                <w:p w14:paraId="1A284C16" w14:textId="77777777" w:rsidR="00B30FD7" w:rsidRPr="00B30FD7" w:rsidRDefault="00B30FD7" w:rsidP="00011699">
                  <w:pPr>
                    <w:rPr>
                      <w:sz w:val="20"/>
                      <w:szCs w:val="20"/>
                    </w:rPr>
                  </w:pPr>
                  <w:r w:rsidRPr="00B30FD7">
                    <w:rPr>
                      <w:sz w:val="20"/>
                      <w:szCs w:val="20"/>
                    </w:rPr>
                    <w:sym w:font="Symbol" w:char="F0B3"/>
                  </w:r>
                  <w:r w:rsidRPr="00B30FD7">
                    <w:rPr>
                      <w:sz w:val="20"/>
                      <w:szCs w:val="20"/>
                    </w:rPr>
                    <w:t xml:space="preserve"> 9 yr</w:t>
                  </w:r>
                </w:p>
              </w:tc>
            </w:tr>
            <w:tr w:rsidR="00B30FD7" w:rsidRPr="00B30FD7" w14:paraId="78083625" w14:textId="77777777" w:rsidTr="00F45447">
              <w:trPr>
                <w:trHeight w:val="340"/>
              </w:trPr>
              <w:tc>
                <w:tcPr>
                  <w:tcW w:w="1450" w:type="dxa"/>
                  <w:tcBorders>
                    <w:top w:val="single" w:sz="12" w:space="0" w:color="000000"/>
                    <w:right w:val="single" w:sz="12" w:space="0" w:color="000000"/>
                  </w:tcBorders>
                  <w:vAlign w:val="center"/>
                </w:tcPr>
                <w:p w14:paraId="4CA2269C" w14:textId="64DE3CB7" w:rsidR="00B30FD7" w:rsidRPr="00B30FD7" w:rsidRDefault="00B30FD7" w:rsidP="001D27E0">
                  <w:pPr>
                    <w:rPr>
                      <w:sz w:val="20"/>
                      <w:szCs w:val="20"/>
                    </w:rPr>
                  </w:pPr>
                  <w:r w:rsidRPr="00B30FD7">
                    <w:rPr>
                      <w:sz w:val="20"/>
                      <w:szCs w:val="20"/>
                    </w:rPr>
                    <w:t>≥60</w:t>
                  </w:r>
                </w:p>
              </w:tc>
              <w:tc>
                <w:tcPr>
                  <w:tcW w:w="1282" w:type="dxa"/>
                  <w:tcBorders>
                    <w:top w:val="single" w:sz="12" w:space="0" w:color="000000"/>
                    <w:left w:val="single" w:sz="12" w:space="0" w:color="000000"/>
                    <w:right w:val="single" w:sz="12" w:space="0" w:color="000000"/>
                  </w:tcBorders>
                  <w:vAlign w:val="center"/>
                </w:tcPr>
                <w:p w14:paraId="03B01ED8" w14:textId="77777777" w:rsidR="00B30FD7" w:rsidRPr="00B30FD7" w:rsidRDefault="00B30FD7" w:rsidP="00011699">
                  <w:pPr>
                    <w:rPr>
                      <w:sz w:val="20"/>
                      <w:szCs w:val="20"/>
                    </w:rPr>
                  </w:pPr>
                  <w:r w:rsidRPr="00B30FD7">
                    <w:rPr>
                      <w:sz w:val="20"/>
                      <w:szCs w:val="20"/>
                    </w:rPr>
                    <w:t xml:space="preserve">2mg </w:t>
                  </w:r>
                </w:p>
              </w:tc>
              <w:tc>
                <w:tcPr>
                  <w:tcW w:w="1276" w:type="dxa"/>
                  <w:tcBorders>
                    <w:top w:val="single" w:sz="12" w:space="0" w:color="000000"/>
                    <w:left w:val="single" w:sz="12" w:space="0" w:color="000000"/>
                  </w:tcBorders>
                  <w:vAlign w:val="center"/>
                </w:tcPr>
                <w:p w14:paraId="169BF4BA" w14:textId="77777777" w:rsidR="00B30FD7" w:rsidRPr="00B30FD7" w:rsidRDefault="00B30FD7" w:rsidP="00011699">
                  <w:pPr>
                    <w:rPr>
                      <w:sz w:val="20"/>
                      <w:szCs w:val="20"/>
                    </w:rPr>
                  </w:pPr>
                  <w:r w:rsidRPr="00B30FD7">
                    <w:rPr>
                      <w:sz w:val="20"/>
                      <w:szCs w:val="20"/>
                    </w:rPr>
                    <w:t>4mg</w:t>
                  </w:r>
                </w:p>
              </w:tc>
            </w:tr>
            <w:tr w:rsidR="00B30FD7" w:rsidRPr="00B30FD7" w14:paraId="01B4AEB9" w14:textId="77777777" w:rsidTr="00F45447">
              <w:trPr>
                <w:trHeight w:val="340"/>
              </w:trPr>
              <w:tc>
                <w:tcPr>
                  <w:tcW w:w="1450" w:type="dxa"/>
                  <w:tcBorders>
                    <w:right w:val="single" w:sz="12" w:space="0" w:color="000000"/>
                  </w:tcBorders>
                  <w:vAlign w:val="center"/>
                </w:tcPr>
                <w:p w14:paraId="6E121A95" w14:textId="45FA89D5" w:rsidR="00B30FD7" w:rsidRPr="00B30FD7" w:rsidRDefault="001D27E0" w:rsidP="00011699">
                  <w:pPr>
                    <w:rPr>
                      <w:sz w:val="20"/>
                      <w:szCs w:val="20"/>
                    </w:rPr>
                  </w:pPr>
                  <w:r w:rsidRPr="00B30FD7">
                    <w:rPr>
                      <w:sz w:val="20"/>
                      <w:szCs w:val="20"/>
                    </w:rPr>
                    <w:t>≥</w:t>
                  </w:r>
                  <w:r w:rsidR="00B30FD7" w:rsidRPr="00B30FD7">
                    <w:rPr>
                      <w:sz w:val="20"/>
                      <w:szCs w:val="20"/>
                    </w:rPr>
                    <w:t xml:space="preserve">30 to &lt;60 </w:t>
                  </w:r>
                </w:p>
              </w:tc>
              <w:tc>
                <w:tcPr>
                  <w:tcW w:w="1282" w:type="dxa"/>
                  <w:tcBorders>
                    <w:left w:val="single" w:sz="12" w:space="0" w:color="000000"/>
                    <w:right w:val="single" w:sz="12" w:space="0" w:color="000000"/>
                  </w:tcBorders>
                  <w:vAlign w:val="center"/>
                </w:tcPr>
                <w:p w14:paraId="4792AAC2" w14:textId="2C2EC97E" w:rsidR="00B30FD7" w:rsidRPr="00B30FD7" w:rsidRDefault="00F45447" w:rsidP="00011699">
                  <w:pPr>
                    <w:rPr>
                      <w:sz w:val="20"/>
                      <w:szCs w:val="20"/>
                    </w:rPr>
                  </w:pPr>
                  <w:r>
                    <w:rPr>
                      <w:sz w:val="20"/>
                      <w:szCs w:val="20"/>
                    </w:rPr>
                    <w:t>2</w:t>
                  </w:r>
                  <w:r w:rsidR="00B30FD7" w:rsidRPr="00B30FD7">
                    <w:rPr>
                      <w:sz w:val="20"/>
                      <w:szCs w:val="20"/>
                    </w:rPr>
                    <w:t>mg</w:t>
                  </w:r>
                  <w:r>
                    <w:rPr>
                      <w:sz w:val="20"/>
                      <w:szCs w:val="20"/>
                    </w:rPr>
                    <w:t xml:space="preserve"> alt die</w:t>
                  </w:r>
                </w:p>
              </w:tc>
              <w:tc>
                <w:tcPr>
                  <w:tcW w:w="1276" w:type="dxa"/>
                  <w:tcBorders>
                    <w:left w:val="single" w:sz="12" w:space="0" w:color="000000"/>
                  </w:tcBorders>
                  <w:vAlign w:val="center"/>
                </w:tcPr>
                <w:p w14:paraId="60ADAC37" w14:textId="77777777" w:rsidR="00B30FD7" w:rsidRPr="00B30FD7" w:rsidRDefault="00B30FD7" w:rsidP="00011699">
                  <w:pPr>
                    <w:rPr>
                      <w:sz w:val="20"/>
                      <w:szCs w:val="20"/>
                    </w:rPr>
                  </w:pPr>
                  <w:r w:rsidRPr="00B30FD7">
                    <w:rPr>
                      <w:sz w:val="20"/>
                      <w:szCs w:val="20"/>
                    </w:rPr>
                    <w:t>2mg</w:t>
                  </w:r>
                </w:p>
              </w:tc>
            </w:tr>
            <w:tr w:rsidR="00B30FD7" w:rsidRPr="00B30FD7" w14:paraId="0E7A9CEE" w14:textId="77777777" w:rsidTr="00F45447">
              <w:trPr>
                <w:trHeight w:val="340"/>
              </w:trPr>
              <w:tc>
                <w:tcPr>
                  <w:tcW w:w="1450" w:type="dxa"/>
                  <w:tcBorders>
                    <w:bottom w:val="single" w:sz="12" w:space="0" w:color="000000"/>
                    <w:right w:val="single" w:sz="12" w:space="0" w:color="000000"/>
                  </w:tcBorders>
                  <w:vAlign w:val="center"/>
                </w:tcPr>
                <w:p w14:paraId="0B9FA289" w14:textId="67B3D3E3" w:rsidR="00B30FD7" w:rsidRPr="00B30FD7" w:rsidRDefault="001D27E0" w:rsidP="00011699">
                  <w:pPr>
                    <w:rPr>
                      <w:sz w:val="20"/>
                      <w:szCs w:val="20"/>
                    </w:rPr>
                  </w:pPr>
                  <w:r w:rsidRPr="00B30FD7">
                    <w:rPr>
                      <w:sz w:val="20"/>
                      <w:szCs w:val="20"/>
                    </w:rPr>
                    <w:t>≥</w:t>
                  </w:r>
                  <w:r w:rsidR="00B30FD7" w:rsidRPr="00B30FD7">
                    <w:rPr>
                      <w:sz w:val="20"/>
                      <w:szCs w:val="20"/>
                    </w:rPr>
                    <w:t>15 to &lt;30</w:t>
                  </w:r>
                </w:p>
              </w:tc>
              <w:tc>
                <w:tcPr>
                  <w:tcW w:w="1282" w:type="dxa"/>
                  <w:tcBorders>
                    <w:left w:val="single" w:sz="12" w:space="0" w:color="000000"/>
                    <w:bottom w:val="single" w:sz="12" w:space="0" w:color="000000"/>
                    <w:right w:val="single" w:sz="12" w:space="0" w:color="000000"/>
                  </w:tcBorders>
                  <w:vAlign w:val="center"/>
                </w:tcPr>
                <w:p w14:paraId="062B2583" w14:textId="77777777" w:rsidR="00B30FD7" w:rsidRPr="00B30FD7" w:rsidRDefault="00B30FD7" w:rsidP="00011699">
                  <w:pPr>
                    <w:rPr>
                      <w:sz w:val="20"/>
                      <w:szCs w:val="20"/>
                    </w:rPr>
                  </w:pPr>
                  <w:r w:rsidRPr="00B30FD7">
                    <w:rPr>
                      <w:sz w:val="20"/>
                      <w:szCs w:val="20"/>
                    </w:rPr>
                    <w:t>Excluded</w:t>
                  </w:r>
                </w:p>
              </w:tc>
              <w:tc>
                <w:tcPr>
                  <w:tcW w:w="1276" w:type="dxa"/>
                  <w:tcBorders>
                    <w:left w:val="single" w:sz="12" w:space="0" w:color="000000"/>
                    <w:bottom w:val="single" w:sz="12" w:space="0" w:color="000000"/>
                  </w:tcBorders>
                  <w:vAlign w:val="center"/>
                </w:tcPr>
                <w:p w14:paraId="404ABE7D" w14:textId="74D6F75F" w:rsidR="00B30FD7" w:rsidRPr="00B30FD7" w:rsidRDefault="00F45447" w:rsidP="00011699">
                  <w:pPr>
                    <w:rPr>
                      <w:sz w:val="20"/>
                      <w:szCs w:val="20"/>
                    </w:rPr>
                  </w:pPr>
                  <w:r>
                    <w:rPr>
                      <w:sz w:val="20"/>
                      <w:szCs w:val="20"/>
                    </w:rPr>
                    <w:t>2</w:t>
                  </w:r>
                  <w:r w:rsidR="00B30FD7" w:rsidRPr="00B30FD7">
                    <w:rPr>
                      <w:sz w:val="20"/>
                      <w:szCs w:val="20"/>
                    </w:rPr>
                    <w:t>mg</w:t>
                  </w:r>
                  <w:r>
                    <w:rPr>
                      <w:sz w:val="20"/>
                      <w:szCs w:val="20"/>
                    </w:rPr>
                    <w:t xml:space="preserve"> alt die</w:t>
                  </w:r>
                </w:p>
              </w:tc>
            </w:tr>
          </w:tbl>
          <w:p w14:paraId="10E3090A" w14:textId="77777777" w:rsidR="00B30FD7" w:rsidRPr="00B30FD7" w:rsidRDefault="00B30FD7" w:rsidP="00011699">
            <w:pPr>
              <w:rPr>
                <w:sz w:val="20"/>
                <w:szCs w:val="20"/>
              </w:rPr>
            </w:pPr>
          </w:p>
          <w:p w14:paraId="70DE8F69" w14:textId="77777777" w:rsidR="00B30FD7" w:rsidRPr="00B30FD7" w:rsidRDefault="00B30FD7" w:rsidP="00011699">
            <w:pPr>
              <w:rPr>
                <w:sz w:val="20"/>
                <w:szCs w:val="20"/>
              </w:rPr>
            </w:pPr>
            <w:r w:rsidRPr="00B30FD7">
              <w:rPr>
                <w:sz w:val="20"/>
                <w:szCs w:val="20"/>
              </w:rPr>
              <w:t>Those on renal replacement therapy are excluded</w:t>
            </w:r>
          </w:p>
        </w:tc>
      </w:tr>
    </w:tbl>
    <w:p w14:paraId="4881CE78" w14:textId="30BEFCE2" w:rsidR="0003198C" w:rsidRDefault="0003198C" w:rsidP="0003198C">
      <w:pPr>
        <w:rPr>
          <w:color w:val="auto"/>
          <w:sz w:val="20"/>
        </w:rPr>
      </w:pPr>
      <w:r w:rsidRPr="008B7728">
        <w:rPr>
          <w:b/>
          <w:color w:val="auto"/>
          <w:sz w:val="20"/>
          <w:vertAlign w:val="superscript"/>
        </w:rPr>
        <w:t xml:space="preserve"># </w:t>
      </w:r>
      <w:r w:rsidRPr="008B7728">
        <w:rPr>
          <w:color w:val="auto"/>
          <w:sz w:val="20"/>
        </w:rPr>
        <w:t>Weight to be rounded to the nearest kg unless dosage expressed as mg/kg or mL/kg.</w:t>
      </w:r>
    </w:p>
    <w:p w14:paraId="36DAB46D" w14:textId="7CCDDA6B" w:rsidR="00A46DE7" w:rsidRPr="00AF716F" w:rsidRDefault="00AF716F">
      <w:pPr>
        <w:rPr>
          <w:sz w:val="20"/>
          <w:szCs w:val="20"/>
        </w:rPr>
      </w:pPr>
      <w:r w:rsidRPr="00AF716F">
        <w:rPr>
          <w:b/>
          <w:bCs w:val="0"/>
          <w:color w:val="auto"/>
          <w:sz w:val="20"/>
          <w:szCs w:val="20"/>
          <w:vertAlign w:val="superscript"/>
        </w:rPr>
        <w:t>†</w:t>
      </w:r>
      <w:r w:rsidRPr="00AF716F">
        <w:rPr>
          <w:sz w:val="20"/>
          <w:szCs w:val="20"/>
        </w:rPr>
        <w:t xml:space="preserve"> If methylprednisolone is unavailable</w:t>
      </w:r>
      <w:r>
        <w:rPr>
          <w:sz w:val="20"/>
          <w:szCs w:val="20"/>
        </w:rPr>
        <w:t xml:space="preserve">, intravenous dexamethasone may be substituted </w:t>
      </w:r>
      <w:r w:rsidRPr="00AF716F">
        <w:rPr>
          <w:sz w:val="20"/>
          <w:szCs w:val="20"/>
        </w:rPr>
        <w:t>(</w:t>
      </w:r>
      <w:r>
        <w:rPr>
          <w:sz w:val="20"/>
          <w:szCs w:val="20"/>
        </w:rPr>
        <w:t xml:space="preserve">0.3 mg/kg </w:t>
      </w:r>
      <w:r w:rsidRPr="00AF716F">
        <w:rPr>
          <w:sz w:val="20"/>
          <w:szCs w:val="20"/>
        </w:rPr>
        <w:t>as base; max 19.8 mg) once daily for 3 days</w:t>
      </w:r>
      <w:r>
        <w:rPr>
          <w:sz w:val="20"/>
          <w:szCs w:val="20"/>
        </w:rPr>
        <w:t>.</w:t>
      </w:r>
    </w:p>
    <w:p w14:paraId="5E356BCD" w14:textId="5A50D624" w:rsidR="00A70FEC" w:rsidRDefault="00A70FEC">
      <w:pPr>
        <w:autoSpaceDE/>
        <w:autoSpaceDN/>
        <w:adjustRightInd/>
        <w:contextualSpacing w:val="0"/>
        <w:jc w:val="left"/>
        <w:rPr>
          <w:b/>
          <w:color w:val="auto"/>
          <w:lang w:val="en-US"/>
        </w:rPr>
      </w:pPr>
    </w:p>
    <w:p w14:paraId="7F488379" w14:textId="3A620A64" w:rsidR="00FF5A1B" w:rsidRDefault="00193FA7">
      <w:r w:rsidRPr="00193FA7">
        <w:rPr>
          <w:b/>
          <w:color w:val="auto"/>
          <w:lang w:val="en-US"/>
        </w:rPr>
        <w:t xml:space="preserve">Main Randomisation Part </w:t>
      </w:r>
      <w:r>
        <w:rPr>
          <w:b/>
          <w:color w:val="auto"/>
          <w:lang w:val="en-US"/>
        </w:rPr>
        <w:t>B</w:t>
      </w:r>
    </w:p>
    <w:tbl>
      <w:tblPr>
        <w:tblStyle w:val="TableGrid"/>
        <w:tblW w:w="9781" w:type="dxa"/>
        <w:tblLayout w:type="fixed"/>
        <w:tblLook w:val="04A0" w:firstRow="1" w:lastRow="0" w:firstColumn="1" w:lastColumn="0" w:noHBand="0" w:noVBand="1"/>
      </w:tblPr>
      <w:tblGrid>
        <w:gridCol w:w="2835"/>
        <w:gridCol w:w="1418"/>
        <w:gridCol w:w="1134"/>
        <w:gridCol w:w="4394"/>
      </w:tblGrid>
      <w:tr w:rsidR="00193FA7" w:rsidRPr="008B7728" w14:paraId="1BB1AC4A" w14:textId="77777777" w:rsidTr="00020477">
        <w:trPr>
          <w:trHeight w:val="567"/>
        </w:trPr>
        <w:tc>
          <w:tcPr>
            <w:tcW w:w="2835" w:type="dxa"/>
            <w:tcBorders>
              <w:top w:val="single" w:sz="18" w:space="0" w:color="auto"/>
              <w:left w:val="nil"/>
              <w:bottom w:val="single" w:sz="18" w:space="0" w:color="auto"/>
            </w:tcBorders>
          </w:tcPr>
          <w:p w14:paraId="22A57D39" w14:textId="77777777" w:rsidR="00193FA7" w:rsidRPr="00DD3D95" w:rsidRDefault="00193FA7" w:rsidP="00193FA7">
            <w:pPr>
              <w:rPr>
                <w:b/>
                <w:bCs w:val="0"/>
                <w:sz w:val="20"/>
                <w:szCs w:val="20"/>
              </w:rPr>
            </w:pPr>
            <w:r w:rsidRPr="00DD3D95">
              <w:rPr>
                <w:b/>
                <w:sz w:val="20"/>
                <w:szCs w:val="20"/>
              </w:rPr>
              <w:lastRenderedPageBreak/>
              <w:t xml:space="preserve">Synthetic neutralising antibodies </w:t>
            </w:r>
          </w:p>
          <w:p w14:paraId="41C1C48E" w14:textId="77777777" w:rsidR="00193FA7" w:rsidRPr="00DD3D95" w:rsidRDefault="00193FA7" w:rsidP="00193FA7">
            <w:pPr>
              <w:rPr>
                <w:rFonts w:ascii="Times New Roman" w:hAnsi="Times New Roman"/>
                <w:sz w:val="18"/>
                <w:szCs w:val="18"/>
              </w:rPr>
            </w:pPr>
            <w:r w:rsidRPr="00DD3D95">
              <w:rPr>
                <w:sz w:val="18"/>
                <w:szCs w:val="18"/>
              </w:rPr>
              <w:t xml:space="preserve">(REGN10933 + REGN10987) </w:t>
            </w:r>
          </w:p>
          <w:p w14:paraId="62AAC5F6" w14:textId="77777777" w:rsidR="00193FA7" w:rsidRDefault="00193FA7" w:rsidP="00193FA7">
            <w:pPr>
              <w:rPr>
                <w:b/>
                <w:color w:val="auto"/>
                <w:sz w:val="20"/>
                <w:szCs w:val="20"/>
              </w:rPr>
            </w:pPr>
          </w:p>
        </w:tc>
        <w:tc>
          <w:tcPr>
            <w:tcW w:w="1418" w:type="dxa"/>
            <w:tcBorders>
              <w:top w:val="single" w:sz="18" w:space="0" w:color="auto"/>
              <w:bottom w:val="single" w:sz="18" w:space="0" w:color="auto"/>
            </w:tcBorders>
          </w:tcPr>
          <w:p w14:paraId="4C7959D0" w14:textId="419E550D" w:rsidR="00193FA7" w:rsidRDefault="00193FA7" w:rsidP="00193FA7">
            <w:pPr>
              <w:rPr>
                <w:color w:val="auto"/>
                <w:sz w:val="20"/>
                <w:szCs w:val="20"/>
              </w:rPr>
            </w:pPr>
            <w:r w:rsidRPr="00DD3D95">
              <w:rPr>
                <w:sz w:val="20"/>
                <w:szCs w:val="20"/>
              </w:rPr>
              <w:t>Intravenous</w:t>
            </w:r>
          </w:p>
        </w:tc>
        <w:tc>
          <w:tcPr>
            <w:tcW w:w="1134" w:type="dxa"/>
            <w:tcBorders>
              <w:top w:val="single" w:sz="18" w:space="0" w:color="auto"/>
              <w:bottom w:val="single" w:sz="18" w:space="0" w:color="auto"/>
            </w:tcBorders>
          </w:tcPr>
          <w:p w14:paraId="7231A8EA" w14:textId="5EC8ED4B" w:rsidR="00193FA7" w:rsidRDefault="00086065" w:rsidP="00086065">
            <w:pPr>
              <w:jc w:val="left"/>
              <w:rPr>
                <w:sz w:val="20"/>
                <w:szCs w:val="20"/>
              </w:rPr>
            </w:pPr>
            <w:r>
              <w:rPr>
                <w:sz w:val="20"/>
                <w:szCs w:val="20"/>
              </w:rPr>
              <w:t>≥</w:t>
            </w:r>
            <w:r w:rsidR="00193FA7" w:rsidRPr="00DD3D95">
              <w:rPr>
                <w:sz w:val="20"/>
                <w:szCs w:val="20"/>
              </w:rPr>
              <w:t xml:space="preserve">12 years </w:t>
            </w:r>
          </w:p>
          <w:p w14:paraId="762A0700" w14:textId="77777777" w:rsidR="00193FA7" w:rsidRDefault="00193FA7" w:rsidP="00086065">
            <w:pPr>
              <w:jc w:val="left"/>
              <w:rPr>
                <w:sz w:val="20"/>
                <w:szCs w:val="20"/>
              </w:rPr>
            </w:pPr>
            <w:r w:rsidRPr="00DD3D95">
              <w:rPr>
                <w:sz w:val="20"/>
                <w:szCs w:val="20"/>
              </w:rPr>
              <w:t xml:space="preserve">And </w:t>
            </w:r>
          </w:p>
          <w:p w14:paraId="66776C88" w14:textId="25117B90" w:rsidR="00193FA7" w:rsidRPr="008B7728" w:rsidRDefault="00193FA7" w:rsidP="00086065">
            <w:pPr>
              <w:jc w:val="left"/>
              <w:rPr>
                <w:color w:val="auto"/>
                <w:sz w:val="20"/>
                <w:szCs w:val="20"/>
              </w:rPr>
            </w:pPr>
            <w:r w:rsidRPr="00DD3D95">
              <w:rPr>
                <w:sz w:val="20"/>
                <w:szCs w:val="20"/>
              </w:rPr>
              <w:t>≥40 kg</w:t>
            </w:r>
          </w:p>
        </w:tc>
        <w:tc>
          <w:tcPr>
            <w:tcW w:w="4394" w:type="dxa"/>
            <w:tcBorders>
              <w:top w:val="single" w:sz="18" w:space="0" w:color="auto"/>
              <w:bottom w:val="single" w:sz="18" w:space="0" w:color="auto"/>
              <w:right w:val="nil"/>
            </w:tcBorders>
          </w:tcPr>
          <w:p w14:paraId="0E8B93CC" w14:textId="61F2B2EA" w:rsidR="00193FA7" w:rsidRDefault="00193FA7" w:rsidP="00193FA7">
            <w:pPr>
              <w:rPr>
                <w:color w:val="auto"/>
                <w:sz w:val="20"/>
                <w:szCs w:val="20"/>
              </w:rPr>
            </w:pPr>
            <w:r w:rsidRPr="00DD3D95">
              <w:rPr>
                <w:sz w:val="20"/>
                <w:szCs w:val="20"/>
              </w:rPr>
              <w:t>8 g (4 g of each monoclonal antibody)</w:t>
            </w:r>
          </w:p>
        </w:tc>
      </w:tr>
    </w:tbl>
    <w:p w14:paraId="48B52DCE" w14:textId="32FDD747" w:rsidR="00CA210A" w:rsidRDefault="00CA210A">
      <w:pPr>
        <w:autoSpaceDE/>
        <w:autoSpaceDN/>
        <w:adjustRightInd/>
        <w:contextualSpacing w:val="0"/>
        <w:jc w:val="left"/>
        <w:rPr>
          <w:b/>
          <w:color w:val="auto"/>
        </w:rPr>
      </w:pPr>
    </w:p>
    <w:p w14:paraId="69AB0F0D" w14:textId="77777777" w:rsidR="00A46DE7" w:rsidRDefault="00A46DE7">
      <w:pPr>
        <w:autoSpaceDE/>
        <w:autoSpaceDN/>
        <w:adjustRightInd/>
        <w:contextualSpacing w:val="0"/>
        <w:jc w:val="left"/>
        <w:rPr>
          <w:b/>
          <w:color w:val="auto"/>
        </w:rPr>
      </w:pPr>
    </w:p>
    <w:p w14:paraId="626D500B" w14:textId="77777777" w:rsidR="00E908A7" w:rsidRPr="008B7728" w:rsidRDefault="00E908A7" w:rsidP="00E908A7">
      <w:pPr>
        <w:tabs>
          <w:tab w:val="left" w:pos="2662"/>
        </w:tabs>
        <w:rPr>
          <w:b/>
          <w:color w:val="auto"/>
        </w:rPr>
      </w:pPr>
      <w:r w:rsidRPr="008B7728">
        <w:rPr>
          <w:b/>
          <w:color w:val="auto"/>
        </w:rPr>
        <w:t xml:space="preserve">Second stage randomisation (Patients &lt; 1 year of age will </w:t>
      </w:r>
      <w:r w:rsidRPr="008B7728">
        <w:rPr>
          <w:b/>
          <w:color w:val="auto"/>
          <w:u w:val="single"/>
        </w:rPr>
        <w:t>NOT</w:t>
      </w:r>
      <w:r w:rsidRPr="008B7728">
        <w:rPr>
          <w:b/>
          <w:color w:val="auto"/>
        </w:rPr>
        <w:t xml:space="preserve"> be eligible)</w:t>
      </w:r>
    </w:p>
    <w:p w14:paraId="16A4AC89" w14:textId="77777777" w:rsidR="00E908A7" w:rsidRPr="008B7728" w:rsidRDefault="00E908A7" w:rsidP="00E908A7">
      <w:pPr>
        <w:tabs>
          <w:tab w:val="left" w:pos="2662"/>
        </w:tabs>
        <w:rP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8B7728" w:rsidRPr="008B7728" w14:paraId="17C85F4B" w14:textId="77777777" w:rsidTr="00EC1FFE">
        <w:trPr>
          <w:trHeight w:val="454"/>
        </w:trPr>
        <w:tc>
          <w:tcPr>
            <w:tcW w:w="2552" w:type="dxa"/>
            <w:tcBorders>
              <w:top w:val="single" w:sz="18" w:space="0" w:color="auto"/>
              <w:left w:val="nil"/>
              <w:bottom w:val="single" w:sz="18" w:space="0" w:color="auto"/>
            </w:tcBorders>
            <w:shd w:val="clear" w:color="auto" w:fill="BFBFBF" w:themeFill="background1" w:themeFillShade="BF"/>
          </w:tcPr>
          <w:p w14:paraId="467BC4E2" w14:textId="77777777" w:rsidR="00E908A7" w:rsidRPr="008B7728" w:rsidRDefault="00E908A7" w:rsidP="00AE40BB">
            <w:pPr>
              <w:rPr>
                <w:b/>
                <w:color w:val="auto"/>
                <w:sz w:val="20"/>
                <w:szCs w:val="20"/>
              </w:rPr>
            </w:pPr>
            <w:r w:rsidRPr="008B7728">
              <w:rPr>
                <w:b/>
                <w:color w:val="auto"/>
                <w:sz w:val="20"/>
                <w:szCs w:val="20"/>
              </w:rPr>
              <w:t>Arm</w:t>
            </w:r>
          </w:p>
        </w:tc>
        <w:tc>
          <w:tcPr>
            <w:tcW w:w="1838" w:type="dxa"/>
            <w:tcBorders>
              <w:top w:val="single" w:sz="18" w:space="0" w:color="auto"/>
              <w:bottom w:val="single" w:sz="18" w:space="0" w:color="auto"/>
            </w:tcBorders>
            <w:shd w:val="clear" w:color="auto" w:fill="BFBFBF" w:themeFill="background1" w:themeFillShade="BF"/>
          </w:tcPr>
          <w:p w14:paraId="153CE606" w14:textId="77777777" w:rsidR="00E908A7" w:rsidRPr="008B7728" w:rsidRDefault="00E908A7" w:rsidP="00AE40BB">
            <w:pPr>
              <w:rPr>
                <w:b/>
                <w:color w:val="auto"/>
                <w:sz w:val="20"/>
                <w:szCs w:val="20"/>
              </w:rPr>
            </w:pPr>
            <w:r w:rsidRPr="008B7728">
              <w:rPr>
                <w:b/>
                <w:color w:val="auto"/>
                <w:sz w:val="20"/>
                <w:szCs w:val="20"/>
              </w:rPr>
              <w:t>Route</w:t>
            </w:r>
          </w:p>
        </w:tc>
        <w:tc>
          <w:tcPr>
            <w:tcW w:w="1139" w:type="dxa"/>
            <w:tcBorders>
              <w:top w:val="single" w:sz="18" w:space="0" w:color="auto"/>
              <w:bottom w:val="single" w:sz="18" w:space="0" w:color="auto"/>
            </w:tcBorders>
            <w:shd w:val="clear" w:color="auto" w:fill="BFBFBF" w:themeFill="background1" w:themeFillShade="BF"/>
          </w:tcPr>
          <w:p w14:paraId="5C513870" w14:textId="77E3FB8F" w:rsidR="00E908A7" w:rsidRPr="008B7728" w:rsidRDefault="00E908A7" w:rsidP="00193FA7">
            <w:pPr>
              <w:rPr>
                <w:b/>
                <w:color w:val="auto"/>
                <w:sz w:val="20"/>
                <w:szCs w:val="20"/>
              </w:rPr>
            </w:pPr>
            <w:r w:rsidRPr="008B7728">
              <w:rPr>
                <w:b/>
                <w:color w:val="auto"/>
                <w:sz w:val="20"/>
                <w:szCs w:val="20"/>
              </w:rPr>
              <w:t>Weight</w:t>
            </w:r>
            <w:r w:rsidR="0003198C">
              <w:rPr>
                <w:b/>
                <w:color w:val="auto"/>
                <w:sz w:val="20"/>
                <w:szCs w:val="20"/>
              </w:rPr>
              <w:t xml:space="preserve"> </w:t>
            </w:r>
          </w:p>
        </w:tc>
        <w:tc>
          <w:tcPr>
            <w:tcW w:w="4110" w:type="dxa"/>
            <w:tcBorders>
              <w:top w:val="single" w:sz="18" w:space="0" w:color="auto"/>
              <w:bottom w:val="single" w:sz="18" w:space="0" w:color="auto"/>
              <w:right w:val="nil"/>
            </w:tcBorders>
            <w:shd w:val="clear" w:color="auto" w:fill="BFBFBF" w:themeFill="background1" w:themeFillShade="BF"/>
          </w:tcPr>
          <w:p w14:paraId="32EF0CBC" w14:textId="77777777" w:rsidR="00E908A7" w:rsidRPr="008B7728" w:rsidRDefault="00E908A7" w:rsidP="00AE40BB">
            <w:pPr>
              <w:rPr>
                <w:b/>
                <w:color w:val="auto"/>
                <w:sz w:val="20"/>
                <w:szCs w:val="20"/>
              </w:rPr>
            </w:pPr>
            <w:r w:rsidRPr="008B7728">
              <w:rPr>
                <w:b/>
                <w:color w:val="auto"/>
                <w:sz w:val="20"/>
                <w:szCs w:val="20"/>
              </w:rPr>
              <w:t>Dose</w:t>
            </w:r>
          </w:p>
        </w:tc>
      </w:tr>
      <w:tr w:rsidR="008B7728" w:rsidRPr="008B7728" w14:paraId="4FD5DEB9" w14:textId="77777777" w:rsidTr="00EC1FFE">
        <w:trPr>
          <w:trHeight w:val="397"/>
        </w:trPr>
        <w:tc>
          <w:tcPr>
            <w:tcW w:w="2552" w:type="dxa"/>
            <w:tcBorders>
              <w:top w:val="single" w:sz="18" w:space="0" w:color="auto"/>
              <w:left w:val="nil"/>
              <w:bottom w:val="single" w:sz="18" w:space="0" w:color="auto"/>
            </w:tcBorders>
            <w:vAlign w:val="center"/>
          </w:tcPr>
          <w:p w14:paraId="7CFC6F4C" w14:textId="77777777" w:rsidR="00E908A7" w:rsidRPr="008B7728" w:rsidRDefault="00E908A7" w:rsidP="00AE40BB">
            <w:pPr>
              <w:rPr>
                <w:b/>
                <w:color w:val="auto"/>
                <w:sz w:val="20"/>
                <w:szCs w:val="20"/>
              </w:rPr>
            </w:pPr>
            <w:r w:rsidRPr="008B7728">
              <w:rPr>
                <w:b/>
                <w:color w:val="auto"/>
                <w:sz w:val="20"/>
                <w:szCs w:val="20"/>
              </w:rPr>
              <w:t>No additional treatment</w:t>
            </w:r>
          </w:p>
        </w:tc>
        <w:tc>
          <w:tcPr>
            <w:tcW w:w="1838" w:type="dxa"/>
            <w:tcBorders>
              <w:top w:val="single" w:sz="18" w:space="0" w:color="auto"/>
              <w:bottom w:val="single" w:sz="18" w:space="0" w:color="auto"/>
            </w:tcBorders>
            <w:vAlign w:val="center"/>
          </w:tcPr>
          <w:p w14:paraId="7B46B981" w14:textId="77777777" w:rsidR="00E908A7" w:rsidRPr="008B7728" w:rsidRDefault="00E908A7" w:rsidP="00AE40BB">
            <w:pPr>
              <w:rPr>
                <w:color w:val="auto"/>
                <w:sz w:val="20"/>
                <w:szCs w:val="20"/>
              </w:rPr>
            </w:pPr>
            <w:r w:rsidRPr="008B7728">
              <w:rPr>
                <w:color w:val="auto"/>
                <w:sz w:val="20"/>
                <w:szCs w:val="20"/>
              </w:rPr>
              <w:t>-</w:t>
            </w:r>
          </w:p>
        </w:tc>
        <w:tc>
          <w:tcPr>
            <w:tcW w:w="1139" w:type="dxa"/>
            <w:tcBorders>
              <w:top w:val="single" w:sz="18" w:space="0" w:color="auto"/>
              <w:bottom w:val="single" w:sz="18" w:space="0" w:color="auto"/>
            </w:tcBorders>
            <w:vAlign w:val="center"/>
          </w:tcPr>
          <w:p w14:paraId="634796A7" w14:textId="77777777" w:rsidR="00E908A7" w:rsidRPr="008B7728" w:rsidRDefault="00E908A7" w:rsidP="00AE40BB">
            <w:pPr>
              <w:rPr>
                <w:color w:val="auto"/>
                <w:sz w:val="20"/>
                <w:szCs w:val="20"/>
              </w:rPr>
            </w:pPr>
            <w:r w:rsidRPr="008B7728">
              <w:rPr>
                <w:color w:val="auto"/>
                <w:sz w:val="20"/>
                <w:szCs w:val="20"/>
              </w:rPr>
              <w:t>-</w:t>
            </w:r>
          </w:p>
        </w:tc>
        <w:tc>
          <w:tcPr>
            <w:tcW w:w="4110" w:type="dxa"/>
            <w:tcBorders>
              <w:top w:val="single" w:sz="18" w:space="0" w:color="auto"/>
              <w:bottom w:val="single" w:sz="18" w:space="0" w:color="auto"/>
              <w:right w:val="nil"/>
            </w:tcBorders>
            <w:vAlign w:val="center"/>
          </w:tcPr>
          <w:p w14:paraId="4C6B6A32" w14:textId="77777777" w:rsidR="00E908A7" w:rsidRPr="008B7728" w:rsidRDefault="00E908A7" w:rsidP="00AE40BB">
            <w:pPr>
              <w:rPr>
                <w:color w:val="auto"/>
                <w:sz w:val="20"/>
                <w:szCs w:val="20"/>
              </w:rPr>
            </w:pPr>
            <w:r w:rsidRPr="008B7728">
              <w:rPr>
                <w:color w:val="auto"/>
                <w:sz w:val="20"/>
                <w:szCs w:val="20"/>
              </w:rPr>
              <w:t>-</w:t>
            </w:r>
          </w:p>
        </w:tc>
      </w:tr>
      <w:tr w:rsidR="008B7728" w:rsidRPr="008B7728" w14:paraId="52D6B0C3" w14:textId="77777777" w:rsidTr="00EC1FFE">
        <w:trPr>
          <w:trHeight w:val="567"/>
        </w:trPr>
        <w:tc>
          <w:tcPr>
            <w:tcW w:w="2552" w:type="dxa"/>
            <w:vMerge w:val="restart"/>
            <w:tcBorders>
              <w:top w:val="single" w:sz="18" w:space="0" w:color="auto"/>
              <w:left w:val="nil"/>
            </w:tcBorders>
          </w:tcPr>
          <w:p w14:paraId="5ACE41E3" w14:textId="77777777" w:rsidR="00E908A7" w:rsidRPr="008B7728" w:rsidRDefault="00E908A7" w:rsidP="00AE40BB">
            <w:pPr>
              <w:rPr>
                <w:b/>
                <w:bCs w:val="0"/>
                <w:color w:val="auto"/>
                <w:sz w:val="20"/>
                <w:szCs w:val="20"/>
              </w:rPr>
            </w:pPr>
            <w:r w:rsidRPr="008B7728">
              <w:rPr>
                <w:b/>
                <w:color w:val="auto"/>
                <w:sz w:val="20"/>
                <w:szCs w:val="20"/>
              </w:rPr>
              <w:t>Tocilizumab</w:t>
            </w:r>
          </w:p>
        </w:tc>
        <w:tc>
          <w:tcPr>
            <w:tcW w:w="1838" w:type="dxa"/>
            <w:vMerge w:val="restart"/>
            <w:tcBorders>
              <w:top w:val="single" w:sz="18" w:space="0" w:color="auto"/>
            </w:tcBorders>
          </w:tcPr>
          <w:p w14:paraId="35C283C6" w14:textId="77777777" w:rsidR="00E908A7" w:rsidRPr="008B7728" w:rsidRDefault="00E908A7" w:rsidP="00AE40BB">
            <w:pPr>
              <w:rPr>
                <w:color w:val="auto"/>
                <w:sz w:val="20"/>
                <w:szCs w:val="20"/>
              </w:rPr>
            </w:pPr>
            <w:r w:rsidRPr="008B7728">
              <w:rPr>
                <w:color w:val="auto"/>
                <w:sz w:val="20"/>
                <w:szCs w:val="20"/>
              </w:rPr>
              <w:t>Intravenous</w:t>
            </w:r>
          </w:p>
        </w:tc>
        <w:tc>
          <w:tcPr>
            <w:tcW w:w="5249" w:type="dxa"/>
            <w:gridSpan w:val="2"/>
            <w:tcBorders>
              <w:top w:val="single" w:sz="18" w:space="0" w:color="auto"/>
              <w:bottom w:val="single" w:sz="4" w:space="0" w:color="auto"/>
              <w:right w:val="nil"/>
            </w:tcBorders>
            <w:vAlign w:val="center"/>
          </w:tcPr>
          <w:p w14:paraId="02460266" w14:textId="77777777" w:rsidR="00E908A7" w:rsidRPr="008B7728" w:rsidRDefault="00E908A7" w:rsidP="00AE40BB">
            <w:pPr>
              <w:rPr>
                <w:color w:val="auto"/>
                <w:sz w:val="20"/>
                <w:szCs w:val="20"/>
              </w:rPr>
            </w:pPr>
            <w:r w:rsidRPr="008B7728">
              <w:rPr>
                <w:color w:val="auto"/>
                <w:sz w:val="20"/>
                <w:szCs w:val="20"/>
              </w:rPr>
              <w:t>Infants &lt; 1 year excluded</w:t>
            </w:r>
          </w:p>
        </w:tc>
      </w:tr>
      <w:tr w:rsidR="008B7728" w:rsidRPr="008B7728" w14:paraId="5965D5EA" w14:textId="77777777" w:rsidTr="00EC1FFE">
        <w:trPr>
          <w:trHeight w:val="1587"/>
        </w:trPr>
        <w:tc>
          <w:tcPr>
            <w:tcW w:w="2552" w:type="dxa"/>
            <w:vMerge/>
            <w:tcBorders>
              <w:left w:val="nil"/>
            </w:tcBorders>
          </w:tcPr>
          <w:p w14:paraId="1147FB0B" w14:textId="77777777" w:rsidR="00E908A7" w:rsidRPr="008B7728" w:rsidRDefault="00E908A7" w:rsidP="00AE40BB">
            <w:pPr>
              <w:rPr>
                <w:color w:val="auto"/>
                <w:sz w:val="20"/>
                <w:szCs w:val="20"/>
              </w:rPr>
            </w:pPr>
          </w:p>
        </w:tc>
        <w:tc>
          <w:tcPr>
            <w:tcW w:w="1838" w:type="dxa"/>
            <w:vMerge/>
          </w:tcPr>
          <w:p w14:paraId="11768315"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0A8F64F2" w14:textId="77777777" w:rsidR="00E908A7" w:rsidRPr="008B7728" w:rsidRDefault="00E908A7" w:rsidP="00AE40BB">
            <w:pPr>
              <w:rPr>
                <w:color w:val="auto"/>
                <w:sz w:val="20"/>
                <w:szCs w:val="20"/>
              </w:rPr>
            </w:pPr>
            <w:r w:rsidRPr="008B7728">
              <w:rPr>
                <w:color w:val="auto"/>
                <w:sz w:val="20"/>
                <w:szCs w:val="20"/>
              </w:rPr>
              <w:t>&lt; 30 kg</w:t>
            </w:r>
          </w:p>
        </w:tc>
        <w:tc>
          <w:tcPr>
            <w:tcW w:w="4110" w:type="dxa"/>
            <w:tcBorders>
              <w:top w:val="single" w:sz="4" w:space="0" w:color="auto"/>
              <w:bottom w:val="single" w:sz="4" w:space="0" w:color="auto"/>
              <w:right w:val="nil"/>
            </w:tcBorders>
          </w:tcPr>
          <w:p w14:paraId="3A2040C0" w14:textId="77777777" w:rsidR="00E908A7" w:rsidRPr="008B7728" w:rsidRDefault="00E908A7" w:rsidP="00AE40BB">
            <w:pPr>
              <w:rPr>
                <w:color w:val="auto"/>
                <w:sz w:val="20"/>
                <w:szCs w:val="20"/>
              </w:rPr>
            </w:pPr>
            <w:r w:rsidRPr="008B7728">
              <w:rPr>
                <w:color w:val="auto"/>
                <w:sz w:val="20"/>
                <w:szCs w:val="20"/>
              </w:rPr>
              <w:t>12 mg/kg</w:t>
            </w:r>
          </w:p>
          <w:p w14:paraId="0260DF5E"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 xml:space="preserve">24 hours later if, in the opinion of the attending clinicians, the patient’s condition has not improved. </w:t>
            </w:r>
          </w:p>
        </w:tc>
      </w:tr>
      <w:tr w:rsidR="008B7728" w:rsidRPr="008B7728" w14:paraId="7D155D4D" w14:textId="77777777" w:rsidTr="00EC1FFE">
        <w:trPr>
          <w:trHeight w:val="1587"/>
        </w:trPr>
        <w:tc>
          <w:tcPr>
            <w:tcW w:w="2552" w:type="dxa"/>
            <w:vMerge/>
            <w:tcBorders>
              <w:left w:val="nil"/>
              <w:bottom w:val="single" w:sz="4" w:space="0" w:color="auto"/>
            </w:tcBorders>
          </w:tcPr>
          <w:p w14:paraId="32CC57C4" w14:textId="77777777" w:rsidR="00E908A7" w:rsidRPr="008B7728" w:rsidRDefault="00E908A7" w:rsidP="00AE40BB">
            <w:pPr>
              <w:rPr>
                <w:color w:val="auto"/>
                <w:sz w:val="20"/>
                <w:szCs w:val="20"/>
              </w:rPr>
            </w:pPr>
          </w:p>
        </w:tc>
        <w:tc>
          <w:tcPr>
            <w:tcW w:w="1838" w:type="dxa"/>
            <w:vMerge/>
          </w:tcPr>
          <w:p w14:paraId="644FB7F1" w14:textId="77777777" w:rsidR="00E908A7" w:rsidRPr="008B7728" w:rsidRDefault="00E908A7" w:rsidP="00AE40BB">
            <w:pPr>
              <w:rPr>
                <w:color w:val="auto"/>
                <w:sz w:val="20"/>
                <w:szCs w:val="20"/>
              </w:rPr>
            </w:pPr>
          </w:p>
        </w:tc>
        <w:tc>
          <w:tcPr>
            <w:tcW w:w="1139" w:type="dxa"/>
            <w:tcBorders>
              <w:top w:val="single" w:sz="4" w:space="0" w:color="auto"/>
              <w:bottom w:val="single" w:sz="4" w:space="0" w:color="auto"/>
            </w:tcBorders>
          </w:tcPr>
          <w:p w14:paraId="61508C2A" w14:textId="77777777" w:rsidR="00E908A7" w:rsidRPr="008B7728" w:rsidRDefault="00E908A7" w:rsidP="00AE40BB">
            <w:pPr>
              <w:rPr>
                <w:color w:val="auto"/>
                <w:sz w:val="20"/>
                <w:szCs w:val="20"/>
              </w:rPr>
            </w:pPr>
            <w:r w:rsidRPr="008B7728">
              <w:rPr>
                <w:rFonts w:cstheme="minorHAnsi"/>
                <w:color w:val="auto"/>
                <w:sz w:val="20"/>
                <w:szCs w:val="20"/>
              </w:rPr>
              <w:t xml:space="preserve">≥ </w:t>
            </w:r>
            <w:r w:rsidRPr="008B7728">
              <w:rPr>
                <w:color w:val="auto"/>
                <w:sz w:val="20"/>
                <w:szCs w:val="20"/>
              </w:rPr>
              <w:t>30 kg</w:t>
            </w:r>
          </w:p>
        </w:tc>
        <w:tc>
          <w:tcPr>
            <w:tcW w:w="4110" w:type="dxa"/>
            <w:tcBorders>
              <w:top w:val="single" w:sz="4" w:space="0" w:color="auto"/>
              <w:bottom w:val="single" w:sz="4" w:space="0" w:color="auto"/>
              <w:right w:val="nil"/>
            </w:tcBorders>
          </w:tcPr>
          <w:p w14:paraId="6A1E0B82" w14:textId="77777777" w:rsidR="00E908A7" w:rsidRPr="008B7728" w:rsidRDefault="00E908A7" w:rsidP="00AE40BB">
            <w:pPr>
              <w:rPr>
                <w:color w:val="auto"/>
                <w:sz w:val="20"/>
                <w:szCs w:val="20"/>
              </w:rPr>
            </w:pPr>
            <w:r w:rsidRPr="008B7728">
              <w:rPr>
                <w:color w:val="auto"/>
                <w:sz w:val="20"/>
                <w:szCs w:val="20"/>
              </w:rPr>
              <w:t>8 mg/kg (max 800 mg)</w:t>
            </w:r>
          </w:p>
          <w:p w14:paraId="1DAC7BC8" w14:textId="77777777" w:rsidR="00E908A7" w:rsidRPr="008B7728" w:rsidRDefault="00E908A7" w:rsidP="00AE40BB">
            <w:pPr>
              <w:rPr>
                <w:color w:val="auto"/>
                <w:sz w:val="20"/>
                <w:szCs w:val="20"/>
              </w:rPr>
            </w:pPr>
            <w:r w:rsidRPr="008B7728">
              <w:rPr>
                <w:color w:val="auto"/>
                <w:sz w:val="20"/>
                <w:szCs w:val="20"/>
              </w:rPr>
              <w:t xml:space="preserve">A second dose may be given </w:t>
            </w:r>
            <w:r w:rsidRPr="008B7728">
              <w:rPr>
                <w:rFonts w:cstheme="minorHAnsi"/>
                <w:color w:val="auto"/>
                <w:sz w:val="20"/>
                <w:szCs w:val="20"/>
              </w:rPr>
              <w:t xml:space="preserve">≥12 and </w:t>
            </w:r>
            <w:r w:rsidRPr="008B7728">
              <w:rPr>
                <w:rFonts w:ascii="Symbol" w:eastAsia="Symbol" w:hAnsi="Symbol" w:cs="Symbol"/>
                <w:color w:val="auto"/>
                <w:sz w:val="20"/>
                <w:szCs w:val="20"/>
              </w:rPr>
              <w:t></w:t>
            </w:r>
            <w:r w:rsidRPr="008B7728">
              <w:rPr>
                <w:color w:val="auto"/>
                <w:sz w:val="20"/>
                <w:szCs w:val="20"/>
              </w:rPr>
              <w:t>24 hours later if, in the opinion of the attending clinicians, the patient’s condition has not improved.</w:t>
            </w:r>
          </w:p>
        </w:tc>
      </w:tr>
      <w:tr w:rsidR="00EC1FFE" w:rsidRPr="008B7728" w14:paraId="16D30B3A" w14:textId="77777777" w:rsidTr="00EC1FFE">
        <w:trPr>
          <w:trHeight w:val="680"/>
        </w:trPr>
        <w:tc>
          <w:tcPr>
            <w:tcW w:w="2552" w:type="dxa"/>
            <w:vMerge w:val="restart"/>
            <w:tcBorders>
              <w:left w:val="nil"/>
            </w:tcBorders>
          </w:tcPr>
          <w:p w14:paraId="10698A80" w14:textId="6666BC48" w:rsidR="00EC1FFE" w:rsidRPr="008B7728" w:rsidRDefault="00EC1FFE" w:rsidP="00AE40BB">
            <w:pPr>
              <w:rPr>
                <w:color w:val="auto"/>
                <w:sz w:val="20"/>
                <w:szCs w:val="20"/>
              </w:rPr>
            </w:pPr>
            <w:r>
              <w:rPr>
                <w:sz w:val="20"/>
                <w:szCs w:val="20"/>
              </w:rPr>
              <w:t>Anakinra</w:t>
            </w:r>
          </w:p>
        </w:tc>
        <w:tc>
          <w:tcPr>
            <w:tcW w:w="1838" w:type="dxa"/>
            <w:vMerge w:val="restart"/>
          </w:tcPr>
          <w:p w14:paraId="4B2E562A" w14:textId="77777777" w:rsidR="00EC1FFE" w:rsidRDefault="00EC1FFE" w:rsidP="00EC1FFE">
            <w:pPr>
              <w:rPr>
                <w:sz w:val="20"/>
                <w:szCs w:val="20"/>
              </w:rPr>
            </w:pPr>
            <w:r>
              <w:rPr>
                <w:sz w:val="20"/>
                <w:szCs w:val="20"/>
              </w:rPr>
              <w:t>Subcutaneous</w:t>
            </w:r>
          </w:p>
          <w:p w14:paraId="4BAC7514" w14:textId="77777777" w:rsidR="00EC1FFE" w:rsidRDefault="00EC1FFE" w:rsidP="00EC1FFE">
            <w:pPr>
              <w:rPr>
                <w:sz w:val="20"/>
                <w:szCs w:val="20"/>
              </w:rPr>
            </w:pPr>
          </w:p>
          <w:p w14:paraId="3BF30267" w14:textId="321468B8" w:rsidR="00EC1FFE" w:rsidRPr="008B7728" w:rsidRDefault="00EC1FFE" w:rsidP="00EC1FFE">
            <w:pPr>
              <w:jc w:val="left"/>
              <w:rPr>
                <w:color w:val="auto"/>
                <w:sz w:val="20"/>
                <w:szCs w:val="20"/>
              </w:rPr>
            </w:pPr>
            <w:r>
              <w:rPr>
                <w:sz w:val="20"/>
                <w:szCs w:val="20"/>
              </w:rPr>
              <w:t>(I</w:t>
            </w:r>
            <w:r w:rsidRPr="00254E81">
              <w:rPr>
                <w:sz w:val="20"/>
                <w:szCs w:val="20"/>
              </w:rPr>
              <w:t xml:space="preserve">ntravenous route </w:t>
            </w:r>
            <w:r>
              <w:rPr>
                <w:sz w:val="20"/>
                <w:szCs w:val="20"/>
              </w:rPr>
              <w:t>if clinically required)</w:t>
            </w:r>
          </w:p>
        </w:tc>
        <w:tc>
          <w:tcPr>
            <w:tcW w:w="5249" w:type="dxa"/>
            <w:gridSpan w:val="2"/>
            <w:tcBorders>
              <w:top w:val="single" w:sz="4" w:space="0" w:color="auto"/>
              <w:bottom w:val="single" w:sz="4" w:space="0" w:color="auto"/>
              <w:right w:val="nil"/>
            </w:tcBorders>
          </w:tcPr>
          <w:p w14:paraId="1F518E76" w14:textId="4FF884B9" w:rsidR="00EC1FFE" w:rsidRPr="008B7728" w:rsidRDefault="00EC1FFE" w:rsidP="00AE40BB">
            <w:pPr>
              <w:rPr>
                <w:color w:val="auto"/>
                <w:sz w:val="20"/>
                <w:szCs w:val="20"/>
              </w:rPr>
            </w:pPr>
            <w:r w:rsidRPr="008B7728">
              <w:rPr>
                <w:sz w:val="20"/>
                <w:szCs w:val="20"/>
              </w:rPr>
              <w:t xml:space="preserve">Infants &lt; 1 year </w:t>
            </w:r>
            <w:r>
              <w:rPr>
                <w:sz w:val="20"/>
                <w:szCs w:val="20"/>
              </w:rPr>
              <w:t xml:space="preserve">or &lt;10 kg </w:t>
            </w:r>
            <w:r w:rsidRPr="008B7728">
              <w:rPr>
                <w:sz w:val="20"/>
                <w:szCs w:val="20"/>
              </w:rPr>
              <w:t>excluded</w:t>
            </w:r>
          </w:p>
        </w:tc>
      </w:tr>
      <w:tr w:rsidR="00EC1FFE" w:rsidRPr="008B7728" w14:paraId="5E45B621" w14:textId="7C0EC1DE" w:rsidTr="00EC1FFE">
        <w:trPr>
          <w:trHeight w:val="567"/>
        </w:trPr>
        <w:tc>
          <w:tcPr>
            <w:tcW w:w="2552" w:type="dxa"/>
            <w:vMerge/>
            <w:tcBorders>
              <w:left w:val="nil"/>
            </w:tcBorders>
          </w:tcPr>
          <w:p w14:paraId="0F2AF8FE" w14:textId="049BB3FE" w:rsidR="00EC1FFE" w:rsidRPr="008B7728" w:rsidRDefault="00EC1FFE" w:rsidP="00EC1FFE">
            <w:pPr>
              <w:rPr>
                <w:sz w:val="20"/>
                <w:szCs w:val="20"/>
              </w:rPr>
            </w:pPr>
          </w:p>
        </w:tc>
        <w:tc>
          <w:tcPr>
            <w:tcW w:w="1838" w:type="dxa"/>
            <w:vMerge/>
          </w:tcPr>
          <w:p w14:paraId="6A017729" w14:textId="54F24CD6" w:rsidR="00EC1FFE" w:rsidRPr="008B7728" w:rsidRDefault="00EC1FFE" w:rsidP="00EC1FFE">
            <w:pPr>
              <w:jc w:val="left"/>
              <w:rPr>
                <w:sz w:val="20"/>
                <w:szCs w:val="20"/>
              </w:rPr>
            </w:pPr>
          </w:p>
        </w:tc>
        <w:tc>
          <w:tcPr>
            <w:tcW w:w="1139" w:type="dxa"/>
          </w:tcPr>
          <w:p w14:paraId="55454A71" w14:textId="253AAD87" w:rsidR="00EC1FFE" w:rsidRPr="008B7728" w:rsidRDefault="00EC1FFE" w:rsidP="00EC1FFE">
            <w:pPr>
              <w:rPr>
                <w:sz w:val="20"/>
                <w:szCs w:val="20"/>
              </w:rPr>
            </w:pPr>
            <w:r w:rsidRPr="008B7728">
              <w:rPr>
                <w:rFonts w:cstheme="minorHAnsi"/>
                <w:sz w:val="20"/>
                <w:szCs w:val="20"/>
              </w:rPr>
              <w:t xml:space="preserve">≥ </w:t>
            </w:r>
            <w:r>
              <w:rPr>
                <w:sz w:val="20"/>
                <w:szCs w:val="20"/>
              </w:rPr>
              <w:t>1</w:t>
            </w:r>
            <w:r w:rsidRPr="008B7728">
              <w:rPr>
                <w:sz w:val="20"/>
                <w:szCs w:val="20"/>
              </w:rPr>
              <w:t>0 kg</w:t>
            </w:r>
          </w:p>
        </w:tc>
        <w:tc>
          <w:tcPr>
            <w:tcW w:w="4110" w:type="dxa"/>
            <w:tcBorders>
              <w:right w:val="nil"/>
            </w:tcBorders>
          </w:tcPr>
          <w:p w14:paraId="571FE869" w14:textId="77777777" w:rsidR="00EC1FFE" w:rsidRPr="008B7728" w:rsidRDefault="00EC1FFE" w:rsidP="00EC1FFE">
            <w:pPr>
              <w:rPr>
                <w:sz w:val="20"/>
                <w:szCs w:val="20"/>
              </w:rPr>
            </w:pPr>
            <w:r>
              <w:rPr>
                <w:sz w:val="20"/>
                <w:szCs w:val="20"/>
              </w:rPr>
              <w:t>2</w:t>
            </w:r>
            <w:r w:rsidRPr="008B7728">
              <w:rPr>
                <w:sz w:val="20"/>
                <w:szCs w:val="20"/>
              </w:rPr>
              <w:t xml:space="preserve"> mg/kg</w:t>
            </w:r>
            <w:r>
              <w:rPr>
                <w:sz w:val="20"/>
                <w:szCs w:val="20"/>
              </w:rPr>
              <w:t xml:space="preserve"> daily </w:t>
            </w:r>
            <w:r w:rsidRPr="00254E81">
              <w:rPr>
                <w:sz w:val="20"/>
                <w:szCs w:val="20"/>
              </w:rPr>
              <w:t>for 7 days or discharge whichever is sooner</w:t>
            </w:r>
          </w:p>
          <w:p w14:paraId="5D30690B" w14:textId="77777777" w:rsidR="00EC1FFE" w:rsidRPr="008B7728" w:rsidRDefault="00EC1FFE" w:rsidP="00EC1FFE">
            <w:pPr>
              <w:autoSpaceDE/>
              <w:autoSpaceDN/>
              <w:adjustRightInd/>
              <w:contextualSpacing w:val="0"/>
              <w:jc w:val="left"/>
            </w:pPr>
          </w:p>
        </w:tc>
      </w:tr>
    </w:tbl>
    <w:p w14:paraId="0B788905" w14:textId="7ED08393" w:rsidR="00E908A7" w:rsidRDefault="00E908A7">
      <w:pPr>
        <w:autoSpaceDE/>
        <w:autoSpaceDN/>
        <w:adjustRightInd/>
        <w:contextualSpacing w:val="0"/>
        <w:jc w:val="left"/>
        <w:rPr>
          <w:b/>
          <w:bCs w:val="0"/>
          <w:lang w:val="en-US"/>
        </w:rPr>
      </w:pPr>
      <w:r w:rsidRPr="008B7728">
        <w:rPr>
          <w:color w:val="auto"/>
        </w:rPr>
        <w:br w:type="page"/>
      </w:r>
    </w:p>
    <w:p w14:paraId="2158C5DC" w14:textId="77777777" w:rsidR="000D70CC" w:rsidRDefault="000D70CC" w:rsidP="000D70CC">
      <w:pPr>
        <w:pStyle w:val="Heading2"/>
      </w:pPr>
      <w:bookmarkStart w:id="1011" w:name="_Toc62398107"/>
      <w:bookmarkStart w:id="1012" w:name="_Toc44674878"/>
      <w:r>
        <w:lastRenderedPageBreak/>
        <w:t>Appendix 4: Use of IMPs in pregnant and breastfeeding women</w:t>
      </w:r>
      <w:bookmarkEnd w:id="1011"/>
    </w:p>
    <w:p w14:paraId="584A3C42" w14:textId="74CDA31A" w:rsidR="00BE4757" w:rsidRPr="00BE4757" w:rsidRDefault="00BE4757" w:rsidP="00BE4757">
      <w:r w:rsidRPr="00BE4757">
        <w:t xml:space="preserve">All trial drugs (except </w:t>
      </w:r>
      <w:r w:rsidR="004F032D">
        <w:t xml:space="preserve">colchicine, baricitinib and </w:t>
      </w:r>
      <w:r w:rsidRPr="00BE4757">
        <w:t>REGN-COV2) have been used in pregnant women with pre-existing medical disorders where benefits outweigh the risks to fetus or woman, including in the first trimester. The existing data related to each drug is summarized below.</w:t>
      </w:r>
    </w:p>
    <w:p w14:paraId="32F68A57" w14:textId="77777777" w:rsidR="00BE4757" w:rsidRPr="00BE4757" w:rsidRDefault="00BE4757" w:rsidP="00BE4757"/>
    <w:p w14:paraId="121959D3" w14:textId="4CA24772" w:rsidR="00E105FD" w:rsidDel="00030EBD" w:rsidRDefault="00E105FD" w:rsidP="00BE4757">
      <w:pPr>
        <w:rPr>
          <w:del w:id="1013" w:author="Richard Haynes" w:date="2021-03-20T11:16:00Z"/>
          <w:b/>
          <w:shd w:val="clear" w:color="auto" w:fill="FFFFFF"/>
        </w:rPr>
      </w:pPr>
      <w:del w:id="1014" w:author="Richard Haynes" w:date="2021-03-20T11:16:00Z">
        <w:r w:rsidDel="00030EBD">
          <w:rPr>
            <w:b/>
            <w:shd w:val="clear" w:color="auto" w:fill="FFFFFF"/>
          </w:rPr>
          <w:delText>Colchicine</w:delText>
        </w:r>
      </w:del>
    </w:p>
    <w:p w14:paraId="3D1D9B04" w14:textId="6A85EA18" w:rsidR="00E105FD" w:rsidDel="00030EBD" w:rsidRDefault="00E105FD" w:rsidP="00BE4757">
      <w:pPr>
        <w:rPr>
          <w:del w:id="1015" w:author="Richard Haynes" w:date="2021-03-20T11:16:00Z"/>
          <w:shd w:val="clear" w:color="auto" w:fill="FFFFFF"/>
        </w:rPr>
      </w:pPr>
      <w:del w:id="1016" w:author="Richard Haynes" w:date="2021-03-20T11:16:00Z">
        <w:r w:rsidDel="00030EBD">
          <w:rPr>
            <w:shd w:val="clear" w:color="auto" w:fill="FFFFFF"/>
          </w:rPr>
          <w:delText>Colchicine is contraindicated in pregnant or breastfeeding women.</w:delText>
        </w:r>
        <w:r w:rsidR="001D27E0" w:rsidDel="00030EBD">
          <w:rPr>
            <w:shd w:val="clear" w:color="auto" w:fill="FFFFFF"/>
          </w:rPr>
          <w:delText xml:space="preserve"> Colchicine will only be included in the randomisation of women of child-bearing potential if they have had a negative pregnancy test since admission.</w:delText>
        </w:r>
        <w:r w:rsidDel="00030EBD">
          <w:rPr>
            <w:shd w:val="clear" w:color="auto" w:fill="FFFFFF"/>
          </w:rPr>
          <w:delText xml:space="preserve"> </w:delText>
        </w:r>
      </w:del>
    </w:p>
    <w:p w14:paraId="307EBB6F" w14:textId="2E728485" w:rsidR="00517BF8" w:rsidDel="00030EBD" w:rsidRDefault="00517BF8" w:rsidP="00BE4757">
      <w:pPr>
        <w:rPr>
          <w:del w:id="1017" w:author="Richard Haynes" w:date="2021-03-20T11:16:00Z"/>
          <w:shd w:val="clear" w:color="auto" w:fill="FFFFFF"/>
        </w:rPr>
      </w:pPr>
    </w:p>
    <w:p w14:paraId="794917E7" w14:textId="38D40473" w:rsidR="00517BF8" w:rsidRDefault="00517BF8" w:rsidP="00BE4757">
      <w:pPr>
        <w:rPr>
          <w:b/>
          <w:shd w:val="clear" w:color="auto" w:fill="FFFFFF"/>
        </w:rPr>
      </w:pPr>
      <w:r>
        <w:rPr>
          <w:b/>
          <w:shd w:val="clear" w:color="auto" w:fill="FFFFFF"/>
        </w:rPr>
        <w:t>Dimethyl fumarate</w:t>
      </w:r>
    </w:p>
    <w:p w14:paraId="38BB7C94" w14:textId="512619AF" w:rsidR="00517BF8" w:rsidRPr="00517BF8" w:rsidRDefault="00517BF8" w:rsidP="00BE4757">
      <w:pPr>
        <w:rPr>
          <w:b/>
          <w:shd w:val="clear" w:color="auto" w:fill="FFFFFF"/>
        </w:rPr>
      </w:pPr>
      <w:r>
        <w:rPr>
          <w:shd w:val="clear" w:color="auto" w:fill="FFFFFF"/>
        </w:rPr>
        <w:t xml:space="preserve">Dimethyl fumarate is contraindicated in pregnant or breastfeeding women. </w:t>
      </w:r>
      <w:r w:rsidR="00F669B3" w:rsidRPr="00F669B3">
        <w:rPr>
          <w:shd w:val="clear" w:color="auto" w:fill="FFFFFF"/>
        </w:rPr>
        <w:t>Dimethyl fumarate</w:t>
      </w:r>
      <w:r>
        <w:rPr>
          <w:shd w:val="clear" w:color="auto" w:fill="FFFFFF"/>
        </w:rPr>
        <w:t xml:space="preserve"> will only be included in the randomisation of women of child-bearing potential if they have had a negative pregnancy test since admission.</w:t>
      </w:r>
    </w:p>
    <w:p w14:paraId="6B026619" w14:textId="77777777" w:rsidR="00BE4757" w:rsidRPr="00BE4757" w:rsidRDefault="00BE4757" w:rsidP="00BE4757">
      <w:pPr>
        <w:rPr>
          <w:shd w:val="clear" w:color="auto" w:fill="FFFFFF"/>
        </w:rPr>
      </w:pPr>
    </w:p>
    <w:p w14:paraId="682B88CB" w14:textId="1A885CC2" w:rsidR="00BE4757" w:rsidRPr="00BE4757" w:rsidRDefault="00BE4757" w:rsidP="00BE4757">
      <w:r>
        <w:rPr>
          <w:b/>
        </w:rPr>
        <w:t xml:space="preserve">REGN-COV2 </w:t>
      </w:r>
      <w:r w:rsidRPr="00BE4757">
        <w:rPr>
          <w:b/>
        </w:rPr>
        <w:t>Monoclonal antibodies</w:t>
      </w:r>
    </w:p>
    <w:p w14:paraId="692BB1EE" w14:textId="7248DD32" w:rsidR="00BE4757" w:rsidRPr="00BE4757" w:rsidRDefault="00BE4757" w:rsidP="00BE4757">
      <w:r w:rsidRPr="00BE4757">
        <w:t>Monoclonal antibodies</w:t>
      </w:r>
      <w:r w:rsidRPr="00BE4757">
        <w:rPr>
          <w:b/>
        </w:rPr>
        <w:t xml:space="preserve"> </w:t>
      </w:r>
      <w:r w:rsidRPr="00BE4757">
        <w:t>have been used as therapeutic agents in pregnancy over recent years, for a variety of conditions. Human monoclonal antibodies in use in pregnancy include anti-TNF agents, such as adalimumab, indicated for a variety of chronic inflammatory diseases such as rheumatoid arthritis and inflammatory bowel disease. Data have recently accumulated from a variety of cohort and registry studies indicating that such exposure in pregnancy was not associated with an increased risk for adverse pregnancy outcomes, when compared to unexposed pregnancies with the same underlying medical diseases.</w:t>
      </w:r>
      <w:hyperlink w:anchor="_ENREF_53" w:tooltip="Chambers, 2019 #1723" w:history="1">
        <w:r w:rsidR="002E791A" w:rsidRPr="00BE4757">
          <w:fldChar w:fldCharType="begin">
            <w:fldData xml:space="preserve">PEVuZE5vdGU+PENpdGU+PEF1dGhvcj5DaGFtYmVyczwvQXV0aG9yPjxZZWFyPjIwMTk8L1llYXI+
PFJlY051bT4xNzIzPC9SZWNOdW0+PERpc3BsYXlUZXh0PjxzdHlsZSBmYWNlPSJzdXBlcnNjcmlw
dCI+NTM8L3N0eWxlPjwvRGlzcGxheVRleHQ+PHJlY29yZD48cmVjLW51bWJlcj4xNzIzPC9yZWMt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2E791A">
          <w:instrText xml:space="preserve"> ADDIN EN.CITE </w:instrText>
        </w:r>
        <w:r w:rsidR="002E791A">
          <w:fldChar w:fldCharType="begin">
            <w:fldData xml:space="preserve">PEVuZE5vdGU+PENpdGU+PEF1dGhvcj5DaGFtYmVyczwvQXV0aG9yPjxZZWFyPjIwMTk8L1llYXI+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53</w:t>
        </w:r>
        <w:r w:rsidR="002E791A" w:rsidRPr="00BE4757">
          <w:fldChar w:fldCharType="end"/>
        </w:r>
      </w:hyperlink>
      <w:r w:rsidRPr="00BE4757">
        <w:t xml:space="preserve"> This is supported by a consensus report on immunosuppressives and biologics during pregnancy and lactation, confirming no evidence of elevated adverse pregnancy outcomes or malformation risks.</w:t>
      </w:r>
      <w:hyperlink w:anchor="_ENREF_54" w:tooltip="Puchner, 2019 #1724" w:history="1">
        <w:r w:rsidR="002E791A" w:rsidRPr="00BE4757">
          <w:fldChar w:fldCharType="begin">
            <w:fldData xml:space="preserve">PEVuZE5vdGU+PENpdGU+PEF1dGhvcj5QdWNobmVyPC9BdXRob3I+PFllYXI+MjAxOTwvWWVhcj48
UmVjTnVtPjE3MjQ8L1JlY051bT48RGlzcGxheVRleHQ+PHN0eWxlIGZhY2U9InN1cGVyc2NyaXB0
Ij41NDwvc3R5bGU+PC9EaXNwbGF5VGV4dD48cmVjb3JkPjxyZWMtbnVtYmVyPjE3MjQ8L3JlYy1u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2E791A">
          <w:instrText xml:space="preserve"> ADDIN EN.CITE </w:instrText>
        </w:r>
        <w:r w:rsidR="002E791A">
          <w:fldChar w:fldCharType="begin">
            <w:fldData xml:space="preserve">PEVuZE5vdGU+PENpdGU+PEF1dGhvcj5QdWNobmVyPC9BdXRob3I+PFllYXI+MjAxOTwvWWVhcj48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==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54</w:t>
        </w:r>
        <w:r w:rsidR="002E791A" w:rsidRPr="00BE4757">
          <w:fldChar w:fldCharType="end"/>
        </w:r>
      </w:hyperlink>
      <w:r w:rsidRPr="00BE4757">
        <w:t xml:space="preserve"> Some monoclonal antibodies are transported across the placenta (and may also enter breast milk) but as REGN10933 and REGN10987 do not have any human targets such exposure should not be associated with risk of harm. Pregnant women, just like other patients with COVID-19, are at significant risk from the infection itself (particularly those in the third trimester.</w:t>
      </w:r>
      <w:r w:rsidRPr="00BE4757">
        <w:fldChar w:fldCharType="begin">
          <w:fldData xml:space="preserve">PEVuZE5vdGU+PENpdGU+PEF1dGhvcj5BbGxvdGV5PC9BdXRob3I+PFllYXI+MjAyMDwvWWVhcj48
UmVjTnVtPjMwNDM8L1JlY051bT48RGlzcGxheVRleHQ+PHN0eWxlIGZhY2U9InN1cGVyc2NyaXB0
Ij41NSw1Njwvc3R5bGU+PC9EaXNwbGF5VGV4dD48cmVjb3JkPjxyZWMtbnVtYmVyPjMwNDM8L3Jl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2E791A">
        <w:instrText xml:space="preserve"> ADDIN EN.CITE </w:instrText>
      </w:r>
      <w:r w:rsidR="002E791A">
        <w:fldChar w:fldCharType="begin">
          <w:fldData xml:space="preserve">PEVuZE5vdGU+PENpdGU+PEF1dGhvcj5BbGxvdGV5PC9BdXRob3I+PFllYXI+MjAyMDwvWWVhcj48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==
</w:fldData>
        </w:fldChar>
      </w:r>
      <w:r w:rsidR="002E791A">
        <w:instrText xml:space="preserve"> ADDIN EN.CITE.DATA </w:instrText>
      </w:r>
      <w:r w:rsidR="002E791A">
        <w:fldChar w:fldCharType="end"/>
      </w:r>
      <w:r w:rsidRPr="00BE4757">
        <w:fldChar w:fldCharType="separate"/>
      </w:r>
      <w:hyperlink w:anchor="_ENREF_55" w:tooltip="Allotey, 2020 #3043" w:history="1">
        <w:r w:rsidR="002E791A" w:rsidRPr="002E791A">
          <w:rPr>
            <w:noProof/>
            <w:vertAlign w:val="superscript"/>
          </w:rPr>
          <w:t>55</w:t>
        </w:r>
      </w:hyperlink>
      <w:r w:rsidR="002E791A" w:rsidRPr="002E791A">
        <w:rPr>
          <w:noProof/>
          <w:vertAlign w:val="superscript"/>
        </w:rPr>
        <w:t>,</w:t>
      </w:r>
      <w:hyperlink w:anchor="_ENREF_56" w:tooltip="Knight, 2020 #1700" w:history="1">
        <w:r w:rsidR="002E791A" w:rsidRPr="002E791A">
          <w:rPr>
            <w:noProof/>
            <w:vertAlign w:val="superscript"/>
          </w:rPr>
          <w:t>56</w:t>
        </w:r>
      </w:hyperlink>
      <w:r w:rsidRPr="00BE4757">
        <w:fldChar w:fldCharType="end"/>
      </w:r>
      <w:r w:rsidRPr="00BE4757">
        <w:t xml:space="preserve"> All pregnant women in RECOVERY are entered into the UK Obstetric Surveillance System which follows all pregnancies to their conclusion.</w:t>
      </w:r>
      <w:hyperlink w:anchor="_ENREF_56" w:tooltip="Knight, 2020 #1700" w:history="1">
        <w:r w:rsidR="002E791A" w:rsidRPr="00BE4757">
          <w:fldChar w:fldCharType="begin">
            <w:fldData xml:space="preserve">PEVuZE5vdGU+PENpdGU+PEF1dGhvcj5LbmlnaHQ8L0F1dGhvcj48WWVhcj4yMDIwPC9ZZWFyPjxS
ZWNOdW0+MTcwMDwvUmVjTnVtPjxEaXNwbGF5VGV4dD48c3R5bGUgZmFjZT0ic3VwZXJzY3JpcHQi
PjU2PC9zdHlsZT48L0Rpc3BsYXlUZXh0PjxyZWNvcmQ+PHJlYy1udW1iZXI+MTcwMDwvcmVjLW51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2E791A">
          <w:instrText xml:space="preserve"> ADDIN EN.CITE </w:instrText>
        </w:r>
        <w:r w:rsidR="002E791A">
          <w:fldChar w:fldCharType="begin">
            <w:fldData xml:space="preserve">PEVuZE5vdGU+PENpdGU+PEF1dGhvcj5LbmlnaHQ8L0F1dGhvcj48WWVhcj4yMDIwPC9ZZWFyPjxS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==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56</w:t>
        </w:r>
        <w:r w:rsidR="002E791A" w:rsidRPr="00BE4757">
          <w:fldChar w:fldCharType="end"/>
        </w:r>
      </w:hyperlink>
      <w:r w:rsidRPr="00BE4757">
        <w:t xml:space="preserve"> Given the early safety experience with REGN10933+REGN10987 it would appear appropriate not to exclude pregnant women from this aspect of the trial (as such exclusion would inhibit the development of treatments for this population).</w:t>
      </w:r>
      <w:hyperlink w:anchor="_ENREF_57" w:tooltip="Knight, 2020 #1726" w:history="1">
        <w:r w:rsidR="002E791A" w:rsidRPr="00BE4757">
          <w:fldChar w:fldCharType="begin">
            <w:fldData xml:space="preserve">PEVuZE5vdGU+PENpdGU+PEF1dGhvcj5LbmlnaHQ8L0F1dGhvcj48WWVhcj4yMDIwPC9ZZWFyPjxS
ZWNOdW0+MTcyNjwvUmVjTnVtPjxEaXNwbGF5VGV4dD48c3R5bGUgZmFjZT0ic3VwZXJzY3JpcHQi
PjU3PC9zdHlsZT48L0Rpc3BsYXlUZXh0PjxyZWNvcmQ+PHJlYy1udW1iZXI+MTcyNjwvcmVjLW51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2E791A">
          <w:instrText xml:space="preserve"> ADDIN EN.CITE </w:instrText>
        </w:r>
        <w:r w:rsidR="002E791A">
          <w:fldChar w:fldCharType="begin">
            <w:fldData xml:space="preserve">PEVuZE5vdGU+PENpdGU+PEF1dGhvcj5LbmlnaHQ8L0F1dGhvcj48WWVhcj4yMDIwPC9ZZWFyPjxS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=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57</w:t>
        </w:r>
        <w:r w:rsidR="002E791A" w:rsidRPr="00BE4757">
          <w:fldChar w:fldCharType="end"/>
        </w:r>
      </w:hyperlink>
    </w:p>
    <w:p w14:paraId="4C55DDAA" w14:textId="77777777" w:rsidR="00BE4757" w:rsidRPr="00BE4757" w:rsidRDefault="00BE4757" w:rsidP="00BE4757"/>
    <w:p w14:paraId="5A4B3E84" w14:textId="41833B74" w:rsidR="00086065" w:rsidDel="00030EBD" w:rsidRDefault="00086065" w:rsidP="00BE4757">
      <w:pPr>
        <w:rPr>
          <w:del w:id="1018" w:author="Richard Haynes" w:date="2021-03-20T11:17:00Z"/>
          <w:b/>
        </w:rPr>
      </w:pPr>
      <w:del w:id="1019" w:author="Richard Haynes" w:date="2021-03-20T11:17:00Z">
        <w:r w:rsidDel="00030EBD">
          <w:rPr>
            <w:b/>
          </w:rPr>
          <w:delText>Aspirin</w:delText>
        </w:r>
      </w:del>
    </w:p>
    <w:p w14:paraId="1525934F" w14:textId="233B99C2" w:rsidR="00BE4757" w:rsidRPr="00BE4757" w:rsidDel="00030EBD" w:rsidRDefault="00BE4757" w:rsidP="00BE4757">
      <w:pPr>
        <w:rPr>
          <w:del w:id="1020" w:author="Richard Haynes" w:date="2021-03-20T11:17:00Z"/>
          <w:b/>
          <w:bCs w:val="0"/>
        </w:rPr>
      </w:pPr>
      <w:del w:id="1021" w:author="Richard Haynes" w:date="2021-03-20T11:17:00Z">
        <w:r w:rsidRPr="00BE4757" w:rsidDel="00030EBD">
          <w:delText>Aspirin is widely used for the prevention of pre-eclampsia in pregnant women at increased risk of the disease. A recent Cochrane meta-analysis on this topic included seventy-seven trials (40,249 women) taking aspirin at doses between 60 and 150mg daily.</w:delText>
        </w:r>
        <w:r w:rsidR="00AF5EED" w:rsidDel="00030EBD">
          <w:fldChar w:fldCharType="begin"/>
        </w:r>
        <w:r w:rsidR="00AF5EED" w:rsidDel="00030EBD">
          <w:delInstrText xml:space="preserve"> HYPERLINK \l "_ENREF_53" \o "Duley, 2019 #2" </w:delInstrText>
        </w:r>
        <w:r w:rsidR="00AF5EED" w:rsidDel="00030EBD">
          <w:fldChar w:fldCharType="end"/>
        </w:r>
        <w:r w:rsidRPr="00BE4757" w:rsidDel="00030EBD">
          <w:delText xml:space="preserve"> In most trials, aspirin was started from 12 weeks’ gestation, although a more recent meta-analysis has reported eight trials (1426 women) in which aspirin was initiated in the first trimester.</w:delText>
        </w:r>
        <w:r w:rsidR="00AF5EED" w:rsidDel="00030EBD">
          <w:fldChar w:fldCharType="begin"/>
        </w:r>
        <w:r w:rsidR="00AF5EED" w:rsidDel="00030EBD">
          <w:delInstrText xml:space="preserve"> HYPERLINK \l "_ENREF_54" \o "Chaemsaithong, 2020 #3" </w:delInstrText>
        </w:r>
        <w:r w:rsidR="00AF5EED" w:rsidDel="00030EBD">
          <w:fldChar w:fldCharType="end"/>
        </w:r>
        <w:r w:rsidRPr="00BE4757" w:rsidDel="00030EBD">
          <w:delText xml:space="preserve"> In light of the clear evidence of effectiveness, 75-150mg aspirin is recommended for pre-eclampsia prophylaxis in NICE guidelines for management of hypertension in pregnancy (NG133), and in the NHS England document ‘Saving Babies’ Lives for women at increased risk of placental dysfunction disorders. There is some ongoing uncertainty as to the optimal dose (75mg vs. 150mg) for pre-eclampsia prophylaxis, but both doses are in widespread clinical use in pregnancy in the UK for these indications and in other conditions (e.g. in pregnant women with antiphospholipid syndrome).</w:delText>
        </w:r>
      </w:del>
    </w:p>
    <w:p w14:paraId="5D90FB4A" w14:textId="13E22EE1" w:rsidR="00BE4757" w:rsidRDefault="00030EBD" w:rsidP="00BE4757">
      <w:pPr>
        <w:rPr>
          <w:ins w:id="1022" w:author="Richard Haynes" w:date="2021-03-20T11:17:00Z"/>
          <w:b/>
          <w:bCs w:val="0"/>
        </w:rPr>
      </w:pPr>
      <w:ins w:id="1023" w:author="Richard Haynes" w:date="2021-03-20T11:17:00Z">
        <w:r>
          <w:rPr>
            <w:b/>
            <w:bCs w:val="0"/>
          </w:rPr>
          <w:lastRenderedPageBreak/>
          <w:t>Infliximab</w:t>
        </w:r>
      </w:ins>
      <w:ins w:id="1024" w:author="Richard Haynes" w:date="2021-03-29T17:48:00Z">
        <w:r w:rsidR="00F06C4A">
          <w:rPr>
            <w:b/>
            <w:bCs w:val="0"/>
          </w:rPr>
          <w:t xml:space="preserve"> (ex-UK only)</w:t>
        </w:r>
      </w:ins>
    </w:p>
    <w:p w14:paraId="065FB833" w14:textId="7B7CA466" w:rsidR="00030EBD" w:rsidRDefault="00030EBD" w:rsidP="00BE4757">
      <w:pPr>
        <w:rPr>
          <w:ins w:id="1025" w:author="Richard Haynes" w:date="2021-03-20T11:20:00Z"/>
        </w:rPr>
      </w:pPr>
      <w:ins w:id="1026" w:author="Richard Haynes" w:date="2021-03-20T11:17:00Z">
        <w:r w:rsidRPr="00030EBD">
          <w:t xml:space="preserve">Infliximab has been widely used in inflammatory conditions in pregnancy, including rheumatological, gastroenterological, and dermatological autoimmune diseases. A systematic review of publications included 4276 </w:t>
        </w:r>
      </w:ins>
      <w:ins w:id="1027" w:author="Richard Haynes" w:date="2021-03-29T17:49:00Z">
        <w:r w:rsidR="00F06C4A">
          <w:t>pregnant women</w:t>
        </w:r>
      </w:ins>
      <w:ins w:id="1028" w:author="Richard Haynes" w:date="2021-03-20T11:17:00Z">
        <w:r w:rsidRPr="00030EBD">
          <w:t xml:space="preserve"> who had received infliximab.</w:t>
        </w:r>
      </w:ins>
      <w:r w:rsidR="002E791A">
        <w:fldChar w:fldCharType="begin"/>
      </w:r>
      <w:r w:rsidR="002E791A">
        <w:instrText xml:space="preserve"> HYPERLINK \l "_ENREF_58" \o "Ghalandari, 2020 #3083" </w:instrText>
      </w:r>
      <w:r w:rsidR="002E791A">
        <w:fldChar w:fldCharType="separate"/>
      </w:r>
      <w:ins w:id="1029" w:author="Richard Haynes" w:date="2021-03-20T11:17:00Z">
        <w:r w:rsidR="002E791A" w:rsidRPr="00030EBD">
          <w:fldChar w:fldCharType="begin">
            <w:fldData xml:space="preserve">PEVuZE5vdGU+PENpdGU+PEF1dGhvcj5HaGFsYW5kYXJpPC9BdXRob3I+PFllYXI+MjAyMDwvWWVh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</w:fldData>
          </w:fldChar>
        </w:r>
      </w:ins>
      <w:r w:rsidR="002E791A">
        <w:instrText xml:space="preserve"> ADDIN EN.CITE </w:instrText>
      </w:r>
      <w:r w:rsidR="002E791A">
        <w:fldChar w:fldCharType="begin">
          <w:fldData xml:space="preserve">PEVuZE5vdGU+PENpdGU+PEF1dGhvcj5HaGFsYW5kYXJpPC9BdXRob3I+PFllYXI+MjAyMDwvWWVh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</w:fldData>
        </w:fldChar>
      </w:r>
      <w:r w:rsidR="002E791A">
        <w:instrText xml:space="preserve"> ADDIN EN.CITE.DATA </w:instrText>
      </w:r>
      <w:r w:rsidR="002E791A">
        <w:fldChar w:fldCharType="end"/>
      </w:r>
      <w:ins w:id="1030" w:author="Richard Haynes" w:date="2021-03-20T11:17:00Z">
        <w:r w:rsidR="002E791A" w:rsidRPr="00030EBD">
          <w:fldChar w:fldCharType="separate"/>
        </w:r>
      </w:ins>
      <w:r w:rsidR="002E791A" w:rsidRPr="002E791A">
        <w:rPr>
          <w:noProof/>
          <w:vertAlign w:val="superscript"/>
        </w:rPr>
        <w:t>58</w:t>
      </w:r>
      <w:ins w:id="1031" w:author="Richard Haynes" w:date="2021-03-20T11:17:00Z">
        <w:r w:rsidR="002E791A" w:rsidRPr="00030EBD">
          <w:rPr>
            <w:bCs w:val="0"/>
          </w:rPr>
          <w:fldChar w:fldCharType="end"/>
        </w:r>
      </w:ins>
      <w:r w:rsidR="002E791A">
        <w:fldChar w:fldCharType="end"/>
      </w:r>
      <w:ins w:id="1032" w:author="Richard Haynes" w:date="2021-03-20T11:17:00Z">
        <w:r w:rsidRPr="00030EBD">
          <w:t xml:space="preserve"> The review concluded that there was no signal of an increased risk of congenital malformations. Whilst an increase was noted in infections in children after </w:t>
        </w:r>
      </w:ins>
      <w:ins w:id="1033" w:author="Richard Haynes" w:date="2021-03-29T17:49:00Z">
        <w:r w:rsidR="00F06C4A" w:rsidRPr="00F06C4A">
          <w:rPr>
            <w:i/>
          </w:rPr>
          <w:t>in utero</w:t>
        </w:r>
      </w:ins>
      <w:ins w:id="1034" w:author="Richard Haynes" w:date="2021-03-20T11:17:00Z">
        <w:r w:rsidRPr="00030EBD">
          <w:t xml:space="preserve"> exposure to infliximab, this was based on retrospective recall, often in combination therapy with thiopurine treatment, typically with prolonged use (rather than a single dose as advised in the RECOVERY protocol). </w:t>
        </w:r>
      </w:ins>
      <w:ins w:id="1035" w:author="Richard Haynes" w:date="2021-03-29T17:49:00Z">
        <w:r w:rsidR="00F06C4A" w:rsidRPr="00F06C4A">
          <w:t>Women in the third trimester of pregnancy will be excluded from the infliximab comparison</w:t>
        </w:r>
      </w:ins>
      <w:ins w:id="1036" w:author="Richard Haynes" w:date="2021-03-29T17:50:00Z">
        <w:r w:rsidR="00F06C4A">
          <w:t xml:space="preserve"> </w:t>
        </w:r>
        <w:r w:rsidR="00155328">
          <w:t>to avoid interfering with national BCG vaccination campaigns)</w:t>
        </w:r>
      </w:ins>
      <w:ins w:id="1037" w:author="Richard Haynes" w:date="2021-03-29T17:49:00Z">
        <w:r w:rsidR="00155328">
          <w:t>.</w:t>
        </w:r>
      </w:ins>
    </w:p>
    <w:p w14:paraId="2DD8DFE4" w14:textId="29736412" w:rsidR="00F7485A" w:rsidRDefault="00F7485A" w:rsidP="00BE4757">
      <w:pPr>
        <w:rPr>
          <w:ins w:id="1038" w:author="Richard Haynes" w:date="2021-03-20T11:20:00Z"/>
        </w:rPr>
      </w:pPr>
    </w:p>
    <w:p w14:paraId="4AD2DF41" w14:textId="07C1E4CA" w:rsidR="00F7485A" w:rsidRDefault="00F7485A" w:rsidP="00BE4757">
      <w:pPr>
        <w:rPr>
          <w:ins w:id="1039" w:author="Richard Haynes" w:date="2021-03-20T11:20:00Z"/>
          <w:b/>
        </w:rPr>
      </w:pPr>
      <w:ins w:id="1040" w:author="Richard Haynes" w:date="2021-03-20T11:20:00Z">
        <w:r>
          <w:rPr>
            <w:b/>
          </w:rPr>
          <w:t>Corticosteroids</w:t>
        </w:r>
      </w:ins>
    </w:p>
    <w:p w14:paraId="3472D434" w14:textId="189F0822" w:rsidR="00F7485A" w:rsidRPr="00F7485A" w:rsidRDefault="00F7485A" w:rsidP="00F7485A">
      <w:pPr>
        <w:rPr>
          <w:ins w:id="1041" w:author="Richard Haynes" w:date="2021-03-20T11:17:00Z"/>
        </w:rPr>
      </w:pPr>
      <w:ins w:id="1042" w:author="Richard Haynes" w:date="2021-03-20T11:20:00Z">
        <w:r w:rsidRPr="00F7485A">
          <w:rPr>
            <w:lang w:val="en-US"/>
          </w:rPr>
          <w:t xml:space="preserve">Prednisolone or, in women unable to take oral medicine, hydrocortisone </w:t>
        </w:r>
      </w:ins>
      <w:ins w:id="1043" w:author="Richard Haynes" w:date="2021-03-20T11:21:00Z">
        <w:r>
          <w:rPr>
            <w:lang w:val="en-US"/>
          </w:rPr>
          <w:t xml:space="preserve">or methylprednisolone </w:t>
        </w:r>
      </w:ins>
      <w:ins w:id="1044" w:author="Richard Haynes" w:date="2021-03-20T11:20:00Z">
        <w:r w:rsidRPr="00F7485A">
          <w:rPr>
            <w:lang w:val="en-US"/>
          </w:rPr>
          <w:t>are recommended instead of dexamethasone treatment in light of accumulating evidence that repeated doses of dexamethasone have deleterious effects on long-term neurodevelopment of the fetus.</w:t>
        </w:r>
      </w:ins>
      <w:r w:rsidR="002E791A">
        <w:rPr>
          <w:lang w:val="en-US"/>
        </w:rPr>
        <w:fldChar w:fldCharType="begin"/>
      </w:r>
      <w:r w:rsidR="002E791A">
        <w:rPr>
          <w:lang w:val="en-US"/>
        </w:rPr>
        <w:instrText xml:space="preserve"> HYPERLINK \l "_ENREF_59" \o "Tam, 2011 #1618" </w:instrText>
      </w:r>
      <w:r w:rsidR="002E791A">
        <w:rPr>
          <w:lang w:val="en-US"/>
        </w:rPr>
        <w:fldChar w:fldCharType="separate"/>
      </w:r>
      <w:ins w:id="1045" w:author="Richard Haynes" w:date="2021-03-20T11:20:00Z">
        <w:r w:rsidR="002E791A" w:rsidRPr="00F7485A">
          <w:rPr>
            <w:lang w:val="en-US"/>
          </w:rPr>
          <w:fldChar w:fldCharType="begin">
            <w:fldData xml:space="preserve">PEVuZE5vdGU+PENpdGU+PEF1dGhvcj5UYW08L0F1dGhvcj48WWVhcj4yMDExPC9ZZWFyPjxSZWNO
dW0+MTYxODwvUmVjTnVtPjxEaXNwbGF5VGV4dD48c3R5bGUgZmFjZT0ic3VwZXJzY3JpcHQiPjU5
LTYxPC9zdHlsZT48L0Rpc3BsYXlUZXh0PjxyZWNvcmQ+PHJlYy1udW1iZXI+MTYxODwvcmVjLW51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ins>
      <w:r w:rsidR="002E791A">
        <w:rPr>
          <w:lang w:val="en-US"/>
        </w:rPr>
        <w:instrText xml:space="preserve"> ADDIN EN.CITE </w:instrText>
      </w:r>
      <w:r w:rsidR="002E791A">
        <w:rPr>
          <w:lang w:val="en-US"/>
        </w:rPr>
        <w:fldChar w:fldCharType="begin">
          <w:fldData xml:space="preserve">PEVuZE5vdGU+PENpdGU+PEF1dGhvcj5UYW08L0F1dGhvcj48WWVhcj4yMDExPC9ZZWFyPjxSZWNO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</w:fldData>
        </w:fldChar>
      </w:r>
      <w:r w:rsidR="002E791A">
        <w:rPr>
          <w:lang w:val="en-US"/>
        </w:rPr>
        <w:instrText xml:space="preserve"> ADDIN EN.CITE.DATA </w:instrText>
      </w:r>
      <w:r w:rsidR="002E791A">
        <w:rPr>
          <w:lang w:val="en-US"/>
        </w:rPr>
      </w:r>
      <w:r w:rsidR="002E791A">
        <w:rPr>
          <w:lang w:val="en-US"/>
        </w:rPr>
        <w:fldChar w:fldCharType="end"/>
      </w:r>
      <w:ins w:id="1046" w:author="Richard Haynes" w:date="2021-03-20T11:20:00Z">
        <w:r w:rsidR="002E791A" w:rsidRPr="00F7485A">
          <w:rPr>
            <w:lang w:val="en-US"/>
          </w:rPr>
        </w:r>
        <w:r w:rsidR="002E791A" w:rsidRPr="00F7485A">
          <w:rPr>
            <w:lang w:val="en-US"/>
          </w:rPr>
          <w:fldChar w:fldCharType="separate"/>
        </w:r>
      </w:ins>
      <w:r w:rsidR="002E791A" w:rsidRPr="002E791A">
        <w:rPr>
          <w:noProof/>
          <w:vertAlign w:val="superscript"/>
          <w:lang w:val="en-US"/>
        </w:rPr>
        <w:t>59-61</w:t>
      </w:r>
      <w:ins w:id="1047" w:author="Richard Haynes" w:date="2021-03-20T11:20:00Z">
        <w:r w:rsidR="002E791A" w:rsidRPr="00F7485A">
          <w:fldChar w:fldCharType="end"/>
        </w:r>
      </w:ins>
      <w:r w:rsidR="002E791A">
        <w:rPr>
          <w:lang w:val="en-US"/>
        </w:rPr>
        <w:fldChar w:fldCharType="end"/>
      </w:r>
      <w:ins w:id="1048" w:author="Richard Haynes" w:date="2021-03-20T11:20:00Z">
        <w:r w:rsidRPr="00F7485A">
          <w:rPr>
            <w:lang w:val="en-US"/>
          </w:rPr>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ins>
      <w:r w:rsidR="002E791A">
        <w:rPr>
          <w:lang w:val="en-US"/>
        </w:rPr>
        <w:fldChar w:fldCharType="begin"/>
      </w:r>
      <w:r w:rsidR="002E791A">
        <w:rPr>
          <w:lang w:val="en-US"/>
        </w:rPr>
        <w:instrText xml:space="preserve"> HYPERLINK \l "_ENREF_62" \o "Flint, 2016 #1621" </w:instrText>
      </w:r>
      <w:r w:rsidR="002E791A">
        <w:rPr>
          <w:lang w:val="en-US"/>
        </w:rPr>
        <w:fldChar w:fldCharType="separate"/>
      </w:r>
      <w:ins w:id="1049" w:author="Richard Haynes" w:date="2021-03-20T11:20:00Z">
        <w:r w:rsidR="002E791A" w:rsidRPr="00F7485A">
          <w:rPr>
            <w:lang w:val="en-US"/>
          </w:rPr>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ins>
      <w:r w:rsidR="002E791A">
        <w:rPr>
          <w:lang w:val="en-US"/>
        </w:rPr>
        <w:instrText xml:space="preserve"> ADDIN EN.CITE </w:instrText>
      </w:r>
      <w:r w:rsidR="002E791A">
        <w:rPr>
          <w:lang w:val="en-US"/>
        </w:rPr>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E791A">
        <w:rPr>
          <w:lang w:val="en-US"/>
        </w:rPr>
        <w:instrText xml:space="preserve"> ADDIN EN.CITE.DATA </w:instrText>
      </w:r>
      <w:r w:rsidR="002E791A">
        <w:rPr>
          <w:lang w:val="en-US"/>
        </w:rPr>
      </w:r>
      <w:r w:rsidR="002E791A">
        <w:rPr>
          <w:lang w:val="en-US"/>
        </w:rPr>
        <w:fldChar w:fldCharType="end"/>
      </w:r>
      <w:ins w:id="1050" w:author="Richard Haynes" w:date="2021-03-20T11:20:00Z">
        <w:r w:rsidR="002E791A" w:rsidRPr="00F7485A">
          <w:rPr>
            <w:lang w:val="en-US"/>
          </w:rPr>
        </w:r>
        <w:r w:rsidR="002E791A" w:rsidRPr="00F7485A">
          <w:rPr>
            <w:lang w:val="en-US"/>
          </w:rPr>
          <w:fldChar w:fldCharType="separate"/>
        </w:r>
      </w:ins>
      <w:r w:rsidR="002E791A" w:rsidRPr="002E791A">
        <w:rPr>
          <w:noProof/>
          <w:vertAlign w:val="superscript"/>
          <w:lang w:val="en-US"/>
        </w:rPr>
        <w:t>62</w:t>
      </w:r>
      <w:ins w:id="1051" w:author="Richard Haynes" w:date="2021-03-20T11:20:00Z">
        <w:r w:rsidR="002E791A" w:rsidRPr="00F7485A">
          <w:fldChar w:fldCharType="end"/>
        </w:r>
      </w:ins>
      <w:r w:rsidR="002E791A">
        <w:rPr>
          <w:lang w:val="en-US"/>
        </w:rPr>
        <w:fldChar w:fldCharType="end"/>
      </w:r>
      <w:ins w:id="1052" w:author="Richard Haynes" w:date="2021-03-20T11:20:00Z">
        <w:r w:rsidRPr="00F7485A">
          <w:rPr>
            <w:lang w:val="en-US"/>
          </w:rPr>
          <w:t xml:space="preserve"> Very low concentrations of prednisolone enter breastmilk. There is a paucity of data about pharmacological use of hydrocortisone, but it is likely that this is also safe when breastfeeding,</w:t>
        </w:r>
      </w:ins>
      <w:r w:rsidR="002E791A">
        <w:rPr>
          <w:lang w:val="en-US"/>
        </w:rPr>
        <w:fldChar w:fldCharType="begin"/>
      </w:r>
      <w:r w:rsidR="002E791A">
        <w:rPr>
          <w:lang w:val="en-US"/>
        </w:rPr>
        <w:instrText xml:space="preserve"> HYPERLINK \l "_ENREF_62" \o "Flint, 2016 #1621" </w:instrText>
      </w:r>
      <w:r w:rsidR="002E791A">
        <w:rPr>
          <w:lang w:val="en-US"/>
        </w:rPr>
        <w:fldChar w:fldCharType="separate"/>
      </w:r>
      <w:ins w:id="1053" w:author="Richard Haynes" w:date="2021-03-20T11:20:00Z">
        <w:r w:rsidR="002E791A" w:rsidRPr="00F7485A">
          <w:rPr>
            <w:lang w:val="en-US"/>
          </w:rPr>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ins>
      <w:r w:rsidR="002E791A">
        <w:rPr>
          <w:lang w:val="en-US"/>
        </w:rPr>
        <w:instrText xml:space="preserve"> ADDIN EN.CITE </w:instrText>
      </w:r>
      <w:r w:rsidR="002E791A">
        <w:rPr>
          <w:lang w:val="en-US"/>
        </w:rPr>
        <w:fldChar w:fldCharType="begin">
          <w:fldData xml:space="preserve">PEVuZE5vdGU+PENpdGU+PEF1dGhvcj5GbGludDwvQXV0aG9yPjxZZWFyPjIwMTY8L1llYXI+PFJl
Y051bT4xNjIxPC9SZWNOdW0+PERpc3BsYXlUZXh0PjxzdHlsZSBmYWNlPSJzdXBlcnNjcmlwdCI+
NjI8L3N0eWxlPjwvRGlzcGxheVRleHQ+PHJlY29yZD48cmVjLW51bWJlcj4xNjIxPC9yZWMtbnVt
YmVyPjxmb3JlaWduLWtleXM+PGtleSBhcHA9IkVOIiBkYi1pZD0iMnYwcDA1cHZ2d3dkcHpldnNk
NXB0cGF6MjB6NTVzczl6OXZ0IiB0aW1lc3RhbXA9IjE1ODYxMjM2NjEiPjE2MjE8L2tleT48L2Zv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QnVydG9uIEhvc3BpdGFscyBOSFMgVHJ1c3QsIEJ1cnRvbi11cG9uLVRyZW50LCBVSy4mI3hEO1Jo
ZXVtYXRpYyBhbmQgTXVzY3Vsb3NrZWxldGFsIERpc2Vhc2UgVW5pdCwgT3VyIExhZHkmYXBvcztz
IEhvc3BpY2UgYW5kIENhcmUgU2VydmljZXMsIER1YmxpbiwgSXJlbGFuZC4mI3hEO0RlcGFydG1l
bnQgb2YgUmhldW1hdG9sb2d5LCBVbml2ZXJzaXR5IENvbGxlZ2UgTG9uZG9uIEhvc3BpdGFsLCBM
b25kb24uJiN4RDtEZXBhcnRtZW50IG9mIFJoZXVtYXRvbG9neSwgQW5ldXJpbiBCZXZhbiBVbml2
ZXJzaXR5IEhlYWx0aCBCb2FyZCwgTmV3cG9ydC4mI3hEO0RlcGFydG1lbnQgb2YgUmhldW1hdG9s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LVBhcnQgSUk6IGFuYWxnZXNpY3MgYW5kIG90aGVyIGRydWdzIHVzZWQgaW4gcmhldW1hdG9sb2d5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</w:fldData>
        </w:fldChar>
      </w:r>
      <w:r w:rsidR="002E791A">
        <w:rPr>
          <w:lang w:val="en-US"/>
        </w:rPr>
        <w:instrText xml:space="preserve"> ADDIN EN.CITE.DATA </w:instrText>
      </w:r>
      <w:r w:rsidR="002E791A">
        <w:rPr>
          <w:lang w:val="en-US"/>
        </w:rPr>
      </w:r>
      <w:r w:rsidR="002E791A">
        <w:rPr>
          <w:lang w:val="en-US"/>
        </w:rPr>
        <w:fldChar w:fldCharType="end"/>
      </w:r>
      <w:ins w:id="1054" w:author="Richard Haynes" w:date="2021-03-20T11:20:00Z">
        <w:r w:rsidR="002E791A" w:rsidRPr="00F7485A">
          <w:rPr>
            <w:lang w:val="en-US"/>
          </w:rPr>
        </w:r>
        <w:r w:rsidR="002E791A" w:rsidRPr="00F7485A">
          <w:rPr>
            <w:lang w:val="en-US"/>
          </w:rPr>
          <w:fldChar w:fldCharType="separate"/>
        </w:r>
      </w:ins>
      <w:r w:rsidR="002E791A" w:rsidRPr="002E791A">
        <w:rPr>
          <w:noProof/>
          <w:vertAlign w:val="superscript"/>
          <w:lang w:val="en-US"/>
        </w:rPr>
        <w:t>62</w:t>
      </w:r>
      <w:ins w:id="1055" w:author="Richard Haynes" w:date="2021-03-20T11:20:00Z">
        <w:r w:rsidR="002E791A" w:rsidRPr="00F7485A">
          <w:fldChar w:fldCharType="end"/>
        </w:r>
      </w:ins>
      <w:r w:rsidR="002E791A">
        <w:rPr>
          <w:lang w:val="en-US"/>
        </w:rPr>
        <w:fldChar w:fldCharType="end"/>
      </w:r>
      <w:ins w:id="1056" w:author="Richard Haynes" w:date="2021-03-20T11:20:00Z">
        <w:r w:rsidRPr="00F7485A">
          <w:rPr>
            <w:lang w:val="en-US"/>
          </w:rPr>
          <w:t xml:space="preserve"> as also reviewed in the Lactmed database (</w:t>
        </w:r>
        <w:r w:rsidRPr="00F7485A">
          <w:fldChar w:fldCharType="begin"/>
        </w:r>
        <w:r w:rsidRPr="00F7485A">
          <w:instrText xml:space="preserve"> HYPERLINK "http://www.ncbi.nlm.nih.gov/books/NBK501076/" </w:instrText>
        </w:r>
        <w:r w:rsidRPr="00F7485A">
          <w:fldChar w:fldCharType="separate"/>
        </w:r>
        <w:r w:rsidRPr="00F7485A">
          <w:rPr>
            <w:rStyle w:val="Hyperlink"/>
            <w:rFonts w:cs="Arial"/>
            <w:lang w:val="en-US"/>
          </w:rPr>
          <w:t>www.ncbi.nlm.nih.gov/books/NBK501076/</w:t>
        </w:r>
        <w:r w:rsidRPr="00F7485A">
          <w:fldChar w:fldCharType="end"/>
        </w:r>
        <w:r w:rsidRPr="00F7485A">
          <w:rPr>
            <w:lang w:val="en-US"/>
          </w:rPr>
          <w:t>). Prednisolone (or hydrocortisone) should be used in breastfeeding women, in preference to dexamethasone.</w:t>
        </w:r>
      </w:ins>
    </w:p>
    <w:p w14:paraId="0C6C68B2" w14:textId="77777777" w:rsidR="00030EBD" w:rsidRPr="00030EBD" w:rsidRDefault="00030EBD" w:rsidP="00BE4757">
      <w:pPr>
        <w:rPr>
          <w:bCs w:val="0"/>
        </w:rPr>
      </w:pPr>
    </w:p>
    <w:p w14:paraId="1E052B90" w14:textId="7D2CBE57" w:rsidR="00BE4757" w:rsidRPr="00BE4757" w:rsidRDefault="00BE4757" w:rsidP="00BE4757">
      <w:pPr>
        <w:rPr>
          <w:b/>
          <w:bCs w:val="0"/>
        </w:rPr>
      </w:pPr>
      <w:r w:rsidRPr="00BE4757">
        <w:rPr>
          <w:b/>
        </w:rPr>
        <w:t>Tocilizumab</w:t>
      </w:r>
    </w:p>
    <w:p w14:paraId="4764F972" w14:textId="160F9164" w:rsidR="00BE4757" w:rsidRPr="00BE4757" w:rsidRDefault="00BE4757" w:rsidP="00BE4757">
      <w:r w:rsidRPr="00BE4757">
        <w:t xml:space="preserve">Two pharmaceutical global safety registry database studies have reported on tocilizumab use in pregnancy, including outcomes from 288 pregnancies </w:t>
      </w:r>
      <w:hyperlink w:anchor="_ENREF_63" w:tooltip="Hoeltzenbein, 2016 #1632" w:history="1">
        <w:r w:rsidR="002E791A" w:rsidRPr="00BE4757">
          <w:fldChar w:fldCharType="begin">
            <w:fldData xml:space="preserve">PEVuZE5vdGU+PENpdGU+PEF1dGhvcj5Ib2VsdHplbmJlaW48L0F1dGhvcj48WWVhcj4yMDE2PC9Z
ZWFyPjxSZWNOdW0+MTYzMjwvUmVjTnVtPjxEaXNwbGF5VGV4dD48c3R5bGUgZmFjZT0ic3VwZXJz
Y3JpcHQiPjYzPC9zdHlsZT48L0Rpc3BsYXlUZXh0PjxyZWNvcmQ+PHJlYy1udW1iZXI+MTYzMjwv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E791A">
          <w:instrText xml:space="preserve"> ADDIN EN.CITE </w:instrText>
        </w:r>
        <w:r w:rsidR="002E791A">
          <w:fldChar w:fldCharType="begin">
            <w:fldData xml:space="preserve">PEVuZE5vdGU+PENpdGU+PEF1dGhvcj5Ib2VsdHplbmJlaW48L0F1dGhvcj48WWVhcj4yMDE2PC9Z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63</w:t>
        </w:r>
        <w:r w:rsidR="002E791A" w:rsidRPr="00BE4757">
          <w:fldChar w:fldCharType="end"/>
        </w:r>
      </w:hyperlink>
      <w:r w:rsidRPr="00BE4757">
        <w:t xml:space="preserve">  and 61 pregnancies,</w:t>
      </w:r>
      <w:hyperlink w:anchor="_ENREF_64" w:tooltip="Nakajima, 2016 #1629" w:history="1">
        <w:r w:rsidR="002E791A" w:rsidRPr="00BE4757">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E791A">
          <w:instrText xml:space="preserve"> ADDIN EN.CITE </w:instrText>
        </w:r>
        <w:r w:rsidR="002E791A">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64</w:t>
        </w:r>
        <w:r w:rsidR="002E791A" w:rsidRPr="00BE4757">
          <w:fldChar w:fldCharType="end"/>
        </w:r>
      </w:hyperlink>
      <w:r w:rsidRPr="00BE4757">
        <w:t xml:space="preserve"> typically for rheumatoid or other arthritides, and with the majority having received the drug in the first trimester. These data suggest that the rates of congenital abnormality, spontaneous pregnancy loss and other adverse outcomes were not higher than in the general population.</w:t>
      </w:r>
      <w:hyperlink w:anchor="_ENREF_64" w:tooltip="Nakajima, 2016 #1629" w:history="1">
        <w:r w:rsidR="002E791A" w:rsidRPr="00BE4757">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E791A">
          <w:instrText xml:space="preserve"> ADDIN EN.CITE </w:instrText>
        </w:r>
        <w:r w:rsidR="002E791A">
          <w:fldChar w:fldCharType="begin">
            <w:fldData xml:space="preserve">PEVuZE5vdGU+PENpdGU+PEF1dGhvcj5OYWthamltYTwvQXV0aG9yPjxZZWFyPjIwMTY8L1llYXI+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64</w:t>
        </w:r>
        <w:r w:rsidR="002E791A" w:rsidRPr="00BE4757">
          <w:fldChar w:fldCharType="end"/>
        </w:r>
      </w:hyperlink>
      <w:r w:rsidRPr="00BE4757">
        <w:t xml:space="preserve"> Small studies have shown that tocilizumab is transferred to the fetus with serum concentrations approximately 7-fold lower than those observed in maternal serum at the time of birth.</w:t>
      </w:r>
      <w:hyperlink w:anchor="_ENREF_65" w:tooltip="Saito, 2019 #1630" w:history="1">
        <w:r w:rsidR="002E791A" w:rsidRPr="00BE4757">
          <w:fldChar w:fldCharType="begin">
            <w:fldData xml:space="preserve">PEVuZE5vdGU+PENpdGU+PEF1dGhvcj5TYWl0bzwvQXV0aG9yPjxZZWFyPjIwMTk8L1llYXI+PFJl
Y051bT4xNjMwPC9SZWNOdW0+PERpc3BsYXlUZXh0PjxzdHlsZSBmYWNlPSJzdXBlcnNjcmlwdCI+
NjU8L3N0eWxlPjwvRGlzcGxheVRleHQ+PHJlY29yZD48cmVjLW51bWJlcj4xNjMwPC9yZWMtbnVt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E791A">
          <w:instrText xml:space="preserve"> ADDIN EN.CITE </w:instrText>
        </w:r>
        <w:r w:rsidR="002E791A">
          <w:fldChar w:fldCharType="begin">
            <w:fldData xml:space="preserve">PEVuZE5vdGU+PENpdGU+PEF1dGhvcj5TYWl0bzwvQXV0aG9yPjxZZWFyPjIwMTk8L1llYXI+PFJl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65</w:t>
        </w:r>
        <w:r w:rsidR="002E791A" w:rsidRPr="00BE4757">
          <w:fldChar w:fldCharType="end"/>
        </w:r>
      </w:hyperlink>
      <w:r w:rsidRPr="00BE4757">
        <w:t xml:space="preserve"> Very low concentrations of tocilizumab are identified in breast milk and no drug is transferred into the serum of breast fed infants.</w:t>
      </w:r>
      <w:r w:rsidRPr="00BE4757">
        <w:fldChar w:fldCharType="begin">
          <w:fldData xml:space="preserve">PEVuZE5vdGU+PENpdGU+PEF1dGhvcj5TYWl0bzwvQXV0aG9yPjxZZWFyPjIwMTg8L1llYXI+PFJl
Y051bT4xNjMxPC9SZWNOdW0+PERpc3BsYXlUZXh0PjxzdHlsZSBmYWNlPSJzdXBlcnNjcmlwdCI+
NjUsNjY8L3N0eWxlPjwvRGlzcGxheVRleHQ+PHJlY29yZD48cmVjLW51bWJlcj4xNjMxPC9yZWMt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E791A">
        <w:instrText xml:space="preserve"> ADDIN EN.CITE </w:instrText>
      </w:r>
      <w:r w:rsidR="002E791A">
        <w:fldChar w:fldCharType="begin">
          <w:fldData xml:space="preserve">PEVuZE5vdGU+PENpdGU+PEF1dGhvcj5TYWl0bzwvQXV0aG9yPjxZZWFyPjIwMTg8L1llYXI+PFJl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</w:fldData>
        </w:fldChar>
      </w:r>
      <w:r w:rsidR="002E791A">
        <w:instrText xml:space="preserve"> ADDIN EN.CITE.DATA </w:instrText>
      </w:r>
      <w:r w:rsidR="002E791A">
        <w:fldChar w:fldCharType="end"/>
      </w:r>
      <w:r w:rsidRPr="00BE4757">
        <w:fldChar w:fldCharType="separate"/>
      </w:r>
      <w:hyperlink w:anchor="_ENREF_65" w:tooltip="Saito, 2019 #1630" w:history="1">
        <w:r w:rsidR="002E791A" w:rsidRPr="002E791A">
          <w:rPr>
            <w:noProof/>
            <w:vertAlign w:val="superscript"/>
          </w:rPr>
          <w:t>65</w:t>
        </w:r>
      </w:hyperlink>
      <w:r w:rsidR="002E791A" w:rsidRPr="002E791A">
        <w:rPr>
          <w:noProof/>
          <w:vertAlign w:val="superscript"/>
        </w:rPr>
        <w:t>,</w:t>
      </w:r>
      <w:hyperlink w:anchor="_ENREF_66" w:tooltip="Saito, 2018 #1631" w:history="1">
        <w:r w:rsidR="002E791A" w:rsidRPr="002E791A">
          <w:rPr>
            <w:noProof/>
            <w:vertAlign w:val="superscript"/>
          </w:rPr>
          <w:t>66</w:t>
        </w:r>
      </w:hyperlink>
      <w:r w:rsidRPr="00BE4757">
        <w:fldChar w:fldCharType="end"/>
      </w:r>
      <w:r w:rsidRPr="00BE4757">
        <w:t xml:space="preserve"> Women should be advised that if treated after 20 weeks’ gestation, their infant should not be immunised with live vaccines (rotavirus and BCG) for the first 6 months of life. All non-live vaccinations are safe and should be undertaken.</w:t>
      </w:r>
      <w:hyperlink w:anchor="_ENREF_67" w:tooltip="Flint, 2016 #1633" w:history="1">
        <w:r w:rsidR="002E791A" w:rsidRPr="00BE4757">
          <w:fldChar w:fldCharType="begin">
            <w:fldData xml:space="preserve">PEVuZE5vdGU+PENpdGU+PEF1dGhvcj5GbGludDwvQXV0aG9yPjxZZWFyPjIwMTY8L1llYXI+PFJl
Y051bT4xNjMzPC9SZWNOdW0+PERpc3BsYXlUZXh0PjxzdHlsZSBmYWNlPSJzdXBlcnNjcmlwdCI+
Njc8L3N0eWxlPjwvRGlzcGxheVRleHQ+PHJlY29yZD48cmVjLW51bWJlcj4xNjMzPC9yZWMtbnVt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E791A">
          <w:instrText xml:space="preserve"> ADDIN EN.CITE </w:instrText>
        </w:r>
        <w:r w:rsidR="002E791A">
          <w:fldChar w:fldCharType="begin">
            <w:fldData xml:space="preserve">PEVuZE5vdGU+PENpdGU+PEF1dGhvcj5GbGludDwvQXV0aG9yPjxZZWFyPjIwMTY8L1llYXI+PFJl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</w:fldData>
          </w:fldChar>
        </w:r>
        <w:r w:rsidR="002E791A">
          <w:instrText xml:space="preserve"> ADDIN EN.CITE.DATA </w:instrText>
        </w:r>
        <w:r w:rsidR="002E791A">
          <w:fldChar w:fldCharType="end"/>
        </w:r>
        <w:r w:rsidR="002E791A" w:rsidRPr="00BE4757">
          <w:fldChar w:fldCharType="separate"/>
        </w:r>
        <w:r w:rsidR="002E791A" w:rsidRPr="002E791A">
          <w:rPr>
            <w:noProof/>
            <w:vertAlign w:val="superscript"/>
          </w:rPr>
          <w:t>67</w:t>
        </w:r>
        <w:r w:rsidR="002E791A" w:rsidRPr="00BE4757">
          <w:fldChar w:fldCharType="end"/>
        </w:r>
      </w:hyperlink>
    </w:p>
    <w:p w14:paraId="6E5317F5" w14:textId="77777777" w:rsidR="001D27E0" w:rsidRDefault="001D27E0" w:rsidP="000D70CC"/>
    <w:p w14:paraId="13E36928" w14:textId="617B109A" w:rsidR="001D27E0" w:rsidRDefault="001D27E0" w:rsidP="001D27E0">
      <w:pPr>
        <w:rPr>
          <w:b/>
          <w:shd w:val="clear" w:color="auto" w:fill="FFFFFF"/>
        </w:rPr>
      </w:pPr>
      <w:r>
        <w:rPr>
          <w:b/>
          <w:shd w:val="clear" w:color="auto" w:fill="FFFFFF"/>
        </w:rPr>
        <w:t>Baricitinib</w:t>
      </w:r>
    </w:p>
    <w:p w14:paraId="1645ED0A" w14:textId="34B26D6B" w:rsidR="001D27E0" w:rsidRDefault="001D27E0" w:rsidP="001D27E0">
      <w:pPr>
        <w:rPr>
          <w:shd w:val="clear" w:color="auto" w:fill="FFFFFF"/>
        </w:rPr>
      </w:pPr>
      <w:r>
        <w:rPr>
          <w:shd w:val="clear" w:color="auto" w:fill="FFFFFF"/>
        </w:rPr>
        <w:t xml:space="preserve">Baricitinib is contraindicated in pregnant or breastfeeding women. Baricitinib will only be included in the randomisation of women of child-bearing potential if they have had a negative pregnancy test since admission. </w:t>
      </w:r>
    </w:p>
    <w:p w14:paraId="3C1C62FC" w14:textId="2AC87738" w:rsidR="001D27E0" w:rsidRDefault="001D27E0" w:rsidP="001D27E0">
      <w:pPr>
        <w:rPr>
          <w:shd w:val="clear" w:color="auto" w:fill="FFFFFF"/>
        </w:rPr>
      </w:pPr>
    </w:p>
    <w:p w14:paraId="67926939" w14:textId="24B1592B" w:rsidR="001D27E0" w:rsidRDefault="001D27E0" w:rsidP="001D27E0">
      <w:pPr>
        <w:rPr>
          <w:b/>
          <w:shd w:val="clear" w:color="auto" w:fill="FFFFFF"/>
        </w:rPr>
      </w:pPr>
      <w:r>
        <w:rPr>
          <w:b/>
          <w:shd w:val="clear" w:color="auto" w:fill="FFFFFF"/>
        </w:rPr>
        <w:t>Anakinra</w:t>
      </w:r>
    </w:p>
    <w:p w14:paraId="42B69B4A" w14:textId="5AEA9EF9" w:rsidR="001D27E0" w:rsidRPr="001D27E0" w:rsidRDefault="001D27E0" w:rsidP="001D27E0">
      <w:pPr>
        <w:rPr>
          <w:shd w:val="clear" w:color="auto" w:fill="FFFFFF"/>
        </w:rPr>
      </w:pPr>
      <w:r>
        <w:rPr>
          <w:shd w:val="clear" w:color="auto" w:fill="FFFFFF"/>
        </w:rPr>
        <w:t>Data on the use of anakinra in p</w:t>
      </w:r>
      <w:r w:rsidRPr="001D27E0">
        <w:rPr>
          <w:shd w:val="clear" w:color="auto" w:fill="FFFFFF"/>
        </w:rPr>
        <w:t>regnancy data are currently limited</w:t>
      </w:r>
      <w:r>
        <w:rPr>
          <w:shd w:val="clear" w:color="auto" w:fill="FFFFFF"/>
        </w:rPr>
        <w:t>. A</w:t>
      </w:r>
      <w:r w:rsidRPr="001D27E0">
        <w:rPr>
          <w:shd w:val="clear" w:color="auto" w:fill="FFFFFF"/>
        </w:rPr>
        <w:t>lthough renal agenesis and oligohydramnios have been described in exposed infants, controlled studies are lacking</w:t>
      </w:r>
      <w:r>
        <w:rPr>
          <w:shd w:val="clear" w:color="auto" w:fill="FFFFFF"/>
        </w:rPr>
        <w:t xml:space="preserve">. </w:t>
      </w:r>
      <w:r>
        <w:rPr>
          <w:shd w:val="clear" w:color="auto" w:fill="FFFFFF"/>
        </w:rPr>
        <w:lastRenderedPageBreak/>
        <w:t>Anakinra will only be included in the randomisation of women of child-bearing potential if they have had a negative pregnancy test since admission.</w:t>
      </w:r>
    </w:p>
    <w:p w14:paraId="6FF4B1EB" w14:textId="77777777" w:rsidR="00C35106" w:rsidRDefault="00C35106">
      <w:pPr>
        <w:autoSpaceDE/>
        <w:autoSpaceDN/>
        <w:adjustRightInd/>
        <w:contextualSpacing w:val="0"/>
        <w:jc w:val="left"/>
      </w:pPr>
      <w:r>
        <w:br w:type="page"/>
      </w:r>
    </w:p>
    <w:p w14:paraId="1550339B" w14:textId="77777777" w:rsidR="00C35106" w:rsidRDefault="00C35106" w:rsidP="00C35106">
      <w:pPr>
        <w:pStyle w:val="Heading2"/>
      </w:pPr>
      <w:r>
        <w:lastRenderedPageBreak/>
        <w:t>Appendix 5: Early phase assessment details</w:t>
      </w:r>
    </w:p>
    <w:p w14:paraId="4685EE43" w14:textId="077664B9" w:rsidR="00C35106" w:rsidRDefault="00C35106" w:rsidP="00C35106"/>
    <w:p w14:paraId="6402B18C" w14:textId="77777777" w:rsidR="00913D5F" w:rsidRDefault="00913D5F" w:rsidP="00C35106"/>
    <w:p w14:paraId="0AD32D29" w14:textId="7BB88073" w:rsidR="00517BF8" w:rsidRDefault="00A91954" w:rsidP="00C35106">
      <w:pPr>
        <w:rPr>
          <w:b/>
          <w:bCs w:val="0"/>
          <w:lang w:val="en-US"/>
        </w:rPr>
      </w:pPr>
      <w:r>
        <w:rPr>
          <w:b/>
        </w:rPr>
        <w:t>S/F</w:t>
      </w:r>
      <w:r w:rsidRPr="00A91954">
        <w:rPr>
          <w:b/>
          <w:vertAlign w:val="subscript"/>
        </w:rPr>
        <w:t>94</w:t>
      </w:r>
      <w:r w:rsidR="00517BF8" w:rsidRPr="00517BF8">
        <w:rPr>
          <w:b/>
        </w:rPr>
        <w:t xml:space="preserve"> ratio</w:t>
      </w:r>
      <w:r w:rsidR="00517BF8">
        <w:rPr>
          <w:b/>
          <w:bCs w:val="0"/>
          <w:lang w:val="en-US"/>
        </w:rPr>
        <w:t>:</w:t>
      </w:r>
    </w:p>
    <w:p w14:paraId="52DD8F9C" w14:textId="09A3BF79" w:rsidR="00517BF8" w:rsidRDefault="00517BF8" w:rsidP="00C35106">
      <w:r>
        <w:rPr>
          <w:bCs w:val="0"/>
          <w:lang w:val="en-US"/>
        </w:rPr>
        <w:t xml:space="preserve">The </w:t>
      </w:r>
      <w:r>
        <w:t>S</w:t>
      </w:r>
      <w:r w:rsidR="001038B8">
        <w:t>p</w:t>
      </w:r>
      <w:r>
        <w:t>O</w:t>
      </w:r>
      <w:r w:rsidRPr="00524804">
        <w:rPr>
          <w:vertAlign w:val="subscript"/>
        </w:rPr>
        <w:t>2</w:t>
      </w:r>
      <w:r>
        <w:t>:FiO</w:t>
      </w:r>
      <w:r w:rsidRPr="00524804">
        <w:rPr>
          <w:vertAlign w:val="subscript"/>
        </w:rPr>
        <w:t>2</w:t>
      </w:r>
      <w:r>
        <w:t xml:space="preserve"> ratio is a simple correction for the measured oxygen saturation (S</w:t>
      </w:r>
      <w:r w:rsidR="001038B8">
        <w:t>p</w:t>
      </w:r>
      <w:r>
        <w:t>O</w:t>
      </w:r>
      <w:r w:rsidRPr="00524804">
        <w:rPr>
          <w:vertAlign w:val="subscript"/>
        </w:rPr>
        <w:t>2</w:t>
      </w:r>
      <w:r>
        <w:t>) to account for how much oxygen the patient is receiving (FiO</w:t>
      </w:r>
      <w:r w:rsidRPr="00524804">
        <w:rPr>
          <w:vertAlign w:val="subscript"/>
        </w:rPr>
        <w:t>2</w:t>
      </w:r>
      <w:r>
        <w:t>).</w:t>
      </w:r>
      <w:r>
        <w:rPr>
          <w:bCs w:val="0"/>
          <w:lang w:val="en-US"/>
        </w:rPr>
        <w:t xml:space="preserve"> If the measured </w:t>
      </w:r>
      <w:r>
        <w:t>S</w:t>
      </w:r>
      <w:r w:rsidR="001038B8">
        <w:t>p</w:t>
      </w:r>
      <w:r>
        <w:t>O</w:t>
      </w:r>
      <w:r w:rsidRPr="00524804">
        <w:rPr>
          <w:vertAlign w:val="subscript"/>
        </w:rPr>
        <w:t>2</w:t>
      </w:r>
      <w:r>
        <w:t xml:space="preserve"> is &gt;94% the ratio is less accurate (because it cannot rise much further regardless of FiO</w:t>
      </w:r>
      <w:r w:rsidRPr="00524804">
        <w:rPr>
          <w:vertAlign w:val="subscript"/>
        </w:rPr>
        <w:t>2</w:t>
      </w:r>
      <w:r w:rsidR="00A91954">
        <w:t>)</w:t>
      </w:r>
      <w:r>
        <w:t>. Therefore the S</w:t>
      </w:r>
      <w:r w:rsidR="001038B8">
        <w:t>p</w:t>
      </w:r>
      <w:r>
        <w:t>O</w:t>
      </w:r>
      <w:r w:rsidRPr="00524804">
        <w:rPr>
          <w:vertAlign w:val="subscript"/>
        </w:rPr>
        <w:t>2</w:t>
      </w:r>
      <w:r>
        <w:t>:FiO</w:t>
      </w:r>
      <w:r w:rsidRPr="00524804">
        <w:rPr>
          <w:vertAlign w:val="subscript"/>
        </w:rPr>
        <w:t>2</w:t>
      </w:r>
      <w:r>
        <w:t xml:space="preserve"> ratio will be measured when the patient’s S</w:t>
      </w:r>
      <w:r w:rsidR="001038B8">
        <w:t>p</w:t>
      </w:r>
      <w:r>
        <w:t>O</w:t>
      </w:r>
      <w:r w:rsidRPr="00524804">
        <w:rPr>
          <w:vertAlign w:val="subscript"/>
        </w:rPr>
        <w:t>2</w:t>
      </w:r>
      <w:r>
        <w:t xml:space="preserve"> is &lt;94%</w:t>
      </w:r>
      <w:r w:rsidR="00A91954">
        <w:t xml:space="preserve"> (called the S/F</w:t>
      </w:r>
      <w:r w:rsidR="00A91954" w:rsidRPr="00A91954">
        <w:rPr>
          <w:vertAlign w:val="subscript"/>
        </w:rPr>
        <w:t>94</w:t>
      </w:r>
      <w:r w:rsidR="00A91954">
        <w:t>)</w:t>
      </w:r>
      <w:r>
        <w:t>.</w:t>
      </w:r>
    </w:p>
    <w:p w14:paraId="4010DC99" w14:textId="77777777" w:rsidR="00517BF8" w:rsidRDefault="00517BF8" w:rsidP="00C35106"/>
    <w:p w14:paraId="15181F84" w14:textId="400964E6" w:rsidR="00F31CB6" w:rsidRDefault="00F31CB6" w:rsidP="00C35106">
      <w:r>
        <w:rPr>
          <w:bCs w:val="0"/>
          <w:lang w:val="en-US"/>
        </w:rPr>
        <w:t>The participant should be resting in bed with the head of the bed at 30º for at least 10 minutes.</w:t>
      </w:r>
      <w:r w:rsidR="00517BF8" w:rsidRPr="00517BF8" w:rsidDel="00517BF8">
        <w:rPr>
          <w:b/>
          <w:bCs w:val="0"/>
          <w:lang w:val="en-US"/>
        </w:rPr>
        <w:t xml:space="preserve"> </w:t>
      </w:r>
      <w:r>
        <w:rPr>
          <w:bCs w:val="0"/>
          <w:lang w:val="en-US"/>
        </w:rPr>
        <w:t xml:space="preserve">If they are receiving oxygen via simple nasal prongs or face mask, this will be switched to a Venturi mask (which controls </w:t>
      </w:r>
      <w:r>
        <w:t>FiO</w:t>
      </w:r>
      <w:r w:rsidRPr="00524804">
        <w:rPr>
          <w:vertAlign w:val="subscript"/>
        </w:rPr>
        <w:t>2</w:t>
      </w:r>
      <w:r>
        <w:t xml:space="preserve"> more precisely). The FiO</w:t>
      </w:r>
      <w:r w:rsidRPr="00524804">
        <w:rPr>
          <w:vertAlign w:val="subscript"/>
        </w:rPr>
        <w:t>2</w:t>
      </w:r>
      <w:r>
        <w:t xml:space="preserve"> will then be reduced gradually until S</w:t>
      </w:r>
      <w:r w:rsidR="001038B8">
        <w:t>p</w:t>
      </w:r>
      <w:r>
        <w:t>O</w:t>
      </w:r>
      <w:r w:rsidRPr="00524804">
        <w:rPr>
          <w:vertAlign w:val="subscript"/>
        </w:rPr>
        <w:t>2</w:t>
      </w:r>
      <w:r w:rsidR="00813C42">
        <w:t xml:space="preserve"> &lt;94% </w:t>
      </w:r>
      <w:r w:rsidR="00813C42">
        <w:rPr>
          <w:bCs w:val="0"/>
        </w:rPr>
        <w:t xml:space="preserve">(or the participant is receiving room air, ie </w:t>
      </w:r>
      <w:r w:rsidR="00813C42" w:rsidRPr="00104B35">
        <w:rPr>
          <w:sz w:val="22"/>
          <w:szCs w:val="22"/>
        </w:rPr>
        <w:t>FiO</w:t>
      </w:r>
      <w:r w:rsidR="00813C42" w:rsidRPr="00104B35">
        <w:rPr>
          <w:sz w:val="22"/>
          <w:szCs w:val="22"/>
          <w:vertAlign w:val="subscript"/>
        </w:rPr>
        <w:t>2</w:t>
      </w:r>
      <w:r w:rsidR="00813C42">
        <w:rPr>
          <w:bCs w:val="0"/>
          <w:vertAlign w:val="subscript"/>
        </w:rPr>
        <w:t xml:space="preserve"> </w:t>
      </w:r>
      <w:r w:rsidR="00813C42">
        <w:rPr>
          <w:bCs w:val="0"/>
        </w:rPr>
        <w:t>=0.21).</w:t>
      </w:r>
      <w:r>
        <w:t xml:space="preserve"> </w:t>
      </w:r>
    </w:p>
    <w:p w14:paraId="664AFCFC" w14:textId="77777777" w:rsidR="00F31CB6" w:rsidRDefault="00F31CB6" w:rsidP="00C35106"/>
    <w:p w14:paraId="6ECF0D33" w14:textId="64091CD1" w:rsidR="00F31CB6" w:rsidRDefault="00F31CB6" w:rsidP="00C35106">
      <w:r>
        <w:t>Short periods of hypoxia (e.g. S</w:t>
      </w:r>
      <w:r w:rsidR="001038B8">
        <w:t>p</w:t>
      </w:r>
      <w:r>
        <w:t>O</w:t>
      </w:r>
      <w:r w:rsidRPr="00524804">
        <w:rPr>
          <w:vertAlign w:val="subscript"/>
        </w:rPr>
        <w:t>2</w:t>
      </w:r>
      <w:r>
        <w:t xml:space="preserve"> of 80%) are not considered harmful. The participant should be monitored throughout and if they become breathless or distressed after a reduction in FiO</w:t>
      </w:r>
      <w:r w:rsidRPr="00524804">
        <w:rPr>
          <w:vertAlign w:val="subscript"/>
        </w:rPr>
        <w:t>2</w:t>
      </w:r>
      <w:r>
        <w:t xml:space="preserve"> it will be immediately increased. Once S</w:t>
      </w:r>
      <w:r w:rsidR="001038B8">
        <w:t>p</w:t>
      </w:r>
      <w:r>
        <w:t>O</w:t>
      </w:r>
      <w:r w:rsidRPr="00524804">
        <w:rPr>
          <w:vertAlign w:val="subscript"/>
        </w:rPr>
        <w:t>2</w:t>
      </w:r>
      <w:r>
        <w:t xml:space="preserve"> &lt;94% (or the participant is breathing room air) the details of oxygen delivery mode, S</w:t>
      </w:r>
      <w:r w:rsidR="001038B8">
        <w:t>p</w:t>
      </w:r>
      <w:r>
        <w:t>O</w:t>
      </w:r>
      <w:r w:rsidRPr="00524804">
        <w:rPr>
          <w:vertAlign w:val="subscript"/>
        </w:rPr>
        <w:t>2</w:t>
      </w:r>
      <w:r>
        <w:t>, FiO</w:t>
      </w:r>
      <w:r w:rsidRPr="00524804">
        <w:rPr>
          <w:vertAlign w:val="subscript"/>
        </w:rPr>
        <w:t>2</w:t>
      </w:r>
      <w:r>
        <w:t xml:space="preserve"> and respiratory rate will be recorded. The participant’s oxygen will then be returned to baseline. Further details will be provided in a Standard Operating Procedure.</w:t>
      </w:r>
    </w:p>
    <w:p w14:paraId="6555C8B9" w14:textId="77777777" w:rsidR="00F31CB6" w:rsidRDefault="00F31CB6" w:rsidP="00C35106"/>
    <w:p w14:paraId="7856E076" w14:textId="77777777" w:rsidR="00F31CB6" w:rsidRDefault="00F31CB6" w:rsidP="00C35106">
      <w:pPr>
        <w:rPr>
          <w:b/>
        </w:rPr>
      </w:pPr>
      <w:r>
        <w:rPr>
          <w:b/>
        </w:rPr>
        <w:t>WHO Ordinal Scale</w:t>
      </w:r>
    </w:p>
    <w:p w14:paraId="5A2D0E9D" w14:textId="2FB5110C" w:rsidR="00F31CB6" w:rsidRDefault="00F31CB6" w:rsidP="00F31CB6">
      <w:pPr>
        <w:rPr>
          <w:bCs w:val="0"/>
          <w:lang w:val="en-US"/>
        </w:rPr>
      </w:pPr>
      <w:r w:rsidRPr="00F31CB6">
        <w:rPr>
          <w:bCs w:val="0"/>
          <w:lang w:val="en-US"/>
        </w:rPr>
        <w:t>The W</w:t>
      </w:r>
      <w:r>
        <w:rPr>
          <w:bCs w:val="0"/>
          <w:lang w:val="en-US"/>
        </w:rPr>
        <w:t xml:space="preserve">orld </w:t>
      </w:r>
      <w:r w:rsidRPr="00F31CB6">
        <w:rPr>
          <w:bCs w:val="0"/>
          <w:lang w:val="en-US"/>
        </w:rPr>
        <w:t>H</w:t>
      </w:r>
      <w:r>
        <w:rPr>
          <w:bCs w:val="0"/>
          <w:lang w:val="en-US"/>
        </w:rPr>
        <w:t xml:space="preserve">ealth </w:t>
      </w:r>
      <w:r w:rsidRPr="00F31CB6">
        <w:rPr>
          <w:bCs w:val="0"/>
          <w:lang w:val="en-US"/>
        </w:rPr>
        <w:t>O</w:t>
      </w:r>
      <w:r>
        <w:rPr>
          <w:bCs w:val="0"/>
          <w:lang w:val="en-US"/>
        </w:rPr>
        <w:t>rganization</w:t>
      </w:r>
      <w:r w:rsidRPr="00F31CB6">
        <w:rPr>
          <w:bCs w:val="0"/>
          <w:lang w:val="en-US"/>
        </w:rPr>
        <w:t xml:space="preserve"> have endorsed the use of an ordinal scale as an outcome measure in clinical trials in order to capture the trajectory of patients’ clinical progression and of healthcare resource use</w:t>
      </w:r>
      <w:r>
        <w:rPr>
          <w:bCs w:val="0"/>
          <w:lang w:val="en-US"/>
        </w:rPr>
        <w:t>.</w:t>
      </w:r>
      <w:hyperlink w:anchor="_ENREF_10" w:tooltip="Marshall, 2020 #9" w:history="1">
        <w:r w:rsidR="002E791A" w:rsidRPr="00F31CB6">
          <w:rPr>
            <w:bCs w:val="0"/>
            <w:lang w:val="en-US"/>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E791A">
          <w:rPr>
            <w:bCs w:val="0"/>
            <w:lang w:val="en-US"/>
          </w:rPr>
          <w:instrText xml:space="preserve"> ADDIN EN.CITE </w:instrText>
        </w:r>
        <w:r w:rsidR="002E791A">
          <w:rPr>
            <w:bCs w:val="0"/>
            <w:lang w:val="en-US"/>
          </w:rPr>
          <w:fldChar w:fldCharType="begin">
            <w:fldData xml:space="preserve">PEVuZE5vdGU+PENpdGU+PEF1dGhvcj5NYXJzaGFsbDwvQXV0aG9yPjxZZWFyPjIwMjA8L1llYXI+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</w:fldData>
          </w:fldChar>
        </w:r>
        <w:r w:rsidR="002E791A">
          <w:rPr>
            <w:bCs w:val="0"/>
            <w:lang w:val="en-US"/>
          </w:rPr>
          <w:instrText xml:space="preserve"> ADDIN EN.CITE.DATA </w:instrText>
        </w:r>
        <w:r w:rsidR="002E791A">
          <w:rPr>
            <w:bCs w:val="0"/>
            <w:lang w:val="en-US"/>
          </w:rPr>
        </w:r>
        <w:r w:rsidR="002E791A">
          <w:rPr>
            <w:bCs w:val="0"/>
            <w:lang w:val="en-US"/>
          </w:rPr>
          <w:fldChar w:fldCharType="end"/>
        </w:r>
        <w:r w:rsidR="002E791A" w:rsidRPr="00F31CB6">
          <w:rPr>
            <w:bCs w:val="0"/>
            <w:lang w:val="en-US"/>
          </w:rPr>
        </w:r>
        <w:r w:rsidR="002E791A" w:rsidRPr="00F31CB6">
          <w:rPr>
            <w:bCs w:val="0"/>
            <w:lang w:val="en-US"/>
          </w:rPr>
          <w:fldChar w:fldCharType="separate"/>
        </w:r>
        <w:r w:rsidR="002E791A" w:rsidRPr="00475F95">
          <w:rPr>
            <w:bCs w:val="0"/>
            <w:noProof/>
            <w:vertAlign w:val="superscript"/>
            <w:lang w:val="en-US"/>
          </w:rPr>
          <w:t>10</w:t>
        </w:r>
        <w:r w:rsidR="002E791A" w:rsidRPr="00F31CB6">
          <w:rPr>
            <w:bCs w:val="0"/>
            <w:lang w:val="en-US"/>
          </w:rPr>
          <w:fldChar w:fldCharType="end"/>
        </w:r>
      </w:hyperlink>
      <w:r>
        <w:rPr>
          <w:bCs w:val="0"/>
          <w:lang w:val="en-US"/>
        </w:rPr>
        <w:t xml:space="preserve"> </w:t>
      </w:r>
    </w:p>
    <w:p w14:paraId="15F18960" w14:textId="3923F24D" w:rsidR="000030E6" w:rsidRDefault="000030E6" w:rsidP="00F31CB6">
      <w:pPr>
        <w:rPr>
          <w:bCs w:val="0"/>
          <w:lang w:val="en-US"/>
        </w:rPr>
      </w:pPr>
    </w:p>
    <w:tbl>
      <w:tblPr>
        <w:tblStyle w:val="TableGrid"/>
        <w:tblW w:w="0" w:type="auto"/>
        <w:tblLook w:val="04A0" w:firstRow="1" w:lastRow="0" w:firstColumn="1" w:lastColumn="0" w:noHBand="0" w:noVBand="1"/>
      </w:tblPr>
      <w:tblGrid>
        <w:gridCol w:w="1555"/>
        <w:gridCol w:w="7938"/>
      </w:tblGrid>
      <w:tr w:rsidR="000030E6" w:rsidRPr="000030E6" w14:paraId="3983C9B2" w14:textId="77777777" w:rsidTr="000030E6">
        <w:tc>
          <w:tcPr>
            <w:tcW w:w="1555" w:type="dxa"/>
          </w:tcPr>
          <w:p w14:paraId="45AB3CC8" w14:textId="77777777" w:rsidR="000030E6" w:rsidRPr="000030E6" w:rsidRDefault="000030E6" w:rsidP="000030E6">
            <w:pPr>
              <w:rPr>
                <w:bCs w:val="0"/>
                <w:sz w:val="22"/>
                <w:lang w:val="en-US"/>
              </w:rPr>
            </w:pPr>
            <w:r w:rsidRPr="000030E6">
              <w:rPr>
                <w:b/>
                <w:sz w:val="22"/>
                <w:lang w:val="en-US"/>
              </w:rPr>
              <w:t>Score</w:t>
            </w:r>
          </w:p>
        </w:tc>
        <w:tc>
          <w:tcPr>
            <w:tcW w:w="7938" w:type="dxa"/>
          </w:tcPr>
          <w:p w14:paraId="5547AB4F" w14:textId="77777777" w:rsidR="000030E6" w:rsidRPr="000030E6" w:rsidRDefault="000030E6" w:rsidP="000030E6">
            <w:pPr>
              <w:rPr>
                <w:bCs w:val="0"/>
                <w:sz w:val="22"/>
                <w:lang w:val="en-US"/>
              </w:rPr>
            </w:pPr>
            <w:r w:rsidRPr="000030E6">
              <w:rPr>
                <w:b/>
                <w:sz w:val="22"/>
                <w:lang w:val="en-US"/>
              </w:rPr>
              <w:t>Descriptor</w:t>
            </w:r>
          </w:p>
        </w:tc>
      </w:tr>
      <w:tr w:rsidR="000030E6" w:rsidRPr="000030E6" w14:paraId="7561A97A" w14:textId="77777777" w:rsidTr="000030E6">
        <w:tc>
          <w:tcPr>
            <w:tcW w:w="1555" w:type="dxa"/>
          </w:tcPr>
          <w:p w14:paraId="0FDD7CE5" w14:textId="77777777" w:rsidR="000030E6" w:rsidRPr="000030E6" w:rsidRDefault="000030E6" w:rsidP="000030E6">
            <w:pPr>
              <w:rPr>
                <w:bCs w:val="0"/>
                <w:sz w:val="22"/>
                <w:lang w:val="en-US"/>
              </w:rPr>
            </w:pPr>
            <w:r w:rsidRPr="000030E6">
              <w:rPr>
                <w:bCs w:val="0"/>
                <w:sz w:val="22"/>
                <w:lang w:val="en-US"/>
              </w:rPr>
              <w:t>1</w:t>
            </w:r>
          </w:p>
        </w:tc>
        <w:tc>
          <w:tcPr>
            <w:tcW w:w="7938" w:type="dxa"/>
          </w:tcPr>
          <w:p w14:paraId="3F0D1EC1" w14:textId="77777777" w:rsidR="000030E6" w:rsidRPr="000030E6" w:rsidRDefault="000030E6" w:rsidP="000030E6">
            <w:pPr>
              <w:rPr>
                <w:bCs w:val="0"/>
                <w:sz w:val="22"/>
                <w:lang w:val="en-US"/>
              </w:rPr>
            </w:pPr>
            <w:r w:rsidRPr="000030E6">
              <w:rPr>
                <w:bCs w:val="0"/>
                <w:sz w:val="22"/>
                <w:lang w:val="en-US"/>
              </w:rPr>
              <w:t>Discharged (alive)</w:t>
            </w:r>
          </w:p>
        </w:tc>
      </w:tr>
      <w:tr w:rsidR="000030E6" w:rsidRPr="000030E6" w14:paraId="2D4B839E" w14:textId="77777777" w:rsidTr="000030E6">
        <w:tc>
          <w:tcPr>
            <w:tcW w:w="1555" w:type="dxa"/>
          </w:tcPr>
          <w:p w14:paraId="3EAFA595" w14:textId="77777777" w:rsidR="000030E6" w:rsidRPr="000030E6" w:rsidRDefault="000030E6" w:rsidP="000030E6">
            <w:pPr>
              <w:rPr>
                <w:bCs w:val="0"/>
                <w:sz w:val="22"/>
                <w:lang w:val="en-US"/>
              </w:rPr>
            </w:pPr>
            <w:r w:rsidRPr="000030E6">
              <w:rPr>
                <w:bCs w:val="0"/>
                <w:sz w:val="22"/>
                <w:lang w:val="en-US"/>
              </w:rPr>
              <w:t>2</w:t>
            </w:r>
          </w:p>
        </w:tc>
        <w:tc>
          <w:tcPr>
            <w:tcW w:w="7938" w:type="dxa"/>
          </w:tcPr>
          <w:p w14:paraId="2CB4C08C" w14:textId="55BF0AB9" w:rsidR="000030E6" w:rsidRPr="000030E6" w:rsidRDefault="000030E6" w:rsidP="000030E6">
            <w:pPr>
              <w:rPr>
                <w:bCs w:val="0"/>
                <w:sz w:val="22"/>
                <w:lang w:val="en-US"/>
              </w:rPr>
            </w:pPr>
            <w:r w:rsidRPr="000030E6">
              <w:rPr>
                <w:bCs w:val="0"/>
                <w:sz w:val="22"/>
                <w:lang w:val="en-US"/>
              </w:rPr>
              <w:t>Hospital admission, not requiring supplemental oxygen, no longer requiring medical care (hospitalisation extended for infection control or other nonmedical reasons e.g. social care. Sometimes documented as “medically fit for discharge” or “medically stable for discharge”)</w:t>
            </w:r>
          </w:p>
        </w:tc>
      </w:tr>
      <w:tr w:rsidR="000030E6" w:rsidRPr="000030E6" w14:paraId="48648CDE" w14:textId="77777777" w:rsidTr="000030E6">
        <w:tc>
          <w:tcPr>
            <w:tcW w:w="1555" w:type="dxa"/>
          </w:tcPr>
          <w:p w14:paraId="4505062F" w14:textId="77777777" w:rsidR="000030E6" w:rsidRPr="000030E6" w:rsidRDefault="000030E6" w:rsidP="000030E6">
            <w:pPr>
              <w:rPr>
                <w:bCs w:val="0"/>
                <w:sz w:val="22"/>
                <w:lang w:val="en-US"/>
              </w:rPr>
            </w:pPr>
            <w:r w:rsidRPr="000030E6">
              <w:rPr>
                <w:bCs w:val="0"/>
                <w:sz w:val="22"/>
                <w:lang w:val="en-US"/>
              </w:rPr>
              <w:t>3</w:t>
            </w:r>
          </w:p>
        </w:tc>
        <w:tc>
          <w:tcPr>
            <w:tcW w:w="7938" w:type="dxa"/>
          </w:tcPr>
          <w:p w14:paraId="6CCB2558" w14:textId="77777777" w:rsidR="000030E6" w:rsidRPr="000030E6" w:rsidRDefault="000030E6" w:rsidP="000030E6">
            <w:pPr>
              <w:rPr>
                <w:bCs w:val="0"/>
                <w:sz w:val="22"/>
                <w:lang w:val="en-US"/>
              </w:rPr>
            </w:pPr>
            <w:r w:rsidRPr="000030E6">
              <w:rPr>
                <w:bCs w:val="0"/>
                <w:sz w:val="22"/>
                <w:lang w:val="en-US"/>
              </w:rPr>
              <w:t>Hospital admission, not requiring supplemental oxygen, but requiring ongoing medical care</w:t>
            </w:r>
          </w:p>
        </w:tc>
      </w:tr>
      <w:tr w:rsidR="000030E6" w:rsidRPr="000030E6" w14:paraId="0E909AA0" w14:textId="77777777" w:rsidTr="000030E6">
        <w:tc>
          <w:tcPr>
            <w:tcW w:w="1555" w:type="dxa"/>
          </w:tcPr>
          <w:p w14:paraId="547CE9B4" w14:textId="77777777" w:rsidR="000030E6" w:rsidRPr="000030E6" w:rsidRDefault="000030E6" w:rsidP="000030E6">
            <w:pPr>
              <w:rPr>
                <w:bCs w:val="0"/>
                <w:sz w:val="22"/>
                <w:lang w:val="en-US"/>
              </w:rPr>
            </w:pPr>
            <w:r w:rsidRPr="000030E6">
              <w:rPr>
                <w:bCs w:val="0"/>
                <w:sz w:val="22"/>
                <w:lang w:val="en-US"/>
              </w:rPr>
              <w:t>4</w:t>
            </w:r>
          </w:p>
        </w:tc>
        <w:tc>
          <w:tcPr>
            <w:tcW w:w="7938" w:type="dxa"/>
          </w:tcPr>
          <w:p w14:paraId="571E7C0D" w14:textId="77777777" w:rsidR="000030E6" w:rsidRPr="000030E6" w:rsidRDefault="000030E6" w:rsidP="000030E6">
            <w:pPr>
              <w:rPr>
                <w:bCs w:val="0"/>
                <w:sz w:val="22"/>
                <w:lang w:val="en-US"/>
              </w:rPr>
            </w:pPr>
            <w:r w:rsidRPr="000030E6">
              <w:rPr>
                <w:bCs w:val="0"/>
                <w:sz w:val="22"/>
                <w:lang w:val="en-US"/>
              </w:rPr>
              <w:t xml:space="preserve">Hospital admission, requiring supplemental oxygen </w:t>
            </w:r>
          </w:p>
          <w:p w14:paraId="4789DA82" w14:textId="77777777" w:rsidR="000030E6" w:rsidRPr="000030E6" w:rsidRDefault="000030E6" w:rsidP="000030E6">
            <w:pPr>
              <w:rPr>
                <w:bCs w:val="0"/>
                <w:sz w:val="22"/>
                <w:lang w:val="en-US"/>
              </w:rPr>
            </w:pPr>
            <w:r w:rsidRPr="000030E6">
              <w:rPr>
                <w:bCs w:val="0"/>
                <w:sz w:val="22"/>
                <w:lang w:val="en-US"/>
              </w:rPr>
              <w:t>(by face mask or nasal prongs)</w:t>
            </w:r>
          </w:p>
        </w:tc>
      </w:tr>
      <w:tr w:rsidR="000030E6" w:rsidRPr="000030E6" w14:paraId="0455EBDC" w14:textId="77777777" w:rsidTr="000030E6">
        <w:tc>
          <w:tcPr>
            <w:tcW w:w="1555" w:type="dxa"/>
          </w:tcPr>
          <w:p w14:paraId="5C88A718" w14:textId="77777777" w:rsidR="000030E6" w:rsidRPr="000030E6" w:rsidRDefault="000030E6" w:rsidP="000030E6">
            <w:pPr>
              <w:rPr>
                <w:bCs w:val="0"/>
                <w:sz w:val="22"/>
                <w:lang w:val="en-US"/>
              </w:rPr>
            </w:pPr>
            <w:r w:rsidRPr="000030E6">
              <w:rPr>
                <w:bCs w:val="0"/>
                <w:sz w:val="22"/>
                <w:lang w:val="en-US"/>
              </w:rPr>
              <w:t>5</w:t>
            </w:r>
          </w:p>
        </w:tc>
        <w:tc>
          <w:tcPr>
            <w:tcW w:w="7938" w:type="dxa"/>
          </w:tcPr>
          <w:p w14:paraId="017F1BB0" w14:textId="348773C9" w:rsidR="000030E6" w:rsidRPr="000030E6" w:rsidRDefault="000030E6" w:rsidP="001038B8">
            <w:pPr>
              <w:rPr>
                <w:bCs w:val="0"/>
                <w:sz w:val="22"/>
                <w:lang w:val="en-US"/>
              </w:rPr>
            </w:pPr>
            <w:r w:rsidRPr="000030E6">
              <w:rPr>
                <w:bCs w:val="0"/>
                <w:sz w:val="22"/>
                <w:lang w:val="en-US"/>
              </w:rPr>
              <w:t xml:space="preserve">Hospital admission, requiring high flow nasal oxygen, </w:t>
            </w:r>
            <w:r w:rsidR="001038B8">
              <w:rPr>
                <w:bCs w:val="0"/>
                <w:sz w:val="22"/>
                <w:lang w:val="en-US"/>
              </w:rPr>
              <w:t xml:space="preserve">continuous positive airways pressure or </w:t>
            </w:r>
            <w:r w:rsidRPr="000030E6">
              <w:rPr>
                <w:bCs w:val="0"/>
                <w:sz w:val="22"/>
                <w:lang w:val="en-US"/>
              </w:rPr>
              <w:t>non-invasive ventilation</w:t>
            </w:r>
          </w:p>
        </w:tc>
      </w:tr>
      <w:tr w:rsidR="000030E6" w:rsidRPr="000030E6" w14:paraId="3B63FF79" w14:textId="77777777" w:rsidTr="000030E6">
        <w:tc>
          <w:tcPr>
            <w:tcW w:w="1555" w:type="dxa"/>
          </w:tcPr>
          <w:p w14:paraId="6F45FDE2" w14:textId="77777777" w:rsidR="000030E6" w:rsidRPr="000030E6" w:rsidRDefault="000030E6" w:rsidP="000030E6">
            <w:pPr>
              <w:rPr>
                <w:bCs w:val="0"/>
                <w:sz w:val="22"/>
                <w:lang w:val="en-US"/>
              </w:rPr>
            </w:pPr>
            <w:r w:rsidRPr="000030E6">
              <w:rPr>
                <w:bCs w:val="0"/>
                <w:sz w:val="22"/>
                <w:lang w:val="en-US"/>
              </w:rPr>
              <w:t>6</w:t>
            </w:r>
          </w:p>
        </w:tc>
        <w:tc>
          <w:tcPr>
            <w:tcW w:w="7938" w:type="dxa"/>
          </w:tcPr>
          <w:p w14:paraId="6B29BDD2" w14:textId="77777777" w:rsidR="000030E6" w:rsidRPr="000030E6" w:rsidRDefault="000030E6" w:rsidP="000030E6">
            <w:pPr>
              <w:rPr>
                <w:bCs w:val="0"/>
                <w:sz w:val="22"/>
                <w:lang w:val="en-US"/>
              </w:rPr>
            </w:pPr>
            <w:r w:rsidRPr="000030E6">
              <w:rPr>
                <w:bCs w:val="0"/>
                <w:sz w:val="22"/>
                <w:lang w:val="en-US"/>
              </w:rPr>
              <w:t>Hospital admission, requiring invasive mechanical ventilation or extracorporeal membrane oxygenation (ECMO)</w:t>
            </w:r>
          </w:p>
        </w:tc>
      </w:tr>
      <w:tr w:rsidR="000030E6" w:rsidRPr="000030E6" w14:paraId="511680E5" w14:textId="77777777" w:rsidTr="000030E6">
        <w:tc>
          <w:tcPr>
            <w:tcW w:w="1555" w:type="dxa"/>
          </w:tcPr>
          <w:p w14:paraId="064CAB3D" w14:textId="77777777" w:rsidR="000030E6" w:rsidRPr="000030E6" w:rsidRDefault="000030E6" w:rsidP="000030E6">
            <w:pPr>
              <w:rPr>
                <w:bCs w:val="0"/>
                <w:sz w:val="22"/>
                <w:lang w:val="en-US"/>
              </w:rPr>
            </w:pPr>
            <w:r w:rsidRPr="000030E6">
              <w:rPr>
                <w:bCs w:val="0"/>
                <w:sz w:val="22"/>
                <w:lang w:val="en-US"/>
              </w:rPr>
              <w:t>7</w:t>
            </w:r>
          </w:p>
        </w:tc>
        <w:tc>
          <w:tcPr>
            <w:tcW w:w="7938" w:type="dxa"/>
          </w:tcPr>
          <w:p w14:paraId="4651F450" w14:textId="77777777" w:rsidR="000030E6" w:rsidRPr="000030E6" w:rsidRDefault="000030E6" w:rsidP="000030E6">
            <w:pPr>
              <w:rPr>
                <w:bCs w:val="0"/>
                <w:sz w:val="22"/>
                <w:lang w:val="en-US"/>
              </w:rPr>
            </w:pPr>
            <w:r w:rsidRPr="000030E6">
              <w:rPr>
                <w:bCs w:val="0"/>
                <w:sz w:val="22"/>
                <w:lang w:val="en-US"/>
              </w:rPr>
              <w:t>Death</w:t>
            </w:r>
          </w:p>
        </w:tc>
      </w:tr>
    </w:tbl>
    <w:p w14:paraId="331347BE" w14:textId="6DA9FFDA" w:rsidR="0076075F" w:rsidRDefault="0076075F" w:rsidP="00F31CB6">
      <w:pPr>
        <w:rPr>
          <w:bCs w:val="0"/>
          <w:lang w:val="en-US"/>
        </w:rPr>
      </w:pPr>
    </w:p>
    <w:p w14:paraId="2DC93D2A" w14:textId="77777777" w:rsidR="0076075F" w:rsidRDefault="0076075F">
      <w:pPr>
        <w:autoSpaceDE/>
        <w:autoSpaceDN/>
        <w:adjustRightInd/>
        <w:contextualSpacing w:val="0"/>
        <w:jc w:val="left"/>
        <w:rPr>
          <w:bCs w:val="0"/>
          <w:lang w:val="en-US"/>
        </w:rPr>
      </w:pPr>
      <w:r>
        <w:rPr>
          <w:bCs w:val="0"/>
          <w:lang w:val="en-US"/>
        </w:rPr>
        <w:br w:type="page"/>
      </w:r>
    </w:p>
    <w:p w14:paraId="0519A3C5" w14:textId="13AF8FF5" w:rsidR="00F06C4A" w:rsidRPr="00F06C4A" w:rsidDel="00F06C4A" w:rsidRDefault="00F06C4A" w:rsidP="00F06C4A">
      <w:pPr>
        <w:rPr>
          <w:del w:id="1057" w:author="Richard Haynes" w:date="2021-03-29T17:47:00Z"/>
          <w:lang w:val="en-US"/>
        </w:rPr>
      </w:pPr>
    </w:p>
    <w:p w14:paraId="2A2D3333" w14:textId="7DAA7C7F" w:rsidR="004B65DD" w:rsidRPr="00734153" w:rsidRDefault="004B65DD" w:rsidP="001B27CF">
      <w:pPr>
        <w:pStyle w:val="Heading2"/>
      </w:pPr>
      <w:bookmarkStart w:id="1058" w:name="_Toc62398108"/>
      <w:r w:rsidRPr="00734153">
        <w:t xml:space="preserve">Appendix </w:t>
      </w:r>
      <w:r w:rsidR="00C35106">
        <w:t>6</w:t>
      </w:r>
      <w:r w:rsidRPr="00734153">
        <w:t>: Organisational Structure and Responsibilities</w:t>
      </w:r>
      <w:bookmarkEnd w:id="757"/>
      <w:bookmarkEnd w:id="758"/>
      <w:bookmarkEnd w:id="759"/>
      <w:bookmarkEnd w:id="1009"/>
      <w:bookmarkEnd w:id="1010"/>
      <w:bookmarkEnd w:id="1012"/>
      <w:bookmarkEnd w:id="1058"/>
      <w:r w:rsidR="00C43BB8" w:rsidRPr="00734153">
        <w:t xml:space="preserve"> </w:t>
      </w:r>
    </w:p>
    <w:p w14:paraId="2311EFB7" w14:textId="77777777" w:rsidR="000B1CFA" w:rsidRPr="00734153" w:rsidRDefault="000B1CFA" w:rsidP="00F123A0"/>
    <w:p w14:paraId="0225FE33" w14:textId="77777777" w:rsidR="004B65DD" w:rsidRPr="00C752CE" w:rsidRDefault="00096813" w:rsidP="00F123A0">
      <w:pPr>
        <w:rPr>
          <w:b/>
        </w:rPr>
      </w:pPr>
      <w:r w:rsidRPr="00C752CE">
        <w:rPr>
          <w:b/>
        </w:rPr>
        <w:t>Chief Investigator</w:t>
      </w:r>
    </w:p>
    <w:p w14:paraId="06959F48" w14:textId="77777777" w:rsidR="004B65DD" w:rsidRPr="00734153" w:rsidRDefault="004B65DD" w:rsidP="00F123A0">
      <w:r w:rsidRPr="00734153">
        <w:t xml:space="preserve">The </w:t>
      </w:r>
      <w:r w:rsidR="00096813">
        <w:t xml:space="preserve">Chief </w:t>
      </w:r>
      <w:r w:rsidRPr="00734153">
        <w:t>Investigator</w:t>
      </w:r>
      <w:r w:rsidR="00096813">
        <w:t xml:space="preserve"> has </w:t>
      </w:r>
      <w:r w:rsidRPr="00734153">
        <w:t>overall responsibility for:</w:t>
      </w:r>
    </w:p>
    <w:p w14:paraId="350C3BD7" w14:textId="77777777" w:rsidR="007804BA" w:rsidRPr="00734153" w:rsidRDefault="007804BA" w:rsidP="00F123A0"/>
    <w:p w14:paraId="316077CC" w14:textId="652803AB" w:rsidR="004B65DD" w:rsidRPr="00734153" w:rsidRDefault="004B65DD" w:rsidP="00E105FD">
      <w:pPr>
        <w:pStyle w:val="ListParagraph"/>
        <w:numPr>
          <w:ilvl w:val="0"/>
          <w:numId w:val="6"/>
        </w:numPr>
        <w:tabs>
          <w:tab w:val="clear" w:pos="720"/>
          <w:tab w:val="num" w:pos="851"/>
        </w:tabs>
        <w:ind w:left="851" w:hanging="425"/>
      </w:pPr>
      <w:r w:rsidRPr="00734153">
        <w:t xml:space="preserve">Design and conduct of the Study </w:t>
      </w:r>
      <w:r w:rsidR="00FF72FD" w:rsidRPr="00734153">
        <w:t xml:space="preserve">in collaboration with the </w:t>
      </w:r>
      <w:r w:rsidR="00112A25">
        <w:t xml:space="preserve">Trial </w:t>
      </w:r>
      <w:r w:rsidR="00FF72FD" w:rsidRPr="00734153">
        <w:t>Steering Committee</w:t>
      </w:r>
      <w:r w:rsidR="00941714" w:rsidRPr="00734153">
        <w:t>;</w:t>
      </w:r>
    </w:p>
    <w:p w14:paraId="5CE08963" w14:textId="77777777" w:rsidR="004B65DD" w:rsidRPr="00734153" w:rsidRDefault="004B65DD" w:rsidP="00E105FD">
      <w:pPr>
        <w:pStyle w:val="ListParagraph"/>
        <w:numPr>
          <w:ilvl w:val="0"/>
          <w:numId w:val="6"/>
        </w:numPr>
        <w:tabs>
          <w:tab w:val="clear" w:pos="720"/>
          <w:tab w:val="num" w:pos="851"/>
        </w:tabs>
        <w:ind w:left="851" w:hanging="425"/>
      </w:pPr>
      <w:r w:rsidRPr="00734153">
        <w:t>Preparation of the Protocol and subsequent revisions</w:t>
      </w:r>
      <w:r w:rsidR="00941714" w:rsidRPr="00734153">
        <w:t>;</w:t>
      </w:r>
    </w:p>
    <w:p w14:paraId="2D038CF8" w14:textId="77777777" w:rsidR="005539EF" w:rsidRPr="00734153" w:rsidRDefault="005539EF" w:rsidP="00F123A0"/>
    <w:p w14:paraId="7C43DAC2" w14:textId="7A4F706D" w:rsidR="004B65DD" w:rsidRPr="00C752CE" w:rsidRDefault="00112A25" w:rsidP="00F123A0">
      <w:pPr>
        <w:rPr>
          <w:b/>
        </w:rPr>
      </w:pPr>
      <w:r>
        <w:rPr>
          <w:b/>
        </w:rPr>
        <w:t xml:space="preserve">Trial </w:t>
      </w:r>
      <w:r w:rsidR="004B65DD" w:rsidRPr="00C752CE">
        <w:rPr>
          <w:b/>
        </w:rPr>
        <w:t>Steering Committee</w:t>
      </w:r>
    </w:p>
    <w:p w14:paraId="522C4E6B" w14:textId="62C459A1" w:rsidR="004B65DD" w:rsidRPr="00734153" w:rsidRDefault="004B65DD" w:rsidP="00F123A0">
      <w:r w:rsidRPr="00734153">
        <w:t xml:space="preserve">The </w:t>
      </w:r>
      <w:r w:rsidR="00112A25">
        <w:t xml:space="preserve">Trial </w:t>
      </w:r>
      <w:r w:rsidRPr="00734153">
        <w:t xml:space="preserve">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69224B">
        <w:t>0</w:t>
      </w:r>
      <w:r w:rsidR="00282473">
        <w:fldChar w:fldCharType="end"/>
      </w:r>
      <w:r w:rsidR="00282473">
        <w:t xml:space="preserve"> </w:t>
      </w:r>
      <w:r w:rsidR="006B76A1" w:rsidRPr="00734153">
        <w:t xml:space="preserve">for list of members) </w:t>
      </w:r>
      <w:r w:rsidRPr="00734153">
        <w:t>is responsible for:</w:t>
      </w:r>
    </w:p>
    <w:p w14:paraId="08C94826" w14:textId="77777777" w:rsidR="007804BA" w:rsidRPr="00734153" w:rsidRDefault="007804BA" w:rsidP="00F123A0"/>
    <w:p w14:paraId="2CE19526" w14:textId="52DC297D" w:rsidR="004B65DD" w:rsidRPr="00734153" w:rsidRDefault="00C4388A" w:rsidP="00942698">
      <w:pPr>
        <w:pStyle w:val="ListParagraph"/>
        <w:numPr>
          <w:ilvl w:val="0"/>
          <w:numId w:val="28"/>
        </w:numPr>
        <w:tabs>
          <w:tab w:val="clear" w:pos="720"/>
          <w:tab w:val="num" w:pos="851"/>
        </w:tabs>
        <w:ind w:hanging="294"/>
      </w:pPr>
      <w:r>
        <w:t xml:space="preserve">  </w:t>
      </w:r>
      <w:r w:rsidR="004B65DD" w:rsidRPr="00734153">
        <w:t>Agreement of the final Protocol</w:t>
      </w:r>
      <w:r w:rsidR="00FF72FD" w:rsidRPr="00734153">
        <w:t xml:space="preserve"> and </w:t>
      </w:r>
      <w:r w:rsidR="004B65DD" w:rsidRPr="00734153">
        <w:t>the Data Analysis Plans</w:t>
      </w:r>
      <w:r w:rsidR="00941714" w:rsidRPr="00734153">
        <w:t>;</w:t>
      </w:r>
    </w:p>
    <w:p w14:paraId="6523A73F" w14:textId="1528C1CB" w:rsidR="004B65DD" w:rsidRPr="00734153" w:rsidRDefault="004B65DD" w:rsidP="00942698">
      <w:pPr>
        <w:pStyle w:val="ListParagraph"/>
        <w:numPr>
          <w:ilvl w:val="0"/>
          <w:numId w:val="28"/>
        </w:numPr>
        <w:tabs>
          <w:tab w:val="clear" w:pos="720"/>
          <w:tab w:val="num" w:pos="851"/>
        </w:tabs>
        <w:ind w:left="851" w:hanging="425"/>
      </w:pPr>
      <w:r w:rsidRPr="00734153">
        <w:t xml:space="preserve">Reviewing progress of the study and, if necessary, </w:t>
      </w:r>
      <w:r w:rsidR="00FF72FD" w:rsidRPr="00734153">
        <w:t xml:space="preserve">deciding on Protocol </w:t>
      </w:r>
      <w:r w:rsidRPr="00734153">
        <w:t>changes</w:t>
      </w:r>
      <w:r w:rsidR="00941714" w:rsidRPr="00734153">
        <w:t>;</w:t>
      </w:r>
      <w:r w:rsidR="00265C27">
        <w:t xml:space="preserve"> </w:t>
      </w:r>
    </w:p>
    <w:p w14:paraId="23D410ED" w14:textId="64FE91B5" w:rsidR="004B65DD" w:rsidRPr="00734153" w:rsidRDefault="004B65DD" w:rsidP="00942698">
      <w:pPr>
        <w:pStyle w:val="ListParagraph"/>
        <w:numPr>
          <w:ilvl w:val="0"/>
          <w:numId w:val="28"/>
        </w:numPr>
        <w:tabs>
          <w:tab w:val="clear" w:pos="720"/>
          <w:tab w:val="num" w:pos="851"/>
        </w:tabs>
        <w:ind w:left="851" w:hanging="425"/>
      </w:pPr>
      <w:r w:rsidRPr="00734153">
        <w:t xml:space="preserve">Review and approval of study </w:t>
      </w:r>
      <w:r w:rsidR="005F0700" w:rsidRPr="00734153">
        <w:t xml:space="preserve">publications </w:t>
      </w:r>
      <w:r w:rsidRPr="00734153">
        <w:t xml:space="preserve">and </w:t>
      </w:r>
      <w:r w:rsidR="00941714" w:rsidRPr="00734153">
        <w:t>substudy proposals;</w:t>
      </w:r>
      <w:r w:rsidR="00265C27">
        <w:t xml:space="preserve"> </w:t>
      </w:r>
    </w:p>
    <w:p w14:paraId="199A234D" w14:textId="7818E0E0" w:rsidR="00FF72FD" w:rsidRDefault="00FF72FD" w:rsidP="00942698">
      <w:pPr>
        <w:pStyle w:val="ListParagraph"/>
        <w:numPr>
          <w:ilvl w:val="0"/>
          <w:numId w:val="28"/>
        </w:numPr>
        <w:tabs>
          <w:tab w:val="clear" w:pos="720"/>
          <w:tab w:val="num" w:pos="851"/>
        </w:tabs>
        <w:ind w:left="851" w:hanging="425"/>
      </w:pPr>
      <w:r w:rsidRPr="00734153">
        <w:t>Reviewing new studies that may be of relevance</w:t>
      </w:r>
      <w:r w:rsidR="00941714" w:rsidRPr="00734153">
        <w:t>.</w:t>
      </w:r>
      <w:r w:rsidR="00DD3BD1">
        <w:t xml:space="preserve"> </w:t>
      </w:r>
    </w:p>
    <w:p w14:paraId="143DB4EB" w14:textId="77777777" w:rsidR="00DD3BD1" w:rsidRDefault="00DD3BD1" w:rsidP="00DD3BD1"/>
    <w:p w14:paraId="4DCF00CF" w14:textId="6458455E" w:rsidR="00DD3BD1" w:rsidRPr="00C752CE" w:rsidRDefault="00DD3BD1" w:rsidP="00DD3BD1">
      <w:pPr>
        <w:rPr>
          <w:b/>
        </w:rPr>
      </w:pPr>
      <w:r>
        <w:rPr>
          <w:b/>
        </w:rPr>
        <w:t xml:space="preserve">Regional (South East Asia) </w:t>
      </w:r>
      <w:r w:rsidRPr="00C752CE">
        <w:rPr>
          <w:b/>
        </w:rPr>
        <w:t>Steering Committee</w:t>
      </w:r>
    </w:p>
    <w:p w14:paraId="195EDF57" w14:textId="5E15B497" w:rsidR="00DD3BD1" w:rsidRDefault="00DD3BD1" w:rsidP="00DD3BD1">
      <w:r w:rsidRPr="00734153">
        <w:t xml:space="preserve">The </w:t>
      </w:r>
      <w:r>
        <w:t xml:space="preserve">regional SEA </w:t>
      </w:r>
      <w:r w:rsidRPr="00734153">
        <w:t xml:space="preserve">Steering Committee (see Section </w:t>
      </w:r>
      <w:r>
        <w:fldChar w:fldCharType="begin"/>
      </w:r>
      <w:r>
        <w:instrText xml:space="preserve"> REF _Ref34926130 \r \h  \* MERGEFORMAT </w:instrText>
      </w:r>
      <w:r>
        <w:fldChar w:fldCharType="separate"/>
      </w:r>
      <w:r w:rsidR="0069224B">
        <w:t>0</w:t>
      </w:r>
      <w:r>
        <w:fldChar w:fldCharType="end"/>
      </w:r>
      <w:r>
        <w:t xml:space="preserve"> </w:t>
      </w:r>
      <w:r w:rsidRPr="00734153">
        <w:t>for list of members) is responsible for:</w:t>
      </w:r>
    </w:p>
    <w:p w14:paraId="73080E7A" w14:textId="77777777" w:rsidR="00023F16" w:rsidRPr="00734153" w:rsidRDefault="00023F16" w:rsidP="00DD3BD1"/>
    <w:p w14:paraId="4DB6A79B" w14:textId="76981D26" w:rsidR="00DD3BD1" w:rsidRPr="00734153" w:rsidRDefault="00DD3BD1" w:rsidP="00942698">
      <w:pPr>
        <w:pStyle w:val="ListParagraph"/>
        <w:numPr>
          <w:ilvl w:val="0"/>
          <w:numId w:val="29"/>
        </w:numPr>
        <w:tabs>
          <w:tab w:val="clear" w:pos="720"/>
          <w:tab w:val="num" w:pos="851"/>
        </w:tabs>
        <w:ind w:left="851" w:hanging="425"/>
      </w:pPr>
      <w:r w:rsidRPr="00734153">
        <w:t xml:space="preserve">Reviewing progress of the study </w:t>
      </w:r>
      <w:r w:rsidR="00C4388A">
        <w:t>in South East Asia;</w:t>
      </w:r>
    </w:p>
    <w:p w14:paraId="167E1E1A" w14:textId="32507899" w:rsidR="00C4388A" w:rsidRDefault="00DD3BD1" w:rsidP="00942698">
      <w:pPr>
        <w:pStyle w:val="ListParagraph"/>
        <w:numPr>
          <w:ilvl w:val="0"/>
          <w:numId w:val="29"/>
        </w:numPr>
        <w:tabs>
          <w:tab w:val="clear" w:pos="720"/>
          <w:tab w:val="num" w:pos="851"/>
        </w:tabs>
        <w:ind w:left="851" w:hanging="425"/>
      </w:pPr>
      <w:r w:rsidRPr="00734153">
        <w:t>Review of study publications and substudy proposals;</w:t>
      </w:r>
    </w:p>
    <w:p w14:paraId="7AE1F9F8" w14:textId="77777777" w:rsidR="00C4388A" w:rsidRDefault="00C4388A" w:rsidP="00942698">
      <w:pPr>
        <w:pStyle w:val="ListParagraph"/>
        <w:numPr>
          <w:ilvl w:val="0"/>
          <w:numId w:val="29"/>
        </w:numPr>
        <w:tabs>
          <w:tab w:val="clear" w:pos="720"/>
          <w:tab w:val="num" w:pos="851"/>
        </w:tabs>
        <w:ind w:left="851" w:hanging="425"/>
      </w:pPr>
      <w:r>
        <w:t>Considering potential new therapies to be included in South East Asia;</w:t>
      </w:r>
    </w:p>
    <w:p w14:paraId="7348C956" w14:textId="71901463" w:rsidR="00DD3BD1" w:rsidRPr="00734153" w:rsidRDefault="00C4388A" w:rsidP="00942698">
      <w:pPr>
        <w:pStyle w:val="ListParagraph"/>
        <w:numPr>
          <w:ilvl w:val="0"/>
          <w:numId w:val="29"/>
        </w:numPr>
        <w:tabs>
          <w:tab w:val="clear" w:pos="720"/>
          <w:tab w:val="num" w:pos="851"/>
        </w:tabs>
        <w:ind w:left="851" w:hanging="425"/>
      </w:pPr>
      <w:r>
        <w:t>Assisting RCC in selection of LCCs</w:t>
      </w:r>
      <w:r w:rsidR="00DD3BD1">
        <w:t xml:space="preserve"> </w:t>
      </w:r>
    </w:p>
    <w:p w14:paraId="4D5BFC66" w14:textId="6FFCC36D" w:rsidR="00DD3BD1" w:rsidRPr="00734153" w:rsidRDefault="00DD3BD1" w:rsidP="00942698">
      <w:pPr>
        <w:pStyle w:val="ListParagraph"/>
        <w:numPr>
          <w:ilvl w:val="0"/>
          <w:numId w:val="29"/>
        </w:numPr>
        <w:tabs>
          <w:tab w:val="clear" w:pos="720"/>
          <w:tab w:val="num" w:pos="851"/>
        </w:tabs>
        <w:ind w:left="851" w:hanging="425"/>
      </w:pPr>
      <w:r w:rsidRPr="00734153">
        <w:t>Reviewing new studies that may be of relevance.</w:t>
      </w:r>
    </w:p>
    <w:p w14:paraId="4948F439" w14:textId="77777777" w:rsidR="005539EF" w:rsidRPr="00734153" w:rsidRDefault="005539EF" w:rsidP="00F123A0"/>
    <w:p w14:paraId="0ECE11D7" w14:textId="77777777" w:rsidR="004B65DD" w:rsidRPr="00C752CE" w:rsidRDefault="004B65DD" w:rsidP="00F123A0">
      <w:pPr>
        <w:rPr>
          <w:b/>
        </w:rPr>
      </w:pPr>
      <w:r w:rsidRPr="00C752CE">
        <w:rPr>
          <w:b/>
        </w:rPr>
        <w:t>Data Monitoring Committee</w:t>
      </w:r>
    </w:p>
    <w:p w14:paraId="128F247F" w14:textId="77777777" w:rsidR="004B65DD" w:rsidRPr="00734153" w:rsidRDefault="004B65DD" w:rsidP="00F123A0">
      <w:r w:rsidRPr="00734153">
        <w:t>The independent Data Monitoring Committee is responsible for:</w:t>
      </w:r>
    </w:p>
    <w:p w14:paraId="1877E93E" w14:textId="77777777" w:rsidR="007804BA" w:rsidRPr="00734153" w:rsidRDefault="007804BA" w:rsidP="00F123A0"/>
    <w:p w14:paraId="4B3B9F7A" w14:textId="77777777" w:rsidR="004B65DD" w:rsidRPr="00734153" w:rsidRDefault="004B65DD" w:rsidP="00942698">
      <w:pPr>
        <w:pStyle w:val="ListParagraph"/>
        <w:numPr>
          <w:ilvl w:val="0"/>
          <w:numId w:val="32"/>
        </w:numPr>
        <w:tabs>
          <w:tab w:val="clear" w:pos="720"/>
          <w:tab w:val="num" w:pos="851"/>
        </w:tabs>
        <w:ind w:left="851" w:hanging="425"/>
      </w:pPr>
      <w:r w:rsidRPr="00734153">
        <w:t xml:space="preserve">Reviewing unblinded interim </w:t>
      </w:r>
      <w:r w:rsidR="00FF72FD" w:rsidRPr="00734153">
        <w:t xml:space="preserve">analyses </w:t>
      </w:r>
      <w:r w:rsidRPr="00734153">
        <w:t>according to the Protocol</w:t>
      </w:r>
      <w:r w:rsidR="00941714" w:rsidRPr="00734153">
        <w:t>;</w:t>
      </w:r>
    </w:p>
    <w:p w14:paraId="4961EEC0" w14:textId="77777777" w:rsidR="004B65DD" w:rsidRPr="00734153" w:rsidRDefault="004B65DD" w:rsidP="00942698">
      <w:pPr>
        <w:pStyle w:val="ListParagraph"/>
        <w:numPr>
          <w:ilvl w:val="0"/>
          <w:numId w:val="32"/>
        </w:numPr>
        <w:tabs>
          <w:tab w:val="clear" w:pos="720"/>
          <w:tab w:val="num" w:pos="851"/>
        </w:tabs>
        <w:ind w:left="851" w:hanging="425"/>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4D111703" w14:textId="77777777" w:rsidR="005539EF" w:rsidRPr="00734153" w:rsidRDefault="005539EF" w:rsidP="00F123A0"/>
    <w:p w14:paraId="23ACB112" w14:textId="77777777" w:rsidR="004B65DD" w:rsidRPr="00C752CE" w:rsidRDefault="004B65DD" w:rsidP="00F123A0">
      <w:pPr>
        <w:rPr>
          <w:b/>
        </w:rPr>
      </w:pPr>
      <w:r w:rsidRPr="00C752CE">
        <w:rPr>
          <w:b/>
        </w:rPr>
        <w:t>Central Coordinating Office</w:t>
      </w:r>
      <w:r w:rsidR="007F6901" w:rsidRPr="00C752CE">
        <w:rPr>
          <w:b/>
        </w:rPr>
        <w:t xml:space="preserve"> (CCO)</w:t>
      </w:r>
    </w:p>
    <w:p w14:paraId="3311D75B" w14:textId="77777777" w:rsidR="004B65DD" w:rsidRPr="00734153" w:rsidRDefault="004B65DD" w:rsidP="00F123A0">
      <w:r w:rsidRPr="00734153">
        <w:t>The CCO is responsible for the overall coordination of the Study, including:</w:t>
      </w:r>
    </w:p>
    <w:p w14:paraId="4E7F9367" w14:textId="77777777" w:rsidR="007804BA" w:rsidRPr="00734153" w:rsidRDefault="007804BA" w:rsidP="00F123A0"/>
    <w:p w14:paraId="0F46ABFD" w14:textId="77777777" w:rsidR="004B65DD" w:rsidRPr="00734153" w:rsidRDefault="004B65DD" w:rsidP="00942698">
      <w:pPr>
        <w:pStyle w:val="ListParagraph"/>
        <w:numPr>
          <w:ilvl w:val="0"/>
          <w:numId w:val="30"/>
        </w:numPr>
        <w:tabs>
          <w:tab w:val="clear" w:pos="720"/>
          <w:tab w:val="num" w:pos="851"/>
        </w:tabs>
        <w:ind w:left="851" w:hanging="425"/>
      </w:pPr>
      <w:r w:rsidRPr="00734153">
        <w:t>Study planning and organisation of Steering Committee meetings</w:t>
      </w:r>
      <w:r w:rsidR="00941714" w:rsidRPr="00734153">
        <w:t>;</w:t>
      </w:r>
    </w:p>
    <w:p w14:paraId="2540CD06" w14:textId="77777777" w:rsidR="002B07B0" w:rsidRDefault="002B07B0" w:rsidP="00942698">
      <w:pPr>
        <w:pStyle w:val="ListParagraph"/>
        <w:numPr>
          <w:ilvl w:val="0"/>
          <w:numId w:val="30"/>
        </w:numPr>
        <w:tabs>
          <w:tab w:val="clear" w:pos="720"/>
          <w:tab w:val="num" w:pos="851"/>
        </w:tabs>
        <w:ind w:left="851" w:hanging="425"/>
      </w:pPr>
      <w:r w:rsidRPr="00734153">
        <w:t xml:space="preserve">Ensuring necessary regulatory </w:t>
      </w:r>
      <w:r w:rsidR="006246F1">
        <w:t xml:space="preserve">and ethics committee </w:t>
      </w:r>
      <w:r w:rsidRPr="00734153">
        <w:t>approval</w:t>
      </w:r>
      <w:r w:rsidR="00941714" w:rsidRPr="00734153">
        <w:t>s;</w:t>
      </w:r>
    </w:p>
    <w:p w14:paraId="420616ED" w14:textId="77777777" w:rsidR="00213C58" w:rsidRPr="00734153" w:rsidRDefault="00213C58" w:rsidP="00942698">
      <w:pPr>
        <w:pStyle w:val="ListParagraph"/>
        <w:numPr>
          <w:ilvl w:val="0"/>
          <w:numId w:val="30"/>
        </w:numPr>
        <w:tabs>
          <w:tab w:val="clear" w:pos="720"/>
          <w:tab w:val="num" w:pos="851"/>
        </w:tabs>
        <w:ind w:left="851" w:hanging="425"/>
      </w:pPr>
      <w:r>
        <w:t>Development of Standard Operating Procedures and computer systems</w:t>
      </w:r>
    </w:p>
    <w:p w14:paraId="7EAA6154" w14:textId="77777777" w:rsidR="002B07B0" w:rsidRPr="00734153" w:rsidRDefault="002B07B0" w:rsidP="00942698">
      <w:pPr>
        <w:pStyle w:val="ListParagraph"/>
        <w:numPr>
          <w:ilvl w:val="0"/>
          <w:numId w:val="30"/>
        </w:numPr>
        <w:tabs>
          <w:tab w:val="clear" w:pos="720"/>
          <w:tab w:val="num" w:pos="851"/>
        </w:tabs>
        <w:ind w:left="851" w:hanging="425"/>
      </w:pPr>
      <w:r w:rsidRPr="00734153">
        <w:t>Monitoring overall progress of the study</w:t>
      </w:r>
      <w:r w:rsidR="00941714" w:rsidRPr="00734153">
        <w:t>;</w:t>
      </w:r>
      <w:r w:rsidRPr="00734153">
        <w:t xml:space="preserve"> </w:t>
      </w:r>
    </w:p>
    <w:p w14:paraId="6964CE8C" w14:textId="77777777" w:rsidR="004B65DD" w:rsidRPr="00734153" w:rsidRDefault="004B65DD" w:rsidP="00942698">
      <w:pPr>
        <w:pStyle w:val="ListParagraph"/>
        <w:numPr>
          <w:ilvl w:val="0"/>
          <w:numId w:val="30"/>
        </w:numPr>
        <w:tabs>
          <w:tab w:val="clear" w:pos="720"/>
          <w:tab w:val="num" w:pos="851"/>
        </w:tabs>
        <w:ind w:left="851" w:hanging="425"/>
      </w:pPr>
      <w:r w:rsidRPr="00734153">
        <w:t xml:space="preserve">Provision of study materials to </w:t>
      </w:r>
      <w:r w:rsidR="00602571">
        <w:t>RCCs/</w:t>
      </w:r>
      <w:r w:rsidR="006246F1">
        <w:t>LCCs</w:t>
      </w:r>
      <w:r w:rsidR="00941714" w:rsidRPr="00734153">
        <w:t>;</w:t>
      </w:r>
      <w:r w:rsidR="002B07B0" w:rsidRPr="00734153">
        <w:t xml:space="preserve"> </w:t>
      </w:r>
    </w:p>
    <w:p w14:paraId="5B54B496" w14:textId="77777777" w:rsidR="002B07B0" w:rsidRPr="00734153" w:rsidRDefault="006246F1" w:rsidP="00942698">
      <w:pPr>
        <w:pStyle w:val="ListParagraph"/>
        <w:numPr>
          <w:ilvl w:val="0"/>
          <w:numId w:val="30"/>
        </w:numPr>
        <w:tabs>
          <w:tab w:val="clear" w:pos="720"/>
          <w:tab w:val="num" w:pos="851"/>
        </w:tabs>
        <w:ind w:left="851" w:hanging="425"/>
      </w:pPr>
      <w:r>
        <w:t>Monitoring and r</w:t>
      </w:r>
      <w:r w:rsidR="004B65DD" w:rsidRPr="00734153">
        <w:t xml:space="preserve">eporting </w:t>
      </w:r>
      <w:r>
        <w:t>safety information in line with the protocol and regulatory requirements</w:t>
      </w:r>
      <w:r w:rsidR="00941714" w:rsidRPr="00734153">
        <w:t>;</w:t>
      </w:r>
    </w:p>
    <w:p w14:paraId="5BA0D5A0" w14:textId="77777777" w:rsidR="006246F1" w:rsidRDefault="002B07B0" w:rsidP="00942698">
      <w:pPr>
        <w:pStyle w:val="ListParagraph"/>
        <w:numPr>
          <w:ilvl w:val="0"/>
          <w:numId w:val="30"/>
        </w:numPr>
        <w:tabs>
          <w:tab w:val="clear" w:pos="720"/>
          <w:tab w:val="num" w:pos="851"/>
        </w:tabs>
        <w:ind w:left="851" w:hanging="425"/>
      </w:pPr>
      <w:r w:rsidRPr="00734153">
        <w:t>Dealing with</w:t>
      </w:r>
      <w:r w:rsidR="004B65DD" w:rsidRPr="00734153">
        <w:t xml:space="preserve"> technical, medical and administrative queries from </w:t>
      </w:r>
      <w:r w:rsidR="006246F1">
        <w:t>L</w:t>
      </w:r>
      <w:r w:rsidR="004B65DD" w:rsidRPr="00734153">
        <w:t>CCs</w:t>
      </w:r>
      <w:r w:rsidR="006246F1">
        <w:t>.</w:t>
      </w:r>
    </w:p>
    <w:p w14:paraId="443053FC" w14:textId="5E2EB78B" w:rsidR="003B42B3" w:rsidRDefault="003B42B3">
      <w:pPr>
        <w:autoSpaceDE/>
        <w:autoSpaceDN/>
        <w:adjustRightInd/>
        <w:contextualSpacing w:val="0"/>
        <w:jc w:val="left"/>
      </w:pPr>
      <w:r>
        <w:br w:type="page"/>
      </w:r>
    </w:p>
    <w:p w14:paraId="4144255D" w14:textId="77777777" w:rsidR="00213C58" w:rsidRDefault="00213C58" w:rsidP="00F123A0"/>
    <w:p w14:paraId="0D12C3DD" w14:textId="638EAC17" w:rsidR="00602571" w:rsidRDefault="00602571" w:rsidP="00F123A0">
      <w:pPr>
        <w:rPr>
          <w:b/>
        </w:rPr>
      </w:pPr>
      <w:r>
        <w:rPr>
          <w:b/>
        </w:rPr>
        <w:t>Regional Coordinating Centre (RCC)</w:t>
      </w:r>
    </w:p>
    <w:p w14:paraId="23F0BC8B" w14:textId="77777777" w:rsidR="00602571" w:rsidRDefault="00602571" w:rsidP="00F123A0">
      <w:r>
        <w:t>The RCCs are responsible for:</w:t>
      </w:r>
    </w:p>
    <w:p w14:paraId="657DF05E" w14:textId="77777777" w:rsidR="00602571" w:rsidRDefault="00602571" w:rsidP="00F123A0"/>
    <w:p w14:paraId="2B7B381E" w14:textId="77777777" w:rsidR="00602571" w:rsidRDefault="00602571" w:rsidP="00942698">
      <w:pPr>
        <w:pStyle w:val="ListParagraph"/>
        <w:numPr>
          <w:ilvl w:val="0"/>
          <w:numId w:val="26"/>
        </w:numPr>
        <w:ind w:left="851" w:hanging="425"/>
      </w:pPr>
      <w:r w:rsidRPr="00734153">
        <w:t xml:space="preserve">Ensuring necessary regulatory </w:t>
      </w:r>
      <w:r>
        <w:t xml:space="preserve">and ethics committee </w:t>
      </w:r>
      <w:r w:rsidRPr="00734153">
        <w:t>approvals;</w:t>
      </w:r>
    </w:p>
    <w:p w14:paraId="312494F1" w14:textId="77777777" w:rsidR="00602571" w:rsidRPr="00734153" w:rsidRDefault="00602571" w:rsidP="00942698">
      <w:pPr>
        <w:pStyle w:val="ListParagraph"/>
        <w:numPr>
          <w:ilvl w:val="0"/>
          <w:numId w:val="26"/>
        </w:numPr>
        <w:ind w:left="851" w:hanging="425"/>
      </w:pPr>
      <w:r w:rsidRPr="00734153">
        <w:t xml:space="preserve">Provision of study materials to </w:t>
      </w:r>
      <w:r>
        <w:t>LCCs</w:t>
      </w:r>
      <w:r w:rsidRPr="00734153">
        <w:t xml:space="preserve">; </w:t>
      </w:r>
    </w:p>
    <w:p w14:paraId="6372A44F" w14:textId="77777777" w:rsidR="00602571" w:rsidRDefault="00602571" w:rsidP="00942698">
      <w:pPr>
        <w:pStyle w:val="ListParagraph"/>
        <w:numPr>
          <w:ilvl w:val="0"/>
          <w:numId w:val="26"/>
        </w:numPr>
        <w:ind w:left="851" w:hanging="425"/>
      </w:pPr>
      <w:r w:rsidRPr="00734153">
        <w:t xml:space="preserve">Dealing with technical, medical and administrative queries from </w:t>
      </w:r>
      <w:r>
        <w:t>L</w:t>
      </w:r>
      <w:r w:rsidRPr="00734153">
        <w:t>CCs</w:t>
      </w:r>
      <w:r>
        <w:t>.</w:t>
      </w:r>
    </w:p>
    <w:p w14:paraId="401664D5" w14:textId="77777777" w:rsidR="00602571" w:rsidRPr="00602571" w:rsidRDefault="00602571" w:rsidP="000644A4">
      <w:pPr>
        <w:pStyle w:val="ListParagraph"/>
      </w:pPr>
    </w:p>
    <w:p w14:paraId="36271C11" w14:textId="77777777" w:rsidR="004B65DD" w:rsidRPr="00C752CE" w:rsidRDefault="004B65DD" w:rsidP="00F123A0">
      <w:pPr>
        <w:rPr>
          <w:b/>
        </w:rPr>
      </w:pPr>
      <w:r w:rsidRPr="00C752CE">
        <w:rPr>
          <w:b/>
        </w:rPr>
        <w:t>Local Clinical Centres</w:t>
      </w:r>
      <w:r w:rsidR="007F6901" w:rsidRPr="00C752CE">
        <w:rPr>
          <w:b/>
        </w:rPr>
        <w:t xml:space="preserve"> (LCC)</w:t>
      </w:r>
    </w:p>
    <w:p w14:paraId="156C861B" w14:textId="77777777" w:rsidR="004B65DD" w:rsidRPr="00734153" w:rsidRDefault="004B65DD" w:rsidP="00F123A0">
      <w:r w:rsidRPr="00734153">
        <w:t>The LCC lead investigator and LCC clinic staff are responsible for:</w:t>
      </w:r>
    </w:p>
    <w:p w14:paraId="7F6169AF" w14:textId="77777777" w:rsidR="007804BA" w:rsidRPr="00734153" w:rsidRDefault="007804BA" w:rsidP="00F123A0"/>
    <w:p w14:paraId="57206166"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Obtaining </w:t>
      </w:r>
      <w:r w:rsidR="006246F1">
        <w:t>all relevant local permissions (assisted by the CCO)</w:t>
      </w:r>
    </w:p>
    <w:p w14:paraId="10456597" w14:textId="77777777" w:rsidR="006246F1" w:rsidRDefault="006246F1" w:rsidP="00E105FD">
      <w:pPr>
        <w:pStyle w:val="ListParagraph"/>
        <w:numPr>
          <w:ilvl w:val="0"/>
          <w:numId w:val="7"/>
        </w:numPr>
        <w:tabs>
          <w:tab w:val="clear" w:pos="720"/>
          <w:tab w:val="num" w:pos="851"/>
        </w:tabs>
        <w:ind w:left="851" w:hanging="425"/>
      </w:pPr>
      <w:r>
        <w:t>All trial activities at the LCC, including appropriate training and supervision for clinical staff</w:t>
      </w:r>
    </w:p>
    <w:p w14:paraId="51571C09" w14:textId="77777777" w:rsidR="004B65DD" w:rsidRPr="00734153" w:rsidRDefault="004B65DD" w:rsidP="00E105FD">
      <w:pPr>
        <w:pStyle w:val="ListParagraph"/>
        <w:numPr>
          <w:ilvl w:val="0"/>
          <w:numId w:val="7"/>
        </w:numPr>
        <w:tabs>
          <w:tab w:val="clear" w:pos="720"/>
          <w:tab w:val="num" w:pos="851"/>
        </w:tabs>
        <w:ind w:left="851" w:hanging="425"/>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15DB585E" w14:textId="77777777" w:rsidR="0015225C" w:rsidRPr="00734153" w:rsidRDefault="004B65DD" w:rsidP="00E105FD">
      <w:pPr>
        <w:pStyle w:val="ListParagraph"/>
        <w:numPr>
          <w:ilvl w:val="0"/>
          <w:numId w:val="7"/>
        </w:numPr>
        <w:tabs>
          <w:tab w:val="clear" w:pos="720"/>
          <w:tab w:val="num" w:pos="851"/>
        </w:tabs>
        <w:ind w:left="851" w:hanging="425"/>
      </w:pPr>
      <w:r w:rsidRPr="00734153">
        <w:t xml:space="preserve">Dealing with enquiries from participants and </w:t>
      </w:r>
      <w:r w:rsidR="00FF625F" w:rsidRPr="00734153">
        <w:t>others</w:t>
      </w:r>
      <w:r w:rsidR="005B5E0B">
        <w:t>.</w:t>
      </w:r>
    </w:p>
    <w:p w14:paraId="1AD9D27C" w14:textId="77777777" w:rsidR="00E5671F" w:rsidRDefault="00E5671F" w:rsidP="00F123A0"/>
    <w:p w14:paraId="316CABB3" w14:textId="77777777" w:rsidR="00E5671F" w:rsidRDefault="00E5671F" w:rsidP="00F123A0"/>
    <w:p w14:paraId="78A58158" w14:textId="713A7D54" w:rsidR="004B65DD" w:rsidRPr="00C35106" w:rsidRDefault="00213C58" w:rsidP="00C35106">
      <w:pPr>
        <w:rPr>
          <w:b/>
        </w:rPr>
      </w:pPr>
      <w:bookmarkStart w:id="1059" w:name="_Toc266112760"/>
      <w:bookmarkStart w:id="1060" w:name="_Toc267579323"/>
      <w:bookmarkStart w:id="1061" w:name="_Toc268860992"/>
      <w:bookmarkStart w:id="1062" w:name="_Ref34926130"/>
      <w:bookmarkStart w:id="1063" w:name="_Toc38099282"/>
      <w:bookmarkStart w:id="1064" w:name="_Toc44674879"/>
      <w:bookmarkStart w:id="1065" w:name="_Toc62398109"/>
      <w:bookmarkEnd w:id="1059"/>
      <w:bookmarkEnd w:id="1060"/>
      <w:bookmarkEnd w:id="1061"/>
      <w:r w:rsidRPr="00C35106">
        <w:rPr>
          <w:b/>
        </w:rPr>
        <w:t>Organisational Details</w:t>
      </w:r>
      <w:bookmarkEnd w:id="1062"/>
      <w:bookmarkEnd w:id="1063"/>
      <w:bookmarkEnd w:id="1064"/>
      <w:bookmarkEnd w:id="1065"/>
    </w:p>
    <w:p w14:paraId="00600C5A" w14:textId="77777777" w:rsidR="006246F1" w:rsidRDefault="006246F1" w:rsidP="00F123A0"/>
    <w:p w14:paraId="7FC68413" w14:textId="77777777" w:rsidR="0091798C" w:rsidRDefault="0091798C" w:rsidP="00F123A0"/>
    <w:p w14:paraId="7DC5D39F" w14:textId="77777777" w:rsidR="004B65DD" w:rsidRPr="00C752CE" w:rsidRDefault="004B65DD" w:rsidP="00F123A0">
      <w:pPr>
        <w:rPr>
          <w:b/>
        </w:rPr>
      </w:pPr>
      <w:r w:rsidRPr="00C752CE">
        <w:rPr>
          <w:b/>
        </w:rPr>
        <w:t>STEERING COMMITTEE</w:t>
      </w:r>
    </w:p>
    <w:p w14:paraId="2954799E" w14:textId="77777777" w:rsidR="004B65DD" w:rsidRPr="001001E5" w:rsidRDefault="004B65DD" w:rsidP="00F123A0">
      <w:pPr>
        <w:rPr>
          <w:sz w:val="20"/>
        </w:rPr>
      </w:pPr>
      <w:r w:rsidRPr="001001E5">
        <w:rPr>
          <w:sz w:val="20"/>
        </w:rPr>
        <w:t>(Major organisational and policy decisions</w:t>
      </w:r>
      <w:r w:rsidR="003E18CC" w:rsidRPr="001001E5">
        <w:rPr>
          <w:sz w:val="20"/>
        </w:rPr>
        <w:t>, and scientific advice</w:t>
      </w:r>
      <w:r w:rsidRPr="001001E5">
        <w:rPr>
          <w:sz w:val="20"/>
        </w:rPr>
        <w:t>; blinded to treatment allocation)</w:t>
      </w:r>
    </w:p>
    <w:p w14:paraId="28CA69CF" w14:textId="77777777" w:rsidR="009B52F6" w:rsidRPr="001001E5" w:rsidRDefault="009B52F6" w:rsidP="00F123A0">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gridCol w:w="108"/>
      </w:tblGrid>
      <w:tr w:rsidR="009B52F6" w:rsidRPr="001001E5" w14:paraId="1E85E463" w14:textId="77777777" w:rsidTr="009A510F">
        <w:trPr>
          <w:jc w:val="center"/>
        </w:trPr>
        <w:tc>
          <w:tcPr>
            <w:tcW w:w="3599" w:type="dxa"/>
          </w:tcPr>
          <w:p w14:paraId="7849E1A5" w14:textId="77777777" w:rsidR="009B52F6" w:rsidRPr="001001E5" w:rsidRDefault="009B52F6" w:rsidP="00F123A0">
            <w:pPr>
              <w:rPr>
                <w:sz w:val="20"/>
              </w:rPr>
            </w:pPr>
            <w:r w:rsidRPr="001001E5">
              <w:rPr>
                <w:sz w:val="20"/>
              </w:rPr>
              <w:t>Chief Investigator</w:t>
            </w:r>
          </w:p>
          <w:p w14:paraId="456260AA" w14:textId="77777777" w:rsidR="009A510F" w:rsidRPr="001001E5" w:rsidRDefault="009A510F" w:rsidP="00F123A0">
            <w:pPr>
              <w:rPr>
                <w:sz w:val="20"/>
              </w:rPr>
            </w:pPr>
            <w:r w:rsidRPr="001001E5">
              <w:rPr>
                <w:sz w:val="20"/>
              </w:rPr>
              <w:t>Deputy Chief Investigator</w:t>
            </w:r>
          </w:p>
        </w:tc>
        <w:tc>
          <w:tcPr>
            <w:tcW w:w="5865" w:type="dxa"/>
            <w:gridSpan w:val="2"/>
          </w:tcPr>
          <w:p w14:paraId="6A233EFC" w14:textId="77777777" w:rsidR="009B52F6" w:rsidRPr="001001E5" w:rsidRDefault="00213C58" w:rsidP="00F123A0">
            <w:pPr>
              <w:rPr>
                <w:sz w:val="20"/>
                <w:lang w:val="fr-FR"/>
              </w:rPr>
            </w:pPr>
            <w:r w:rsidRPr="001001E5">
              <w:rPr>
                <w:sz w:val="20"/>
                <w:lang w:val="fr-FR"/>
              </w:rPr>
              <w:t>Peter Horby</w:t>
            </w:r>
          </w:p>
          <w:p w14:paraId="65343298" w14:textId="77777777" w:rsidR="009A510F" w:rsidRPr="001001E5" w:rsidRDefault="009A510F" w:rsidP="00F123A0">
            <w:pPr>
              <w:rPr>
                <w:sz w:val="20"/>
                <w:lang w:val="fr-FR"/>
              </w:rPr>
            </w:pPr>
            <w:r w:rsidRPr="001001E5">
              <w:rPr>
                <w:sz w:val="20"/>
                <w:lang w:val="fr-FR"/>
              </w:rPr>
              <w:t>Martin Landray</w:t>
            </w:r>
          </w:p>
        </w:tc>
      </w:tr>
      <w:tr w:rsidR="009A510F" w:rsidRPr="001001E5" w14:paraId="618CCF6D" w14:textId="77777777" w:rsidTr="009A510F">
        <w:trPr>
          <w:jc w:val="center"/>
        </w:trPr>
        <w:tc>
          <w:tcPr>
            <w:tcW w:w="3599" w:type="dxa"/>
            <w:tcBorders>
              <w:bottom w:val="nil"/>
            </w:tcBorders>
          </w:tcPr>
          <w:p w14:paraId="11976469" w14:textId="4A6B7096" w:rsidR="009A510F" w:rsidRPr="001001E5" w:rsidRDefault="009A510F" w:rsidP="00F123A0">
            <w:pPr>
              <w:rPr>
                <w:sz w:val="20"/>
              </w:rPr>
            </w:pPr>
            <w:r w:rsidRPr="001001E5">
              <w:rPr>
                <w:sz w:val="20"/>
              </w:rPr>
              <w:t>Clinical Trial Unit Lead</w:t>
            </w:r>
          </w:p>
        </w:tc>
        <w:tc>
          <w:tcPr>
            <w:tcW w:w="5865" w:type="dxa"/>
            <w:gridSpan w:val="2"/>
            <w:tcBorders>
              <w:bottom w:val="nil"/>
            </w:tcBorders>
          </w:tcPr>
          <w:p w14:paraId="77F3DDB1" w14:textId="3332FDAC" w:rsidR="009A510F" w:rsidRPr="001001E5" w:rsidRDefault="009A510F" w:rsidP="00023F16">
            <w:pPr>
              <w:rPr>
                <w:sz w:val="20"/>
                <w:lang w:val="fr-FR"/>
              </w:rPr>
            </w:pPr>
            <w:r w:rsidRPr="001001E5">
              <w:rPr>
                <w:sz w:val="20"/>
                <w:lang w:val="fr-FR"/>
              </w:rPr>
              <w:t>Richard Haynes</w:t>
            </w:r>
          </w:p>
        </w:tc>
      </w:tr>
      <w:tr w:rsidR="00213C58" w:rsidRPr="001001E5" w14:paraId="2C9D94D9" w14:textId="77777777" w:rsidTr="009A510F">
        <w:trPr>
          <w:jc w:val="center"/>
        </w:trPr>
        <w:tc>
          <w:tcPr>
            <w:tcW w:w="3599" w:type="dxa"/>
            <w:tcBorders>
              <w:bottom w:val="nil"/>
            </w:tcBorders>
          </w:tcPr>
          <w:p w14:paraId="71FE79D0" w14:textId="77777777" w:rsidR="00F431AF" w:rsidRPr="001001E5" w:rsidRDefault="00F431AF" w:rsidP="00F123A0">
            <w:pPr>
              <w:rPr>
                <w:sz w:val="20"/>
              </w:rPr>
            </w:pPr>
            <w:r w:rsidRPr="001001E5">
              <w:rPr>
                <w:sz w:val="20"/>
              </w:rPr>
              <w:t>Co-investigator</w:t>
            </w:r>
            <w:r w:rsidR="009A510F" w:rsidRPr="001001E5">
              <w:rPr>
                <w:sz w:val="20"/>
              </w:rPr>
              <w:t>s</w:t>
            </w:r>
          </w:p>
        </w:tc>
        <w:tc>
          <w:tcPr>
            <w:tcW w:w="5865" w:type="dxa"/>
            <w:gridSpan w:val="2"/>
            <w:tcBorders>
              <w:bottom w:val="nil"/>
            </w:tcBorders>
          </w:tcPr>
          <w:p w14:paraId="4A940C02" w14:textId="5F6560E8" w:rsidR="00F431AF" w:rsidRPr="001001E5" w:rsidRDefault="009A510F" w:rsidP="00954DCA">
            <w:pPr>
              <w:rPr>
                <w:sz w:val="20"/>
                <w:lang w:val="fr-FR"/>
              </w:rPr>
            </w:pPr>
            <w:r w:rsidRPr="001001E5">
              <w:rPr>
                <w:sz w:val="20"/>
                <w:lang w:val="fr-FR"/>
              </w:rPr>
              <w:t xml:space="preserve">Kenneth Baillie (Scotland Lead), </w:t>
            </w:r>
            <w:r w:rsidR="000E17A4">
              <w:rPr>
                <w:sz w:val="20"/>
                <w:lang w:val="fr-FR"/>
              </w:rPr>
              <w:t xml:space="preserve">Maya Buch, </w:t>
            </w:r>
            <w:r w:rsidR="005F61D0">
              <w:rPr>
                <w:sz w:val="20"/>
                <w:lang w:val="fr-FR"/>
              </w:rPr>
              <w:t xml:space="preserve">Lucy Chappell, Saul Faust, </w:t>
            </w:r>
            <w:r w:rsidRPr="001001E5">
              <w:rPr>
                <w:sz w:val="20"/>
                <w:lang w:val="fr-FR"/>
              </w:rPr>
              <w:t xml:space="preserve">Thomas Jaki, </w:t>
            </w:r>
            <w:r w:rsidR="00C752CE" w:rsidRPr="001001E5">
              <w:rPr>
                <w:sz w:val="20"/>
                <w:lang w:val="fr-FR"/>
              </w:rPr>
              <w:t>Katie </w:t>
            </w:r>
            <w:r w:rsidRPr="001001E5">
              <w:rPr>
                <w:sz w:val="20"/>
                <w:lang w:val="fr-FR"/>
              </w:rPr>
              <w:t xml:space="preserve">Jeffery, </w:t>
            </w:r>
            <w:r w:rsidR="00023F16" w:rsidRPr="001001E5">
              <w:rPr>
                <w:sz w:val="20"/>
                <w:lang w:val="fr-FR"/>
              </w:rPr>
              <w:t>Ed</w:t>
            </w:r>
            <w:r w:rsidR="00023F16">
              <w:rPr>
                <w:sz w:val="20"/>
                <w:lang w:val="fr-FR"/>
              </w:rPr>
              <w:t>mund</w:t>
            </w:r>
            <w:r w:rsidR="00023F16" w:rsidRPr="001001E5">
              <w:rPr>
                <w:sz w:val="20"/>
                <w:lang w:val="fr-FR"/>
              </w:rPr>
              <w:t xml:space="preserve"> Juszczak</w:t>
            </w:r>
            <w:r w:rsidR="00086065">
              <w:rPr>
                <w:sz w:val="20"/>
                <w:lang w:val="fr-FR"/>
              </w:rPr>
              <w:t>,</w:t>
            </w:r>
            <w:r w:rsidR="00023F16" w:rsidRPr="001001E5">
              <w:rPr>
                <w:sz w:val="20"/>
                <w:lang w:val="fr-FR"/>
              </w:rPr>
              <w:t xml:space="preserve"> </w:t>
            </w:r>
            <w:r w:rsidR="00F431AF" w:rsidRPr="001001E5">
              <w:rPr>
                <w:sz w:val="20"/>
                <w:lang w:val="fr-FR"/>
              </w:rPr>
              <w:t>Wei Shen Lim</w:t>
            </w:r>
            <w:r w:rsidR="00EB461B" w:rsidRPr="001001E5">
              <w:rPr>
                <w:sz w:val="20"/>
                <w:lang w:val="fr-FR"/>
              </w:rPr>
              <w:t xml:space="preserve">, </w:t>
            </w:r>
            <w:r w:rsidR="005F61D0">
              <w:rPr>
                <w:sz w:val="20"/>
                <w:lang w:val="fr-FR"/>
              </w:rPr>
              <w:t>Marion Mafham,</w:t>
            </w:r>
            <w:r w:rsidR="005F61D0" w:rsidRPr="001001E5">
              <w:rPr>
                <w:sz w:val="20"/>
                <w:lang w:val="fr-FR"/>
              </w:rPr>
              <w:t xml:space="preserve"> </w:t>
            </w:r>
            <w:r w:rsidR="00EB461B" w:rsidRPr="001001E5">
              <w:rPr>
                <w:sz w:val="20"/>
                <w:lang w:val="fr-FR"/>
              </w:rPr>
              <w:t xml:space="preserve">Alan Montgomery, </w:t>
            </w:r>
            <w:r w:rsidR="00E105FD">
              <w:rPr>
                <w:sz w:val="20"/>
                <w:lang w:val="fr-FR"/>
              </w:rPr>
              <w:t xml:space="preserve">Andrew Mumford, </w:t>
            </w:r>
            <w:r w:rsidR="00C752CE" w:rsidRPr="001001E5">
              <w:rPr>
                <w:sz w:val="20"/>
                <w:lang w:val="fr-FR"/>
              </w:rPr>
              <w:t>Kathy </w:t>
            </w:r>
            <w:r w:rsidR="00EB461B" w:rsidRPr="001001E5">
              <w:rPr>
                <w:sz w:val="20"/>
                <w:lang w:val="fr-FR"/>
              </w:rPr>
              <w:t>Rowan</w:t>
            </w:r>
            <w:r w:rsidR="005D3229">
              <w:rPr>
                <w:sz w:val="20"/>
                <w:lang w:val="fr-FR"/>
              </w:rPr>
              <w:t>, Guy Thwaites</w:t>
            </w:r>
            <w:r w:rsidR="007405B8">
              <w:rPr>
                <w:sz w:val="20"/>
                <w:lang w:val="fr-FR"/>
              </w:rPr>
              <w:t>, Jeremy Day</w:t>
            </w:r>
            <w:r w:rsidR="005D3229">
              <w:rPr>
                <w:sz w:val="20"/>
                <w:lang w:val="fr-FR"/>
              </w:rPr>
              <w:t xml:space="preserve"> (South East Asia Lead</w:t>
            </w:r>
            <w:r w:rsidR="007405B8">
              <w:rPr>
                <w:sz w:val="20"/>
                <w:lang w:val="fr-FR"/>
              </w:rPr>
              <w:t>s</w:t>
            </w:r>
            <w:r w:rsidR="005D3229">
              <w:rPr>
                <w:sz w:val="20"/>
                <w:lang w:val="fr-FR"/>
              </w:rPr>
              <w:t>)</w:t>
            </w:r>
          </w:p>
        </w:tc>
      </w:tr>
      <w:tr w:rsidR="000E6C36" w:rsidRPr="001001E5" w14:paraId="518181E8" w14:textId="77777777" w:rsidTr="009A510F">
        <w:trPr>
          <w:gridAfter w:val="1"/>
          <w:wAfter w:w="108" w:type="dxa"/>
          <w:jc w:val="center"/>
        </w:trPr>
        <w:tc>
          <w:tcPr>
            <w:tcW w:w="3599" w:type="dxa"/>
            <w:tcBorders>
              <w:bottom w:val="nil"/>
            </w:tcBorders>
          </w:tcPr>
          <w:p w14:paraId="346426CB" w14:textId="77777777" w:rsidR="000E6C36" w:rsidRPr="001001E5" w:rsidRDefault="000E6C36" w:rsidP="00F123A0">
            <w:pPr>
              <w:rPr>
                <w:sz w:val="20"/>
              </w:rPr>
            </w:pPr>
          </w:p>
        </w:tc>
        <w:tc>
          <w:tcPr>
            <w:tcW w:w="5865" w:type="dxa"/>
            <w:tcBorders>
              <w:bottom w:val="nil"/>
            </w:tcBorders>
          </w:tcPr>
          <w:p w14:paraId="01310B0C" w14:textId="77777777" w:rsidR="000E6C36" w:rsidRPr="001001E5" w:rsidRDefault="000E6C36" w:rsidP="00954DCA">
            <w:pPr>
              <w:rPr>
                <w:sz w:val="20"/>
                <w:lang w:val="fr-FR"/>
              </w:rPr>
            </w:pPr>
          </w:p>
        </w:tc>
      </w:tr>
    </w:tbl>
    <w:p w14:paraId="7061841C" w14:textId="77777777" w:rsidR="009B52F6" w:rsidRDefault="009B52F6" w:rsidP="00F123A0"/>
    <w:p w14:paraId="5DBA8BC9" w14:textId="5726A1A0" w:rsidR="00265C27" w:rsidRPr="00C752CE" w:rsidRDefault="00533A93" w:rsidP="00265C27">
      <w:pPr>
        <w:rPr>
          <w:b/>
        </w:rPr>
      </w:pPr>
      <w:r>
        <w:rPr>
          <w:b/>
        </w:rPr>
        <w:t>International</w:t>
      </w:r>
      <w:r w:rsidR="00DD3BD1">
        <w:rPr>
          <w:b/>
        </w:rPr>
        <w:t xml:space="preserve"> </w:t>
      </w:r>
      <w:r w:rsidR="00265C27" w:rsidRPr="00C752CE">
        <w:rPr>
          <w:b/>
        </w:rPr>
        <w:t>Steering Committee</w:t>
      </w:r>
    </w:p>
    <w:p w14:paraId="1327176E" w14:textId="77777777" w:rsidR="00265C27" w:rsidRDefault="00265C27" w:rsidP="00F123A0"/>
    <w:p w14:paraId="52532D4E" w14:textId="60538EB7" w:rsidR="00B0385B" w:rsidRDefault="00B0385B" w:rsidP="00AB6C8E">
      <w:pPr>
        <w:rPr>
          <w:sz w:val="20"/>
        </w:rPr>
      </w:pPr>
      <w:r>
        <w:rPr>
          <w:sz w:val="20"/>
        </w:rPr>
        <w:t>Chair</w:t>
      </w:r>
      <w:r>
        <w:rPr>
          <w:sz w:val="20"/>
        </w:rPr>
        <w:tab/>
      </w:r>
      <w:r>
        <w:rPr>
          <w:sz w:val="20"/>
        </w:rPr>
        <w:tab/>
      </w:r>
      <w:r>
        <w:rPr>
          <w:sz w:val="20"/>
        </w:rPr>
        <w:tab/>
      </w:r>
      <w:r>
        <w:rPr>
          <w:sz w:val="20"/>
        </w:rPr>
        <w:tab/>
      </w:r>
      <w:r>
        <w:rPr>
          <w:sz w:val="20"/>
        </w:rPr>
        <w:tab/>
        <w:t>Do Van Dung</w:t>
      </w:r>
    </w:p>
    <w:p w14:paraId="2A5809E1" w14:textId="3F62F4B9" w:rsidR="00023F16" w:rsidRDefault="00023F16" w:rsidP="00AB6C8E">
      <w:pPr>
        <w:rPr>
          <w:sz w:val="20"/>
        </w:rPr>
      </w:pPr>
      <w:r>
        <w:rPr>
          <w:sz w:val="20"/>
        </w:rPr>
        <w:t>Regional Lead Investigators</w:t>
      </w:r>
      <w:r>
        <w:rPr>
          <w:sz w:val="20"/>
        </w:rPr>
        <w:tab/>
      </w:r>
      <w:r>
        <w:rPr>
          <w:sz w:val="20"/>
        </w:rPr>
        <w:tab/>
        <w:t>Guy Thwaites, Jeremy Day</w:t>
      </w:r>
    </w:p>
    <w:p w14:paraId="1413CC27" w14:textId="36FA9541" w:rsidR="00B0385B" w:rsidRDefault="00B0385B" w:rsidP="00B0385B">
      <w:pPr>
        <w:ind w:left="3600" w:hanging="3600"/>
        <w:rPr>
          <w:sz w:val="20"/>
        </w:rPr>
      </w:pPr>
      <w:r>
        <w:rPr>
          <w:sz w:val="20"/>
        </w:rPr>
        <w:t>Independent members</w:t>
      </w:r>
      <w:r w:rsidR="00AB6C8E" w:rsidRPr="003E01A7">
        <w:rPr>
          <w:sz w:val="20"/>
        </w:rPr>
        <w:t>:</w:t>
      </w:r>
      <w:r w:rsidR="00023F16">
        <w:rPr>
          <w:sz w:val="20"/>
        </w:rPr>
        <w:tab/>
      </w:r>
      <w:r>
        <w:rPr>
          <w:sz w:val="20"/>
        </w:rPr>
        <w:t xml:space="preserve">Vietnam : </w:t>
      </w:r>
      <w:r w:rsidRPr="00B0385B">
        <w:rPr>
          <w:sz w:val="20"/>
        </w:rPr>
        <w:t>Nguyen Ngo Quang</w:t>
      </w:r>
      <w:r>
        <w:rPr>
          <w:sz w:val="20"/>
        </w:rPr>
        <w:t xml:space="preserve">, </w:t>
      </w:r>
      <w:r w:rsidRPr="00B0385B">
        <w:rPr>
          <w:sz w:val="20"/>
        </w:rPr>
        <w:t xml:space="preserve">Prof. Binh </w:t>
      </w:r>
    </w:p>
    <w:p w14:paraId="78FD3538" w14:textId="77777777" w:rsidR="00B0385B" w:rsidRDefault="00B0385B" w:rsidP="00B0385B">
      <w:pPr>
        <w:ind w:left="3600"/>
        <w:rPr>
          <w:sz w:val="20"/>
          <w:lang w:val="en-US"/>
        </w:rPr>
      </w:pPr>
      <w:r>
        <w:rPr>
          <w:sz w:val="20"/>
        </w:rPr>
        <w:t xml:space="preserve">Indonesia: </w:t>
      </w:r>
      <w:r w:rsidRPr="00B0385B">
        <w:rPr>
          <w:sz w:val="20"/>
          <w:lang w:val="en-US"/>
        </w:rPr>
        <w:t>Erlina Burhan</w:t>
      </w:r>
      <w:r>
        <w:rPr>
          <w:sz w:val="20"/>
          <w:lang w:val="en-US"/>
        </w:rPr>
        <w:t>,</w:t>
      </w:r>
      <w:r w:rsidRPr="00B0385B">
        <w:rPr>
          <w:sz w:val="20"/>
          <w:lang w:val="en-US"/>
        </w:rPr>
        <w:t xml:space="preserve"> Bachti Alisjahbana  </w:t>
      </w:r>
    </w:p>
    <w:p w14:paraId="3C8669A4" w14:textId="7EFC3213" w:rsidR="00AB6C8E" w:rsidRPr="003E01A7" w:rsidRDefault="00B0385B" w:rsidP="00B0385B">
      <w:pPr>
        <w:ind w:left="3600"/>
        <w:rPr>
          <w:sz w:val="20"/>
        </w:rPr>
      </w:pPr>
      <w:r>
        <w:rPr>
          <w:sz w:val="20"/>
          <w:lang w:val="en-US"/>
        </w:rPr>
        <w:t xml:space="preserve">Nepal:  </w:t>
      </w:r>
      <w:r w:rsidR="00941C11">
        <w:rPr>
          <w:sz w:val="20"/>
          <w:lang w:val="en-US"/>
        </w:rPr>
        <w:t>Janak Koirala</w:t>
      </w:r>
      <w:r>
        <w:rPr>
          <w:sz w:val="20"/>
          <w:lang w:val="en-US"/>
        </w:rPr>
        <w:t xml:space="preserve">, </w:t>
      </w:r>
      <w:r w:rsidRPr="00B0385B">
        <w:rPr>
          <w:sz w:val="20"/>
          <w:lang w:val="en-US"/>
        </w:rPr>
        <w:t xml:space="preserve">Sudha Basnet </w:t>
      </w:r>
    </w:p>
    <w:p w14:paraId="1FEB9942" w14:textId="4C53C284" w:rsidR="00AB6C8E" w:rsidRPr="003E01A7" w:rsidRDefault="00B0385B" w:rsidP="00533A93">
      <w:pPr>
        <w:ind w:left="3600" w:hanging="3600"/>
        <w:rPr>
          <w:sz w:val="20"/>
        </w:rPr>
      </w:pPr>
      <w:r>
        <w:rPr>
          <w:sz w:val="20"/>
        </w:rPr>
        <w:t>Other</w:t>
      </w:r>
      <w:r w:rsidR="00AB6C8E" w:rsidRPr="003E01A7">
        <w:rPr>
          <w:sz w:val="20"/>
        </w:rPr>
        <w:t xml:space="preserve"> members</w:t>
      </w:r>
      <w:r w:rsidR="00041394" w:rsidRPr="003E01A7">
        <w:rPr>
          <w:sz w:val="20"/>
        </w:rPr>
        <w:t>:</w:t>
      </w:r>
      <w:r w:rsidR="00023F16">
        <w:rPr>
          <w:sz w:val="20"/>
        </w:rPr>
        <w:tab/>
      </w:r>
      <w:r>
        <w:rPr>
          <w:sz w:val="20"/>
        </w:rPr>
        <w:t xml:space="preserve">Evelyne Kestelyn, Buddha Basnyat, </w:t>
      </w:r>
      <w:r w:rsidR="00941C11">
        <w:rPr>
          <w:sz w:val="20"/>
          <w:lang w:val="en-US"/>
        </w:rPr>
        <w:t>Pradip Gyanwali,</w:t>
      </w:r>
      <w:r w:rsidR="00941C11">
        <w:rPr>
          <w:sz w:val="20"/>
        </w:rPr>
        <w:t xml:space="preserve"> </w:t>
      </w:r>
      <w:r>
        <w:rPr>
          <w:sz w:val="20"/>
        </w:rPr>
        <w:t xml:space="preserve">Raph Hamers, </w:t>
      </w:r>
      <w:r w:rsidR="00533A93">
        <w:rPr>
          <w:sz w:val="20"/>
        </w:rPr>
        <w:t xml:space="preserve">John Amuasi, </w:t>
      </w:r>
      <w:r>
        <w:rPr>
          <w:sz w:val="20"/>
        </w:rPr>
        <w:t>Peter Horby</w:t>
      </w:r>
    </w:p>
    <w:p w14:paraId="681621E0" w14:textId="77777777" w:rsidR="004B65DD" w:rsidRPr="00734153" w:rsidRDefault="004B65DD" w:rsidP="00F123A0">
      <w:pPr>
        <w:rPr>
          <w:lang w:val="en-US"/>
        </w:rPr>
      </w:pPr>
    </w:p>
    <w:p w14:paraId="341E8A62" w14:textId="77777777" w:rsidR="004B65DD" w:rsidRPr="00C752CE" w:rsidRDefault="004B65DD" w:rsidP="00F123A0">
      <w:pPr>
        <w:rPr>
          <w:b/>
        </w:rPr>
      </w:pPr>
      <w:r w:rsidRPr="00C752CE">
        <w:rPr>
          <w:b/>
        </w:rPr>
        <w:t>DATA MONITORING COMMITTEE</w:t>
      </w:r>
    </w:p>
    <w:p w14:paraId="12AF9CAF" w14:textId="77777777" w:rsidR="004B65DD" w:rsidRPr="001001E5" w:rsidRDefault="004B65DD" w:rsidP="00F123A0">
      <w:pPr>
        <w:rPr>
          <w:sz w:val="20"/>
        </w:rPr>
      </w:pPr>
      <w:r w:rsidRPr="001001E5">
        <w:rPr>
          <w:sz w:val="20"/>
        </w:rPr>
        <w:t>(Interim analyses and response to specific concerns)</w:t>
      </w:r>
    </w:p>
    <w:p w14:paraId="761A9932" w14:textId="77777777" w:rsidR="004B65DD" w:rsidRPr="001001E5" w:rsidRDefault="004B65DD" w:rsidP="00F123A0">
      <w:pPr>
        <w:rPr>
          <w:sz w:val="20"/>
        </w:rPr>
      </w:pPr>
    </w:p>
    <w:tbl>
      <w:tblPr>
        <w:tblW w:w="0" w:type="auto"/>
        <w:jc w:val="center"/>
        <w:tblLayout w:type="fixed"/>
        <w:tblLook w:val="01E0" w:firstRow="1" w:lastRow="1" w:firstColumn="1" w:lastColumn="1" w:noHBand="0" w:noVBand="0"/>
      </w:tblPr>
      <w:tblGrid>
        <w:gridCol w:w="3619"/>
        <w:gridCol w:w="5885"/>
      </w:tblGrid>
      <w:tr w:rsidR="00A73E0A" w:rsidRPr="001001E5" w14:paraId="34940156" w14:textId="77777777" w:rsidTr="00B8648A">
        <w:trPr>
          <w:trHeight w:val="252"/>
          <w:jc w:val="center"/>
        </w:trPr>
        <w:tc>
          <w:tcPr>
            <w:tcW w:w="3619" w:type="dxa"/>
          </w:tcPr>
          <w:p w14:paraId="75741922" w14:textId="77777777" w:rsidR="00A73E0A" w:rsidRPr="001001E5" w:rsidRDefault="00A73E0A" w:rsidP="00F123A0">
            <w:pPr>
              <w:rPr>
                <w:sz w:val="20"/>
              </w:rPr>
            </w:pPr>
            <w:r w:rsidRPr="001001E5">
              <w:rPr>
                <w:sz w:val="20"/>
              </w:rPr>
              <w:t>Chair</w:t>
            </w:r>
          </w:p>
        </w:tc>
        <w:tc>
          <w:tcPr>
            <w:tcW w:w="5885" w:type="dxa"/>
          </w:tcPr>
          <w:p w14:paraId="01F524DE" w14:textId="77777777" w:rsidR="00A73E0A" w:rsidRPr="001001E5" w:rsidRDefault="009A510F" w:rsidP="00F123A0">
            <w:pPr>
              <w:rPr>
                <w:sz w:val="20"/>
              </w:rPr>
            </w:pPr>
            <w:r w:rsidRPr="001001E5">
              <w:rPr>
                <w:sz w:val="20"/>
              </w:rPr>
              <w:t>Peter Sandercock</w:t>
            </w:r>
          </w:p>
        </w:tc>
      </w:tr>
      <w:tr w:rsidR="00A73E0A" w:rsidRPr="001001E5" w14:paraId="360AEC1F" w14:textId="77777777" w:rsidTr="00B8648A">
        <w:trPr>
          <w:trHeight w:val="231"/>
          <w:jc w:val="center"/>
        </w:trPr>
        <w:tc>
          <w:tcPr>
            <w:tcW w:w="3619" w:type="dxa"/>
          </w:tcPr>
          <w:p w14:paraId="2D040BEC" w14:textId="77777777" w:rsidR="00A73E0A" w:rsidRPr="001001E5" w:rsidRDefault="00A73E0A" w:rsidP="00F123A0">
            <w:pPr>
              <w:rPr>
                <w:sz w:val="20"/>
              </w:rPr>
            </w:pPr>
            <w:r w:rsidRPr="001001E5">
              <w:rPr>
                <w:sz w:val="20"/>
              </w:rPr>
              <w:t>Members</w:t>
            </w:r>
          </w:p>
        </w:tc>
        <w:tc>
          <w:tcPr>
            <w:tcW w:w="5885" w:type="dxa"/>
          </w:tcPr>
          <w:p w14:paraId="0F4A38C0" w14:textId="77777777" w:rsidR="009A510F" w:rsidRPr="00192DA9" w:rsidRDefault="009A510F" w:rsidP="00F123A0">
            <w:pPr>
              <w:rPr>
                <w:sz w:val="20"/>
                <w:lang w:val="fr-FR"/>
              </w:rPr>
            </w:pPr>
            <w:r w:rsidRPr="00192DA9">
              <w:rPr>
                <w:sz w:val="20"/>
                <w:lang w:val="fr-FR"/>
              </w:rPr>
              <w:t>Janet Darbyshire, David DeMets, Robert Fowler,</w:t>
            </w:r>
          </w:p>
          <w:p w14:paraId="2D6FD353" w14:textId="65E69EC1" w:rsidR="00A73E0A" w:rsidRPr="001001E5" w:rsidRDefault="009A510F" w:rsidP="004B2491">
            <w:pPr>
              <w:rPr>
                <w:sz w:val="20"/>
              </w:rPr>
            </w:pPr>
            <w:r w:rsidRPr="001001E5">
              <w:rPr>
                <w:sz w:val="20"/>
              </w:rPr>
              <w:t xml:space="preserve">David </w:t>
            </w:r>
            <w:r w:rsidR="00973864">
              <w:rPr>
                <w:sz w:val="20"/>
              </w:rPr>
              <w:t>L</w:t>
            </w:r>
            <w:r w:rsidRPr="001001E5">
              <w:rPr>
                <w:sz w:val="20"/>
              </w:rPr>
              <w:t xml:space="preserve">alloo, </w:t>
            </w:r>
            <w:r w:rsidR="004B2491">
              <w:rPr>
                <w:sz w:val="20"/>
              </w:rPr>
              <w:t>Mohammed Munavvar,</w:t>
            </w:r>
            <w:r w:rsidR="0030265A">
              <w:rPr>
                <w:sz w:val="20"/>
              </w:rPr>
              <w:t xml:space="preserve"> </w:t>
            </w:r>
            <w:ins w:id="1066" w:author="Richard Haynes" w:date="2021-03-29T17:46:00Z">
              <w:r w:rsidR="00F06C4A">
                <w:rPr>
                  <w:sz w:val="20"/>
                </w:rPr>
                <w:t xml:space="preserve">Adilia Warris, </w:t>
              </w:r>
            </w:ins>
            <w:r w:rsidRPr="001001E5">
              <w:rPr>
                <w:sz w:val="20"/>
              </w:rPr>
              <w:t>Janet Wittes</w:t>
            </w:r>
          </w:p>
        </w:tc>
      </w:tr>
      <w:tr w:rsidR="00A73E0A" w:rsidRPr="001001E5" w14:paraId="23A40362" w14:textId="77777777" w:rsidTr="00505B42">
        <w:trPr>
          <w:trHeight w:val="83"/>
          <w:jc w:val="center"/>
        </w:trPr>
        <w:tc>
          <w:tcPr>
            <w:tcW w:w="3619" w:type="dxa"/>
          </w:tcPr>
          <w:p w14:paraId="5C113A5A" w14:textId="77777777" w:rsidR="00A73E0A" w:rsidRPr="001001E5" w:rsidRDefault="00A73E0A" w:rsidP="00F123A0">
            <w:pPr>
              <w:rPr>
                <w:sz w:val="20"/>
              </w:rPr>
            </w:pPr>
            <w:r w:rsidRPr="001001E5">
              <w:rPr>
                <w:sz w:val="20"/>
              </w:rPr>
              <w:t>Statistician</w:t>
            </w:r>
            <w:r w:rsidR="000E6C36">
              <w:rPr>
                <w:sz w:val="20"/>
              </w:rPr>
              <w:t>s</w:t>
            </w:r>
            <w:r w:rsidRPr="001001E5">
              <w:rPr>
                <w:sz w:val="20"/>
              </w:rPr>
              <w:t xml:space="preserve"> (non-voting)</w:t>
            </w:r>
          </w:p>
        </w:tc>
        <w:tc>
          <w:tcPr>
            <w:tcW w:w="5885" w:type="dxa"/>
          </w:tcPr>
          <w:p w14:paraId="1BF8676A" w14:textId="77777777" w:rsidR="00A73E0A" w:rsidRPr="001001E5" w:rsidRDefault="009A510F" w:rsidP="00F123A0">
            <w:pPr>
              <w:rPr>
                <w:sz w:val="20"/>
              </w:rPr>
            </w:pPr>
            <w:r w:rsidRPr="001001E5">
              <w:rPr>
                <w:sz w:val="20"/>
              </w:rPr>
              <w:t>Jonathan Emberson, Natalie Staplin</w:t>
            </w:r>
          </w:p>
        </w:tc>
      </w:tr>
    </w:tbl>
    <w:p w14:paraId="66229114" w14:textId="77777777" w:rsidR="00380300" w:rsidRPr="00734153" w:rsidRDefault="00380300" w:rsidP="00F123A0"/>
    <w:bookmarkEnd w:id="618"/>
    <w:bookmarkEnd w:id="619"/>
    <w:p w14:paraId="32642703" w14:textId="29AEE04F" w:rsidR="000C6882" w:rsidRDefault="000C6882" w:rsidP="000C6882">
      <w:pPr>
        <w:pStyle w:val="EndNoteBibliography"/>
        <w:spacing w:after="240"/>
      </w:pPr>
    </w:p>
    <w:p w14:paraId="47396C3D" w14:textId="77777777" w:rsidR="000C6882" w:rsidRPr="00734153" w:rsidRDefault="000C6882" w:rsidP="000C6882">
      <w:pPr>
        <w:pStyle w:val="StyleHeading1Linespacingsingle"/>
        <w:numPr>
          <w:ilvl w:val="0"/>
          <w:numId w:val="2"/>
        </w:numPr>
      </w:pPr>
      <w:r>
        <w:br w:type="page"/>
      </w:r>
      <w:bookmarkStart w:id="1067" w:name="_Toc44674880"/>
      <w:bookmarkStart w:id="1068" w:name="_Toc62398110"/>
      <w:r>
        <w:lastRenderedPageBreak/>
        <w:t>REFERENCES</w:t>
      </w:r>
      <w:bookmarkEnd w:id="1067"/>
      <w:bookmarkEnd w:id="1068"/>
    </w:p>
    <w:p w14:paraId="59406399" w14:textId="77777777" w:rsidR="002E791A" w:rsidRPr="002E791A" w:rsidRDefault="00A46DE7" w:rsidP="002E791A">
      <w:pPr>
        <w:pStyle w:val="EndNoteBibliography"/>
        <w:spacing w:after="240"/>
      </w:pPr>
      <w:r>
        <w:fldChar w:fldCharType="begin"/>
      </w:r>
      <w:r>
        <w:instrText xml:space="preserve"> ADDIN EN.REFLIST </w:instrText>
      </w:r>
      <w:r>
        <w:fldChar w:fldCharType="separate"/>
      </w:r>
      <w:bookmarkStart w:id="1069" w:name="_ENREF_1"/>
      <w:r w:rsidR="002E791A" w:rsidRPr="002E791A">
        <w:t>1.</w:t>
      </w:r>
      <w:r w:rsidR="002E791A" w:rsidRPr="002E791A">
        <w:tab/>
        <w:t>Zhu N, Zhang D, Wang W, et al. A Novel Coronavirus from Patients with Pneumonia in China, 2019. N Engl J Med 2020;382:727-33.</w:t>
      </w:r>
      <w:bookmarkEnd w:id="1069"/>
    </w:p>
    <w:p w14:paraId="2C97EE86" w14:textId="77777777" w:rsidR="002E791A" w:rsidRPr="002E791A" w:rsidRDefault="002E791A" w:rsidP="002E791A">
      <w:pPr>
        <w:pStyle w:val="EndNoteBibliography"/>
        <w:spacing w:after="240"/>
      </w:pPr>
      <w:bookmarkStart w:id="1070" w:name="_ENREF_2"/>
      <w:r w:rsidRPr="002E791A">
        <w:t>2.</w:t>
      </w:r>
      <w:r w:rsidRPr="002E791A">
        <w:tab/>
        <w:t>Shi R, Shan C, Duan X, et al. A human neutralizing antibody targets the receptor-binding site of SARS-CoV-2. Nature 2020;584:120-4.</w:t>
      </w:r>
      <w:bookmarkEnd w:id="1070"/>
    </w:p>
    <w:p w14:paraId="1917B7BE" w14:textId="77777777" w:rsidR="002E791A" w:rsidRPr="002E791A" w:rsidRDefault="002E791A" w:rsidP="002E791A">
      <w:pPr>
        <w:pStyle w:val="EndNoteBibliography"/>
        <w:spacing w:after="240"/>
      </w:pPr>
      <w:bookmarkStart w:id="1071" w:name="_ENREF_3"/>
      <w:r w:rsidRPr="002E791A">
        <w:t>3.</w:t>
      </w:r>
      <w:r w:rsidRPr="002E791A">
        <w:tab/>
        <w:t>Huang C, Wang Y, Li X, et al. Clinical features of patients infected with 2019 novel coronavirus in Wuhan, China. Lancet 2020;395:497-506.</w:t>
      </w:r>
      <w:bookmarkEnd w:id="1071"/>
    </w:p>
    <w:p w14:paraId="70857C94" w14:textId="77777777" w:rsidR="002E791A" w:rsidRPr="002E791A" w:rsidRDefault="002E791A" w:rsidP="002E791A">
      <w:pPr>
        <w:pStyle w:val="EndNoteBibliography"/>
        <w:spacing w:after="240"/>
      </w:pPr>
      <w:bookmarkStart w:id="1072" w:name="_ENREF_4"/>
      <w:r w:rsidRPr="002E791A">
        <w:t>4.</w:t>
      </w:r>
      <w:r w:rsidRPr="002E791A">
        <w:tab/>
        <w:t>Wang D, Hu B, Hu C, et al. Clinical Characteristics of 138 Hospitalized Patients With 2019 Novel Coronavirus-Infected Pneumonia in Wuhan, China. JAMA 2020.</w:t>
      </w:r>
      <w:bookmarkEnd w:id="1072"/>
    </w:p>
    <w:p w14:paraId="147E24D5" w14:textId="77777777" w:rsidR="002E791A" w:rsidRPr="002E791A" w:rsidRDefault="002E791A" w:rsidP="002E791A">
      <w:pPr>
        <w:pStyle w:val="EndNoteBibliography"/>
        <w:spacing w:after="240"/>
      </w:pPr>
      <w:bookmarkStart w:id="1073" w:name="_ENREF_5"/>
      <w:r w:rsidRPr="002E791A">
        <w:t>5.</w:t>
      </w:r>
      <w:r w:rsidRPr="002E791A">
        <w:tab/>
        <w:t>Whittaker E, Bamford A, Kenny J, et al. Clinical Characteristics of 58 Children With a Pediatric Inflammatory Multisystem Syndrome Temporally Associated With SARS-CoV-2. JAMA 2020.</w:t>
      </w:r>
      <w:bookmarkEnd w:id="1073"/>
    </w:p>
    <w:p w14:paraId="7FE98808" w14:textId="77777777" w:rsidR="002E791A" w:rsidRPr="002E791A" w:rsidRDefault="002E791A" w:rsidP="002E791A">
      <w:pPr>
        <w:pStyle w:val="EndNoteBibliography"/>
        <w:spacing w:after="240"/>
      </w:pPr>
      <w:bookmarkStart w:id="1074" w:name="_ENREF_6"/>
      <w:r w:rsidRPr="002E791A">
        <w:t>6.</w:t>
      </w:r>
      <w:r w:rsidRPr="002E791A">
        <w:tab/>
        <w:t>Chen N, Zhou M, Dong X, et al. Epidemiological and clinical characteristics of 99 cases of 2019 novel coronavirus pneumonia in Wuhan, China: a descriptive study. Lancet 2020;395:507-13.</w:t>
      </w:r>
      <w:bookmarkEnd w:id="1074"/>
    </w:p>
    <w:p w14:paraId="400F8BB0" w14:textId="77777777" w:rsidR="002E791A" w:rsidRPr="002E791A" w:rsidRDefault="002E791A" w:rsidP="002E791A">
      <w:pPr>
        <w:pStyle w:val="EndNoteBibliography"/>
        <w:spacing w:after="240"/>
      </w:pPr>
      <w:bookmarkStart w:id="1075" w:name="_ENREF_7"/>
      <w:r w:rsidRPr="002E791A">
        <w:t>7.</w:t>
      </w:r>
      <w:r w:rsidRPr="002E791A">
        <w:tab/>
        <w:t>Mehta P, McAuley DF, Brown M, et al. COVID-19: consider cytokine storm syndromes and immunosuppression. Lancet 2020;395:1033-4.</w:t>
      </w:r>
      <w:bookmarkEnd w:id="1075"/>
    </w:p>
    <w:p w14:paraId="453501A8" w14:textId="77777777" w:rsidR="002E791A" w:rsidRPr="002E791A" w:rsidRDefault="002E791A" w:rsidP="002E791A">
      <w:pPr>
        <w:pStyle w:val="EndNoteBibliography"/>
        <w:spacing w:after="240"/>
      </w:pPr>
      <w:bookmarkStart w:id="1076" w:name="_ENREF_8"/>
      <w:r w:rsidRPr="002E791A">
        <w:t>8.</w:t>
      </w:r>
      <w:r w:rsidRPr="002E791A">
        <w:tab/>
        <w:t>Ruan Q, Yang K, Wang W, Jiang L, Song J. Clinical predictors of mortality due to COVID-19 based on an analysis of data of 150 patients from Wuhan, China. Intensive Care Med 2020;46:846-8.</w:t>
      </w:r>
      <w:bookmarkEnd w:id="1076"/>
    </w:p>
    <w:p w14:paraId="66CC35ED" w14:textId="77777777" w:rsidR="002E791A" w:rsidRPr="002E791A" w:rsidRDefault="002E791A" w:rsidP="002E791A">
      <w:pPr>
        <w:pStyle w:val="EndNoteBibliography"/>
        <w:spacing w:after="240"/>
      </w:pPr>
      <w:bookmarkStart w:id="1077" w:name="_ENREF_9"/>
      <w:r w:rsidRPr="002E791A">
        <w:t>9.</w:t>
      </w:r>
      <w:r w:rsidRPr="002E791A">
        <w:tab/>
        <w:t>Zhou F, Yu T, Du R, et al. Clinical course and risk factors for mortality of adult inpatients with COVID-19 in Wuhan, China: a retrospective cohort study. Lancet 2020;395:1054-62.</w:t>
      </w:r>
      <w:bookmarkEnd w:id="1077"/>
    </w:p>
    <w:p w14:paraId="44D9061D" w14:textId="77777777" w:rsidR="002E791A" w:rsidRPr="002E791A" w:rsidRDefault="002E791A" w:rsidP="002E791A">
      <w:pPr>
        <w:pStyle w:val="EndNoteBibliography"/>
        <w:spacing w:after="240"/>
      </w:pPr>
      <w:bookmarkStart w:id="1078" w:name="_ENREF_10"/>
      <w:r w:rsidRPr="002E791A">
        <w:t>10.</w:t>
      </w:r>
      <w:r w:rsidRPr="002E791A">
        <w:tab/>
        <w:t>Marshall JC, Murthy S, Diaz J, et al. A minimal common outcome measure set for COVID-19 clinical research. The Lancet Infectious Diseases 2020;20:e192-e7.</w:t>
      </w:r>
      <w:bookmarkEnd w:id="1078"/>
    </w:p>
    <w:p w14:paraId="3FEA90ED" w14:textId="77777777" w:rsidR="002E791A" w:rsidRPr="002E791A" w:rsidRDefault="002E791A" w:rsidP="002E791A">
      <w:pPr>
        <w:pStyle w:val="EndNoteBibliography"/>
        <w:spacing w:after="240"/>
      </w:pPr>
      <w:bookmarkStart w:id="1079" w:name="_ENREF_11"/>
      <w:r w:rsidRPr="002E791A">
        <w:t>11.</w:t>
      </w:r>
      <w:r w:rsidRPr="002E791A">
        <w:tab/>
        <w:t>Venet D, Doffagne E, Burzykowski T, et al. A statistical approach to central monitoring of data quality in clinical trials. Clin Trials 2012;9:705-13.</w:t>
      </w:r>
      <w:bookmarkEnd w:id="1079"/>
    </w:p>
    <w:p w14:paraId="0B8D2B69" w14:textId="45D03FD9" w:rsidR="002E791A" w:rsidRPr="002E791A" w:rsidRDefault="002E791A" w:rsidP="002E791A">
      <w:pPr>
        <w:pStyle w:val="EndNoteBibliography"/>
        <w:spacing w:after="240"/>
      </w:pPr>
      <w:bookmarkStart w:id="1080" w:name="_ENREF_12"/>
      <w:r w:rsidRPr="002E791A">
        <w:t>12.</w:t>
      </w:r>
      <w:r w:rsidRPr="002E791A">
        <w:tab/>
        <w:t xml:space="preserve">Oversight of Clinical Investigations--A Risk-Based Approach to Monitoring. 2013. (Accessed 18 August 2017, at </w:t>
      </w:r>
      <w:hyperlink r:id="rId16" w:history="1">
        <w:r w:rsidRPr="002E791A">
          <w:rPr>
            <w:rStyle w:val="Hyperlink"/>
            <w:rFonts w:cs="Arial"/>
          </w:rPr>
          <w:t>https://www.fda.gov/downloads/Drugs/GuidanceComplianceRegulatoryInformation/Guidances/UCM269919.pdf</w:t>
        </w:r>
      </w:hyperlink>
      <w:r w:rsidRPr="002E791A">
        <w:t>.)</w:t>
      </w:r>
      <w:bookmarkEnd w:id="1080"/>
    </w:p>
    <w:p w14:paraId="146F0905" w14:textId="77777777" w:rsidR="002E791A" w:rsidRPr="002E791A" w:rsidRDefault="002E791A" w:rsidP="002E791A">
      <w:pPr>
        <w:pStyle w:val="EndNoteBibliography"/>
        <w:spacing w:after="240"/>
      </w:pPr>
      <w:bookmarkStart w:id="1081" w:name="_ENREF_13"/>
      <w:r w:rsidRPr="002E791A">
        <w:t>13.</w:t>
      </w:r>
      <w:r w:rsidRPr="002E791A">
        <w:tab/>
        <w:t>Administration. USDoHaHSFaD. Guidance for Industry Part 11, Electronic Records; Electronic Signatures — Scope and Application. 2003.</w:t>
      </w:r>
      <w:bookmarkEnd w:id="1081"/>
    </w:p>
    <w:p w14:paraId="0EF5F14C" w14:textId="77777777" w:rsidR="002E791A" w:rsidRPr="002E791A" w:rsidRDefault="002E791A" w:rsidP="002E791A">
      <w:pPr>
        <w:pStyle w:val="EndNoteBibliography"/>
        <w:spacing w:after="240"/>
      </w:pPr>
      <w:bookmarkStart w:id="1082" w:name="_ENREF_14"/>
      <w:r w:rsidRPr="002E791A">
        <w:t>14.</w:t>
      </w:r>
      <w:r w:rsidRPr="002E791A">
        <w:tab/>
        <w:t>Lau SKP, Lau CCY, Chan KH, et al. Delayed induction of proinflammatory cytokines and suppression of innate antiviral response by the novel Middle East respiratory syndrome coronavirus: implications for pathogenesis and treatment. J Gen Virol 2013;94:2679-90.</w:t>
      </w:r>
      <w:bookmarkEnd w:id="1082"/>
    </w:p>
    <w:p w14:paraId="263C1D6F" w14:textId="77777777" w:rsidR="002E791A" w:rsidRPr="002E791A" w:rsidRDefault="002E791A" w:rsidP="002E791A">
      <w:pPr>
        <w:pStyle w:val="EndNoteBibliography"/>
        <w:spacing w:after="240"/>
      </w:pPr>
      <w:bookmarkStart w:id="1083" w:name="_ENREF_15"/>
      <w:r w:rsidRPr="002E791A">
        <w:t>15.</w:t>
      </w:r>
      <w:r w:rsidRPr="002E791A">
        <w:tab/>
        <w:t>de Jong MD, Simmons CP, Thanh TT, et al. Fatal outcome of human influenza A (H5N1) is associated with high viral load and hypercytokinemia. Nat Med 2006;12:1203-7.</w:t>
      </w:r>
      <w:bookmarkEnd w:id="1083"/>
    </w:p>
    <w:p w14:paraId="57889027" w14:textId="77777777" w:rsidR="002E791A" w:rsidRPr="002E791A" w:rsidRDefault="002E791A" w:rsidP="002E791A">
      <w:pPr>
        <w:pStyle w:val="EndNoteBibliography"/>
        <w:spacing w:after="240"/>
      </w:pPr>
      <w:bookmarkStart w:id="1084" w:name="_ENREF_16"/>
      <w:r w:rsidRPr="002E791A">
        <w:t>16.</w:t>
      </w:r>
      <w:r w:rsidRPr="002E791A">
        <w:tab/>
        <w:t>Liu Q, Zhou YH, Yang ZQ. The cytokine storm of severe influenza and development of immunomodulatory therapy. Cell Mol Immunol 2016;13:3-10.</w:t>
      </w:r>
      <w:bookmarkEnd w:id="1084"/>
    </w:p>
    <w:p w14:paraId="1CC8456A" w14:textId="77777777" w:rsidR="002E791A" w:rsidRPr="002E791A" w:rsidRDefault="002E791A" w:rsidP="002E791A">
      <w:pPr>
        <w:pStyle w:val="EndNoteBibliography"/>
        <w:spacing w:after="240"/>
      </w:pPr>
      <w:bookmarkStart w:id="1085" w:name="_ENREF_17"/>
      <w:r w:rsidRPr="002E791A">
        <w:t>17.</w:t>
      </w:r>
      <w:r w:rsidRPr="002E791A">
        <w:tab/>
        <w:t>Short KR, Veeris R, Leijten LM, et al. Proinflammatory Cytokine Responses in Extra-Respiratory Tissues During Severe Influenza. J Infect Dis 2017;216:829-33.</w:t>
      </w:r>
      <w:bookmarkEnd w:id="1085"/>
    </w:p>
    <w:p w14:paraId="22F01710" w14:textId="77777777" w:rsidR="002E791A" w:rsidRPr="002E791A" w:rsidRDefault="002E791A" w:rsidP="002E791A">
      <w:pPr>
        <w:pStyle w:val="EndNoteBibliography"/>
        <w:spacing w:after="240"/>
      </w:pPr>
      <w:bookmarkStart w:id="1086" w:name="_ENREF_18"/>
      <w:r w:rsidRPr="002E791A">
        <w:t>18.</w:t>
      </w:r>
      <w:r w:rsidRPr="002E791A">
        <w:tab/>
        <w:t>Xu Z, Shi L, Wang Y, et al. Pathological findings of COVID-19 associated with acute respiratory distress syndrome. Lancet Respir Med 2020;8:420-2.</w:t>
      </w:r>
      <w:bookmarkEnd w:id="1086"/>
    </w:p>
    <w:p w14:paraId="2DA61B45" w14:textId="77777777" w:rsidR="002E791A" w:rsidRPr="002E791A" w:rsidRDefault="002E791A" w:rsidP="002E791A">
      <w:pPr>
        <w:pStyle w:val="EndNoteBibliography"/>
        <w:spacing w:after="240"/>
      </w:pPr>
      <w:bookmarkStart w:id="1087" w:name="_ENREF_19"/>
      <w:r w:rsidRPr="002E791A">
        <w:t>19.</w:t>
      </w:r>
      <w:r w:rsidRPr="002E791A">
        <w:tab/>
        <w:t>RECOVERY Collaborative Group, Horby P, Lim WS, et al. Dexamethasone in Hospitalized Patients with Covid-19. N Engl J Med 2021;384:693-704.</w:t>
      </w:r>
      <w:bookmarkEnd w:id="1087"/>
    </w:p>
    <w:p w14:paraId="6716C341" w14:textId="77777777" w:rsidR="002E791A" w:rsidRPr="002E791A" w:rsidRDefault="002E791A" w:rsidP="002E791A">
      <w:pPr>
        <w:pStyle w:val="EndNoteBibliography"/>
        <w:spacing w:after="240"/>
      </w:pPr>
      <w:bookmarkStart w:id="1088" w:name="_ENREF_20"/>
      <w:r w:rsidRPr="002E791A">
        <w:t>20.</w:t>
      </w:r>
      <w:r w:rsidRPr="002E791A">
        <w:tab/>
        <w:t>W. H. O. Rapid Evidence Appraisal for COVID-19 Therapies Working Group, Sterne JAC, Murthy S, et al. Association Between Administration of Systemic Corticosteroids and Mortality Among Critically Ill Patients With COVID-19: A Meta-analysis. JAMA 2020;324:1330-41.</w:t>
      </w:r>
      <w:bookmarkEnd w:id="1088"/>
    </w:p>
    <w:p w14:paraId="0A1A183A" w14:textId="77777777" w:rsidR="002E791A" w:rsidRPr="002E791A" w:rsidRDefault="002E791A" w:rsidP="002E791A">
      <w:pPr>
        <w:pStyle w:val="EndNoteBibliography"/>
        <w:spacing w:after="240"/>
      </w:pPr>
      <w:bookmarkStart w:id="1089" w:name="_ENREF_21"/>
      <w:r w:rsidRPr="002E791A">
        <w:t>21.</w:t>
      </w:r>
      <w:r w:rsidRPr="002E791A">
        <w:tab/>
        <w:t>Stahn C, Buttgereit F. Genomic and nongenomic effects of glucocorticoids. Nat Clin Pract Rheumatol 2008;4:525-33.</w:t>
      </w:r>
      <w:bookmarkEnd w:id="1089"/>
    </w:p>
    <w:p w14:paraId="707B655D" w14:textId="77777777" w:rsidR="002E791A" w:rsidRPr="002E791A" w:rsidRDefault="002E791A" w:rsidP="002E791A">
      <w:pPr>
        <w:pStyle w:val="EndNoteBibliography"/>
        <w:spacing w:after="240"/>
      </w:pPr>
      <w:bookmarkStart w:id="1090" w:name="_ENREF_22"/>
      <w:r w:rsidRPr="002E791A">
        <w:t>22.</w:t>
      </w:r>
      <w:r w:rsidRPr="002E791A">
        <w:tab/>
        <w:t>Rochwerg B, Oczkowski SJ, Siemieniuk RAC, et al. Corticosteroids in Sepsis: An Updated Systematic Review and Meta-Analysis. Crit Care Med 2018;46:1411-20.</w:t>
      </w:r>
      <w:bookmarkEnd w:id="1090"/>
    </w:p>
    <w:p w14:paraId="1F806C47" w14:textId="77777777" w:rsidR="002E791A" w:rsidRPr="002E791A" w:rsidRDefault="002E791A" w:rsidP="002E791A">
      <w:pPr>
        <w:pStyle w:val="EndNoteBibliography"/>
        <w:spacing w:after="240"/>
      </w:pPr>
      <w:bookmarkStart w:id="1091" w:name="_ENREF_23"/>
      <w:r w:rsidRPr="002E791A">
        <w:t>23.</w:t>
      </w:r>
      <w:r w:rsidRPr="002E791A">
        <w:tab/>
        <w:t>Villar J, Ferrando C, Martinez D, et al. Dexamethasone treatment for the acute respiratory distress syndrome: a multicentre, randomised controlled trial. Lancet Respir Med 2020;8:267-76.</w:t>
      </w:r>
      <w:bookmarkEnd w:id="1091"/>
    </w:p>
    <w:p w14:paraId="081EC8D9" w14:textId="77777777" w:rsidR="002E791A" w:rsidRPr="002E791A" w:rsidRDefault="002E791A" w:rsidP="002E791A">
      <w:pPr>
        <w:pStyle w:val="EndNoteBibliography"/>
        <w:spacing w:after="240"/>
      </w:pPr>
      <w:bookmarkStart w:id="1092" w:name="_ENREF_24"/>
      <w:r w:rsidRPr="002E791A">
        <w:t>24.</w:t>
      </w:r>
      <w:r w:rsidRPr="002E791A">
        <w:tab/>
        <w:t>Glimaker M, Brink M, Naucler P, Sjolin J. Betamethasone and dexamethasone in adult community-acquired bacterial meningitis: a quality registry study from 1995 to 2014. Clin Microbiol Infect 2016;22:814 e1- e7.</w:t>
      </w:r>
      <w:bookmarkEnd w:id="1092"/>
    </w:p>
    <w:p w14:paraId="05580977" w14:textId="77777777" w:rsidR="002E791A" w:rsidRPr="002E791A" w:rsidRDefault="002E791A" w:rsidP="002E791A">
      <w:pPr>
        <w:pStyle w:val="EndNoteBibliography"/>
        <w:spacing w:after="240"/>
      </w:pPr>
      <w:bookmarkStart w:id="1093" w:name="_ENREF_25"/>
      <w:r w:rsidRPr="002E791A">
        <w:t>25.</w:t>
      </w:r>
      <w:r w:rsidRPr="002E791A">
        <w:tab/>
        <w:t>Thwaites GE, Nguyen DB, Nguyen HD, et al. Dexamethasone for the treatment of tuberculous meningitis in adolescents and adults. N Engl J Med 2004;351:1741-51.</w:t>
      </w:r>
      <w:bookmarkEnd w:id="1093"/>
    </w:p>
    <w:p w14:paraId="5ACF4962" w14:textId="77777777" w:rsidR="002E791A" w:rsidRPr="002E791A" w:rsidRDefault="002E791A" w:rsidP="002E791A">
      <w:pPr>
        <w:pStyle w:val="EndNoteBibliography"/>
        <w:spacing w:after="240"/>
      </w:pPr>
      <w:bookmarkStart w:id="1094" w:name="_ENREF_26"/>
      <w:r w:rsidRPr="002E791A">
        <w:t>26.</w:t>
      </w:r>
      <w:r w:rsidRPr="002E791A">
        <w:tab/>
        <w:t>Sadra V, Khabbazi A, Kolahi S, Hajialiloo M, Ghojazadeh M. Randomized double-blind study of the effect of dexamethasone and methylprednisolone pulse in the control of rheumatoid arthritis flare-up: a preliminary study. Int J Rheum Dis 2014;17:389-93.</w:t>
      </w:r>
      <w:bookmarkEnd w:id="1094"/>
    </w:p>
    <w:p w14:paraId="07446583" w14:textId="77777777" w:rsidR="002E791A" w:rsidRPr="002E791A" w:rsidRDefault="002E791A" w:rsidP="002E791A">
      <w:pPr>
        <w:pStyle w:val="EndNoteBibliography"/>
        <w:spacing w:after="240"/>
      </w:pPr>
      <w:bookmarkStart w:id="1095" w:name="_ENREF_27"/>
      <w:r w:rsidRPr="002E791A">
        <w:lastRenderedPageBreak/>
        <w:t>27.</w:t>
      </w:r>
      <w:r w:rsidRPr="002E791A">
        <w:tab/>
        <w:t>van Woensel JB, van Aalderen WM, de Weerd W, et al. Dexamethasone for treatment of patients mechanically ventilated for lower respiratory tract infection caused by respiratory syncytial virus. Thorax 2003;58:383-7.</w:t>
      </w:r>
      <w:bookmarkEnd w:id="1095"/>
    </w:p>
    <w:p w14:paraId="084560B6" w14:textId="77777777" w:rsidR="002E791A" w:rsidRPr="002E791A" w:rsidRDefault="002E791A" w:rsidP="002E791A">
      <w:pPr>
        <w:pStyle w:val="EndNoteBibliography"/>
        <w:spacing w:after="240"/>
      </w:pPr>
      <w:bookmarkStart w:id="1096" w:name="_ENREF_28"/>
      <w:r w:rsidRPr="002E791A">
        <w:t>28.</w:t>
      </w:r>
      <w:r w:rsidRPr="002E791A">
        <w:tab/>
        <w:t>Humphries F, Shmuel-Galia L, Ketelut-Carneiro N, et al. Succination inactivates gasdermin D and blocks pyroptosis. Science 2020;369:1633-7.</w:t>
      </w:r>
      <w:bookmarkEnd w:id="1096"/>
    </w:p>
    <w:p w14:paraId="3D847310" w14:textId="77777777" w:rsidR="002E791A" w:rsidRPr="002E791A" w:rsidRDefault="002E791A" w:rsidP="002E791A">
      <w:pPr>
        <w:pStyle w:val="EndNoteBibliography"/>
        <w:spacing w:after="240"/>
      </w:pPr>
      <w:bookmarkStart w:id="1097" w:name="_ENREF_29"/>
      <w:r w:rsidRPr="002E791A">
        <w:t>29.</w:t>
      </w:r>
      <w:r w:rsidRPr="002E791A">
        <w:tab/>
        <w:t>Rodrigues TS, de Sá KSG, Ishimoto AY, et al. Inflammasomes are activated in response to SARS-CoV-2 infection and are associated with COVID-19 severity in patients. Journal of Experimental Medicine 2020;218.</w:t>
      </w:r>
      <w:bookmarkEnd w:id="1097"/>
    </w:p>
    <w:p w14:paraId="71FB7507" w14:textId="77777777" w:rsidR="002E791A" w:rsidRPr="002E791A" w:rsidRDefault="002E791A" w:rsidP="002E791A">
      <w:pPr>
        <w:pStyle w:val="EndNoteBibliography"/>
        <w:spacing w:after="240"/>
      </w:pPr>
      <w:bookmarkStart w:id="1098" w:name="_ENREF_30"/>
      <w:r w:rsidRPr="002E791A">
        <w:t>30.</w:t>
      </w:r>
      <w:r w:rsidRPr="002E791A">
        <w:tab/>
        <w:t>Olagnier D, Farahani E, Thyrsted J, et al. SARS-CoV2-mediated suppression of NRF2-signaling reveals potent antiviral and anti-inflammatory activity of 4-octyl-itaconate and dimethyl fumarate. Nature Communications 2020;11:4938.</w:t>
      </w:r>
      <w:bookmarkEnd w:id="1098"/>
    </w:p>
    <w:p w14:paraId="7071A9B0" w14:textId="77777777" w:rsidR="002E791A" w:rsidRPr="002E791A" w:rsidRDefault="002E791A" w:rsidP="002E791A">
      <w:pPr>
        <w:pStyle w:val="EndNoteBibliography"/>
        <w:spacing w:after="240"/>
      </w:pPr>
      <w:bookmarkStart w:id="1099" w:name="_ENREF_31"/>
      <w:r w:rsidRPr="002E791A">
        <w:t>31.</w:t>
      </w:r>
      <w:r w:rsidRPr="002E791A">
        <w:tab/>
        <w:t>Deftereos SG, Giannopoulos G, Vrachatis DA, et al. Effect of Colchicine vs Standard Care on Cardiac and Inflammatory Biomarkers and Clinical Outcomes in Patients Hospitalized With Coronavirus Disease 2019: The GRECCO-19 Randomized Clinical Trial. JAMA Network Open 2020;3:e2013136-e.</w:t>
      </w:r>
      <w:bookmarkEnd w:id="1099"/>
    </w:p>
    <w:p w14:paraId="58264C53" w14:textId="77777777" w:rsidR="002E791A" w:rsidRPr="002E791A" w:rsidRDefault="002E791A" w:rsidP="002E791A">
      <w:pPr>
        <w:pStyle w:val="EndNoteBibliography"/>
        <w:spacing w:after="240"/>
      </w:pPr>
      <w:bookmarkStart w:id="1100" w:name="_ENREF_32"/>
      <w:r w:rsidRPr="002E791A">
        <w:t>32.</w:t>
      </w:r>
      <w:r w:rsidRPr="002E791A">
        <w:tab/>
        <w:t>Lopes MIF, Bonjorno LP, Giannini MC, et al. Beneficial effects of colchicine for moderate to severe COVID-19: an interim analysis of a randomized, double-blinded, placebo controlled clinical trial. medRxiv 2020:2020.08.06.20169573.</w:t>
      </w:r>
      <w:bookmarkEnd w:id="1100"/>
    </w:p>
    <w:p w14:paraId="44B255D6" w14:textId="77777777" w:rsidR="002E791A" w:rsidRPr="002E791A" w:rsidRDefault="002E791A" w:rsidP="002E791A">
      <w:pPr>
        <w:pStyle w:val="EndNoteBibliography"/>
        <w:spacing w:after="240"/>
      </w:pPr>
      <w:bookmarkStart w:id="1101" w:name="_ENREF_33"/>
      <w:r w:rsidRPr="002E791A">
        <w:t>33.</w:t>
      </w:r>
      <w:r w:rsidRPr="002E791A">
        <w:tab/>
        <w:t>Bomprezzi R. Dimethyl fumarate in the treatment of relapsing-remitting multiple sclerosis: an overview. Ther Adv Neurol Disord 2015;8:20-30.</w:t>
      </w:r>
      <w:bookmarkEnd w:id="1101"/>
    </w:p>
    <w:p w14:paraId="28367A7A" w14:textId="77777777" w:rsidR="002E791A" w:rsidRPr="002E791A" w:rsidRDefault="002E791A" w:rsidP="002E791A">
      <w:pPr>
        <w:pStyle w:val="EndNoteBibliography"/>
        <w:spacing w:after="240"/>
      </w:pPr>
      <w:bookmarkStart w:id="1102" w:name="_ENREF_34"/>
      <w:r w:rsidRPr="002E791A">
        <w:t>34.</w:t>
      </w:r>
      <w:r w:rsidRPr="002E791A">
        <w:tab/>
        <w:t>Mrowietz U, Szepietowski JC, Loewe R, et al. Efficacy and safety of LAS41008 (dimethyl fumarate) in adults with moderate-to-severe chronic plaque psoriasis: a randomized, double-blind, Fumaderm(®) - and placebo-controlled trial (BRIDGE). Br J Dermatol 2017;176:615-23.</w:t>
      </w:r>
      <w:bookmarkEnd w:id="1102"/>
    </w:p>
    <w:p w14:paraId="18A69B10" w14:textId="77777777" w:rsidR="002E791A" w:rsidRPr="002E791A" w:rsidRDefault="002E791A" w:rsidP="002E791A">
      <w:pPr>
        <w:pStyle w:val="EndNoteBibliography"/>
        <w:spacing w:after="240"/>
      </w:pPr>
      <w:bookmarkStart w:id="1103" w:name="_ENREF_35"/>
      <w:r w:rsidRPr="002E791A">
        <w:t>35.</w:t>
      </w:r>
      <w:r w:rsidRPr="002E791A">
        <w:tab/>
        <w:t>Bronte V, Ugel S, Tinazzi E, et al. Baricitinib restrains the immune dysregulation in patients with severe COVID-19. J Clin Invest 2020;130:6409-16.</w:t>
      </w:r>
      <w:bookmarkEnd w:id="1103"/>
    </w:p>
    <w:p w14:paraId="2C831C53" w14:textId="77777777" w:rsidR="002E791A" w:rsidRPr="002E791A" w:rsidRDefault="002E791A" w:rsidP="002E791A">
      <w:pPr>
        <w:pStyle w:val="EndNoteBibliography"/>
        <w:spacing w:after="240"/>
      </w:pPr>
      <w:bookmarkStart w:id="1104" w:name="_ENREF_36"/>
      <w:r w:rsidRPr="002E791A">
        <w:t>36.</w:t>
      </w:r>
      <w:r w:rsidRPr="002E791A">
        <w:tab/>
        <w:t>Pairo-Castineira E, Clohisey S, Klaric L, et al. Genetic mechanisms of critical illness in Covid-19. Nature 2020.</w:t>
      </w:r>
      <w:bookmarkEnd w:id="1104"/>
    </w:p>
    <w:p w14:paraId="33F9AA89" w14:textId="77777777" w:rsidR="002E791A" w:rsidRPr="002E791A" w:rsidRDefault="002E791A" w:rsidP="002E791A">
      <w:pPr>
        <w:pStyle w:val="EndNoteBibliography"/>
        <w:spacing w:after="240"/>
      </w:pPr>
      <w:bookmarkStart w:id="1105" w:name="_ENREF_37"/>
      <w:r w:rsidRPr="002E791A">
        <w:t>37.</w:t>
      </w:r>
      <w:r w:rsidRPr="002E791A">
        <w:tab/>
        <w:t>Kalil AC, Patterson TF, Mehta AK, et al. Baricitinib plus Remdesivir for Hospitalized Adults with Covid-19. N Engl J Med 2020.</w:t>
      </w:r>
      <w:bookmarkEnd w:id="1105"/>
    </w:p>
    <w:p w14:paraId="5F6A096A" w14:textId="77777777" w:rsidR="002E791A" w:rsidRPr="002E791A" w:rsidRDefault="002E791A" w:rsidP="002E791A">
      <w:pPr>
        <w:pStyle w:val="EndNoteBibliography"/>
        <w:spacing w:after="240"/>
      </w:pPr>
      <w:bookmarkStart w:id="1106" w:name="_ENREF_38"/>
      <w:r w:rsidRPr="002E791A">
        <w:t>38.</w:t>
      </w:r>
      <w:r w:rsidRPr="002E791A">
        <w:tab/>
        <w:t>Karki R, Sharma BR, Tuladhar S, et al. Synergism of TNF-alpha and IFN-gamma Triggers Inflammatory Cell Death, Tissue Damage, and Mortality in SARS-CoV-2 Infection and Cytokine Shock Syndromes. Cell 2021;184:149-68 e17.</w:t>
      </w:r>
      <w:bookmarkEnd w:id="1106"/>
    </w:p>
    <w:p w14:paraId="6D84818C" w14:textId="77777777" w:rsidR="002E791A" w:rsidRPr="002E791A" w:rsidRDefault="002E791A" w:rsidP="002E791A">
      <w:pPr>
        <w:pStyle w:val="EndNoteBibliography"/>
        <w:spacing w:after="240"/>
      </w:pPr>
      <w:bookmarkStart w:id="1107" w:name="_ENREF_39"/>
      <w:r w:rsidRPr="002E791A">
        <w:t>39.</w:t>
      </w:r>
      <w:r w:rsidRPr="002E791A">
        <w:tab/>
        <w:t>Li G, Ruan S, Zhao X, Liu Q, Dou Y, Mao F. Transcriptomic signatures and repurposing drugs for COVID-19 patients: findings of bioinformatics analyses. Comput Struct Biotechnol J 2021;19:1-15.</w:t>
      </w:r>
      <w:bookmarkEnd w:id="1107"/>
    </w:p>
    <w:p w14:paraId="23849494" w14:textId="77777777" w:rsidR="002E791A" w:rsidRPr="002E791A" w:rsidRDefault="002E791A" w:rsidP="002E791A">
      <w:pPr>
        <w:pStyle w:val="EndNoteBibliography"/>
        <w:spacing w:after="240"/>
      </w:pPr>
      <w:bookmarkStart w:id="1108" w:name="_ENREF_40"/>
      <w:r w:rsidRPr="002E791A">
        <w:t>40.</w:t>
      </w:r>
      <w:r w:rsidRPr="002E791A">
        <w:tab/>
        <w:t>Del Valle DM, Kim-Schulze S, Huang HH, et al. An inflammatory cytokine signature predicts COVID-19 severity and survival. Nat Med 2020;26:1636-43.</w:t>
      </w:r>
      <w:bookmarkEnd w:id="1108"/>
    </w:p>
    <w:p w14:paraId="5918D86E" w14:textId="77777777" w:rsidR="002E791A" w:rsidRPr="002E791A" w:rsidRDefault="002E791A" w:rsidP="002E791A">
      <w:pPr>
        <w:pStyle w:val="EndNoteBibliography"/>
        <w:spacing w:after="240"/>
      </w:pPr>
      <w:bookmarkStart w:id="1109" w:name="_ENREF_41"/>
      <w:r w:rsidRPr="002E791A">
        <w:t>41.</w:t>
      </w:r>
      <w:r w:rsidRPr="002E791A">
        <w:tab/>
        <w:t>Eleftheriou D, Levin M, Shingadia D, Tulloh R, Klein NJ, Brogan PA. Management of Kawasaki disease. Arch Dis Child 2014;99:74-83.</w:t>
      </w:r>
      <w:bookmarkEnd w:id="1109"/>
    </w:p>
    <w:p w14:paraId="4DF266DD" w14:textId="77777777" w:rsidR="002E791A" w:rsidRPr="002E791A" w:rsidRDefault="002E791A" w:rsidP="002E791A">
      <w:pPr>
        <w:pStyle w:val="EndNoteBibliography"/>
        <w:spacing w:after="240"/>
      </w:pPr>
      <w:bookmarkStart w:id="1110" w:name="_ENREF_42"/>
      <w:r w:rsidRPr="002E791A">
        <w:t>42.</w:t>
      </w:r>
      <w:r w:rsidRPr="002E791A">
        <w:tab/>
        <w:t>Zhang W, Zhao Y, Zhang F, et al. The use of anti-inflammatory drugs in the treatment of people with severe coronavirus disease 2019 (COVID-19): The Perspectives of clinical immunologists from China. Clin Immunol 2020;214:108393.</w:t>
      </w:r>
      <w:bookmarkEnd w:id="1110"/>
    </w:p>
    <w:p w14:paraId="2C8B761F" w14:textId="77777777" w:rsidR="002E791A" w:rsidRPr="002E791A" w:rsidRDefault="002E791A" w:rsidP="002E791A">
      <w:pPr>
        <w:pStyle w:val="EndNoteBibliography"/>
        <w:spacing w:after="240"/>
      </w:pPr>
      <w:bookmarkStart w:id="1111" w:name="_ENREF_43"/>
      <w:r w:rsidRPr="002E791A">
        <w:t>43.</w:t>
      </w:r>
      <w:r w:rsidRPr="002E791A">
        <w:tab/>
        <w:t>Zhang C, Wu Z, Li JW, Zhao H, Wang GQ. The cytokine release syndrome (CRS) of severe COVID-19 and Interleukin-6 receptor (IL-6R) antagonist Tocilizumab may be the key to reduce the mortality. Int J Antimicrob Agents 2020:105954.</w:t>
      </w:r>
      <w:bookmarkEnd w:id="1111"/>
    </w:p>
    <w:p w14:paraId="3A4AC5EC" w14:textId="77777777" w:rsidR="002E791A" w:rsidRPr="002E791A" w:rsidRDefault="002E791A" w:rsidP="002E791A">
      <w:pPr>
        <w:pStyle w:val="EndNoteBibliography"/>
        <w:spacing w:after="240"/>
      </w:pPr>
      <w:bookmarkStart w:id="1112" w:name="_ENREF_44"/>
      <w:r w:rsidRPr="002E791A">
        <w:t>44.</w:t>
      </w:r>
      <w:r w:rsidRPr="002E791A">
        <w:tab/>
        <w:t>Henderson LA, Canna SW, Schulert GS, et al. On the Alert for Cytokine Storm: Immunopathology in COVID-19. Arthritis Rheumatol 2020;72:1059-63.</w:t>
      </w:r>
      <w:bookmarkEnd w:id="1112"/>
    </w:p>
    <w:p w14:paraId="09C28F4C" w14:textId="77777777" w:rsidR="002E791A" w:rsidRPr="002E791A" w:rsidRDefault="002E791A" w:rsidP="002E791A">
      <w:pPr>
        <w:pStyle w:val="EndNoteBibliography"/>
        <w:spacing w:after="240"/>
      </w:pPr>
      <w:bookmarkStart w:id="1113" w:name="_ENREF_45"/>
      <w:r w:rsidRPr="002E791A">
        <w:t>45.</w:t>
      </w:r>
      <w:r w:rsidRPr="002E791A">
        <w:tab/>
        <w:t>Lee PY, Day-Lewis M, Henderson LA, et al. Distinct clinical and immunological features of SARS-CoV-2-induced multisystem inflammatory syndrome in children. J Clin Invest 2020;130:5942-50.</w:t>
      </w:r>
      <w:bookmarkEnd w:id="1113"/>
    </w:p>
    <w:p w14:paraId="02D233B7" w14:textId="77777777" w:rsidR="002E791A" w:rsidRPr="002E791A" w:rsidRDefault="002E791A" w:rsidP="002E791A">
      <w:pPr>
        <w:pStyle w:val="EndNoteBibliography"/>
        <w:spacing w:after="240"/>
      </w:pPr>
      <w:bookmarkStart w:id="1114" w:name="_ENREF_46"/>
      <w:r w:rsidRPr="002E791A">
        <w:t>46.</w:t>
      </w:r>
      <w:r w:rsidRPr="002E791A">
        <w:tab/>
        <w:t>Laustsen AH. How can monoclonal antibodies be harnessed against neglected tropical diseases and other infectious diseases? Expert Opin Drug Discov 2019;14:1103-12.</w:t>
      </w:r>
      <w:bookmarkEnd w:id="1114"/>
    </w:p>
    <w:p w14:paraId="06C91579" w14:textId="77777777" w:rsidR="002E791A" w:rsidRPr="002E791A" w:rsidRDefault="002E791A" w:rsidP="002E791A">
      <w:pPr>
        <w:pStyle w:val="EndNoteBibliography"/>
        <w:spacing w:after="240"/>
      </w:pPr>
      <w:bookmarkStart w:id="1115" w:name="_ENREF_47"/>
      <w:r w:rsidRPr="002E791A">
        <w:t>47.</w:t>
      </w:r>
      <w:r w:rsidRPr="002E791A">
        <w:tab/>
        <w:t>Mulangu S, Dodd LE, Davey RT, et al. A Randomized, Controlled Trial of Ebola Virus Disease Therapeutics. New England Journal of Medicine 2019;381:2293-303.</w:t>
      </w:r>
      <w:bookmarkEnd w:id="1115"/>
    </w:p>
    <w:p w14:paraId="18144675" w14:textId="77777777" w:rsidR="002E791A" w:rsidRPr="002E791A" w:rsidRDefault="002E791A" w:rsidP="002E791A">
      <w:pPr>
        <w:pStyle w:val="EndNoteBibliography"/>
        <w:spacing w:after="240"/>
      </w:pPr>
      <w:bookmarkStart w:id="1116" w:name="_ENREF_48"/>
      <w:r w:rsidRPr="002E791A">
        <w:t>48.</w:t>
      </w:r>
      <w:r w:rsidRPr="002E791A">
        <w:tab/>
        <w:t>Cao Y, Su B, Guo X, et al. Potent Neutralizing Antibodies against SARS-CoV-2 Identified by High-Throughput Single-Cell Sequencing of Convalescent Patients' B Cells. Cell 2020;182:73-84 e16.</w:t>
      </w:r>
      <w:bookmarkEnd w:id="1116"/>
    </w:p>
    <w:p w14:paraId="0C6909C6" w14:textId="77777777" w:rsidR="002E791A" w:rsidRPr="002E791A" w:rsidRDefault="002E791A" w:rsidP="002E791A">
      <w:pPr>
        <w:pStyle w:val="EndNoteBibliography"/>
        <w:spacing w:after="240"/>
      </w:pPr>
      <w:bookmarkStart w:id="1117" w:name="_ENREF_49"/>
      <w:r w:rsidRPr="002E791A">
        <w:t>49.</w:t>
      </w:r>
      <w:r w:rsidRPr="002E791A">
        <w:tab/>
        <w:t>Zost SJ, Gilchuk P, Case JB, et al. Potently neutralizing and protective human antibodies against SARS-CoV-2. Nature 2020.</w:t>
      </w:r>
      <w:bookmarkEnd w:id="1117"/>
    </w:p>
    <w:p w14:paraId="3A33B066" w14:textId="77777777" w:rsidR="002E791A" w:rsidRPr="002E791A" w:rsidRDefault="002E791A" w:rsidP="002E791A">
      <w:pPr>
        <w:pStyle w:val="EndNoteBibliography"/>
        <w:spacing w:after="240"/>
      </w:pPr>
      <w:bookmarkStart w:id="1118" w:name="_ENREF_50"/>
      <w:r w:rsidRPr="002E791A">
        <w:t>50.</w:t>
      </w:r>
      <w:r w:rsidRPr="002E791A">
        <w:tab/>
        <w:t>Hansen J, Baum A, Pascal KE, et al. Studies in humanized mice and convalescent humans yield a SARS-CoV-2 antibody cocktail. Science 2020.</w:t>
      </w:r>
      <w:bookmarkEnd w:id="1118"/>
    </w:p>
    <w:p w14:paraId="4B801DCE" w14:textId="77777777" w:rsidR="002E791A" w:rsidRPr="002E791A" w:rsidRDefault="002E791A" w:rsidP="002E791A">
      <w:pPr>
        <w:pStyle w:val="EndNoteBibliography"/>
        <w:spacing w:after="240"/>
      </w:pPr>
      <w:bookmarkStart w:id="1119" w:name="_ENREF_51"/>
      <w:r w:rsidRPr="002E791A">
        <w:t>51.</w:t>
      </w:r>
      <w:r w:rsidRPr="002E791A">
        <w:tab/>
        <w:t>Regeneron Pharmaceuticals Inc. Investigator's Brochure REGN10933+REGN10987. 2020.</w:t>
      </w:r>
      <w:bookmarkEnd w:id="1119"/>
    </w:p>
    <w:p w14:paraId="5C891335" w14:textId="77777777" w:rsidR="002E791A" w:rsidRPr="002E791A" w:rsidRDefault="002E791A" w:rsidP="002E791A">
      <w:pPr>
        <w:pStyle w:val="EndNoteBibliography"/>
        <w:spacing w:after="240"/>
      </w:pPr>
      <w:bookmarkStart w:id="1120" w:name="_ENREF_52"/>
      <w:r w:rsidRPr="002E791A">
        <w:lastRenderedPageBreak/>
        <w:t>52.</w:t>
      </w:r>
      <w:r w:rsidRPr="002E791A">
        <w:tab/>
        <w:t>Baum A, Copin R, Ajithdoss D, et al. REGN-COV2 antibody cocktail prevents and treats SARS-CoV-2 infection in rhesus macaques and hamsters. bioRxiv 2020:2020.08.02.233320.</w:t>
      </w:r>
      <w:bookmarkEnd w:id="1120"/>
    </w:p>
    <w:p w14:paraId="0F78539E" w14:textId="77777777" w:rsidR="002E791A" w:rsidRPr="002E791A" w:rsidRDefault="002E791A" w:rsidP="002E791A">
      <w:pPr>
        <w:pStyle w:val="EndNoteBibliography"/>
        <w:spacing w:after="240"/>
      </w:pPr>
      <w:bookmarkStart w:id="1121" w:name="_ENREF_53"/>
      <w:r w:rsidRPr="002E791A">
        <w:t>53.</w:t>
      </w:r>
      <w:r w:rsidRPr="002E791A">
        <w:tab/>
        <w:t>Chambers CD, Johnson DL, Xu R, et al. Birth outcomes in women who have taken adalimumab in pregnancy: A prospective cohort study. PloS one 2019;14:e0223603.</w:t>
      </w:r>
      <w:bookmarkEnd w:id="1121"/>
    </w:p>
    <w:p w14:paraId="2FA46882" w14:textId="77777777" w:rsidR="002E791A" w:rsidRPr="002E791A" w:rsidRDefault="002E791A" w:rsidP="002E791A">
      <w:pPr>
        <w:pStyle w:val="EndNoteBibliography"/>
        <w:spacing w:after="240"/>
      </w:pPr>
      <w:bookmarkStart w:id="1122" w:name="_ENREF_54"/>
      <w:r w:rsidRPr="002E791A">
        <w:t>54.</w:t>
      </w:r>
      <w:r w:rsidRPr="002E791A">
        <w:tab/>
        <w:t>Puchner A, Grochenig HP, Sautner J, et al. Immunosuppressives and biologics during pregnancy and lactation : A consensus report issued by the Austrian Societies of Gastroenterology and Hepatology and Rheumatology and Rehabilitation. Wien Klin Wochenschr 2019;131:29-44.</w:t>
      </w:r>
      <w:bookmarkEnd w:id="1122"/>
    </w:p>
    <w:p w14:paraId="18EC3EEA" w14:textId="77777777" w:rsidR="002E791A" w:rsidRPr="002E791A" w:rsidRDefault="002E791A" w:rsidP="002E791A">
      <w:pPr>
        <w:pStyle w:val="EndNoteBibliography"/>
        <w:spacing w:after="240"/>
      </w:pPr>
      <w:bookmarkStart w:id="1123" w:name="_ENREF_55"/>
      <w:r w:rsidRPr="002E791A">
        <w:t>55.</w:t>
      </w:r>
      <w:r w:rsidRPr="002E791A">
        <w:tab/>
        <w:t>Allotey J, Stallings E, Bonet M, et al. Clinical manifestations, risk factors, and maternal and perinatal outcomes of coronavirus disease 2019 in pregnancy: living systematic review and meta-analysis. BMJ 2020;370:m3320.</w:t>
      </w:r>
      <w:bookmarkEnd w:id="1123"/>
    </w:p>
    <w:p w14:paraId="0F6F34B8" w14:textId="77777777" w:rsidR="002E791A" w:rsidRPr="002E791A" w:rsidRDefault="002E791A" w:rsidP="002E791A">
      <w:pPr>
        <w:pStyle w:val="EndNoteBibliography"/>
        <w:spacing w:after="240"/>
      </w:pPr>
      <w:bookmarkStart w:id="1124" w:name="_ENREF_56"/>
      <w:r w:rsidRPr="002E791A">
        <w:t>56.</w:t>
      </w:r>
      <w:r w:rsidRPr="002E791A">
        <w:tab/>
        <w:t>Knight M, Bunch K, Vousden N, et al. Characteristics and outcomes of pregnant women admitted to hospital with confirmed SARS-CoV-2 infection in UK: national population based cohort study. Bmj 2020;369:m2107.</w:t>
      </w:r>
      <w:bookmarkEnd w:id="1124"/>
    </w:p>
    <w:p w14:paraId="4B95FE91" w14:textId="77777777" w:rsidR="002E791A" w:rsidRPr="002E791A" w:rsidRDefault="002E791A" w:rsidP="002E791A">
      <w:pPr>
        <w:pStyle w:val="EndNoteBibliography"/>
        <w:spacing w:after="240"/>
      </w:pPr>
      <w:bookmarkStart w:id="1125" w:name="_ENREF_57"/>
      <w:r w:rsidRPr="002E791A">
        <w:t>57.</w:t>
      </w:r>
      <w:r w:rsidRPr="002E791A">
        <w:tab/>
        <w:t>Knight M, Morris RK, Furniss J, Chappell LC. Include pregnant women in research-particularly covid-19 research. Bmj 2020;370:m3305.</w:t>
      </w:r>
      <w:bookmarkEnd w:id="1125"/>
    </w:p>
    <w:p w14:paraId="2DBF64F9" w14:textId="77777777" w:rsidR="002E791A" w:rsidRPr="002E791A" w:rsidRDefault="002E791A" w:rsidP="002E791A">
      <w:pPr>
        <w:pStyle w:val="EndNoteBibliography"/>
        <w:spacing w:after="240"/>
      </w:pPr>
      <w:bookmarkStart w:id="1126" w:name="_ENREF_58"/>
      <w:r w:rsidRPr="002E791A">
        <w:t>58.</w:t>
      </w:r>
      <w:r w:rsidRPr="002E791A">
        <w:tab/>
        <w:t>Ghalandari N, Dolhain R, Hazes JMW, van Puijenbroek EP, Kapur M, Crijns H. Intrauterine Exposure to Biologics in Inflammatory Autoimmune Diseases: A Systematic Review. Drugs 2020;80:1699-722.</w:t>
      </w:r>
      <w:bookmarkEnd w:id="1126"/>
    </w:p>
    <w:p w14:paraId="150FEC25" w14:textId="77777777" w:rsidR="002E791A" w:rsidRPr="002E791A" w:rsidRDefault="002E791A" w:rsidP="002E791A">
      <w:pPr>
        <w:pStyle w:val="EndNoteBibliography"/>
        <w:spacing w:after="240"/>
      </w:pPr>
      <w:bookmarkStart w:id="1127" w:name="_ENREF_59"/>
      <w:r w:rsidRPr="002E791A">
        <w:t>59.</w:t>
      </w:r>
      <w:r w:rsidRPr="002E791A">
        <w:tab/>
        <w:t>Tam EW, Chau V, Ferriero DM, et al. Preterm cerebellar growth impairment after postnatal exposure to glucocorticoids. Sci Transl Med 2011;3:105ra.</w:t>
      </w:r>
      <w:bookmarkEnd w:id="1127"/>
    </w:p>
    <w:p w14:paraId="133F714F" w14:textId="77777777" w:rsidR="002E791A" w:rsidRPr="002E791A" w:rsidRDefault="002E791A" w:rsidP="002E791A">
      <w:pPr>
        <w:pStyle w:val="EndNoteBibliography"/>
        <w:spacing w:after="240"/>
      </w:pPr>
      <w:bookmarkStart w:id="1128" w:name="_ENREF_60"/>
      <w:r w:rsidRPr="002E791A">
        <w:t>60.</w:t>
      </w:r>
      <w:r w:rsidRPr="002E791A">
        <w:tab/>
        <w:t>Newnham JP, Jobe AH. Should we be prescribing repeated courses of antenatal corticosteroids? Semin Fetal Neonatal Med 2009;14:157-63.</w:t>
      </w:r>
      <w:bookmarkEnd w:id="1128"/>
    </w:p>
    <w:p w14:paraId="5B31D9F2" w14:textId="77777777" w:rsidR="002E791A" w:rsidRPr="002E791A" w:rsidRDefault="002E791A" w:rsidP="002E791A">
      <w:pPr>
        <w:pStyle w:val="EndNoteBibliography"/>
        <w:spacing w:after="240"/>
      </w:pPr>
      <w:bookmarkStart w:id="1129" w:name="_ENREF_61"/>
      <w:r w:rsidRPr="002E791A">
        <w:t>61.</w:t>
      </w:r>
      <w:r w:rsidRPr="002E791A">
        <w:tab/>
        <w:t>Chang YP. Evidence for adverse effect of perinatal glucocorticoid use on the developing brain. Korean J Pediatr 2014;57:101-9.</w:t>
      </w:r>
      <w:bookmarkEnd w:id="1129"/>
    </w:p>
    <w:p w14:paraId="54BBE225" w14:textId="77777777" w:rsidR="002E791A" w:rsidRPr="002E791A" w:rsidRDefault="002E791A" w:rsidP="002E791A">
      <w:pPr>
        <w:pStyle w:val="EndNoteBibliography"/>
        <w:spacing w:after="240"/>
      </w:pPr>
      <w:bookmarkStart w:id="1130" w:name="_ENREF_62"/>
      <w:r w:rsidRPr="002E791A">
        <w:t>62.</w:t>
      </w:r>
      <w:r w:rsidRPr="002E791A">
        <w:tab/>
        <w:t>Flint J, Panchal S, Hurrell A, et al. BSR and BHPR guideline on prescribing drugs in pregnancy and breastfeeding-Part II: analgesics and other drugs used in rheumatology practice. Rheumatology (Oxford) 2016;55:1698-702.</w:t>
      </w:r>
      <w:bookmarkEnd w:id="1130"/>
    </w:p>
    <w:p w14:paraId="106AA0F3" w14:textId="77777777" w:rsidR="002E791A" w:rsidRPr="002E791A" w:rsidRDefault="002E791A" w:rsidP="002E791A">
      <w:pPr>
        <w:pStyle w:val="EndNoteBibliography"/>
        <w:spacing w:after="240"/>
      </w:pPr>
      <w:bookmarkStart w:id="1131" w:name="_ENREF_63"/>
      <w:r w:rsidRPr="002E791A">
        <w:t>63.</w:t>
      </w:r>
      <w:r w:rsidRPr="002E791A">
        <w:tab/>
        <w:t>Hoeltzenbein M, Beck E, Rajwanshi R, et al. Tocilizumab use in pregnancy: Analysis of a global safety database including data from clinical trials and post-marketing data. Semin Arthritis Rheum 2016;46:238-45.</w:t>
      </w:r>
      <w:bookmarkEnd w:id="1131"/>
    </w:p>
    <w:p w14:paraId="498CE81B" w14:textId="77777777" w:rsidR="002E791A" w:rsidRPr="002E791A" w:rsidRDefault="002E791A" w:rsidP="002E791A">
      <w:pPr>
        <w:pStyle w:val="EndNoteBibliography"/>
        <w:spacing w:after="240"/>
      </w:pPr>
      <w:bookmarkStart w:id="1132" w:name="_ENREF_64"/>
      <w:r w:rsidRPr="002E791A">
        <w:t>64.</w:t>
      </w:r>
      <w:r w:rsidRPr="002E791A">
        <w:tab/>
        <w:t>Nakajima K, Watanabe O, Mochizuki M, Nakasone A, Ishizuka N, Murashima A. Pregnancy outcomes after exposure to tocilizumab: A retrospective analysis of 61 patients in Japan. Mod Rheumatol 2016;26:667-71.</w:t>
      </w:r>
      <w:bookmarkEnd w:id="1132"/>
    </w:p>
    <w:p w14:paraId="4F67FF8A" w14:textId="77777777" w:rsidR="002E791A" w:rsidRPr="002E791A" w:rsidRDefault="002E791A" w:rsidP="002E791A">
      <w:pPr>
        <w:pStyle w:val="EndNoteBibliography"/>
        <w:spacing w:after="240"/>
      </w:pPr>
      <w:bookmarkStart w:id="1133" w:name="_ENREF_65"/>
      <w:r w:rsidRPr="002E791A">
        <w:t>65.</w:t>
      </w:r>
      <w:r w:rsidRPr="002E791A">
        <w:tab/>
        <w:t>Saito J, Yakuwa N, Kaneko K, et al. Tocilizumab during pregnancy and lactation: drug levels in maternal serum, cord blood, breast milk and infant serum. Rheumatology (Oxford) 2019;58:1505-7.</w:t>
      </w:r>
      <w:bookmarkEnd w:id="1133"/>
    </w:p>
    <w:p w14:paraId="4132998D" w14:textId="77777777" w:rsidR="002E791A" w:rsidRPr="002E791A" w:rsidRDefault="002E791A" w:rsidP="002E791A">
      <w:pPr>
        <w:pStyle w:val="EndNoteBibliography"/>
        <w:spacing w:after="240"/>
      </w:pPr>
      <w:bookmarkStart w:id="1134" w:name="_ENREF_66"/>
      <w:r w:rsidRPr="002E791A">
        <w:t>66.</w:t>
      </w:r>
      <w:r w:rsidRPr="002E791A">
        <w:tab/>
        <w:t>Saito J, Yakuwa N, Takai C, et al. Tocilizumab concentrations in maternal serum and breast milk during breastfeeding and a safety assessment in infants: a case study. Rheumatology (Oxford) 2018;57:1499-501.</w:t>
      </w:r>
      <w:bookmarkEnd w:id="1134"/>
    </w:p>
    <w:p w14:paraId="60D2BF3F" w14:textId="77777777" w:rsidR="002E791A" w:rsidRPr="002E791A" w:rsidRDefault="002E791A" w:rsidP="002E791A">
      <w:pPr>
        <w:pStyle w:val="EndNoteBibliography"/>
      </w:pPr>
      <w:bookmarkStart w:id="1135" w:name="_ENREF_67"/>
      <w:r w:rsidRPr="002E791A">
        <w:t>67.</w:t>
      </w:r>
      <w:r w:rsidRPr="002E791A">
        <w:tab/>
        <w:t>Flint J, Panchal S, Hurrell A, et al. BSR and BHPR guideline on prescribing drugs in pregnancy and breastfeeding-Part I: standard and biologic disease modifying anti-rheumatic drugs and corticosteroids. Rheumatology (Oxford) 2016;55:1693-7.</w:t>
      </w:r>
      <w:bookmarkEnd w:id="1135"/>
    </w:p>
    <w:p w14:paraId="4CEC693A" w14:textId="349204E6" w:rsidR="00A46DE7" w:rsidRDefault="00A46DE7" w:rsidP="00B327A0">
      <w:r>
        <w:fldChar w:fldCharType="end"/>
      </w:r>
      <w:r>
        <w:br w:type="page"/>
      </w:r>
    </w:p>
    <w:p w14:paraId="2D45D874" w14:textId="2C52E787" w:rsidR="00112A25" w:rsidRPr="00734153" w:rsidRDefault="00112A25" w:rsidP="00112A25">
      <w:pPr>
        <w:pStyle w:val="StyleHeading1Linespacingsingle"/>
        <w:numPr>
          <w:ilvl w:val="0"/>
          <w:numId w:val="2"/>
        </w:numPr>
      </w:pPr>
      <w:bookmarkStart w:id="1136" w:name="_Toc62398111"/>
      <w:r>
        <w:lastRenderedPageBreak/>
        <w:t>Contact details</w:t>
      </w:r>
      <w:bookmarkEnd w:id="1136"/>
    </w:p>
    <w:p w14:paraId="236D9E3A" w14:textId="77777777" w:rsidR="00023F16" w:rsidRDefault="00023F16" w:rsidP="00112A25">
      <w:pPr>
        <w:jc w:val="center"/>
      </w:pPr>
    </w:p>
    <w:p w14:paraId="34E3714B" w14:textId="77777777" w:rsidR="00112A25" w:rsidRPr="00834413" w:rsidRDefault="00112A25" w:rsidP="00112A25">
      <w:pPr>
        <w:jc w:val="center"/>
      </w:pPr>
      <w:r w:rsidRPr="00265B14">
        <w:t>Website:</w:t>
      </w:r>
      <w:r>
        <w:t xml:space="preserve"> </w:t>
      </w:r>
      <w:hyperlink r:id="rId17" w:history="1">
        <w:r w:rsidRPr="00112A25">
          <w:rPr>
            <w:rStyle w:val="Hyperlink"/>
            <w:rFonts w:cs="Arial"/>
          </w:rPr>
          <w:t>www.recoverytrial.net</w:t>
        </w:r>
      </w:hyperlink>
    </w:p>
    <w:p w14:paraId="2FA8B671" w14:textId="0C00C243" w:rsidR="00112A25" w:rsidRDefault="00112A25" w:rsidP="00112A25">
      <w:pPr>
        <w:jc w:val="center"/>
      </w:pPr>
      <w:r w:rsidRPr="00834413">
        <w:t>(copies of this protocol and related forms and information can be downloaded)</w:t>
      </w:r>
    </w:p>
    <w:p w14:paraId="142936C5" w14:textId="77777777" w:rsidR="00112A25" w:rsidRPr="00112A25" w:rsidRDefault="00112A25" w:rsidP="00112A25">
      <w:pPr>
        <w:jc w:val="center"/>
        <w:rPr>
          <w:b/>
        </w:rPr>
      </w:pPr>
    </w:p>
    <w:p w14:paraId="248DADE3" w14:textId="4335A501" w:rsidR="00A46DE7" w:rsidRDefault="00A46DE7" w:rsidP="00937536">
      <w:pPr>
        <w:jc w:val="left"/>
        <w:rPr>
          <w:b/>
        </w:rPr>
      </w:pPr>
      <w:r w:rsidRPr="00C752CE">
        <w:rPr>
          <w:b/>
        </w:rPr>
        <w:t>RECOVERY Central Coordinating Office</w:t>
      </w:r>
      <w:r w:rsidR="00112A25">
        <w:rPr>
          <w:b/>
        </w:rPr>
        <w:t>:</w:t>
      </w:r>
    </w:p>
    <w:p w14:paraId="6271CBE9" w14:textId="216322E0" w:rsidR="00112A25" w:rsidRPr="00265B14" w:rsidRDefault="00112A25" w:rsidP="00112A25">
      <w:pPr>
        <w:jc w:val="left"/>
      </w:pPr>
      <w:r w:rsidRPr="00265B14">
        <w:t>Richard Doll Building</w:t>
      </w:r>
      <w:r>
        <w:t xml:space="preserve">, </w:t>
      </w:r>
      <w:r w:rsidRPr="00265B14">
        <w:t>Old Road Campus</w:t>
      </w:r>
      <w:r>
        <w:t xml:space="preserve">, </w:t>
      </w:r>
      <w:r w:rsidRPr="00265B14">
        <w:t>Roosevelt Drive</w:t>
      </w:r>
      <w:r>
        <w:t xml:space="preserve">, </w:t>
      </w:r>
      <w:r w:rsidRPr="00265B14">
        <w:t>Oxford OX3 7LF</w:t>
      </w:r>
    </w:p>
    <w:p w14:paraId="42A887D5" w14:textId="77777777" w:rsidR="00112A25" w:rsidRPr="00265B14" w:rsidRDefault="00112A25" w:rsidP="00112A25">
      <w:pPr>
        <w:jc w:val="left"/>
      </w:pPr>
      <w:r w:rsidRPr="00265B14">
        <w:t>United Kingdom</w:t>
      </w:r>
    </w:p>
    <w:p w14:paraId="566FC1AE" w14:textId="77777777" w:rsidR="00112A25" w:rsidRPr="008D19B8" w:rsidRDefault="00112A25" w:rsidP="00112A25">
      <w:pPr>
        <w:jc w:val="left"/>
        <w:rPr>
          <w:sz w:val="18"/>
        </w:rPr>
      </w:pPr>
    </w:p>
    <w:p w14:paraId="18661F1C" w14:textId="65AE5E69" w:rsidR="00112A25" w:rsidRPr="00265B14" w:rsidRDefault="00112A25" w:rsidP="00112A25">
      <w:pPr>
        <w:jc w:val="left"/>
      </w:pPr>
      <w:r w:rsidRPr="00265B14">
        <w:t xml:space="preserve">Tel: </w:t>
      </w:r>
      <w:r>
        <w:t>+44 (</w:t>
      </w:r>
      <w:r w:rsidRPr="00834413">
        <w:t>0</w:t>
      </w:r>
      <w:r>
        <w:t>)</w:t>
      </w:r>
      <w:r w:rsidRPr="00834413">
        <w:t>800 1385451</w:t>
      </w:r>
    </w:p>
    <w:p w14:paraId="20C4220E" w14:textId="7AD4832A" w:rsidR="00112A25" w:rsidRPr="00265B14" w:rsidRDefault="00112A25" w:rsidP="00112A25">
      <w:pPr>
        <w:jc w:val="left"/>
      </w:pPr>
      <w:r w:rsidRPr="00265B14">
        <w:t>E</w:t>
      </w:r>
      <w:r w:rsidR="00C33BC1">
        <w:t>-</w:t>
      </w:r>
      <w:r w:rsidRPr="00265B14">
        <w:t>mail:</w:t>
      </w:r>
      <w:r>
        <w:t xml:space="preserve"> recoverytrial@ndph.ox.ac.uk</w:t>
      </w:r>
    </w:p>
    <w:p w14:paraId="299E796B" w14:textId="4F2841B8" w:rsidR="00112A25" w:rsidRDefault="00112A25" w:rsidP="00112A25">
      <w:pPr>
        <w:jc w:val="left"/>
        <w:rPr>
          <w:b/>
        </w:rPr>
      </w:pPr>
    </w:p>
    <w:p w14:paraId="334992A3" w14:textId="77777777" w:rsidR="00112A25" w:rsidRPr="00112A25" w:rsidRDefault="00112A25" w:rsidP="00112A25">
      <w:pPr>
        <w:jc w:val="left"/>
        <w:rPr>
          <w:b/>
        </w:rPr>
      </w:pPr>
      <w:r w:rsidRPr="00112A25">
        <w:rPr>
          <w:b/>
        </w:rPr>
        <w:t>RECOVERY Vietnam:</w:t>
      </w:r>
    </w:p>
    <w:p w14:paraId="412BCA6A" w14:textId="0DB7EA17" w:rsidR="00112A25" w:rsidRPr="000E4F23" w:rsidRDefault="00112A25" w:rsidP="00112A25">
      <w:pPr>
        <w:jc w:val="left"/>
      </w:pPr>
      <w:r w:rsidRPr="000E4F23">
        <w:t>Oxford University Clinical Research Unit</w:t>
      </w:r>
      <w:r>
        <w:t xml:space="preserve">, </w:t>
      </w:r>
      <w:r w:rsidRPr="000E4F23">
        <w:t>Centre for Tropical Medicine</w:t>
      </w:r>
      <w:r>
        <w:t xml:space="preserve">, </w:t>
      </w:r>
      <w:r w:rsidRPr="000E4F23">
        <w:t xml:space="preserve">764 Vo Van Kiet, </w:t>
      </w:r>
      <w:r>
        <w:t>D</w:t>
      </w:r>
      <w:r w:rsidRPr="000E4F23">
        <w:t>istrict 5</w:t>
      </w:r>
      <w:r>
        <w:t xml:space="preserve">, </w:t>
      </w:r>
      <w:r w:rsidRPr="000E4F23">
        <w:t>Ho Chi Minh City</w:t>
      </w:r>
      <w:r>
        <w:t xml:space="preserve">, </w:t>
      </w:r>
      <w:r w:rsidRPr="000E4F23">
        <w:t>Vietnam</w:t>
      </w:r>
    </w:p>
    <w:p w14:paraId="48011235" w14:textId="77777777" w:rsidR="00112A25" w:rsidRPr="000E4F23" w:rsidRDefault="00112A25" w:rsidP="00112A25">
      <w:pPr>
        <w:rPr>
          <w:rFonts w:eastAsia="Arial"/>
        </w:rPr>
      </w:pPr>
      <w:r w:rsidRPr="000E4F23">
        <w:rPr>
          <w:rFonts w:eastAsia="Arial"/>
          <w:spacing w:val="2"/>
        </w:rPr>
        <w:t>T</w:t>
      </w:r>
      <w:r w:rsidRPr="000E4F23">
        <w:rPr>
          <w:rFonts w:eastAsia="Arial"/>
          <w:spacing w:val="1"/>
        </w:rPr>
        <w:t>e</w:t>
      </w:r>
      <w:r w:rsidRPr="000E4F23">
        <w:rPr>
          <w:rFonts w:eastAsia="Arial"/>
        </w:rPr>
        <w:t>l:</w:t>
      </w:r>
      <w:r w:rsidRPr="000E4F23">
        <w:rPr>
          <w:rFonts w:eastAsia="Arial"/>
          <w:spacing w:val="-1"/>
        </w:rPr>
        <w:t xml:space="preserve"> </w:t>
      </w:r>
      <w:r>
        <w:rPr>
          <w:rFonts w:eastAsia="Arial"/>
          <w:spacing w:val="1"/>
        </w:rPr>
        <w:t>+84 8 39241983</w:t>
      </w:r>
    </w:p>
    <w:p w14:paraId="6C2462F4" w14:textId="36FC3D8A" w:rsidR="00112A25" w:rsidRDefault="00112A25" w:rsidP="00112A25">
      <w:pPr>
        <w:ind w:right="2987"/>
        <w:rPr>
          <w:rFonts w:eastAsia="Arial"/>
        </w:rPr>
      </w:pPr>
      <w:r w:rsidRPr="000E4F23">
        <w:rPr>
          <w:rFonts w:eastAsia="Arial"/>
        </w:rPr>
        <w:t>E</w:t>
      </w:r>
      <w:r w:rsidR="00C33BC1">
        <w:rPr>
          <w:rFonts w:eastAsia="Arial"/>
        </w:rPr>
        <w:t>-</w:t>
      </w:r>
      <w:r w:rsidRPr="000E4F23">
        <w:rPr>
          <w:rFonts w:eastAsia="Arial"/>
          <w:spacing w:val="1"/>
        </w:rPr>
        <w:t>ma</w:t>
      </w:r>
      <w:r w:rsidRPr="000E4F23">
        <w:rPr>
          <w:rFonts w:eastAsia="Arial"/>
        </w:rPr>
        <w:t>i</w:t>
      </w:r>
      <w:r w:rsidRPr="000E4F23">
        <w:rPr>
          <w:rFonts w:eastAsia="Arial"/>
          <w:spacing w:val="-1"/>
        </w:rPr>
        <w:t>l</w:t>
      </w:r>
      <w:r w:rsidRPr="000E4F23">
        <w:rPr>
          <w:rFonts w:eastAsia="Arial"/>
        </w:rPr>
        <w:t>:</w:t>
      </w:r>
      <w:r w:rsidRPr="000E4F23">
        <w:rPr>
          <w:rFonts w:eastAsia="Arial"/>
          <w:spacing w:val="2"/>
        </w:rPr>
        <w:t xml:space="preserve"> </w:t>
      </w:r>
      <w:hyperlink r:id="rId18">
        <w:r w:rsidRPr="000E4F23">
          <w:rPr>
            <w:rFonts w:eastAsia="Arial"/>
          </w:rPr>
          <w:t>re</w:t>
        </w:r>
        <w:r w:rsidRPr="000E4F23">
          <w:rPr>
            <w:rFonts w:eastAsia="Arial"/>
            <w:spacing w:val="-2"/>
          </w:rPr>
          <w:t>c</w:t>
        </w:r>
        <w:r w:rsidRPr="000E4F23">
          <w:rPr>
            <w:rFonts w:eastAsia="Arial"/>
            <w:spacing w:val="1"/>
          </w:rPr>
          <w:t>o</w:t>
        </w:r>
        <w:r w:rsidRPr="000E4F23">
          <w:rPr>
            <w:rFonts w:eastAsia="Arial"/>
            <w:spacing w:val="-2"/>
          </w:rPr>
          <w:t>v</w:t>
        </w:r>
        <w:r w:rsidRPr="000E4F23">
          <w:rPr>
            <w:rFonts w:eastAsia="Arial"/>
            <w:spacing w:val="1"/>
          </w:rPr>
          <w:t>e</w:t>
        </w:r>
        <w:r w:rsidRPr="000E4F23">
          <w:rPr>
            <w:rFonts w:eastAsia="Arial"/>
          </w:rPr>
          <w:t>r</w:t>
        </w:r>
        <w:r w:rsidRPr="000E4F23">
          <w:rPr>
            <w:rFonts w:eastAsia="Arial"/>
            <w:spacing w:val="-3"/>
          </w:rPr>
          <w:t>y</w:t>
        </w:r>
        <w:r w:rsidRPr="000E4F23">
          <w:rPr>
            <w:rFonts w:eastAsia="Arial"/>
          </w:rPr>
          <w:t>tr</w:t>
        </w:r>
        <w:r w:rsidRPr="000E4F23">
          <w:rPr>
            <w:rFonts w:eastAsia="Arial"/>
            <w:spacing w:val="-1"/>
          </w:rPr>
          <w:t>i</w:t>
        </w:r>
        <w:r w:rsidRPr="000E4F23">
          <w:rPr>
            <w:rFonts w:eastAsia="Arial"/>
            <w:spacing w:val="1"/>
          </w:rPr>
          <w:t>a</w:t>
        </w:r>
        <w:r w:rsidRPr="000E4F23">
          <w:rPr>
            <w:rFonts w:eastAsia="Arial"/>
          </w:rPr>
          <w:t>l@oucru.org</w:t>
        </w:r>
        <w:r w:rsidRPr="000E4F23" w:rsidDel="000E4F23">
          <w:rPr>
            <w:rFonts w:eastAsia="Arial"/>
            <w:spacing w:val="1"/>
          </w:rPr>
          <w:t xml:space="preserve"> </w:t>
        </w:r>
      </w:hyperlink>
    </w:p>
    <w:p w14:paraId="4AF51377" w14:textId="77777777" w:rsidR="00112A25" w:rsidRDefault="00112A25" w:rsidP="00112A25">
      <w:pPr>
        <w:ind w:left="3026" w:right="2987"/>
        <w:jc w:val="left"/>
        <w:rPr>
          <w:rFonts w:eastAsia="Arial"/>
        </w:rPr>
      </w:pPr>
    </w:p>
    <w:p w14:paraId="36F89A91" w14:textId="77777777" w:rsidR="00112A25" w:rsidRPr="00112A25" w:rsidRDefault="00112A25" w:rsidP="00112A25">
      <w:pPr>
        <w:jc w:val="left"/>
        <w:rPr>
          <w:b/>
        </w:rPr>
      </w:pPr>
      <w:r w:rsidRPr="00112A25">
        <w:rPr>
          <w:b/>
        </w:rPr>
        <w:t>RECOVERY Indonesia:</w:t>
      </w:r>
    </w:p>
    <w:p w14:paraId="3013B7C4" w14:textId="667A9469" w:rsidR="00F27FA7" w:rsidRDefault="00F27FA7" w:rsidP="00F27FA7">
      <w:pPr>
        <w:jc w:val="left"/>
      </w:pPr>
      <w:r>
        <w:t>Eijkman Oxford Clinical Research Unit (EOCRU), Eijkman Institute for Molecular Biology</w:t>
      </w:r>
    </w:p>
    <w:p w14:paraId="7F7D95B1" w14:textId="77777777" w:rsidR="00F27FA7" w:rsidRDefault="00F27FA7" w:rsidP="00F27FA7">
      <w:pPr>
        <w:jc w:val="left"/>
      </w:pPr>
      <w:r>
        <w:t>Jl. P. Diponegoro No. 69, Jakarta-Indonesia 10430</w:t>
      </w:r>
    </w:p>
    <w:p w14:paraId="0FE4B00C" w14:textId="19FE5751" w:rsidR="00F27FA7" w:rsidRPr="00265B14" w:rsidRDefault="00F27FA7" w:rsidP="00F27FA7">
      <w:pPr>
        <w:jc w:val="left"/>
      </w:pPr>
      <w:r>
        <w:t xml:space="preserve">Tel: +62 </w:t>
      </w:r>
      <w:r w:rsidRPr="005956D8">
        <w:t>21</w:t>
      </w:r>
      <w:r>
        <w:t xml:space="preserve"> </w:t>
      </w:r>
      <w:r w:rsidRPr="005956D8">
        <w:t>31900971</w:t>
      </w:r>
    </w:p>
    <w:p w14:paraId="7A4E7A73" w14:textId="77777777" w:rsidR="00112A25" w:rsidRDefault="00112A25" w:rsidP="00112A25">
      <w:pPr>
        <w:jc w:val="left"/>
      </w:pPr>
    </w:p>
    <w:p w14:paraId="2FBC7C73" w14:textId="77777777" w:rsidR="00112A25" w:rsidRPr="00112A25" w:rsidRDefault="00112A25" w:rsidP="00112A25">
      <w:pPr>
        <w:jc w:val="left"/>
        <w:rPr>
          <w:b/>
        </w:rPr>
      </w:pPr>
      <w:r w:rsidRPr="00112A25">
        <w:rPr>
          <w:b/>
        </w:rPr>
        <w:t>RECOVERY Nepal:</w:t>
      </w:r>
    </w:p>
    <w:p w14:paraId="6CFF0631" w14:textId="149B4BB8" w:rsidR="00112A25" w:rsidRDefault="00112A25" w:rsidP="00112A25">
      <w:pPr>
        <w:ind w:right="141"/>
        <w:jc w:val="left"/>
        <w:rPr>
          <w:rFonts w:eastAsia="Arial"/>
          <w:lang w:val="en-US"/>
        </w:rPr>
      </w:pPr>
      <w:r w:rsidRPr="00514A78">
        <w:rPr>
          <w:rFonts w:eastAsia="Arial"/>
          <w:lang w:val="en-US"/>
        </w:rPr>
        <w:t>Clinical Trial Unit, Oxford University Clinical Research Unit-</w:t>
      </w:r>
      <w:r>
        <w:rPr>
          <w:rFonts w:eastAsia="Arial"/>
          <w:lang w:val="en-US"/>
        </w:rPr>
        <w:t>N</w:t>
      </w:r>
      <w:r w:rsidRPr="00514A78">
        <w:rPr>
          <w:rFonts w:eastAsia="Arial"/>
          <w:lang w:val="en-US"/>
        </w:rPr>
        <w:t>epal, Patan Academy of Hea</w:t>
      </w:r>
      <w:r>
        <w:rPr>
          <w:rFonts w:eastAsia="Arial"/>
          <w:lang w:val="en-US"/>
        </w:rPr>
        <w:t>lth Sciences, Kathmandu, Nepal</w:t>
      </w:r>
    </w:p>
    <w:p w14:paraId="0E9D6B68" w14:textId="6C262E6C" w:rsidR="00112A25" w:rsidRPr="00514A78" w:rsidRDefault="00112A25" w:rsidP="00112A25">
      <w:pPr>
        <w:ind w:right="2987"/>
        <w:jc w:val="left"/>
        <w:rPr>
          <w:rFonts w:eastAsia="Arial"/>
          <w:lang w:val="en-US"/>
        </w:rPr>
      </w:pPr>
      <w:r w:rsidRPr="00514A78">
        <w:rPr>
          <w:rFonts w:eastAsia="Arial"/>
          <w:lang w:val="en-US"/>
        </w:rPr>
        <w:t>Tel : +977</w:t>
      </w:r>
      <w:r>
        <w:rPr>
          <w:rFonts w:eastAsia="Arial"/>
          <w:lang w:val="en-US"/>
        </w:rPr>
        <w:t xml:space="preserve"> </w:t>
      </w:r>
      <w:r w:rsidRPr="00514A78">
        <w:rPr>
          <w:rFonts w:eastAsia="Arial"/>
          <w:lang w:val="en-US"/>
        </w:rPr>
        <w:t>01</w:t>
      </w:r>
      <w:r>
        <w:rPr>
          <w:rFonts w:eastAsia="Arial"/>
          <w:lang w:val="en-US"/>
        </w:rPr>
        <w:t xml:space="preserve"> </w:t>
      </w:r>
      <w:r w:rsidRPr="00514A78">
        <w:rPr>
          <w:rFonts w:eastAsia="Arial"/>
          <w:lang w:val="en-US"/>
        </w:rPr>
        <w:t>5522295</w:t>
      </w:r>
    </w:p>
    <w:p w14:paraId="566E082F" w14:textId="77777777" w:rsidR="00112A25" w:rsidRPr="00C752CE" w:rsidRDefault="00112A25" w:rsidP="00112A25">
      <w:pPr>
        <w:jc w:val="left"/>
        <w:rPr>
          <w:b/>
        </w:rPr>
      </w:pPr>
    </w:p>
    <w:p w14:paraId="173D5434" w14:textId="77777777" w:rsidR="00533A93" w:rsidRDefault="00533A93" w:rsidP="00533A93">
      <w:pPr>
        <w:jc w:val="left"/>
        <w:rPr>
          <w:rFonts w:eastAsia="Arial"/>
          <w:b/>
          <w:lang w:val="en-US"/>
        </w:rPr>
      </w:pPr>
      <w:r>
        <w:rPr>
          <w:rFonts w:eastAsia="Arial"/>
          <w:b/>
          <w:lang w:val="en-US"/>
        </w:rPr>
        <w:t>RECOVERY Ghana:</w:t>
      </w:r>
    </w:p>
    <w:p w14:paraId="6A54B2CE" w14:textId="26D40331" w:rsidR="00A46DE7" w:rsidRPr="008D19B8" w:rsidRDefault="00533A93" w:rsidP="00533A93">
      <w:pPr>
        <w:rPr>
          <w:sz w:val="20"/>
        </w:rPr>
      </w:pPr>
      <w:r w:rsidRPr="005102A6">
        <w:rPr>
          <w:rFonts w:eastAsia="Arial"/>
        </w:rPr>
        <w:t xml:space="preserve">Kumasi Center for Collaborative Research in Tropical </w:t>
      </w:r>
      <w:r>
        <w:rPr>
          <w:rFonts w:eastAsia="Arial"/>
        </w:rPr>
        <w:t>M</w:t>
      </w:r>
      <w:r w:rsidRPr="005102A6">
        <w:rPr>
          <w:rFonts w:eastAsia="Arial"/>
        </w:rPr>
        <w:t>edicine</w:t>
      </w:r>
      <w:r w:rsidRPr="005102A6">
        <w:rPr>
          <w:rFonts w:eastAsia="Arial"/>
        </w:rPr>
        <w:cr/>
        <w:t>KNUST, Southend Asuogya Road, GPS: AK-312-1059, Kumasi, Ghana</w:t>
      </w:r>
      <w:r w:rsidRPr="005102A6">
        <w:rPr>
          <w:rFonts w:eastAsia="Arial"/>
        </w:rPr>
        <w:cr/>
        <w:t>Tel: +233 278 364 389</w:t>
      </w:r>
    </w:p>
    <w:p w14:paraId="6E764FF3" w14:textId="30DA776C" w:rsidR="00A46DE7" w:rsidRDefault="00A46DE7" w:rsidP="00A46DE7"/>
    <w:p w14:paraId="48244892" w14:textId="77777777" w:rsidR="00112A25" w:rsidRPr="00265B14" w:rsidRDefault="00112A25" w:rsidP="00A46DE7"/>
    <w:p w14:paraId="4BE5FF35" w14:textId="77777777" w:rsidR="00A46DE7" w:rsidRPr="00C752CE" w:rsidRDefault="00A46DE7" w:rsidP="00A46DE7">
      <w:pPr>
        <w:rPr>
          <w:b/>
        </w:rPr>
      </w:pPr>
      <w:r w:rsidRPr="00C752CE">
        <w:rPr>
          <w:b/>
        </w:rPr>
        <w:t>To RANDOMISE a patient, visit:</w:t>
      </w:r>
    </w:p>
    <w:p w14:paraId="517C7DAD" w14:textId="77777777" w:rsidR="00A46DE7" w:rsidRPr="008D19B8" w:rsidRDefault="00A46DE7" w:rsidP="00A46DE7">
      <w:pPr>
        <w:rPr>
          <w:sz w:val="20"/>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A46DE7" w:rsidRPr="00265B14" w14:paraId="6DCDDDC3" w14:textId="77777777" w:rsidTr="3199C3A4">
        <w:tc>
          <w:tcPr>
            <w:tcW w:w="9855" w:type="dxa"/>
            <w:shd w:val="clear" w:color="auto" w:fill="auto"/>
          </w:tcPr>
          <w:p w14:paraId="2FEE457E" w14:textId="77777777" w:rsidR="00A46DE7" w:rsidRPr="00265B14" w:rsidRDefault="00A46DE7" w:rsidP="004B73B6"/>
          <w:p w14:paraId="62ECBEF9" w14:textId="77777777" w:rsidR="00A46DE7" w:rsidRDefault="00A46DE7" w:rsidP="004B73B6">
            <w:pPr>
              <w:tabs>
                <w:tab w:val="left" w:pos="180"/>
                <w:tab w:val="center" w:pos="4819"/>
              </w:tabs>
              <w:jc w:val="left"/>
            </w:pPr>
            <w:r>
              <w:tab/>
            </w:r>
            <w:r>
              <w:tab/>
            </w:r>
            <w:r>
              <w:rPr>
                <w:noProof/>
              </w:rPr>
              <w:drawing>
                <wp:inline distT="0" distB="0" distL="0" distR="0" wp14:anchorId="4FDB1D74" wp14:editId="2405D757">
                  <wp:extent cx="2141220" cy="6100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19">
                            <a:extLst>
                              <a:ext uri="{28A0092B-C50C-407E-A947-70E740481C1C}">
                                <a14:useLocalDpi xmlns:a14="http://schemas.microsoft.com/office/drawing/2010/main" val="0"/>
                              </a:ext>
                            </a:extLst>
                          </a:blip>
                          <a:stretch>
                            <a:fillRect/>
                          </a:stretch>
                        </pic:blipFill>
                        <pic:spPr>
                          <a:xfrm>
                            <a:off x="0" y="0"/>
                            <a:ext cx="2150417" cy="612716"/>
                          </a:xfrm>
                          <a:prstGeom prst="rect">
                            <a:avLst/>
                          </a:prstGeom>
                        </pic:spPr>
                      </pic:pic>
                    </a:graphicData>
                  </a:graphic>
                </wp:inline>
              </w:drawing>
            </w:r>
          </w:p>
          <w:p w14:paraId="2F674C3F" w14:textId="77777777" w:rsidR="00A46DE7" w:rsidRPr="008D19B8" w:rsidRDefault="00A46DE7" w:rsidP="004B73B6">
            <w:pPr>
              <w:tabs>
                <w:tab w:val="left" w:pos="180"/>
                <w:tab w:val="center" w:pos="4819"/>
              </w:tabs>
              <w:jc w:val="left"/>
              <w:rPr>
                <w:sz w:val="20"/>
              </w:rPr>
            </w:pPr>
          </w:p>
          <w:p w14:paraId="28E4D50B" w14:textId="77777777" w:rsidR="00A46DE7" w:rsidRPr="00265B14" w:rsidRDefault="00A46DE7" w:rsidP="004B73B6">
            <w:pPr>
              <w:jc w:val="center"/>
            </w:pPr>
            <w:r w:rsidRPr="00C752CE">
              <w:rPr>
                <w:color w:val="000000" w:themeColor="text1"/>
                <w:sz w:val="32"/>
                <w:szCs w:val="28"/>
              </w:rPr>
              <w:t>Webs</w:t>
            </w:r>
            <w:r w:rsidRPr="00C752CE">
              <w:rPr>
                <w:color w:val="000000" w:themeColor="text1"/>
                <w:sz w:val="32"/>
                <w:szCs w:val="40"/>
              </w:rPr>
              <w:t xml:space="preserve">ite: </w:t>
            </w:r>
            <w:hyperlink r:id="rId20" w:history="1">
              <w:r w:rsidRPr="00C752CE">
                <w:rPr>
                  <w:rStyle w:val="Hyperlink"/>
                  <w:sz w:val="32"/>
                  <w:szCs w:val="40"/>
                </w:rPr>
                <w:t>www.recoverytrial.net</w:t>
              </w:r>
            </w:hyperlink>
          </w:p>
        </w:tc>
      </w:tr>
    </w:tbl>
    <w:p w14:paraId="0DC168B8" w14:textId="6AECE5A3" w:rsidR="0053169F" w:rsidRPr="00831991" w:rsidRDefault="0053169F" w:rsidP="008D19B8"/>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14D00" w16cex:dateUtc="2021-01-31T15:36:00Z"/>
  <w16cex:commentExtensible w16cex:durableId="23C149FE" w16cex:dateUtc="2021-01-31T15:23:00Z"/>
  <w16cex:commentExtensible w16cex:durableId="23C150C0" w16cex:dateUtc="2021-01-31T15:52:00Z"/>
  <w16cex:commentExtensible w16cex:durableId="23C14835" w16cex:dateUtc="2021-01-31T15:16:00Z"/>
  <w16cex:commentExtensible w16cex:durableId="23C15072" w16cex:dateUtc="2021-01-31T15:51:00Z"/>
  <w16cex:commentExtensible w16cex:durableId="23C14AD9" w16cex:dateUtc="2021-01-31T15: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AD9FC5" w16cid:durableId="23C14D00"/>
  <w16cid:commentId w16cid:paraId="07889F4F" w16cid:durableId="23C149FE"/>
  <w16cid:commentId w16cid:paraId="106D2557" w16cid:durableId="23C150C0"/>
  <w16cid:commentId w16cid:paraId="0631622C" w16cid:durableId="23C14835"/>
  <w16cid:commentId w16cid:paraId="2D108B41" w16cid:durableId="23C15072"/>
  <w16cid:commentId w16cid:paraId="26EC28CF" w16cid:durableId="23C14A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B3D65C" w14:textId="77777777" w:rsidR="00CF2D87" w:rsidRDefault="00CF2D87" w:rsidP="00F123A0">
      <w:r>
        <w:separator/>
      </w:r>
    </w:p>
    <w:p w14:paraId="70335439" w14:textId="77777777" w:rsidR="00CF2D87" w:rsidRDefault="00CF2D87" w:rsidP="00F123A0"/>
  </w:endnote>
  <w:endnote w:type="continuationSeparator" w:id="0">
    <w:p w14:paraId="491B6881" w14:textId="77777777" w:rsidR="00CF2D87" w:rsidRDefault="00CF2D87" w:rsidP="00F123A0">
      <w:r>
        <w:continuationSeparator/>
      </w:r>
    </w:p>
    <w:p w14:paraId="3B84F6B4" w14:textId="77777777" w:rsidR="00CF2D87" w:rsidRDefault="00CF2D87" w:rsidP="00F123A0"/>
  </w:endnote>
  <w:endnote w:type="continuationNotice" w:id="1">
    <w:p w14:paraId="4FA92434" w14:textId="77777777" w:rsidR="00CF2D87" w:rsidRDefault="00CF2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FCF12" w14:textId="20FAB821" w:rsidR="00DD3DC5" w:rsidRPr="00F123A0" w:rsidRDefault="00DD3DC5" w:rsidP="00F123A0">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024A2E">
      <w:rPr>
        <w:noProof/>
        <w:sz w:val="20"/>
        <w:szCs w:val="20"/>
      </w:rPr>
      <w:t>18</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024A2E">
      <w:rPr>
        <w:noProof/>
        <w:sz w:val="20"/>
        <w:szCs w:val="20"/>
      </w:rPr>
      <w:t>46</w:t>
    </w:r>
    <w:r w:rsidRPr="00F123A0">
      <w:rPr>
        <w:sz w:val="20"/>
        <w:szCs w:val="20"/>
      </w:rPr>
      <w:fldChar w:fldCharType="end"/>
    </w:r>
  </w:p>
  <w:p w14:paraId="25879485" w14:textId="00D8D5F0" w:rsidR="00DD3DC5" w:rsidRPr="00F123A0" w:rsidRDefault="00DD3DC5" w:rsidP="00F123A0">
    <w:pPr>
      <w:tabs>
        <w:tab w:val="right" w:pos="9639"/>
      </w:tabs>
      <w:rPr>
        <w:sz w:val="20"/>
        <w:szCs w:val="20"/>
      </w:rPr>
    </w:pPr>
    <w:r w:rsidRPr="00F123A0">
      <w:rPr>
        <w:sz w:val="20"/>
        <w:szCs w:val="20"/>
      </w:rPr>
      <w:t>RECOVERY [</w:t>
    </w:r>
    <w:r>
      <w:rPr>
        <w:sz w:val="20"/>
        <w:szCs w:val="20"/>
      </w:rPr>
      <w:t xml:space="preserve">V15.0  </w:t>
    </w:r>
    <w:r w:rsidRPr="00F123A0">
      <w:rPr>
        <w:sz w:val="20"/>
        <w:szCs w:val="20"/>
      </w:rPr>
      <w:t>202</w:t>
    </w:r>
    <w:r>
      <w:rPr>
        <w:sz w:val="20"/>
        <w:szCs w:val="20"/>
      </w:rPr>
      <w:t>1</w:t>
    </w:r>
    <w:r w:rsidRPr="00F123A0">
      <w:rPr>
        <w:sz w:val="20"/>
        <w:szCs w:val="20"/>
      </w:rPr>
      <w:t>-</w:t>
    </w:r>
    <w:r>
      <w:rPr>
        <w:sz w:val="20"/>
        <w:szCs w:val="20"/>
      </w:rPr>
      <w:t>04-</w:t>
    </w:r>
    <w:r w:rsidR="00024A2E">
      <w:rPr>
        <w:sz w:val="20"/>
        <w:szCs w:val="20"/>
      </w:rPr>
      <w:t>12</w:t>
    </w:r>
    <w:r w:rsidRPr="00F123A0">
      <w:rPr>
        <w:sz w:val="20"/>
        <w:szCs w:val="20"/>
      </w:rPr>
      <w:t>]</w:t>
    </w:r>
    <w:r w:rsidRPr="00F123A0">
      <w:rPr>
        <w:sz w:val="20"/>
        <w:szCs w:val="20"/>
      </w:rPr>
      <w:tab/>
    </w:r>
    <w:r w:rsidRPr="00AE25AB">
      <w:rPr>
        <w:color w:val="auto"/>
        <w:sz w:val="20"/>
        <w:szCs w:val="20"/>
        <w:lang w:eastAsia="en-US"/>
      </w:rPr>
      <w:t>ISRCTN50189673</w:t>
    </w:r>
  </w:p>
  <w:p w14:paraId="5D5987E2" w14:textId="77777777" w:rsidR="00DD3DC5" w:rsidRPr="00F123A0" w:rsidRDefault="00DD3DC5" w:rsidP="00F123A0">
    <w:pPr>
      <w:tabs>
        <w:tab w:val="right" w:pos="9639"/>
        <w:tab w:val="center" w:pos="10490"/>
      </w:tabs>
      <w:rPr>
        <w:sz w:val="20"/>
        <w:szCs w:val="20"/>
      </w:rPr>
    </w:pPr>
    <w:r w:rsidRPr="00F123A0">
      <w:rPr>
        <w:sz w:val="20"/>
        <w:szCs w:val="20"/>
      </w:rPr>
      <w:tab/>
      <w:t>EudraCT 2020-001113-21</w:t>
    </w:r>
  </w:p>
  <w:p w14:paraId="4EBED393" w14:textId="77777777" w:rsidR="00DD3DC5" w:rsidRPr="006E50F3" w:rsidRDefault="00DD3DC5" w:rsidP="00F123A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D740F" w14:textId="77777777" w:rsidR="00CF2D87" w:rsidRDefault="00CF2D87" w:rsidP="00F123A0">
      <w:r>
        <w:separator/>
      </w:r>
    </w:p>
    <w:p w14:paraId="6B9A46CD" w14:textId="77777777" w:rsidR="00CF2D87" w:rsidRDefault="00CF2D87" w:rsidP="00F123A0"/>
  </w:footnote>
  <w:footnote w:type="continuationSeparator" w:id="0">
    <w:p w14:paraId="1252D62B" w14:textId="77777777" w:rsidR="00CF2D87" w:rsidRDefault="00CF2D87" w:rsidP="00F123A0">
      <w:r>
        <w:continuationSeparator/>
      </w:r>
    </w:p>
    <w:p w14:paraId="0EEEE7AC" w14:textId="77777777" w:rsidR="00CF2D87" w:rsidRDefault="00CF2D87" w:rsidP="00F123A0"/>
  </w:footnote>
  <w:footnote w:type="continuationNotice" w:id="1">
    <w:p w14:paraId="207C8BD6" w14:textId="77777777" w:rsidR="00CF2D87" w:rsidRDefault="00CF2D87"/>
  </w:footnote>
  <w:footnote w:id="2">
    <w:p w14:paraId="460646F7" w14:textId="496D3D9C" w:rsidR="00DD3DC5" w:rsidRDefault="00DD3DC5">
      <w:pPr>
        <w:pStyle w:val="FootnoteText"/>
      </w:pPr>
      <w:ins w:id="63" w:author="Richard Haynes" w:date="2021-03-20T10:39:00Z">
        <w:r w:rsidRPr="00ED0BC7">
          <w:rPr>
            <w:rStyle w:val="FootnoteReference"/>
            <w:sz w:val="20"/>
          </w:rPr>
          <w:footnoteRef/>
        </w:r>
        <w:r>
          <w:t xml:space="preserve"> </w:t>
        </w:r>
        <w:r w:rsidRPr="00ED0BC7">
          <w:rPr>
            <w:sz w:val="20"/>
          </w:rPr>
          <w:t>Main randomisation part C was discontinued in V15.0 of the protocol</w:t>
        </w:r>
        <w:r>
          <w:rPr>
            <w:sz w:val="20"/>
          </w:rPr>
          <w:t>.</w:t>
        </w:r>
      </w:ins>
    </w:p>
  </w:footnote>
  <w:footnote w:id="3">
    <w:p w14:paraId="4E195731" w14:textId="77777777" w:rsidR="00DD3DC5" w:rsidRPr="001C7156" w:rsidRDefault="00DD3DC5" w:rsidP="0084563F">
      <w:pPr>
        <w:pStyle w:val="FootnoteText"/>
        <w:rPr>
          <w:ins w:id="78" w:author="Richard Haynes" w:date="2021-03-29T17:22:00Z"/>
          <w:sz w:val="20"/>
          <w:szCs w:val="20"/>
        </w:rPr>
      </w:pPr>
      <w:ins w:id="79" w:author="Richard Haynes" w:date="2021-03-29T17:22:00Z">
        <w:r w:rsidRPr="001C7156">
          <w:rPr>
            <w:rStyle w:val="FootnoteReference"/>
            <w:sz w:val="20"/>
            <w:szCs w:val="20"/>
          </w:rPr>
          <w:footnoteRef/>
        </w:r>
        <w:r w:rsidRPr="001C7156">
          <w:rPr>
            <w:sz w:val="20"/>
            <w:szCs w:val="20"/>
          </w:rPr>
          <w:t xml:space="preserve"> Usual care in hypoxic patients is expected to include low dose (6mg daily) dexamethasone</w:t>
        </w:r>
      </w:ins>
    </w:p>
  </w:footnote>
  <w:footnote w:id="4">
    <w:p w14:paraId="02F5AAC6" w14:textId="3C90F86C" w:rsidR="00DD3DC5" w:rsidRPr="0090209D" w:rsidRDefault="00DD3DC5" w:rsidP="0090209D">
      <w:pPr>
        <w:pStyle w:val="FootnoteText"/>
        <w:jc w:val="left"/>
        <w:rPr>
          <w:sz w:val="20"/>
          <w:szCs w:val="20"/>
        </w:rPr>
      </w:pPr>
      <w:r w:rsidRPr="0090209D">
        <w:rPr>
          <w:rStyle w:val="FootnoteReference"/>
          <w:sz w:val="20"/>
          <w:szCs w:val="20"/>
        </w:rPr>
        <w:footnoteRef/>
      </w:r>
      <w:r>
        <w:rPr>
          <w:sz w:val="20"/>
          <w:szCs w:val="20"/>
        </w:rPr>
        <w:t xml:space="preserve"> </w:t>
      </w:r>
      <w:r w:rsidRPr="0090209D">
        <w:rPr>
          <w:sz w:val="20"/>
          <w:szCs w:val="20"/>
        </w:rPr>
        <w:t>https://www.gov.uk/government/publications/covid-19-treatments-making-a-proposal-for-clinical-trials/guidance-making-a-proposal-for-covid-19-therapeutics-clinical-trials#uk-covid-19-therapeutics-advisory-panel-uk-ctap</w:t>
      </w:r>
    </w:p>
  </w:footnote>
  <w:footnote w:id="5">
    <w:p w14:paraId="09BD6A4F" w14:textId="657C3C71" w:rsidR="00DD3DC5" w:rsidRDefault="00DD3DC5" w:rsidP="001B27CF">
      <w:pPr>
        <w:pStyle w:val="FootnoteText"/>
        <w:jc w:val="left"/>
      </w:pPr>
      <w:r>
        <w:rPr>
          <w:rStyle w:val="FootnoteReference"/>
        </w:rPr>
        <w:footnoteRef/>
      </w:r>
      <w:r>
        <w:rPr>
          <w:sz w:val="18"/>
          <w:szCs w:val="18"/>
        </w:rPr>
        <w:t xml:space="preserve"> </w:t>
      </w:r>
      <w:r w:rsidRPr="005D64DF">
        <w:rPr>
          <w:sz w:val="18"/>
          <w:szCs w:val="18"/>
        </w:rPr>
        <w:t>https://www.rcpch.ac.uk/sites/default/files/2020-05/COVID-19-Paediatric-multisystem-%20inflammatory%20syndrome-20200501.pdf</w:t>
      </w:r>
    </w:p>
  </w:footnote>
  <w:footnote w:id="6">
    <w:p w14:paraId="49A8B88D" w14:textId="619DDCF7" w:rsidR="00DD3DC5" w:rsidRDefault="00DD3DC5">
      <w:pPr>
        <w:pStyle w:val="FootnoteText"/>
      </w:pPr>
      <w:r>
        <w:rPr>
          <w:rStyle w:val="FootnoteReference"/>
        </w:rPr>
        <w:footnoteRef/>
      </w:r>
      <w:r>
        <w:t xml:space="preserve"> </w:t>
      </w:r>
      <w:r w:rsidRPr="00BF174B">
        <w:rPr>
          <w:sz w:val="20"/>
        </w:rPr>
        <w:t xml:space="preserve">A woman of childbearing potential is defined as a </w:t>
      </w:r>
      <w:r>
        <w:rPr>
          <w:sz w:val="20"/>
        </w:rPr>
        <w:t xml:space="preserve">post-menarchal </w:t>
      </w:r>
      <w:r w:rsidRPr="00BF174B">
        <w:rPr>
          <w:sz w:val="20"/>
        </w:rPr>
        <w:t>pre</w:t>
      </w:r>
      <w:r>
        <w:rPr>
          <w:sz w:val="20"/>
        </w:rPr>
        <w:t>-</w:t>
      </w:r>
      <w:r w:rsidRPr="00BF174B">
        <w:rPr>
          <w:sz w:val="20"/>
        </w:rPr>
        <w:t xml:space="preserve">menopausal female capable of becoming pregnant. This includes women on oral, injectable, or mechanical contraception; women who are single; women whose </w:t>
      </w:r>
      <w:r>
        <w:rPr>
          <w:sz w:val="20"/>
        </w:rPr>
        <w:t>male partners</w:t>
      </w:r>
      <w:r w:rsidRPr="00BF174B">
        <w:rPr>
          <w:sz w:val="20"/>
        </w:rPr>
        <w:t xml:space="preserve"> have been vasectomized or whose </w:t>
      </w:r>
      <w:r>
        <w:rPr>
          <w:sz w:val="20"/>
        </w:rPr>
        <w:t>male partners</w:t>
      </w:r>
      <w:r w:rsidRPr="00BF174B">
        <w:rPr>
          <w:sz w:val="20"/>
        </w:rPr>
        <w:t xml:space="preserve"> have received or are utilizing mechanical contraceptive devices.</w:t>
      </w:r>
    </w:p>
  </w:footnote>
  <w:footnote w:id="7">
    <w:p w14:paraId="7F3AD7AD" w14:textId="77777777" w:rsidR="00DD3DC5" w:rsidRPr="00524804" w:rsidRDefault="00DD3DC5" w:rsidP="00524804">
      <w:pPr>
        <w:pStyle w:val="FootnoteText"/>
        <w:rPr>
          <w:sz w:val="18"/>
          <w:szCs w:val="18"/>
        </w:rPr>
      </w:pPr>
      <w:r w:rsidRPr="00524804">
        <w:rPr>
          <w:rStyle w:val="FootnoteReference"/>
          <w:sz w:val="18"/>
          <w:szCs w:val="18"/>
        </w:rPr>
        <w:footnoteRef/>
      </w:r>
      <w:r w:rsidRPr="00524804">
        <w:rPr>
          <w:sz w:val="18"/>
          <w:szCs w:val="18"/>
        </w:rPr>
        <w:t xml:space="preserve"> Treatment should be discontinued at 10 days or on discharge from hospital if sooner</w:t>
      </w:r>
    </w:p>
  </w:footnote>
  <w:footnote w:id="8">
    <w:p w14:paraId="7DD6FD1B" w14:textId="77777777" w:rsidR="00DD3DC5" w:rsidRPr="00C54ABA" w:rsidRDefault="00DD3DC5">
      <w:pPr>
        <w:pStyle w:val="FootnoteText"/>
        <w:rPr>
          <w:sz w:val="18"/>
        </w:rPr>
      </w:pPr>
      <w:r w:rsidRPr="00C54ABA">
        <w:rPr>
          <w:rStyle w:val="FootnoteReference"/>
          <w:sz w:val="18"/>
        </w:rPr>
        <w:footnoteRef/>
      </w:r>
      <w:r w:rsidRPr="00C54ABA">
        <w:rPr>
          <w:sz w:val="18"/>
        </w:rPr>
        <w:t xml:space="preserve"> Older children who weigh &lt;40kg will also not be eligible for this treatment.</w:t>
      </w:r>
    </w:p>
  </w:footnote>
  <w:footnote w:id="9">
    <w:p w14:paraId="3EF1E091" w14:textId="1567CFD5" w:rsidR="00DD3DC5" w:rsidRPr="004F11C7" w:rsidDel="00ED0BC7" w:rsidRDefault="00DD3DC5">
      <w:pPr>
        <w:pStyle w:val="FootnoteText"/>
        <w:rPr>
          <w:del w:id="185" w:author="Richard Haynes" w:date="2021-03-20T10:41:00Z"/>
          <w:sz w:val="18"/>
          <w:szCs w:val="18"/>
        </w:rPr>
      </w:pPr>
      <w:del w:id="186" w:author="Richard Haynes" w:date="2021-03-20T10:41:00Z">
        <w:r w:rsidRPr="004F11C7" w:rsidDel="00ED0BC7">
          <w:rPr>
            <w:rStyle w:val="FootnoteReference"/>
            <w:sz w:val="18"/>
            <w:szCs w:val="18"/>
          </w:rPr>
          <w:footnoteRef/>
        </w:r>
        <w:r w:rsidRPr="004F11C7" w:rsidDel="00ED0BC7">
          <w:rPr>
            <w:sz w:val="18"/>
            <w:szCs w:val="18"/>
          </w:rPr>
          <w:delText xml:space="preserve"> In countries where 150mg aspirin is not available, </w:delText>
        </w:r>
        <w:r w:rsidDel="00ED0BC7">
          <w:rPr>
            <w:sz w:val="18"/>
            <w:szCs w:val="18"/>
          </w:rPr>
          <w:delText xml:space="preserve">up to </w:delText>
        </w:r>
        <w:r w:rsidRPr="004F11C7" w:rsidDel="00ED0BC7">
          <w:rPr>
            <w:sz w:val="18"/>
            <w:szCs w:val="18"/>
          </w:rPr>
          <w:delText>162mg may be used instead</w:delText>
        </w:r>
      </w:del>
    </w:p>
  </w:footnote>
  <w:footnote w:id="10">
    <w:p w14:paraId="7F5E1209" w14:textId="77777777" w:rsidR="00DD3DC5" w:rsidRPr="00474DD8" w:rsidRDefault="00DD3DC5" w:rsidP="00913157">
      <w:pPr>
        <w:pStyle w:val="FootnoteText"/>
        <w:rPr>
          <w:ins w:id="225" w:author="Richard Haynes" w:date="2021-03-29T17:30:00Z"/>
          <w:sz w:val="20"/>
        </w:rPr>
      </w:pPr>
      <w:ins w:id="226" w:author="Richard Haynes" w:date="2021-03-29T17:30:00Z">
        <w:r>
          <w:rPr>
            <w:rStyle w:val="FootnoteReference"/>
          </w:rPr>
          <w:footnoteRef/>
        </w:r>
        <w:r>
          <w:t xml:space="preserve"> </w:t>
        </w:r>
        <w:r w:rsidRPr="00474DD8">
          <w:rPr>
            <w:sz w:val="18"/>
          </w:rPr>
          <w:t>Pregnant women should receive either prednisolone (130 mg) orally or hydrocortisone (540 mg in four divided doses) intravenously or methylprednisolone (100 mg) intravenously</w:t>
        </w:r>
        <w:r>
          <w:rPr>
            <w:sz w:val="18"/>
          </w:rPr>
          <w:t xml:space="preserve"> for five days, followed by </w:t>
        </w:r>
        <w:r w:rsidRPr="00474DD8">
          <w:rPr>
            <w:sz w:val="18"/>
          </w:rPr>
          <w:t>either prednisolone (</w:t>
        </w:r>
        <w:r>
          <w:rPr>
            <w:sz w:val="18"/>
          </w:rPr>
          <w:t>65</w:t>
        </w:r>
        <w:r w:rsidRPr="00474DD8">
          <w:rPr>
            <w:sz w:val="18"/>
          </w:rPr>
          <w:t xml:space="preserve"> mg) orally or hydrocortisone (</w:t>
        </w:r>
        <w:r>
          <w:rPr>
            <w:sz w:val="18"/>
          </w:rPr>
          <w:t>270</w:t>
        </w:r>
        <w:r w:rsidRPr="00474DD8">
          <w:rPr>
            <w:sz w:val="18"/>
          </w:rPr>
          <w:t xml:space="preserve"> mg in four divided doses) intravenously or methylprednisolone (</w:t>
        </w:r>
        <w:r>
          <w:rPr>
            <w:sz w:val="18"/>
          </w:rPr>
          <w:t>50</w:t>
        </w:r>
        <w:r w:rsidRPr="00474DD8">
          <w:rPr>
            <w:sz w:val="18"/>
          </w:rPr>
          <w:t xml:space="preserve"> mg) intravenously</w:t>
        </w:r>
        <w:r>
          <w:rPr>
            <w:sz w:val="18"/>
          </w:rPr>
          <w:t xml:space="preserve"> for five days.</w:t>
        </w:r>
      </w:ins>
    </w:p>
  </w:footnote>
  <w:footnote w:id="11">
    <w:p w14:paraId="3228807E" w14:textId="0DF23C6D" w:rsidR="00DD3DC5" w:rsidRDefault="00DD3DC5">
      <w:pPr>
        <w:pStyle w:val="FootnoteText"/>
      </w:pPr>
      <w:r w:rsidRPr="004F214D">
        <w:rPr>
          <w:rStyle w:val="FootnoteReference"/>
          <w:sz w:val="18"/>
        </w:rPr>
        <w:footnoteRef/>
      </w:r>
      <w:r w:rsidRPr="004F214D">
        <w:rPr>
          <w:sz w:val="18"/>
        </w:rPr>
        <w:t xml:space="preserve"> </w:t>
      </w:r>
      <w:r>
        <w:rPr>
          <w:sz w:val="18"/>
        </w:rPr>
        <w:t>Children recruited into RECOVERY for whom no main randomisation treatment are both available and suitable (see section 2.4) should undergo this second randomisation as soon as possible after recruitment.</w:t>
      </w:r>
    </w:p>
  </w:footnote>
  <w:footnote w:id="12">
    <w:p w14:paraId="3BB8EDE5" w14:textId="77777777" w:rsidR="00DD3DC5" w:rsidRDefault="00DD3DC5">
      <w:pPr>
        <w:pStyle w:val="FootnoteText"/>
        <w:rPr>
          <w:sz w:val="18"/>
          <w:szCs w:val="18"/>
        </w:rPr>
      </w:pPr>
      <w:r w:rsidRPr="00876E3E">
        <w:rPr>
          <w:rStyle w:val="FootnoteReference"/>
          <w:sz w:val="18"/>
        </w:rPr>
        <w:footnoteRef/>
      </w:r>
      <w:r w:rsidRPr="00876E3E">
        <w:rPr>
          <w:sz w:val="18"/>
        </w:rPr>
        <w:t xml:space="preserve"> A </w:t>
      </w:r>
      <w:r w:rsidRPr="005D64DF">
        <w:rPr>
          <w:sz w:val="18"/>
          <w:szCs w:val="18"/>
        </w:rPr>
        <w:t xml:space="preserve">small number of children </w:t>
      </w:r>
      <w:r>
        <w:rPr>
          <w:sz w:val="18"/>
          <w:szCs w:val="18"/>
        </w:rPr>
        <w:t xml:space="preserve">(age &lt;18 years) </w:t>
      </w:r>
      <w:r w:rsidRPr="005D64DF">
        <w:rPr>
          <w:sz w:val="18"/>
          <w:szCs w:val="18"/>
        </w:rPr>
        <w:t xml:space="preserve">present with atypical features, including </w:t>
      </w:r>
      <w:r>
        <w:rPr>
          <w:sz w:val="18"/>
          <w:szCs w:val="18"/>
        </w:rPr>
        <w:t>a hyperinflammatory state</w:t>
      </w:r>
      <w:r w:rsidRPr="005D64DF">
        <w:rPr>
          <w:sz w:val="18"/>
          <w:szCs w:val="18"/>
        </w:rPr>
        <w:t xml:space="preserve"> and evidence of single or multi-organ dysfunction. </w:t>
      </w:r>
      <w:r>
        <w:rPr>
          <w:sz w:val="18"/>
          <w:szCs w:val="18"/>
        </w:rPr>
        <w:t>Some do not have significant lung involvement</w:t>
      </w:r>
      <w:r w:rsidRPr="005D64DF">
        <w:rPr>
          <w:sz w:val="18"/>
          <w:szCs w:val="18"/>
        </w:rPr>
        <w:t>.</w:t>
      </w:r>
    </w:p>
    <w:p w14:paraId="408B320C" w14:textId="77777777" w:rsidR="00DD3DC5" w:rsidRDefault="00DD3DC5" w:rsidP="005D64DF">
      <w:pPr>
        <w:pStyle w:val="FootnoteText"/>
        <w:jc w:val="left"/>
      </w:pPr>
      <w:r w:rsidRPr="005D64DF">
        <w:rPr>
          <w:sz w:val="18"/>
          <w:szCs w:val="18"/>
        </w:rPr>
        <w:t xml:space="preserve">(see: </w:t>
      </w:r>
      <w:hyperlink r:id="rId1" w:history="1">
        <w:r w:rsidRPr="00D94069">
          <w:rPr>
            <w:rStyle w:val="Hyperlink"/>
            <w:rFonts w:cs="Arial"/>
            <w:sz w:val="18"/>
            <w:szCs w:val="18"/>
          </w:rPr>
          <w:t>https://www.rcpch.ac.uk/sites/default/files/2020-05/COVID-19-Paediatric-multisystem-%20inflammatory%20syndrome-20200501.pdf</w:t>
        </w:r>
      </w:hyperlink>
      <w:r w:rsidRPr="005D64DF">
        <w:rPr>
          <w:sz w:val="18"/>
          <w:szCs w:val="18"/>
        </w:rPr>
        <w:t>)</w:t>
      </w:r>
    </w:p>
  </w:footnote>
  <w:footnote w:id="13">
    <w:p w14:paraId="370BD79E" w14:textId="77777777" w:rsidR="00DD3DC5" w:rsidRPr="00C54ABA" w:rsidRDefault="00DD3DC5" w:rsidP="00AC7482">
      <w:pPr>
        <w:rPr>
          <w:sz w:val="22"/>
        </w:rPr>
      </w:pPr>
      <w:r w:rsidRPr="00C54ABA">
        <w:rPr>
          <w:rStyle w:val="FootnoteReference"/>
          <w:sz w:val="18"/>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4">
    <w:p w14:paraId="5D0728CA" w14:textId="7FFC81A1" w:rsidR="00DD3DC5" w:rsidRPr="00D33CED" w:rsidRDefault="00DD3DC5" w:rsidP="00913157">
      <w:pPr>
        <w:pStyle w:val="FootnoteText"/>
        <w:rPr>
          <w:ins w:id="418" w:author="Richard Haynes" w:date="2021-03-29T17:33:00Z"/>
          <w:sz w:val="20"/>
          <w:szCs w:val="20"/>
        </w:rPr>
      </w:pPr>
      <w:ins w:id="419" w:author="Richard Haynes" w:date="2021-03-29T17:33:00Z">
        <w:r w:rsidRPr="00D33CED">
          <w:rPr>
            <w:rStyle w:val="FootnoteReference"/>
            <w:sz w:val="20"/>
            <w:szCs w:val="20"/>
          </w:rPr>
          <w:footnoteRef/>
        </w:r>
        <w:r w:rsidRPr="00D33CED">
          <w:rPr>
            <w:sz w:val="20"/>
            <w:szCs w:val="20"/>
          </w:rPr>
          <w:t xml:space="preserve"> </w:t>
        </w:r>
        <w:r>
          <w:rPr>
            <w:sz w:val="20"/>
            <w:szCs w:val="20"/>
          </w:rPr>
          <w:t>Outside the UK</w:t>
        </w:r>
        <w:r w:rsidRPr="00D33CED">
          <w:rPr>
            <w:sz w:val="20"/>
            <w:szCs w:val="20"/>
          </w:rPr>
          <w:t xml:space="preserve">, additional </w:t>
        </w:r>
      </w:ins>
      <w:ins w:id="420" w:author="Richard Haynes" w:date="2021-04-02T12:47:00Z">
        <w:r>
          <w:rPr>
            <w:sz w:val="20"/>
            <w:szCs w:val="20"/>
          </w:rPr>
          <w:t>serious adverse event</w:t>
        </w:r>
      </w:ins>
      <w:ins w:id="421" w:author="Richard Haynes" w:date="2021-03-29T17:33:00Z">
        <w:r w:rsidRPr="00D33CED">
          <w:rPr>
            <w:sz w:val="20"/>
            <w:szCs w:val="20"/>
          </w:rPr>
          <w:t xml:space="preserve"> </w:t>
        </w:r>
        <w:r>
          <w:rPr>
            <w:sz w:val="20"/>
            <w:szCs w:val="20"/>
          </w:rPr>
          <w:t xml:space="preserve">information </w:t>
        </w:r>
      </w:ins>
      <w:ins w:id="422" w:author="Richard Haynes" w:date="2021-04-08T18:00:00Z">
        <w:r>
          <w:rPr>
            <w:sz w:val="20"/>
            <w:szCs w:val="20"/>
          </w:rPr>
          <w:t>(event description, date of onset, outcome, relatedness to study treatment</w:t>
        </w:r>
      </w:ins>
      <w:ins w:id="423" w:author="Richard Haynes" w:date="2021-04-08T18:01:00Z">
        <w:r>
          <w:rPr>
            <w:sz w:val="20"/>
            <w:szCs w:val="20"/>
          </w:rPr>
          <w:t xml:space="preserve">) </w:t>
        </w:r>
      </w:ins>
      <w:ins w:id="424" w:author="Richard Haynes" w:date="2021-03-29T17:34:00Z">
        <w:r>
          <w:rPr>
            <w:sz w:val="20"/>
            <w:szCs w:val="20"/>
          </w:rPr>
          <w:t>will</w:t>
        </w:r>
      </w:ins>
      <w:ins w:id="425" w:author="Richard Haynes" w:date="2021-03-29T17:33:00Z">
        <w:r>
          <w:rPr>
            <w:sz w:val="20"/>
            <w:szCs w:val="20"/>
          </w:rPr>
          <w:t xml:space="preserve"> be collected </w:t>
        </w:r>
      </w:ins>
      <w:ins w:id="426" w:author="Richard Haynes" w:date="2021-03-29T17:34:00Z">
        <w:r>
          <w:rPr>
            <w:sz w:val="20"/>
            <w:szCs w:val="20"/>
          </w:rPr>
          <w:t>if required by</w:t>
        </w:r>
      </w:ins>
      <w:ins w:id="427" w:author="Richard Haynes" w:date="2021-03-29T17:33:00Z">
        <w:r>
          <w:rPr>
            <w:sz w:val="20"/>
            <w:szCs w:val="20"/>
          </w:rPr>
          <w:t xml:space="preserve"> national regulations.</w:t>
        </w:r>
      </w:ins>
      <w:ins w:id="428" w:author="Richard Haynes" w:date="2021-04-08T18:00:00Z">
        <w:r>
          <w:rPr>
            <w:sz w:val="20"/>
            <w:szCs w:val="20"/>
          </w:rPr>
          <w:t xml:space="preserve"> This will be collected on a web-based case report form and any forms required by local regulations.</w:t>
        </w:r>
      </w:ins>
    </w:p>
  </w:footnote>
  <w:footnote w:id="15">
    <w:p w14:paraId="1F1BB02C" w14:textId="28AEFDD4" w:rsidR="00DD3DC5" w:rsidRDefault="00DD3DC5" w:rsidP="00011699">
      <w:pPr>
        <w:autoSpaceDE/>
        <w:autoSpaceDN/>
        <w:adjustRightInd/>
        <w:contextualSpacing w:val="0"/>
        <w:jc w:val="left"/>
      </w:pPr>
      <w:r w:rsidRPr="001B27CF">
        <w:rPr>
          <w:rStyle w:val="FootnoteReference"/>
          <w:rFonts w:cs="Arial"/>
          <w:sz w:val="18"/>
          <w:szCs w:val="22"/>
        </w:rPr>
        <w:footnoteRef/>
      </w:r>
      <w:r w:rsidRPr="001B27CF">
        <w:rPr>
          <w:sz w:val="18"/>
          <w:szCs w:val="22"/>
        </w:rPr>
        <w:t xml:space="preserve"> Note: The risk of reactivation of latent tuberculosis with tocilizumab is considered to be extremely small. </w:t>
      </w:r>
    </w:p>
  </w:footnote>
  <w:footnote w:id="16">
    <w:p w14:paraId="7F8824A5" w14:textId="1F79141D" w:rsidR="00DD3DC5" w:rsidRDefault="00DD3DC5">
      <w:pPr>
        <w:pStyle w:val="FootnoteText"/>
      </w:pPr>
      <w:r>
        <w:rPr>
          <w:rStyle w:val="FootnoteReference"/>
        </w:rPr>
        <w:footnoteRef/>
      </w:r>
      <w:r>
        <w:t xml:space="preserve"> </w:t>
      </w:r>
      <w:r w:rsidRPr="00011699">
        <w:rPr>
          <w:sz w:val="18"/>
        </w:rPr>
        <w:t xml:space="preserve">There is no evidence of any safety concerns from vaccinating individuals with a past history of COVID-19 infection, or with detectable COVID-19 antibody whether that is naturally acquired or through treatment with plasma or monoclonal antibody products. Vaccination should be deferred for </w:t>
      </w:r>
      <w:r>
        <w:rPr>
          <w:sz w:val="18"/>
        </w:rPr>
        <w:t>90 days</w:t>
      </w:r>
      <w:r w:rsidRPr="00011699">
        <w:rPr>
          <w:sz w:val="18"/>
        </w:rPr>
        <w:t xml:space="preserve"> for participants allocated convalescent plasma or REGN-COV2</w:t>
      </w:r>
      <w:r>
        <w:rPr>
          <w:sz w:val="18"/>
        </w:rPr>
        <w:t xml:space="preserve"> to minimise risk of these treatments interfering with vaccine response</w:t>
      </w:r>
      <w:r w:rsidRPr="00011699">
        <w:rPr>
          <w:sz w:val="18"/>
        </w:rPr>
        <w:t>.</w:t>
      </w:r>
    </w:p>
  </w:footnote>
  <w:footnote w:id="17">
    <w:p w14:paraId="73321949" w14:textId="51600AB2" w:rsidR="00DD3DC5" w:rsidRPr="007A10D3" w:rsidRDefault="00DD3DC5">
      <w:pPr>
        <w:pStyle w:val="FootnoteText"/>
        <w:rPr>
          <w:sz w:val="20"/>
        </w:rPr>
      </w:pPr>
      <w:ins w:id="860" w:author="Richard Haynes" w:date="2021-04-02T12:25:00Z">
        <w:r>
          <w:rPr>
            <w:rStyle w:val="FootnoteReference"/>
          </w:rPr>
          <w:footnoteRef/>
        </w:r>
        <w:r>
          <w:t xml:space="preserve"> </w:t>
        </w:r>
      </w:ins>
      <w:ins w:id="861" w:author="Richard Haynes" w:date="2021-04-08T18:07:00Z">
        <w:r>
          <w:rPr>
            <w:sz w:val="20"/>
          </w:rPr>
          <w:t>e.g. t</w:t>
        </w:r>
      </w:ins>
      <w:ins w:id="862" w:author="Richard Haynes" w:date="2021-04-02T12:25:00Z">
        <w:r>
          <w:rPr>
            <w:sz w:val="20"/>
          </w:rPr>
          <w:t>enofovir 300 mg once daily with adjustment for kidney function</w:t>
        </w:r>
      </w:ins>
      <w:ins w:id="863" w:author="Richard Haynes" w:date="2021-04-08T18:07:00Z">
        <w:r>
          <w:rPr>
            <w:sz w:val="20"/>
          </w:rPr>
          <w:t xml:space="preserve"> (or equivalent therapy according to local guidelines)</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2F40A" w14:textId="6C7A8132" w:rsidR="00DD3DC5" w:rsidRDefault="00024A2E" w:rsidP="0076144A">
    <w:pPr>
      <w:pStyle w:val="Header"/>
      <w:jc w:val="right"/>
    </w:pPr>
    <w:sdt>
      <w:sdtPr>
        <w:id w:val="-1995328145"/>
        <w:docPartObj>
          <w:docPartGallery w:val="Watermarks"/>
          <w:docPartUnique/>
        </w:docPartObj>
      </w:sdtPr>
      <w:sdtEndPr/>
      <w:sdtContent>
        <w:r>
          <w:rPr>
            <w:noProof/>
            <w:lang w:val="en-US" w:eastAsia="en-US"/>
          </w:rPr>
          <w:pict w14:anchorId="0CFAB1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D3DC5">
      <w:rPr>
        <w:noProof/>
      </w:rPr>
      <w:drawing>
        <wp:inline distT="0" distB="0" distL="0" distR="0" wp14:anchorId="3D03DF52" wp14:editId="589B305E">
          <wp:extent cx="1436483" cy="40929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6483" cy="4092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E2F4F"/>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4" w15:restartNumberingAfterBreak="0">
    <w:nsid w:val="08B704DE"/>
    <w:multiLevelType w:val="hybridMultilevel"/>
    <w:tmpl w:val="C3E00E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6"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9976CE"/>
    <w:multiLevelType w:val="hybridMultilevel"/>
    <w:tmpl w:val="A8EC048E"/>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E0717DA"/>
    <w:multiLevelType w:val="hybridMultilevel"/>
    <w:tmpl w:val="9202D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E27027"/>
    <w:multiLevelType w:val="hybridMultilevel"/>
    <w:tmpl w:val="C5C0FC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994C25"/>
    <w:multiLevelType w:val="hybridMultilevel"/>
    <w:tmpl w:val="DD04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7" w15:restartNumberingAfterBreak="0">
    <w:nsid w:val="27F21EF7"/>
    <w:multiLevelType w:val="hybridMultilevel"/>
    <w:tmpl w:val="1CA0A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575302"/>
    <w:multiLevelType w:val="hybridMultilevel"/>
    <w:tmpl w:val="665E8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3ED940DF"/>
    <w:multiLevelType w:val="hybridMultilevel"/>
    <w:tmpl w:val="F078E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8D01518"/>
    <w:multiLevelType w:val="hybridMultilevel"/>
    <w:tmpl w:val="CF1277F8"/>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21A38"/>
    <w:multiLevelType w:val="hybridMultilevel"/>
    <w:tmpl w:val="FA2C34A2"/>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32" w15:restartNumberingAfterBreak="0">
    <w:nsid w:val="4BC22943"/>
    <w:multiLevelType w:val="hybridMultilevel"/>
    <w:tmpl w:val="74C400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C40214"/>
    <w:multiLevelType w:val="hybridMultilevel"/>
    <w:tmpl w:val="ED0EC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2222DA8"/>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35" w15:restartNumberingAfterBreak="0">
    <w:nsid w:val="52375B40"/>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C155FF6"/>
    <w:multiLevelType w:val="hybridMultilevel"/>
    <w:tmpl w:val="31505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C1D1EEF"/>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9" w15:restartNumberingAfterBreak="0">
    <w:nsid w:val="5E7A411B"/>
    <w:multiLevelType w:val="hybridMultilevel"/>
    <w:tmpl w:val="D6AADDE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20A599D"/>
    <w:multiLevelType w:val="hybridMultilevel"/>
    <w:tmpl w:val="D9C26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29B178B"/>
    <w:multiLevelType w:val="hybridMultilevel"/>
    <w:tmpl w:val="6C82564A"/>
    <w:lvl w:ilvl="0" w:tplc="CB504EEE">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5554298"/>
    <w:multiLevelType w:val="hybridMultilevel"/>
    <w:tmpl w:val="13C6DAA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3" w15:restartNumberingAfterBreak="0">
    <w:nsid w:val="70E30987"/>
    <w:multiLevelType w:val="hybridMultilevel"/>
    <w:tmpl w:val="DAAEC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5710CA"/>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6" w15:restartNumberingAfterBreak="0">
    <w:nsid w:val="7DE05B9A"/>
    <w:multiLevelType w:val="multilevel"/>
    <w:tmpl w:val="21C025CE"/>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7E8C1AFF"/>
    <w:multiLevelType w:val="hybridMultilevel"/>
    <w:tmpl w:val="27122AEC"/>
    <w:lvl w:ilvl="0" w:tplc="7DEA081A">
      <w:start w:val="1"/>
      <w:numFmt w:val="lowerRoman"/>
      <w:lvlText w:val="%1)"/>
      <w:lvlJc w:val="left"/>
      <w:pPr>
        <w:ind w:left="762" w:hanging="720"/>
      </w:pPr>
      <w:rPr>
        <w:rFonts w:hint="default"/>
      </w:rPr>
    </w:lvl>
    <w:lvl w:ilvl="1" w:tplc="08090019" w:tentative="1">
      <w:start w:val="1"/>
      <w:numFmt w:val="lowerLetter"/>
      <w:lvlText w:val="%2."/>
      <w:lvlJc w:val="left"/>
      <w:pPr>
        <w:ind w:left="1122" w:hanging="360"/>
      </w:pPr>
    </w:lvl>
    <w:lvl w:ilvl="2" w:tplc="0809001B" w:tentative="1">
      <w:start w:val="1"/>
      <w:numFmt w:val="lowerRoman"/>
      <w:lvlText w:val="%3."/>
      <w:lvlJc w:val="right"/>
      <w:pPr>
        <w:ind w:left="1842" w:hanging="180"/>
      </w:pPr>
    </w:lvl>
    <w:lvl w:ilvl="3" w:tplc="0809000F" w:tentative="1">
      <w:start w:val="1"/>
      <w:numFmt w:val="decimal"/>
      <w:lvlText w:val="%4."/>
      <w:lvlJc w:val="left"/>
      <w:pPr>
        <w:ind w:left="2562" w:hanging="360"/>
      </w:pPr>
    </w:lvl>
    <w:lvl w:ilvl="4" w:tplc="08090019" w:tentative="1">
      <w:start w:val="1"/>
      <w:numFmt w:val="lowerLetter"/>
      <w:lvlText w:val="%5."/>
      <w:lvlJc w:val="left"/>
      <w:pPr>
        <w:ind w:left="3282" w:hanging="360"/>
      </w:pPr>
    </w:lvl>
    <w:lvl w:ilvl="5" w:tplc="0809001B" w:tentative="1">
      <w:start w:val="1"/>
      <w:numFmt w:val="lowerRoman"/>
      <w:lvlText w:val="%6."/>
      <w:lvlJc w:val="right"/>
      <w:pPr>
        <w:ind w:left="4002" w:hanging="180"/>
      </w:pPr>
    </w:lvl>
    <w:lvl w:ilvl="6" w:tplc="0809000F" w:tentative="1">
      <w:start w:val="1"/>
      <w:numFmt w:val="decimal"/>
      <w:lvlText w:val="%7."/>
      <w:lvlJc w:val="left"/>
      <w:pPr>
        <w:ind w:left="4722" w:hanging="360"/>
      </w:pPr>
    </w:lvl>
    <w:lvl w:ilvl="7" w:tplc="08090019" w:tentative="1">
      <w:start w:val="1"/>
      <w:numFmt w:val="lowerLetter"/>
      <w:lvlText w:val="%8."/>
      <w:lvlJc w:val="left"/>
      <w:pPr>
        <w:ind w:left="5442" w:hanging="360"/>
      </w:pPr>
    </w:lvl>
    <w:lvl w:ilvl="8" w:tplc="0809001B" w:tentative="1">
      <w:start w:val="1"/>
      <w:numFmt w:val="lowerRoman"/>
      <w:lvlText w:val="%9."/>
      <w:lvlJc w:val="right"/>
      <w:pPr>
        <w:ind w:left="6162" w:hanging="180"/>
      </w:pPr>
    </w:lvl>
  </w:abstractNum>
  <w:abstractNum w:abstractNumId="48"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5"/>
  </w:num>
  <w:num w:numId="2">
    <w:abstractNumId w:val="46"/>
  </w:num>
  <w:num w:numId="3">
    <w:abstractNumId w:val="24"/>
  </w:num>
  <w:num w:numId="4">
    <w:abstractNumId w:val="8"/>
  </w:num>
  <w:num w:numId="5">
    <w:abstractNumId w:val="22"/>
  </w:num>
  <w:num w:numId="6">
    <w:abstractNumId w:val="16"/>
  </w:num>
  <w:num w:numId="7">
    <w:abstractNumId w:val="38"/>
  </w:num>
  <w:num w:numId="8">
    <w:abstractNumId w:val="31"/>
  </w:num>
  <w:num w:numId="9">
    <w:abstractNumId w:val="48"/>
  </w:num>
  <w:num w:numId="10">
    <w:abstractNumId w:val="7"/>
  </w:num>
  <w:num w:numId="11">
    <w:abstractNumId w:val="44"/>
  </w:num>
  <w:num w:numId="12">
    <w:abstractNumId w:val="26"/>
  </w:num>
  <w:num w:numId="13">
    <w:abstractNumId w:val="2"/>
  </w:num>
  <w:num w:numId="14">
    <w:abstractNumId w:val="12"/>
  </w:num>
  <w:num w:numId="15">
    <w:abstractNumId w:val="28"/>
  </w:num>
  <w:num w:numId="16">
    <w:abstractNumId w:val="29"/>
  </w:num>
  <w:num w:numId="17">
    <w:abstractNumId w:val="43"/>
  </w:num>
  <w:num w:numId="18">
    <w:abstractNumId w:val="37"/>
  </w:num>
  <w:num w:numId="19">
    <w:abstractNumId w:val="42"/>
  </w:num>
  <w:num w:numId="20">
    <w:abstractNumId w:val="18"/>
  </w:num>
  <w:num w:numId="21">
    <w:abstractNumId w:val="6"/>
  </w:num>
  <w:num w:numId="22">
    <w:abstractNumId w:val="21"/>
  </w:num>
  <w:num w:numId="23">
    <w:abstractNumId w:val="33"/>
  </w:num>
  <w:num w:numId="24">
    <w:abstractNumId w:val="4"/>
  </w:num>
  <w:num w:numId="25">
    <w:abstractNumId w:val="30"/>
  </w:num>
  <w:num w:numId="26">
    <w:abstractNumId w:val="0"/>
  </w:num>
  <w:num w:numId="27">
    <w:abstractNumId w:val="17"/>
  </w:num>
  <w:num w:numId="28">
    <w:abstractNumId w:val="9"/>
  </w:num>
  <w:num w:numId="29">
    <w:abstractNumId w:val="3"/>
  </w:num>
  <w:num w:numId="30">
    <w:abstractNumId w:val="27"/>
  </w:num>
  <w:num w:numId="31">
    <w:abstractNumId w:val="20"/>
  </w:num>
  <w:num w:numId="32">
    <w:abstractNumId w:val="11"/>
  </w:num>
  <w:num w:numId="33">
    <w:abstractNumId w:val="15"/>
  </w:num>
  <w:num w:numId="34">
    <w:abstractNumId w:val="14"/>
  </w:num>
  <w:num w:numId="35">
    <w:abstractNumId w:val="10"/>
  </w:num>
  <w:num w:numId="36">
    <w:abstractNumId w:val="36"/>
  </w:num>
  <w:num w:numId="37">
    <w:abstractNumId w:val="40"/>
  </w:num>
  <w:num w:numId="38">
    <w:abstractNumId w:val="19"/>
  </w:num>
  <w:num w:numId="39">
    <w:abstractNumId w:val="32"/>
  </w:num>
  <w:num w:numId="40">
    <w:abstractNumId w:val="39"/>
  </w:num>
  <w:num w:numId="41">
    <w:abstractNumId w:val="13"/>
  </w:num>
  <w:num w:numId="42">
    <w:abstractNumId w:val="25"/>
  </w:num>
  <w:num w:numId="43">
    <w:abstractNumId w:val="23"/>
  </w:num>
  <w:num w:numId="44">
    <w:abstractNumId w:val="1"/>
  </w:num>
  <w:num w:numId="45">
    <w:abstractNumId w:val="45"/>
  </w:num>
  <w:num w:numId="46">
    <w:abstractNumId w:val="41"/>
  </w:num>
  <w:num w:numId="47">
    <w:abstractNumId w:val="34"/>
  </w:num>
  <w:num w:numId="48">
    <w:abstractNumId w:val="35"/>
  </w:num>
  <w:num w:numId="49">
    <w:abstractNumId w:val="47"/>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6" w:nlCheck="1" w:checkStyle="0"/>
  <w:activeWritingStyle w:appName="MSWord" w:lang="it-IT"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2050">
      <v:textbox inset="5.85pt,.7pt,5.85pt,.7pt"/>
    </o:shapedefaults>
    <o:shapelayout v:ext="edit">
      <o:idmap v:ext="edit" data="2"/>
    </o:shapelayout>
  </w:hdrShapeDefaults>
  <w:footnotePr>
    <w:numFmt w:val="lowerLette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New England J Medicine&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vp2a2svem50pwkeae50pesxbrvzrpwssv2s9&quot;&gt;RichardENX8&lt;record-ids&gt;&lt;item&gt;112&lt;/item&gt;&lt;item&gt;113&lt;/item&gt;&lt;item&gt;511&lt;/item&gt;&lt;item&gt;709&lt;/item&gt;&lt;item&gt;831&lt;/item&gt;&lt;item&gt;1281&lt;/item&gt;&lt;item&gt;1658&lt;/item&gt;&lt;item&gt;1733&lt;/item&gt;&lt;item&gt;1906&lt;/item&gt;&lt;item&gt;2019&lt;/item&gt;&lt;item&gt;2314&lt;/item&gt;&lt;item&gt;2354&lt;/item&gt;&lt;item&gt;2383&lt;/item&gt;&lt;item&gt;2536&lt;/item&gt;&lt;item&gt;2802&lt;/item&gt;&lt;item&gt;2819&lt;/item&gt;&lt;item&gt;2854&lt;/item&gt;&lt;item&gt;2901&lt;/item&gt;&lt;item&gt;2953&lt;/item&gt;&lt;item&gt;2996&lt;/item&gt;&lt;item&gt;3000&lt;/item&gt;&lt;item&gt;3001&lt;/item&gt;&lt;item&gt;3040&lt;/item&gt;&lt;item&gt;3041&lt;/item&gt;&lt;item&gt;3042&lt;/item&gt;&lt;item&gt;3043&lt;/item&gt;&lt;item&gt;3044&lt;/item&gt;&lt;item&gt;3045&lt;/item&gt;&lt;item&gt;3078&lt;/item&gt;&lt;item&gt;3079&lt;/item&gt;&lt;item&gt;3080&lt;/item&gt;&lt;item&gt;3081&lt;/item&gt;&lt;item&gt;3083&lt;/item&gt;&lt;item&gt;3085&lt;/item&gt;&lt;item&gt;3086&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0B54"/>
    <w:rsid w:val="00002F84"/>
    <w:rsid w:val="000030E6"/>
    <w:rsid w:val="0000328D"/>
    <w:rsid w:val="000032BA"/>
    <w:rsid w:val="000035D1"/>
    <w:rsid w:val="0000430C"/>
    <w:rsid w:val="0000443E"/>
    <w:rsid w:val="00004955"/>
    <w:rsid w:val="0000517A"/>
    <w:rsid w:val="00005D00"/>
    <w:rsid w:val="00005E76"/>
    <w:rsid w:val="000060C8"/>
    <w:rsid w:val="0000655D"/>
    <w:rsid w:val="00006586"/>
    <w:rsid w:val="00006B2E"/>
    <w:rsid w:val="00006B9E"/>
    <w:rsid w:val="00006EAF"/>
    <w:rsid w:val="00006F94"/>
    <w:rsid w:val="0000737C"/>
    <w:rsid w:val="00010A78"/>
    <w:rsid w:val="00011699"/>
    <w:rsid w:val="00011C08"/>
    <w:rsid w:val="000125D0"/>
    <w:rsid w:val="0001265B"/>
    <w:rsid w:val="00012D64"/>
    <w:rsid w:val="00013106"/>
    <w:rsid w:val="000137BC"/>
    <w:rsid w:val="000139F5"/>
    <w:rsid w:val="00014299"/>
    <w:rsid w:val="000151A8"/>
    <w:rsid w:val="00015EBA"/>
    <w:rsid w:val="00015F7F"/>
    <w:rsid w:val="0001619C"/>
    <w:rsid w:val="00016B10"/>
    <w:rsid w:val="00017C43"/>
    <w:rsid w:val="00017D25"/>
    <w:rsid w:val="00020174"/>
    <w:rsid w:val="000203BB"/>
    <w:rsid w:val="0002041D"/>
    <w:rsid w:val="00020477"/>
    <w:rsid w:val="000205D5"/>
    <w:rsid w:val="000213FC"/>
    <w:rsid w:val="000214A6"/>
    <w:rsid w:val="000215F3"/>
    <w:rsid w:val="00021F6F"/>
    <w:rsid w:val="00022477"/>
    <w:rsid w:val="0002249F"/>
    <w:rsid w:val="00022FE4"/>
    <w:rsid w:val="00023082"/>
    <w:rsid w:val="00023A19"/>
    <w:rsid w:val="00023B69"/>
    <w:rsid w:val="00023F16"/>
    <w:rsid w:val="000241CB"/>
    <w:rsid w:val="000242E8"/>
    <w:rsid w:val="00024A2E"/>
    <w:rsid w:val="00024E87"/>
    <w:rsid w:val="00024F3D"/>
    <w:rsid w:val="00024FA4"/>
    <w:rsid w:val="00025588"/>
    <w:rsid w:val="00025B20"/>
    <w:rsid w:val="00025D94"/>
    <w:rsid w:val="00026055"/>
    <w:rsid w:val="00026366"/>
    <w:rsid w:val="000268F2"/>
    <w:rsid w:val="00026B1E"/>
    <w:rsid w:val="00027198"/>
    <w:rsid w:val="00027C18"/>
    <w:rsid w:val="00027C5F"/>
    <w:rsid w:val="00030CAE"/>
    <w:rsid w:val="00030D7F"/>
    <w:rsid w:val="00030EBD"/>
    <w:rsid w:val="0003194B"/>
    <w:rsid w:val="0003198C"/>
    <w:rsid w:val="00031E68"/>
    <w:rsid w:val="00032195"/>
    <w:rsid w:val="00032E8A"/>
    <w:rsid w:val="000332F4"/>
    <w:rsid w:val="00033492"/>
    <w:rsid w:val="000334AC"/>
    <w:rsid w:val="0003381B"/>
    <w:rsid w:val="000344D6"/>
    <w:rsid w:val="00035110"/>
    <w:rsid w:val="0003520A"/>
    <w:rsid w:val="00035BAB"/>
    <w:rsid w:val="00035DBF"/>
    <w:rsid w:val="00036294"/>
    <w:rsid w:val="00036501"/>
    <w:rsid w:val="00036E0F"/>
    <w:rsid w:val="0003731B"/>
    <w:rsid w:val="0003757E"/>
    <w:rsid w:val="00040004"/>
    <w:rsid w:val="000406EE"/>
    <w:rsid w:val="00040913"/>
    <w:rsid w:val="00040D43"/>
    <w:rsid w:val="00040EA7"/>
    <w:rsid w:val="0004125E"/>
    <w:rsid w:val="0004128A"/>
    <w:rsid w:val="00041394"/>
    <w:rsid w:val="000421A3"/>
    <w:rsid w:val="00042259"/>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A7D"/>
    <w:rsid w:val="00051B58"/>
    <w:rsid w:val="00052069"/>
    <w:rsid w:val="00052283"/>
    <w:rsid w:val="00052A01"/>
    <w:rsid w:val="00052A66"/>
    <w:rsid w:val="00052FCB"/>
    <w:rsid w:val="00052FCF"/>
    <w:rsid w:val="00053D37"/>
    <w:rsid w:val="00053FC5"/>
    <w:rsid w:val="00054164"/>
    <w:rsid w:val="000543BB"/>
    <w:rsid w:val="00054A4A"/>
    <w:rsid w:val="00054FE1"/>
    <w:rsid w:val="00055926"/>
    <w:rsid w:val="00055E66"/>
    <w:rsid w:val="0005601F"/>
    <w:rsid w:val="0005695E"/>
    <w:rsid w:val="0005720E"/>
    <w:rsid w:val="000575D5"/>
    <w:rsid w:val="00057BCE"/>
    <w:rsid w:val="00057FD6"/>
    <w:rsid w:val="00060550"/>
    <w:rsid w:val="0006090B"/>
    <w:rsid w:val="000612D4"/>
    <w:rsid w:val="00061510"/>
    <w:rsid w:val="00062088"/>
    <w:rsid w:val="00062AFE"/>
    <w:rsid w:val="00062DFD"/>
    <w:rsid w:val="00062E11"/>
    <w:rsid w:val="000631C7"/>
    <w:rsid w:val="00063332"/>
    <w:rsid w:val="00063830"/>
    <w:rsid w:val="00063A69"/>
    <w:rsid w:val="00063DEC"/>
    <w:rsid w:val="000644A4"/>
    <w:rsid w:val="0006506F"/>
    <w:rsid w:val="00065245"/>
    <w:rsid w:val="00065305"/>
    <w:rsid w:val="000659D3"/>
    <w:rsid w:val="00066193"/>
    <w:rsid w:val="000663D6"/>
    <w:rsid w:val="0006642D"/>
    <w:rsid w:val="0006679B"/>
    <w:rsid w:val="00066C4E"/>
    <w:rsid w:val="00066E8C"/>
    <w:rsid w:val="000673CC"/>
    <w:rsid w:val="0006755D"/>
    <w:rsid w:val="0006796D"/>
    <w:rsid w:val="00067AE7"/>
    <w:rsid w:val="000705F9"/>
    <w:rsid w:val="00070D84"/>
    <w:rsid w:val="00071855"/>
    <w:rsid w:val="00071E6A"/>
    <w:rsid w:val="0007214D"/>
    <w:rsid w:val="00072169"/>
    <w:rsid w:val="000724D2"/>
    <w:rsid w:val="0007259F"/>
    <w:rsid w:val="00073E3B"/>
    <w:rsid w:val="00074B76"/>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02"/>
    <w:rsid w:val="00081F42"/>
    <w:rsid w:val="00081FB7"/>
    <w:rsid w:val="000825EE"/>
    <w:rsid w:val="00082701"/>
    <w:rsid w:val="00083A11"/>
    <w:rsid w:val="00083BF5"/>
    <w:rsid w:val="0008414B"/>
    <w:rsid w:val="00084AC3"/>
    <w:rsid w:val="00085131"/>
    <w:rsid w:val="00085631"/>
    <w:rsid w:val="00085EFF"/>
    <w:rsid w:val="00086065"/>
    <w:rsid w:val="000863CB"/>
    <w:rsid w:val="00086664"/>
    <w:rsid w:val="00086BC6"/>
    <w:rsid w:val="00086F65"/>
    <w:rsid w:val="00087499"/>
    <w:rsid w:val="000874D3"/>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5F"/>
    <w:rsid w:val="000951D2"/>
    <w:rsid w:val="00095330"/>
    <w:rsid w:val="000957B2"/>
    <w:rsid w:val="00095F19"/>
    <w:rsid w:val="00095FBE"/>
    <w:rsid w:val="000961DC"/>
    <w:rsid w:val="000962F9"/>
    <w:rsid w:val="00096813"/>
    <w:rsid w:val="00097B58"/>
    <w:rsid w:val="00097EEF"/>
    <w:rsid w:val="000A05A5"/>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5F4"/>
    <w:rsid w:val="000B06CC"/>
    <w:rsid w:val="000B0991"/>
    <w:rsid w:val="000B0A7C"/>
    <w:rsid w:val="000B0B94"/>
    <w:rsid w:val="000B1208"/>
    <w:rsid w:val="000B1A0B"/>
    <w:rsid w:val="000B1CFA"/>
    <w:rsid w:val="000B2168"/>
    <w:rsid w:val="000B2292"/>
    <w:rsid w:val="000B2306"/>
    <w:rsid w:val="000B2A4E"/>
    <w:rsid w:val="000B2AC5"/>
    <w:rsid w:val="000B2BA8"/>
    <w:rsid w:val="000B2BAD"/>
    <w:rsid w:val="000B2C4A"/>
    <w:rsid w:val="000B2D6F"/>
    <w:rsid w:val="000B2F4B"/>
    <w:rsid w:val="000B305C"/>
    <w:rsid w:val="000B3921"/>
    <w:rsid w:val="000B39F6"/>
    <w:rsid w:val="000B3B4F"/>
    <w:rsid w:val="000B4B08"/>
    <w:rsid w:val="000B5497"/>
    <w:rsid w:val="000B55E7"/>
    <w:rsid w:val="000B59BD"/>
    <w:rsid w:val="000B6765"/>
    <w:rsid w:val="000B67A9"/>
    <w:rsid w:val="000B6960"/>
    <w:rsid w:val="000B6E5F"/>
    <w:rsid w:val="000B7046"/>
    <w:rsid w:val="000B7953"/>
    <w:rsid w:val="000B7AA3"/>
    <w:rsid w:val="000B7C82"/>
    <w:rsid w:val="000B7CF0"/>
    <w:rsid w:val="000C041B"/>
    <w:rsid w:val="000C0F58"/>
    <w:rsid w:val="000C1033"/>
    <w:rsid w:val="000C11CA"/>
    <w:rsid w:val="000C1449"/>
    <w:rsid w:val="000C1C45"/>
    <w:rsid w:val="000C1CDA"/>
    <w:rsid w:val="000C1D9D"/>
    <w:rsid w:val="000C2836"/>
    <w:rsid w:val="000C2BCB"/>
    <w:rsid w:val="000C2F6F"/>
    <w:rsid w:val="000C2FA1"/>
    <w:rsid w:val="000C3512"/>
    <w:rsid w:val="000C38F9"/>
    <w:rsid w:val="000C399C"/>
    <w:rsid w:val="000C3C4E"/>
    <w:rsid w:val="000C3D43"/>
    <w:rsid w:val="000C4080"/>
    <w:rsid w:val="000C422F"/>
    <w:rsid w:val="000C4E2C"/>
    <w:rsid w:val="000C50BF"/>
    <w:rsid w:val="000C524D"/>
    <w:rsid w:val="000C530A"/>
    <w:rsid w:val="000C5525"/>
    <w:rsid w:val="000C56CE"/>
    <w:rsid w:val="000C5758"/>
    <w:rsid w:val="000C5FF3"/>
    <w:rsid w:val="000C6882"/>
    <w:rsid w:val="000C6B98"/>
    <w:rsid w:val="000C6BDF"/>
    <w:rsid w:val="000C7152"/>
    <w:rsid w:val="000C7365"/>
    <w:rsid w:val="000C7425"/>
    <w:rsid w:val="000C7532"/>
    <w:rsid w:val="000D0265"/>
    <w:rsid w:val="000D05E4"/>
    <w:rsid w:val="000D06AB"/>
    <w:rsid w:val="000D0B20"/>
    <w:rsid w:val="000D0B5E"/>
    <w:rsid w:val="000D0CE7"/>
    <w:rsid w:val="000D0F73"/>
    <w:rsid w:val="000D12E1"/>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29B"/>
    <w:rsid w:val="000D53A2"/>
    <w:rsid w:val="000D5C70"/>
    <w:rsid w:val="000D63B1"/>
    <w:rsid w:val="000D6F6E"/>
    <w:rsid w:val="000D6FE6"/>
    <w:rsid w:val="000D70CC"/>
    <w:rsid w:val="000D7DAE"/>
    <w:rsid w:val="000E063D"/>
    <w:rsid w:val="000E0648"/>
    <w:rsid w:val="000E1521"/>
    <w:rsid w:val="000E17A4"/>
    <w:rsid w:val="000E2966"/>
    <w:rsid w:val="000E2B0C"/>
    <w:rsid w:val="000E2F7F"/>
    <w:rsid w:val="000E3523"/>
    <w:rsid w:val="000E3935"/>
    <w:rsid w:val="000E4389"/>
    <w:rsid w:val="000E47E2"/>
    <w:rsid w:val="000E4F9D"/>
    <w:rsid w:val="000E5DC8"/>
    <w:rsid w:val="000E63CC"/>
    <w:rsid w:val="000E6B1D"/>
    <w:rsid w:val="000E6C36"/>
    <w:rsid w:val="000E717F"/>
    <w:rsid w:val="000E7995"/>
    <w:rsid w:val="000E79E8"/>
    <w:rsid w:val="000E7B9C"/>
    <w:rsid w:val="000F013C"/>
    <w:rsid w:val="000F04BA"/>
    <w:rsid w:val="000F0723"/>
    <w:rsid w:val="000F0FB1"/>
    <w:rsid w:val="000F1931"/>
    <w:rsid w:val="000F1A65"/>
    <w:rsid w:val="000F1B7B"/>
    <w:rsid w:val="000F1CC9"/>
    <w:rsid w:val="000F1DFF"/>
    <w:rsid w:val="000F1EF2"/>
    <w:rsid w:val="000F2563"/>
    <w:rsid w:val="000F2643"/>
    <w:rsid w:val="000F2894"/>
    <w:rsid w:val="000F33BB"/>
    <w:rsid w:val="000F3561"/>
    <w:rsid w:val="000F3793"/>
    <w:rsid w:val="000F3DC3"/>
    <w:rsid w:val="000F3E30"/>
    <w:rsid w:val="000F4027"/>
    <w:rsid w:val="000F4778"/>
    <w:rsid w:val="000F4840"/>
    <w:rsid w:val="000F4D25"/>
    <w:rsid w:val="000F5816"/>
    <w:rsid w:val="000F5916"/>
    <w:rsid w:val="000F5A2D"/>
    <w:rsid w:val="000F5D4C"/>
    <w:rsid w:val="000F6128"/>
    <w:rsid w:val="000F6233"/>
    <w:rsid w:val="000F6359"/>
    <w:rsid w:val="000F6454"/>
    <w:rsid w:val="000F682F"/>
    <w:rsid w:val="000F6CEE"/>
    <w:rsid w:val="000F702D"/>
    <w:rsid w:val="000F734D"/>
    <w:rsid w:val="000F797D"/>
    <w:rsid w:val="000F7D5F"/>
    <w:rsid w:val="000F7FDB"/>
    <w:rsid w:val="001001E5"/>
    <w:rsid w:val="001001F7"/>
    <w:rsid w:val="001005B2"/>
    <w:rsid w:val="001007EA"/>
    <w:rsid w:val="001013E6"/>
    <w:rsid w:val="00101892"/>
    <w:rsid w:val="00101BC5"/>
    <w:rsid w:val="00101CC7"/>
    <w:rsid w:val="00101D44"/>
    <w:rsid w:val="00101E16"/>
    <w:rsid w:val="0010226F"/>
    <w:rsid w:val="00102FAD"/>
    <w:rsid w:val="00103026"/>
    <w:rsid w:val="001038B8"/>
    <w:rsid w:val="00103A3D"/>
    <w:rsid w:val="00103A60"/>
    <w:rsid w:val="00103AB6"/>
    <w:rsid w:val="001041A5"/>
    <w:rsid w:val="00104429"/>
    <w:rsid w:val="001046F7"/>
    <w:rsid w:val="001048A3"/>
    <w:rsid w:val="00104A70"/>
    <w:rsid w:val="00104E16"/>
    <w:rsid w:val="00105089"/>
    <w:rsid w:val="00105D4F"/>
    <w:rsid w:val="00105E4B"/>
    <w:rsid w:val="00105FE9"/>
    <w:rsid w:val="001069C3"/>
    <w:rsid w:val="00106AC6"/>
    <w:rsid w:val="00106BC6"/>
    <w:rsid w:val="00110299"/>
    <w:rsid w:val="001104CE"/>
    <w:rsid w:val="00110D45"/>
    <w:rsid w:val="00110DE3"/>
    <w:rsid w:val="00111708"/>
    <w:rsid w:val="00111D93"/>
    <w:rsid w:val="00111FBB"/>
    <w:rsid w:val="00112A25"/>
    <w:rsid w:val="00112BA9"/>
    <w:rsid w:val="00112BDB"/>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13"/>
    <w:rsid w:val="0012014F"/>
    <w:rsid w:val="001202B7"/>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2778F"/>
    <w:rsid w:val="00127DC8"/>
    <w:rsid w:val="0013021F"/>
    <w:rsid w:val="0013036A"/>
    <w:rsid w:val="00130663"/>
    <w:rsid w:val="00130D66"/>
    <w:rsid w:val="0013104E"/>
    <w:rsid w:val="0013207C"/>
    <w:rsid w:val="00132780"/>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A9C"/>
    <w:rsid w:val="00142DC3"/>
    <w:rsid w:val="00143AE5"/>
    <w:rsid w:val="00143FD2"/>
    <w:rsid w:val="00144251"/>
    <w:rsid w:val="00144914"/>
    <w:rsid w:val="00144BB1"/>
    <w:rsid w:val="00145826"/>
    <w:rsid w:val="00145A6B"/>
    <w:rsid w:val="00145CCA"/>
    <w:rsid w:val="00146035"/>
    <w:rsid w:val="001465B1"/>
    <w:rsid w:val="00146C37"/>
    <w:rsid w:val="00146DE7"/>
    <w:rsid w:val="00147080"/>
    <w:rsid w:val="001479CC"/>
    <w:rsid w:val="00147A8C"/>
    <w:rsid w:val="00147BFC"/>
    <w:rsid w:val="001505AF"/>
    <w:rsid w:val="001512CA"/>
    <w:rsid w:val="001516B5"/>
    <w:rsid w:val="0015189C"/>
    <w:rsid w:val="0015225C"/>
    <w:rsid w:val="001523B6"/>
    <w:rsid w:val="00152BAD"/>
    <w:rsid w:val="00152F01"/>
    <w:rsid w:val="0015330D"/>
    <w:rsid w:val="001533BF"/>
    <w:rsid w:val="00153501"/>
    <w:rsid w:val="00153660"/>
    <w:rsid w:val="001536DD"/>
    <w:rsid w:val="00153F4B"/>
    <w:rsid w:val="00154479"/>
    <w:rsid w:val="00154B6B"/>
    <w:rsid w:val="00155328"/>
    <w:rsid w:val="00155AAB"/>
    <w:rsid w:val="00155BBD"/>
    <w:rsid w:val="0015626F"/>
    <w:rsid w:val="00156544"/>
    <w:rsid w:val="00156A20"/>
    <w:rsid w:val="001573B8"/>
    <w:rsid w:val="0015754D"/>
    <w:rsid w:val="001575C3"/>
    <w:rsid w:val="00157E87"/>
    <w:rsid w:val="00157FB1"/>
    <w:rsid w:val="001600A1"/>
    <w:rsid w:val="001600C0"/>
    <w:rsid w:val="00160351"/>
    <w:rsid w:val="001604BC"/>
    <w:rsid w:val="00160C53"/>
    <w:rsid w:val="00161508"/>
    <w:rsid w:val="00161D17"/>
    <w:rsid w:val="0016246E"/>
    <w:rsid w:val="001625CB"/>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5ED4"/>
    <w:rsid w:val="001664A6"/>
    <w:rsid w:val="00166647"/>
    <w:rsid w:val="001667FA"/>
    <w:rsid w:val="00166D39"/>
    <w:rsid w:val="00167119"/>
    <w:rsid w:val="001677B2"/>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5F7D"/>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3FB"/>
    <w:rsid w:val="001877CC"/>
    <w:rsid w:val="00187C14"/>
    <w:rsid w:val="00187FF7"/>
    <w:rsid w:val="001904AF"/>
    <w:rsid w:val="001908DD"/>
    <w:rsid w:val="00190A2B"/>
    <w:rsid w:val="00190A50"/>
    <w:rsid w:val="0019104B"/>
    <w:rsid w:val="00191107"/>
    <w:rsid w:val="00191369"/>
    <w:rsid w:val="00191FEA"/>
    <w:rsid w:val="00192036"/>
    <w:rsid w:val="00192178"/>
    <w:rsid w:val="001925B9"/>
    <w:rsid w:val="00192DA9"/>
    <w:rsid w:val="00193147"/>
    <w:rsid w:val="00193823"/>
    <w:rsid w:val="00193AFF"/>
    <w:rsid w:val="00193FA6"/>
    <w:rsid w:val="00193FA7"/>
    <w:rsid w:val="00194926"/>
    <w:rsid w:val="00194A01"/>
    <w:rsid w:val="00195011"/>
    <w:rsid w:val="001951E5"/>
    <w:rsid w:val="00195453"/>
    <w:rsid w:val="001955A3"/>
    <w:rsid w:val="00195A94"/>
    <w:rsid w:val="00195E4F"/>
    <w:rsid w:val="00195EE2"/>
    <w:rsid w:val="00196470"/>
    <w:rsid w:val="001A0A48"/>
    <w:rsid w:val="001A1550"/>
    <w:rsid w:val="001A264B"/>
    <w:rsid w:val="001A2FD2"/>
    <w:rsid w:val="001A300E"/>
    <w:rsid w:val="001A30F4"/>
    <w:rsid w:val="001A343E"/>
    <w:rsid w:val="001A3664"/>
    <w:rsid w:val="001A3AF7"/>
    <w:rsid w:val="001A3F7A"/>
    <w:rsid w:val="001A3FA9"/>
    <w:rsid w:val="001A40A0"/>
    <w:rsid w:val="001A4224"/>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27CF"/>
    <w:rsid w:val="001B3057"/>
    <w:rsid w:val="001B3228"/>
    <w:rsid w:val="001B3882"/>
    <w:rsid w:val="001B3AB0"/>
    <w:rsid w:val="001B3ED0"/>
    <w:rsid w:val="001B4CC3"/>
    <w:rsid w:val="001B4E0B"/>
    <w:rsid w:val="001B509F"/>
    <w:rsid w:val="001B51B4"/>
    <w:rsid w:val="001B6204"/>
    <w:rsid w:val="001B63EC"/>
    <w:rsid w:val="001B67C9"/>
    <w:rsid w:val="001B7617"/>
    <w:rsid w:val="001B7846"/>
    <w:rsid w:val="001B79E3"/>
    <w:rsid w:val="001B7F77"/>
    <w:rsid w:val="001C0F97"/>
    <w:rsid w:val="001C1289"/>
    <w:rsid w:val="001C17CB"/>
    <w:rsid w:val="001C183F"/>
    <w:rsid w:val="001C1B75"/>
    <w:rsid w:val="001C291B"/>
    <w:rsid w:val="001C2FA2"/>
    <w:rsid w:val="001C40EF"/>
    <w:rsid w:val="001C4758"/>
    <w:rsid w:val="001C58E5"/>
    <w:rsid w:val="001C595A"/>
    <w:rsid w:val="001C64E0"/>
    <w:rsid w:val="001C6C28"/>
    <w:rsid w:val="001C6C91"/>
    <w:rsid w:val="001C6C97"/>
    <w:rsid w:val="001C7FAD"/>
    <w:rsid w:val="001D0B31"/>
    <w:rsid w:val="001D0B87"/>
    <w:rsid w:val="001D0DB1"/>
    <w:rsid w:val="001D1245"/>
    <w:rsid w:val="001D12F7"/>
    <w:rsid w:val="001D14C8"/>
    <w:rsid w:val="001D1931"/>
    <w:rsid w:val="001D1D72"/>
    <w:rsid w:val="001D2400"/>
    <w:rsid w:val="001D27E0"/>
    <w:rsid w:val="001D29A6"/>
    <w:rsid w:val="001D2A34"/>
    <w:rsid w:val="001D3026"/>
    <w:rsid w:val="001D30E5"/>
    <w:rsid w:val="001D383D"/>
    <w:rsid w:val="001D43C8"/>
    <w:rsid w:val="001D44C2"/>
    <w:rsid w:val="001D46B5"/>
    <w:rsid w:val="001D484C"/>
    <w:rsid w:val="001D4FB2"/>
    <w:rsid w:val="001D504A"/>
    <w:rsid w:val="001D5086"/>
    <w:rsid w:val="001D533A"/>
    <w:rsid w:val="001D5DD5"/>
    <w:rsid w:val="001D5EFB"/>
    <w:rsid w:val="001D5F15"/>
    <w:rsid w:val="001D64EF"/>
    <w:rsid w:val="001D68CB"/>
    <w:rsid w:val="001D6B41"/>
    <w:rsid w:val="001D6BC5"/>
    <w:rsid w:val="001D743E"/>
    <w:rsid w:val="001D7E14"/>
    <w:rsid w:val="001D7E33"/>
    <w:rsid w:val="001E03CF"/>
    <w:rsid w:val="001E0CE4"/>
    <w:rsid w:val="001E0EF9"/>
    <w:rsid w:val="001E1EC5"/>
    <w:rsid w:val="001E2370"/>
    <w:rsid w:val="001E26EC"/>
    <w:rsid w:val="001E2D3A"/>
    <w:rsid w:val="001E2F3E"/>
    <w:rsid w:val="001E329B"/>
    <w:rsid w:val="001E3713"/>
    <w:rsid w:val="001E3C49"/>
    <w:rsid w:val="001E3DAD"/>
    <w:rsid w:val="001E41F5"/>
    <w:rsid w:val="001E44C3"/>
    <w:rsid w:val="001E4A11"/>
    <w:rsid w:val="001E4D53"/>
    <w:rsid w:val="001E524E"/>
    <w:rsid w:val="001E673D"/>
    <w:rsid w:val="001E6D54"/>
    <w:rsid w:val="001E7B9F"/>
    <w:rsid w:val="001E7F28"/>
    <w:rsid w:val="001F04AB"/>
    <w:rsid w:val="001F081F"/>
    <w:rsid w:val="001F0853"/>
    <w:rsid w:val="001F1E0D"/>
    <w:rsid w:val="001F1ED5"/>
    <w:rsid w:val="001F1F71"/>
    <w:rsid w:val="001F2004"/>
    <w:rsid w:val="001F2820"/>
    <w:rsid w:val="001F3541"/>
    <w:rsid w:val="001F35EA"/>
    <w:rsid w:val="001F3884"/>
    <w:rsid w:val="001F3C6B"/>
    <w:rsid w:val="001F3C72"/>
    <w:rsid w:val="001F442A"/>
    <w:rsid w:val="001F48AC"/>
    <w:rsid w:val="001F4A84"/>
    <w:rsid w:val="001F4F5F"/>
    <w:rsid w:val="001F5214"/>
    <w:rsid w:val="001F57EE"/>
    <w:rsid w:val="001F5A50"/>
    <w:rsid w:val="001F68B9"/>
    <w:rsid w:val="001F7096"/>
    <w:rsid w:val="001F7660"/>
    <w:rsid w:val="001F7A27"/>
    <w:rsid w:val="001F7FCF"/>
    <w:rsid w:val="002002FE"/>
    <w:rsid w:val="002006FE"/>
    <w:rsid w:val="00200779"/>
    <w:rsid w:val="002008BA"/>
    <w:rsid w:val="00200E04"/>
    <w:rsid w:val="00201312"/>
    <w:rsid w:val="00201671"/>
    <w:rsid w:val="00202D51"/>
    <w:rsid w:val="00202E6A"/>
    <w:rsid w:val="0020341D"/>
    <w:rsid w:val="002037BA"/>
    <w:rsid w:val="00203979"/>
    <w:rsid w:val="00203E61"/>
    <w:rsid w:val="00204329"/>
    <w:rsid w:val="0020447C"/>
    <w:rsid w:val="00204AE8"/>
    <w:rsid w:val="0020509B"/>
    <w:rsid w:val="00205830"/>
    <w:rsid w:val="0020586A"/>
    <w:rsid w:val="00205CF3"/>
    <w:rsid w:val="00205D3B"/>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987"/>
    <w:rsid w:val="00213C58"/>
    <w:rsid w:val="00213C71"/>
    <w:rsid w:val="00214249"/>
    <w:rsid w:val="00214903"/>
    <w:rsid w:val="00214E05"/>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338"/>
    <w:rsid w:val="002244C2"/>
    <w:rsid w:val="002246CD"/>
    <w:rsid w:val="00224C2C"/>
    <w:rsid w:val="00225D62"/>
    <w:rsid w:val="00225E35"/>
    <w:rsid w:val="00226248"/>
    <w:rsid w:val="002263DC"/>
    <w:rsid w:val="002268AB"/>
    <w:rsid w:val="002271C3"/>
    <w:rsid w:val="0022754A"/>
    <w:rsid w:val="002278A3"/>
    <w:rsid w:val="00227C66"/>
    <w:rsid w:val="00227D1B"/>
    <w:rsid w:val="002302D9"/>
    <w:rsid w:val="00230521"/>
    <w:rsid w:val="00230853"/>
    <w:rsid w:val="002313BB"/>
    <w:rsid w:val="002315CF"/>
    <w:rsid w:val="0023191A"/>
    <w:rsid w:val="002319EF"/>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1CF"/>
    <w:rsid w:val="00241381"/>
    <w:rsid w:val="0024171E"/>
    <w:rsid w:val="00241903"/>
    <w:rsid w:val="00241AB8"/>
    <w:rsid w:val="00241B15"/>
    <w:rsid w:val="00241E45"/>
    <w:rsid w:val="00242482"/>
    <w:rsid w:val="00242819"/>
    <w:rsid w:val="00243105"/>
    <w:rsid w:val="00243292"/>
    <w:rsid w:val="00243433"/>
    <w:rsid w:val="002438D7"/>
    <w:rsid w:val="00244216"/>
    <w:rsid w:val="002446C5"/>
    <w:rsid w:val="00244B9D"/>
    <w:rsid w:val="00244F76"/>
    <w:rsid w:val="00245105"/>
    <w:rsid w:val="00245B30"/>
    <w:rsid w:val="002465FC"/>
    <w:rsid w:val="00246892"/>
    <w:rsid w:val="00247D9D"/>
    <w:rsid w:val="00250526"/>
    <w:rsid w:val="002505E3"/>
    <w:rsid w:val="00250A6A"/>
    <w:rsid w:val="00250CEF"/>
    <w:rsid w:val="00250DD7"/>
    <w:rsid w:val="00251164"/>
    <w:rsid w:val="0025144E"/>
    <w:rsid w:val="0025187A"/>
    <w:rsid w:val="00252085"/>
    <w:rsid w:val="002529BC"/>
    <w:rsid w:val="00252A65"/>
    <w:rsid w:val="00252F98"/>
    <w:rsid w:val="00253302"/>
    <w:rsid w:val="0025559B"/>
    <w:rsid w:val="00255DAB"/>
    <w:rsid w:val="00255F70"/>
    <w:rsid w:val="00256B28"/>
    <w:rsid w:val="00256FF4"/>
    <w:rsid w:val="00257269"/>
    <w:rsid w:val="0025760B"/>
    <w:rsid w:val="0025768D"/>
    <w:rsid w:val="00257801"/>
    <w:rsid w:val="00257D1E"/>
    <w:rsid w:val="00260145"/>
    <w:rsid w:val="002602AD"/>
    <w:rsid w:val="00261176"/>
    <w:rsid w:val="0026139D"/>
    <w:rsid w:val="00261923"/>
    <w:rsid w:val="002619F8"/>
    <w:rsid w:val="00261B39"/>
    <w:rsid w:val="00261BE6"/>
    <w:rsid w:val="00261EFC"/>
    <w:rsid w:val="002621BF"/>
    <w:rsid w:val="00262712"/>
    <w:rsid w:val="002627C5"/>
    <w:rsid w:val="00262D95"/>
    <w:rsid w:val="00262F5A"/>
    <w:rsid w:val="00263154"/>
    <w:rsid w:val="0026349D"/>
    <w:rsid w:val="0026352F"/>
    <w:rsid w:val="00263652"/>
    <w:rsid w:val="00264064"/>
    <w:rsid w:val="00264388"/>
    <w:rsid w:val="0026438F"/>
    <w:rsid w:val="00264BBE"/>
    <w:rsid w:val="00265543"/>
    <w:rsid w:val="00265AAC"/>
    <w:rsid w:val="00265B14"/>
    <w:rsid w:val="00265C27"/>
    <w:rsid w:val="00266277"/>
    <w:rsid w:val="00266CBC"/>
    <w:rsid w:val="00270371"/>
    <w:rsid w:val="00270471"/>
    <w:rsid w:val="002709FF"/>
    <w:rsid w:val="00270EEE"/>
    <w:rsid w:val="00270F6F"/>
    <w:rsid w:val="002712A1"/>
    <w:rsid w:val="002717B4"/>
    <w:rsid w:val="00271D43"/>
    <w:rsid w:val="00271D52"/>
    <w:rsid w:val="00272C36"/>
    <w:rsid w:val="00272DAF"/>
    <w:rsid w:val="00272FB0"/>
    <w:rsid w:val="00273533"/>
    <w:rsid w:val="00273F71"/>
    <w:rsid w:val="00274413"/>
    <w:rsid w:val="0027449C"/>
    <w:rsid w:val="002749CF"/>
    <w:rsid w:val="00274D46"/>
    <w:rsid w:val="00275491"/>
    <w:rsid w:val="00275932"/>
    <w:rsid w:val="002761E9"/>
    <w:rsid w:val="00276271"/>
    <w:rsid w:val="002764C8"/>
    <w:rsid w:val="00276540"/>
    <w:rsid w:val="00276626"/>
    <w:rsid w:val="0027701A"/>
    <w:rsid w:val="00277921"/>
    <w:rsid w:val="00280B4B"/>
    <w:rsid w:val="002814D5"/>
    <w:rsid w:val="00281705"/>
    <w:rsid w:val="00281B05"/>
    <w:rsid w:val="00282473"/>
    <w:rsid w:val="00282A68"/>
    <w:rsid w:val="00283353"/>
    <w:rsid w:val="00283521"/>
    <w:rsid w:val="002840FF"/>
    <w:rsid w:val="002841B5"/>
    <w:rsid w:val="002842A7"/>
    <w:rsid w:val="00284B0E"/>
    <w:rsid w:val="002851EA"/>
    <w:rsid w:val="002852AA"/>
    <w:rsid w:val="00285465"/>
    <w:rsid w:val="00285CAF"/>
    <w:rsid w:val="00285D01"/>
    <w:rsid w:val="00285EDF"/>
    <w:rsid w:val="002861BF"/>
    <w:rsid w:val="0028679E"/>
    <w:rsid w:val="00286CCA"/>
    <w:rsid w:val="00286E99"/>
    <w:rsid w:val="00286FE9"/>
    <w:rsid w:val="0028710A"/>
    <w:rsid w:val="002873B0"/>
    <w:rsid w:val="00287536"/>
    <w:rsid w:val="00287E1D"/>
    <w:rsid w:val="00290021"/>
    <w:rsid w:val="002903F1"/>
    <w:rsid w:val="00290B70"/>
    <w:rsid w:val="00290D1C"/>
    <w:rsid w:val="002911C4"/>
    <w:rsid w:val="00291D2B"/>
    <w:rsid w:val="002922A6"/>
    <w:rsid w:val="002925A6"/>
    <w:rsid w:val="00292E9B"/>
    <w:rsid w:val="002932F4"/>
    <w:rsid w:val="00294E6F"/>
    <w:rsid w:val="00295721"/>
    <w:rsid w:val="00295817"/>
    <w:rsid w:val="00296676"/>
    <w:rsid w:val="002972D6"/>
    <w:rsid w:val="002973A1"/>
    <w:rsid w:val="0029744D"/>
    <w:rsid w:val="002979DA"/>
    <w:rsid w:val="002A0738"/>
    <w:rsid w:val="002A1B8F"/>
    <w:rsid w:val="002A1E29"/>
    <w:rsid w:val="002A1EF1"/>
    <w:rsid w:val="002A2086"/>
    <w:rsid w:val="002A26D6"/>
    <w:rsid w:val="002A2966"/>
    <w:rsid w:val="002A29C5"/>
    <w:rsid w:val="002A2AA5"/>
    <w:rsid w:val="002A3263"/>
    <w:rsid w:val="002A359C"/>
    <w:rsid w:val="002A3F37"/>
    <w:rsid w:val="002A40B0"/>
    <w:rsid w:val="002A40E8"/>
    <w:rsid w:val="002A490E"/>
    <w:rsid w:val="002A4994"/>
    <w:rsid w:val="002A5944"/>
    <w:rsid w:val="002A594D"/>
    <w:rsid w:val="002A5B09"/>
    <w:rsid w:val="002A68AA"/>
    <w:rsid w:val="002A69D4"/>
    <w:rsid w:val="002A6F19"/>
    <w:rsid w:val="002A7624"/>
    <w:rsid w:val="002A783C"/>
    <w:rsid w:val="002A7E2A"/>
    <w:rsid w:val="002B0031"/>
    <w:rsid w:val="002B0520"/>
    <w:rsid w:val="002B054B"/>
    <w:rsid w:val="002B07B0"/>
    <w:rsid w:val="002B0845"/>
    <w:rsid w:val="002B0FF3"/>
    <w:rsid w:val="002B1225"/>
    <w:rsid w:val="002B1C7A"/>
    <w:rsid w:val="002B1FAE"/>
    <w:rsid w:val="002B2351"/>
    <w:rsid w:val="002B2516"/>
    <w:rsid w:val="002B27B0"/>
    <w:rsid w:val="002B36E4"/>
    <w:rsid w:val="002B3B8A"/>
    <w:rsid w:val="002B461E"/>
    <w:rsid w:val="002B58C0"/>
    <w:rsid w:val="002B65F1"/>
    <w:rsid w:val="002B6B7A"/>
    <w:rsid w:val="002B6BCA"/>
    <w:rsid w:val="002B6BF0"/>
    <w:rsid w:val="002B6E32"/>
    <w:rsid w:val="002B74F4"/>
    <w:rsid w:val="002B7E87"/>
    <w:rsid w:val="002C0414"/>
    <w:rsid w:val="002C078C"/>
    <w:rsid w:val="002C0CE5"/>
    <w:rsid w:val="002C15A8"/>
    <w:rsid w:val="002C1EEB"/>
    <w:rsid w:val="002C201D"/>
    <w:rsid w:val="002C3746"/>
    <w:rsid w:val="002C4077"/>
    <w:rsid w:val="002C49BF"/>
    <w:rsid w:val="002C4AF7"/>
    <w:rsid w:val="002C4C84"/>
    <w:rsid w:val="002C4DD8"/>
    <w:rsid w:val="002C4DDB"/>
    <w:rsid w:val="002C55EF"/>
    <w:rsid w:val="002C6155"/>
    <w:rsid w:val="002C72FD"/>
    <w:rsid w:val="002C731E"/>
    <w:rsid w:val="002C756B"/>
    <w:rsid w:val="002D015F"/>
    <w:rsid w:val="002D0388"/>
    <w:rsid w:val="002D06B9"/>
    <w:rsid w:val="002D0851"/>
    <w:rsid w:val="002D086B"/>
    <w:rsid w:val="002D16F0"/>
    <w:rsid w:val="002D17AB"/>
    <w:rsid w:val="002D1F9A"/>
    <w:rsid w:val="002D2519"/>
    <w:rsid w:val="002D2574"/>
    <w:rsid w:val="002D2E65"/>
    <w:rsid w:val="002D41BA"/>
    <w:rsid w:val="002D475E"/>
    <w:rsid w:val="002D4CD5"/>
    <w:rsid w:val="002D4CEC"/>
    <w:rsid w:val="002D5153"/>
    <w:rsid w:val="002D5457"/>
    <w:rsid w:val="002D5F76"/>
    <w:rsid w:val="002D6200"/>
    <w:rsid w:val="002D676C"/>
    <w:rsid w:val="002D67CE"/>
    <w:rsid w:val="002D6851"/>
    <w:rsid w:val="002D6ADB"/>
    <w:rsid w:val="002D6D91"/>
    <w:rsid w:val="002D7564"/>
    <w:rsid w:val="002E01AC"/>
    <w:rsid w:val="002E0467"/>
    <w:rsid w:val="002E05C7"/>
    <w:rsid w:val="002E0A7E"/>
    <w:rsid w:val="002E0B0A"/>
    <w:rsid w:val="002E0E76"/>
    <w:rsid w:val="002E0EE0"/>
    <w:rsid w:val="002E0F49"/>
    <w:rsid w:val="002E12D3"/>
    <w:rsid w:val="002E14EB"/>
    <w:rsid w:val="002E16AE"/>
    <w:rsid w:val="002E1BB8"/>
    <w:rsid w:val="002E2650"/>
    <w:rsid w:val="002E270A"/>
    <w:rsid w:val="002E28A4"/>
    <w:rsid w:val="002E2ABC"/>
    <w:rsid w:val="002E33E0"/>
    <w:rsid w:val="002E36CA"/>
    <w:rsid w:val="002E3ACA"/>
    <w:rsid w:val="002E4898"/>
    <w:rsid w:val="002E49B5"/>
    <w:rsid w:val="002E4B7B"/>
    <w:rsid w:val="002E6A46"/>
    <w:rsid w:val="002E6C0A"/>
    <w:rsid w:val="002E6C86"/>
    <w:rsid w:val="002E6DC0"/>
    <w:rsid w:val="002E718D"/>
    <w:rsid w:val="002E7735"/>
    <w:rsid w:val="002E791A"/>
    <w:rsid w:val="002E7CC2"/>
    <w:rsid w:val="002E7CCB"/>
    <w:rsid w:val="002F0131"/>
    <w:rsid w:val="002F02EC"/>
    <w:rsid w:val="002F0505"/>
    <w:rsid w:val="002F054D"/>
    <w:rsid w:val="002F0FAE"/>
    <w:rsid w:val="002F0FC5"/>
    <w:rsid w:val="002F1AAF"/>
    <w:rsid w:val="002F25CD"/>
    <w:rsid w:val="002F2DC3"/>
    <w:rsid w:val="002F2F24"/>
    <w:rsid w:val="002F2FF7"/>
    <w:rsid w:val="002F3C52"/>
    <w:rsid w:val="002F4729"/>
    <w:rsid w:val="002F510F"/>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59B"/>
    <w:rsid w:val="0030265A"/>
    <w:rsid w:val="00302C86"/>
    <w:rsid w:val="00302E1E"/>
    <w:rsid w:val="00302ED5"/>
    <w:rsid w:val="003038F1"/>
    <w:rsid w:val="0030399C"/>
    <w:rsid w:val="00303DF6"/>
    <w:rsid w:val="0030476D"/>
    <w:rsid w:val="00305E72"/>
    <w:rsid w:val="00305F72"/>
    <w:rsid w:val="003068BB"/>
    <w:rsid w:val="00307C9D"/>
    <w:rsid w:val="00307CF0"/>
    <w:rsid w:val="003108C6"/>
    <w:rsid w:val="00310DFC"/>
    <w:rsid w:val="003110C7"/>
    <w:rsid w:val="003115D4"/>
    <w:rsid w:val="00312667"/>
    <w:rsid w:val="00312A34"/>
    <w:rsid w:val="0031390B"/>
    <w:rsid w:val="00314D35"/>
    <w:rsid w:val="00314D57"/>
    <w:rsid w:val="00315669"/>
    <w:rsid w:val="00315C2C"/>
    <w:rsid w:val="003160DB"/>
    <w:rsid w:val="0031632B"/>
    <w:rsid w:val="00316954"/>
    <w:rsid w:val="00316CA9"/>
    <w:rsid w:val="00316F80"/>
    <w:rsid w:val="003170FF"/>
    <w:rsid w:val="003172C3"/>
    <w:rsid w:val="00317BF4"/>
    <w:rsid w:val="00317E20"/>
    <w:rsid w:val="00317E74"/>
    <w:rsid w:val="00320351"/>
    <w:rsid w:val="0032041A"/>
    <w:rsid w:val="003207ED"/>
    <w:rsid w:val="00320F1E"/>
    <w:rsid w:val="003210C8"/>
    <w:rsid w:val="00321882"/>
    <w:rsid w:val="00321CA6"/>
    <w:rsid w:val="0032236F"/>
    <w:rsid w:val="00322D84"/>
    <w:rsid w:val="003230B4"/>
    <w:rsid w:val="00324279"/>
    <w:rsid w:val="003242BD"/>
    <w:rsid w:val="003244F6"/>
    <w:rsid w:val="003246E6"/>
    <w:rsid w:val="00324D47"/>
    <w:rsid w:val="00325011"/>
    <w:rsid w:val="003258F6"/>
    <w:rsid w:val="00326077"/>
    <w:rsid w:val="00326EC3"/>
    <w:rsid w:val="003270BA"/>
    <w:rsid w:val="0032711B"/>
    <w:rsid w:val="00327646"/>
    <w:rsid w:val="00327683"/>
    <w:rsid w:val="00327820"/>
    <w:rsid w:val="00327846"/>
    <w:rsid w:val="003279D1"/>
    <w:rsid w:val="0033033B"/>
    <w:rsid w:val="00330715"/>
    <w:rsid w:val="00330772"/>
    <w:rsid w:val="0033092E"/>
    <w:rsid w:val="00330E4F"/>
    <w:rsid w:val="00330EF9"/>
    <w:rsid w:val="00330FAF"/>
    <w:rsid w:val="00330FCB"/>
    <w:rsid w:val="00331D45"/>
    <w:rsid w:val="0033200D"/>
    <w:rsid w:val="003323F8"/>
    <w:rsid w:val="0033271C"/>
    <w:rsid w:val="003328A8"/>
    <w:rsid w:val="003328DE"/>
    <w:rsid w:val="003334E3"/>
    <w:rsid w:val="003334E4"/>
    <w:rsid w:val="00333816"/>
    <w:rsid w:val="00334D38"/>
    <w:rsid w:val="00335230"/>
    <w:rsid w:val="00335E90"/>
    <w:rsid w:val="003360CB"/>
    <w:rsid w:val="00336601"/>
    <w:rsid w:val="00336A40"/>
    <w:rsid w:val="003401DA"/>
    <w:rsid w:val="0034073E"/>
    <w:rsid w:val="00340865"/>
    <w:rsid w:val="00340F0E"/>
    <w:rsid w:val="00340F87"/>
    <w:rsid w:val="003423C5"/>
    <w:rsid w:val="003424AE"/>
    <w:rsid w:val="003427C2"/>
    <w:rsid w:val="003427F8"/>
    <w:rsid w:val="00342E79"/>
    <w:rsid w:val="00343240"/>
    <w:rsid w:val="003439B1"/>
    <w:rsid w:val="00343A4D"/>
    <w:rsid w:val="00343C56"/>
    <w:rsid w:val="003447A8"/>
    <w:rsid w:val="00344C81"/>
    <w:rsid w:val="003454E8"/>
    <w:rsid w:val="0034568F"/>
    <w:rsid w:val="003456DB"/>
    <w:rsid w:val="00345A90"/>
    <w:rsid w:val="00345C72"/>
    <w:rsid w:val="00346621"/>
    <w:rsid w:val="003467F5"/>
    <w:rsid w:val="00346D3A"/>
    <w:rsid w:val="00346E83"/>
    <w:rsid w:val="00347346"/>
    <w:rsid w:val="00347524"/>
    <w:rsid w:val="00347C2C"/>
    <w:rsid w:val="00347F62"/>
    <w:rsid w:val="003504B8"/>
    <w:rsid w:val="00350AE7"/>
    <w:rsid w:val="00350C29"/>
    <w:rsid w:val="00350DC8"/>
    <w:rsid w:val="003517AB"/>
    <w:rsid w:val="003517BB"/>
    <w:rsid w:val="00351B4C"/>
    <w:rsid w:val="00351C46"/>
    <w:rsid w:val="00351E64"/>
    <w:rsid w:val="003535F9"/>
    <w:rsid w:val="00354408"/>
    <w:rsid w:val="00354732"/>
    <w:rsid w:val="00354793"/>
    <w:rsid w:val="00354BE6"/>
    <w:rsid w:val="0035544E"/>
    <w:rsid w:val="00355521"/>
    <w:rsid w:val="003559E1"/>
    <w:rsid w:val="00355C79"/>
    <w:rsid w:val="00355F21"/>
    <w:rsid w:val="00356153"/>
    <w:rsid w:val="003563CE"/>
    <w:rsid w:val="003566D5"/>
    <w:rsid w:val="003568BE"/>
    <w:rsid w:val="003570EC"/>
    <w:rsid w:val="003571B0"/>
    <w:rsid w:val="003573A0"/>
    <w:rsid w:val="003575A9"/>
    <w:rsid w:val="003575F4"/>
    <w:rsid w:val="00357DFA"/>
    <w:rsid w:val="00360225"/>
    <w:rsid w:val="003608EC"/>
    <w:rsid w:val="00360FB0"/>
    <w:rsid w:val="00361672"/>
    <w:rsid w:val="003618E8"/>
    <w:rsid w:val="00361B6A"/>
    <w:rsid w:val="00361F47"/>
    <w:rsid w:val="00361FE2"/>
    <w:rsid w:val="0036289C"/>
    <w:rsid w:val="0036293D"/>
    <w:rsid w:val="00362BC4"/>
    <w:rsid w:val="00362BE5"/>
    <w:rsid w:val="00362C01"/>
    <w:rsid w:val="00362D27"/>
    <w:rsid w:val="00362FAB"/>
    <w:rsid w:val="00362FDB"/>
    <w:rsid w:val="003631DF"/>
    <w:rsid w:val="003633FD"/>
    <w:rsid w:val="00363445"/>
    <w:rsid w:val="003638DE"/>
    <w:rsid w:val="00363B84"/>
    <w:rsid w:val="00363BD8"/>
    <w:rsid w:val="003644B9"/>
    <w:rsid w:val="00364B2E"/>
    <w:rsid w:val="00364BFF"/>
    <w:rsid w:val="00364D7F"/>
    <w:rsid w:val="00365297"/>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2A1F"/>
    <w:rsid w:val="00373109"/>
    <w:rsid w:val="00373357"/>
    <w:rsid w:val="003736CB"/>
    <w:rsid w:val="00373B67"/>
    <w:rsid w:val="00373C81"/>
    <w:rsid w:val="00373C97"/>
    <w:rsid w:val="00373FAA"/>
    <w:rsid w:val="0037464A"/>
    <w:rsid w:val="0037516D"/>
    <w:rsid w:val="003752F5"/>
    <w:rsid w:val="00375581"/>
    <w:rsid w:val="0037561D"/>
    <w:rsid w:val="003759A6"/>
    <w:rsid w:val="00376513"/>
    <w:rsid w:val="0037681A"/>
    <w:rsid w:val="0037688D"/>
    <w:rsid w:val="00376FDE"/>
    <w:rsid w:val="0037703C"/>
    <w:rsid w:val="003771D5"/>
    <w:rsid w:val="003773CF"/>
    <w:rsid w:val="00377BB6"/>
    <w:rsid w:val="003801D9"/>
    <w:rsid w:val="003802E7"/>
    <w:rsid w:val="00380300"/>
    <w:rsid w:val="003803A9"/>
    <w:rsid w:val="00380651"/>
    <w:rsid w:val="003809B3"/>
    <w:rsid w:val="0038161D"/>
    <w:rsid w:val="00381BCD"/>
    <w:rsid w:val="00381D4A"/>
    <w:rsid w:val="00381E8D"/>
    <w:rsid w:val="00382165"/>
    <w:rsid w:val="00382799"/>
    <w:rsid w:val="00382A00"/>
    <w:rsid w:val="00382C50"/>
    <w:rsid w:val="003834AC"/>
    <w:rsid w:val="003845E4"/>
    <w:rsid w:val="003846C2"/>
    <w:rsid w:val="00384876"/>
    <w:rsid w:val="00384EC9"/>
    <w:rsid w:val="00385019"/>
    <w:rsid w:val="00385B23"/>
    <w:rsid w:val="00385B61"/>
    <w:rsid w:val="003871A1"/>
    <w:rsid w:val="003874B6"/>
    <w:rsid w:val="0038762E"/>
    <w:rsid w:val="00390524"/>
    <w:rsid w:val="00390BDF"/>
    <w:rsid w:val="00390DA6"/>
    <w:rsid w:val="003914D0"/>
    <w:rsid w:val="0039194F"/>
    <w:rsid w:val="00391BE1"/>
    <w:rsid w:val="00392429"/>
    <w:rsid w:val="00392BCB"/>
    <w:rsid w:val="00392BF8"/>
    <w:rsid w:val="00392DD5"/>
    <w:rsid w:val="00393212"/>
    <w:rsid w:val="0039321F"/>
    <w:rsid w:val="0039325F"/>
    <w:rsid w:val="00393656"/>
    <w:rsid w:val="0039376A"/>
    <w:rsid w:val="0039402E"/>
    <w:rsid w:val="003941E0"/>
    <w:rsid w:val="00394A53"/>
    <w:rsid w:val="00395156"/>
    <w:rsid w:val="00395EF9"/>
    <w:rsid w:val="00395FB2"/>
    <w:rsid w:val="00396BBF"/>
    <w:rsid w:val="003973B9"/>
    <w:rsid w:val="003975E9"/>
    <w:rsid w:val="00397843"/>
    <w:rsid w:val="003A021F"/>
    <w:rsid w:val="003A0596"/>
    <w:rsid w:val="003A0668"/>
    <w:rsid w:val="003A0B9D"/>
    <w:rsid w:val="003A1181"/>
    <w:rsid w:val="003A20CE"/>
    <w:rsid w:val="003A2516"/>
    <w:rsid w:val="003A2A87"/>
    <w:rsid w:val="003A2D20"/>
    <w:rsid w:val="003A2EF8"/>
    <w:rsid w:val="003A3383"/>
    <w:rsid w:val="003A3802"/>
    <w:rsid w:val="003A38E3"/>
    <w:rsid w:val="003A3948"/>
    <w:rsid w:val="003A3EAF"/>
    <w:rsid w:val="003A421B"/>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063A"/>
    <w:rsid w:val="003B0C3D"/>
    <w:rsid w:val="003B10B3"/>
    <w:rsid w:val="003B10BB"/>
    <w:rsid w:val="003B144C"/>
    <w:rsid w:val="003B15E0"/>
    <w:rsid w:val="003B1742"/>
    <w:rsid w:val="003B2447"/>
    <w:rsid w:val="003B2D1A"/>
    <w:rsid w:val="003B33A5"/>
    <w:rsid w:val="003B359D"/>
    <w:rsid w:val="003B3937"/>
    <w:rsid w:val="003B3DC3"/>
    <w:rsid w:val="003B4044"/>
    <w:rsid w:val="003B42B3"/>
    <w:rsid w:val="003B48BC"/>
    <w:rsid w:val="003B511F"/>
    <w:rsid w:val="003B533A"/>
    <w:rsid w:val="003B5686"/>
    <w:rsid w:val="003B5733"/>
    <w:rsid w:val="003B5B5D"/>
    <w:rsid w:val="003B6463"/>
    <w:rsid w:val="003B65D9"/>
    <w:rsid w:val="003B6701"/>
    <w:rsid w:val="003B7A5E"/>
    <w:rsid w:val="003C05A2"/>
    <w:rsid w:val="003C0600"/>
    <w:rsid w:val="003C0B0B"/>
    <w:rsid w:val="003C1085"/>
    <w:rsid w:val="003C22CD"/>
    <w:rsid w:val="003C2977"/>
    <w:rsid w:val="003C29CB"/>
    <w:rsid w:val="003C2A9B"/>
    <w:rsid w:val="003C2FF7"/>
    <w:rsid w:val="003C3045"/>
    <w:rsid w:val="003C30C8"/>
    <w:rsid w:val="003C3BB5"/>
    <w:rsid w:val="003C3EA8"/>
    <w:rsid w:val="003C3ED1"/>
    <w:rsid w:val="003C407A"/>
    <w:rsid w:val="003C4421"/>
    <w:rsid w:val="003C463A"/>
    <w:rsid w:val="003C4709"/>
    <w:rsid w:val="003C4AA4"/>
    <w:rsid w:val="003C63AD"/>
    <w:rsid w:val="003C66EC"/>
    <w:rsid w:val="003C683C"/>
    <w:rsid w:val="003C69D9"/>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80E"/>
    <w:rsid w:val="003D4ABA"/>
    <w:rsid w:val="003D4AC6"/>
    <w:rsid w:val="003D4CD5"/>
    <w:rsid w:val="003D4D2F"/>
    <w:rsid w:val="003D4E4A"/>
    <w:rsid w:val="003D52FC"/>
    <w:rsid w:val="003D54E8"/>
    <w:rsid w:val="003D58CB"/>
    <w:rsid w:val="003D62D9"/>
    <w:rsid w:val="003D7007"/>
    <w:rsid w:val="003D7060"/>
    <w:rsid w:val="003D70F4"/>
    <w:rsid w:val="003D714E"/>
    <w:rsid w:val="003D7785"/>
    <w:rsid w:val="003D7893"/>
    <w:rsid w:val="003D7B85"/>
    <w:rsid w:val="003D7B8D"/>
    <w:rsid w:val="003D7C36"/>
    <w:rsid w:val="003D7D07"/>
    <w:rsid w:val="003E011E"/>
    <w:rsid w:val="003E01A7"/>
    <w:rsid w:val="003E09C3"/>
    <w:rsid w:val="003E11D9"/>
    <w:rsid w:val="003E1426"/>
    <w:rsid w:val="003E18CC"/>
    <w:rsid w:val="003E298C"/>
    <w:rsid w:val="003E2E4C"/>
    <w:rsid w:val="003E300D"/>
    <w:rsid w:val="003E3A7C"/>
    <w:rsid w:val="003E3B43"/>
    <w:rsid w:val="003E3D36"/>
    <w:rsid w:val="003E4410"/>
    <w:rsid w:val="003E4562"/>
    <w:rsid w:val="003E46EB"/>
    <w:rsid w:val="003E4A2F"/>
    <w:rsid w:val="003E4E31"/>
    <w:rsid w:val="003E5960"/>
    <w:rsid w:val="003E5975"/>
    <w:rsid w:val="003E5993"/>
    <w:rsid w:val="003E5A8D"/>
    <w:rsid w:val="003E5F90"/>
    <w:rsid w:val="003E60DB"/>
    <w:rsid w:val="003E6544"/>
    <w:rsid w:val="003E669A"/>
    <w:rsid w:val="003E6744"/>
    <w:rsid w:val="003E6C0F"/>
    <w:rsid w:val="003E6CEE"/>
    <w:rsid w:val="003F021B"/>
    <w:rsid w:val="003F03C1"/>
    <w:rsid w:val="003F03FA"/>
    <w:rsid w:val="003F0680"/>
    <w:rsid w:val="003F06E3"/>
    <w:rsid w:val="003F1EA1"/>
    <w:rsid w:val="003F2041"/>
    <w:rsid w:val="003F2A4D"/>
    <w:rsid w:val="003F30E1"/>
    <w:rsid w:val="003F31DD"/>
    <w:rsid w:val="003F3A9A"/>
    <w:rsid w:val="003F3C4E"/>
    <w:rsid w:val="003F42C1"/>
    <w:rsid w:val="003F468F"/>
    <w:rsid w:val="003F4B83"/>
    <w:rsid w:val="003F4CC4"/>
    <w:rsid w:val="003F4E04"/>
    <w:rsid w:val="003F5ACF"/>
    <w:rsid w:val="003F6459"/>
    <w:rsid w:val="003F6730"/>
    <w:rsid w:val="003F771B"/>
    <w:rsid w:val="003F7963"/>
    <w:rsid w:val="004002EE"/>
    <w:rsid w:val="004007D2"/>
    <w:rsid w:val="00400DAC"/>
    <w:rsid w:val="00400EE4"/>
    <w:rsid w:val="00401078"/>
    <w:rsid w:val="004010F4"/>
    <w:rsid w:val="0040122A"/>
    <w:rsid w:val="004016C8"/>
    <w:rsid w:val="00401810"/>
    <w:rsid w:val="004018BF"/>
    <w:rsid w:val="00401C63"/>
    <w:rsid w:val="00401C88"/>
    <w:rsid w:val="00402073"/>
    <w:rsid w:val="00403878"/>
    <w:rsid w:val="0040391F"/>
    <w:rsid w:val="00403948"/>
    <w:rsid w:val="00403A00"/>
    <w:rsid w:val="00403A8E"/>
    <w:rsid w:val="00403DAA"/>
    <w:rsid w:val="004042E2"/>
    <w:rsid w:val="00404387"/>
    <w:rsid w:val="00404BDF"/>
    <w:rsid w:val="00404D9F"/>
    <w:rsid w:val="00405161"/>
    <w:rsid w:val="004052EA"/>
    <w:rsid w:val="004055EB"/>
    <w:rsid w:val="00405803"/>
    <w:rsid w:val="0040611D"/>
    <w:rsid w:val="004064A6"/>
    <w:rsid w:val="00406D0A"/>
    <w:rsid w:val="00406E18"/>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5973"/>
    <w:rsid w:val="00416E29"/>
    <w:rsid w:val="00416F2E"/>
    <w:rsid w:val="00417043"/>
    <w:rsid w:val="004174A2"/>
    <w:rsid w:val="00420231"/>
    <w:rsid w:val="00420A68"/>
    <w:rsid w:val="00420ECA"/>
    <w:rsid w:val="004214B6"/>
    <w:rsid w:val="00421768"/>
    <w:rsid w:val="004218A1"/>
    <w:rsid w:val="00422766"/>
    <w:rsid w:val="00423666"/>
    <w:rsid w:val="004236B8"/>
    <w:rsid w:val="00423B84"/>
    <w:rsid w:val="00423D0F"/>
    <w:rsid w:val="00424AEF"/>
    <w:rsid w:val="004260B7"/>
    <w:rsid w:val="004269D0"/>
    <w:rsid w:val="00426AC7"/>
    <w:rsid w:val="00427673"/>
    <w:rsid w:val="004279C6"/>
    <w:rsid w:val="00427D1E"/>
    <w:rsid w:val="00427E36"/>
    <w:rsid w:val="004312B3"/>
    <w:rsid w:val="0043161A"/>
    <w:rsid w:val="0043196E"/>
    <w:rsid w:val="004319B4"/>
    <w:rsid w:val="00431A6E"/>
    <w:rsid w:val="00431ACF"/>
    <w:rsid w:val="00431B70"/>
    <w:rsid w:val="004332E7"/>
    <w:rsid w:val="004336EB"/>
    <w:rsid w:val="00433BBA"/>
    <w:rsid w:val="00433D39"/>
    <w:rsid w:val="004341BE"/>
    <w:rsid w:val="00434827"/>
    <w:rsid w:val="004351AB"/>
    <w:rsid w:val="0043554C"/>
    <w:rsid w:val="00436084"/>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535"/>
    <w:rsid w:val="004437F3"/>
    <w:rsid w:val="00443E2C"/>
    <w:rsid w:val="004444A7"/>
    <w:rsid w:val="0044463A"/>
    <w:rsid w:val="0044476E"/>
    <w:rsid w:val="00444C31"/>
    <w:rsid w:val="00444CF3"/>
    <w:rsid w:val="004453F4"/>
    <w:rsid w:val="00445DFE"/>
    <w:rsid w:val="004463EF"/>
    <w:rsid w:val="0044652C"/>
    <w:rsid w:val="004467EF"/>
    <w:rsid w:val="0044724F"/>
    <w:rsid w:val="00450E6E"/>
    <w:rsid w:val="00451DE4"/>
    <w:rsid w:val="00452946"/>
    <w:rsid w:val="00452FA1"/>
    <w:rsid w:val="00453C7A"/>
    <w:rsid w:val="004543C2"/>
    <w:rsid w:val="00454906"/>
    <w:rsid w:val="00454BFE"/>
    <w:rsid w:val="004552E6"/>
    <w:rsid w:val="0045545E"/>
    <w:rsid w:val="00455D3F"/>
    <w:rsid w:val="004561C4"/>
    <w:rsid w:val="004565A4"/>
    <w:rsid w:val="00456671"/>
    <w:rsid w:val="00457042"/>
    <w:rsid w:val="004573B8"/>
    <w:rsid w:val="004604CF"/>
    <w:rsid w:val="00460880"/>
    <w:rsid w:val="00460A60"/>
    <w:rsid w:val="00460C75"/>
    <w:rsid w:val="00461331"/>
    <w:rsid w:val="004617D5"/>
    <w:rsid w:val="00461D28"/>
    <w:rsid w:val="00462A0F"/>
    <w:rsid w:val="00462C06"/>
    <w:rsid w:val="00463059"/>
    <w:rsid w:val="004630BE"/>
    <w:rsid w:val="004633F4"/>
    <w:rsid w:val="004638D6"/>
    <w:rsid w:val="004641EB"/>
    <w:rsid w:val="00464291"/>
    <w:rsid w:val="004650E8"/>
    <w:rsid w:val="004658E2"/>
    <w:rsid w:val="0046606E"/>
    <w:rsid w:val="00466C09"/>
    <w:rsid w:val="00467944"/>
    <w:rsid w:val="004700B2"/>
    <w:rsid w:val="00470C48"/>
    <w:rsid w:val="0047142C"/>
    <w:rsid w:val="00471541"/>
    <w:rsid w:val="004716F1"/>
    <w:rsid w:val="00471707"/>
    <w:rsid w:val="00471B75"/>
    <w:rsid w:val="004720E8"/>
    <w:rsid w:val="004727C2"/>
    <w:rsid w:val="00472819"/>
    <w:rsid w:val="00472837"/>
    <w:rsid w:val="0047283E"/>
    <w:rsid w:val="00472D4D"/>
    <w:rsid w:val="00472E0B"/>
    <w:rsid w:val="004731B3"/>
    <w:rsid w:val="00473A43"/>
    <w:rsid w:val="00473FD0"/>
    <w:rsid w:val="004744C3"/>
    <w:rsid w:val="00474BE0"/>
    <w:rsid w:val="00474DD8"/>
    <w:rsid w:val="00474EC1"/>
    <w:rsid w:val="00475AFB"/>
    <w:rsid w:val="00475F6E"/>
    <w:rsid w:val="00475F95"/>
    <w:rsid w:val="00475FEC"/>
    <w:rsid w:val="00476B20"/>
    <w:rsid w:val="00476D3B"/>
    <w:rsid w:val="00477B00"/>
    <w:rsid w:val="00477C3C"/>
    <w:rsid w:val="00477E3C"/>
    <w:rsid w:val="00480991"/>
    <w:rsid w:val="00480CA7"/>
    <w:rsid w:val="004814E6"/>
    <w:rsid w:val="00481D01"/>
    <w:rsid w:val="00481F91"/>
    <w:rsid w:val="00482648"/>
    <w:rsid w:val="00483152"/>
    <w:rsid w:val="004832D7"/>
    <w:rsid w:val="00483401"/>
    <w:rsid w:val="004834CD"/>
    <w:rsid w:val="00483531"/>
    <w:rsid w:val="0048414B"/>
    <w:rsid w:val="00484606"/>
    <w:rsid w:val="00484AEE"/>
    <w:rsid w:val="00486461"/>
    <w:rsid w:val="00486CE0"/>
    <w:rsid w:val="00486F86"/>
    <w:rsid w:val="004877A4"/>
    <w:rsid w:val="0048791A"/>
    <w:rsid w:val="004879A5"/>
    <w:rsid w:val="00487F8F"/>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1C8"/>
    <w:rsid w:val="004A031B"/>
    <w:rsid w:val="004A08F8"/>
    <w:rsid w:val="004A15ED"/>
    <w:rsid w:val="004A246E"/>
    <w:rsid w:val="004A344F"/>
    <w:rsid w:val="004A35E1"/>
    <w:rsid w:val="004A3E5E"/>
    <w:rsid w:val="004A41AB"/>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2491"/>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3B6"/>
    <w:rsid w:val="004B76CB"/>
    <w:rsid w:val="004B7859"/>
    <w:rsid w:val="004B7B8D"/>
    <w:rsid w:val="004B7E85"/>
    <w:rsid w:val="004C0160"/>
    <w:rsid w:val="004C270C"/>
    <w:rsid w:val="004C2CAF"/>
    <w:rsid w:val="004C2CBC"/>
    <w:rsid w:val="004C31FD"/>
    <w:rsid w:val="004C39C7"/>
    <w:rsid w:val="004C3C77"/>
    <w:rsid w:val="004C3CEA"/>
    <w:rsid w:val="004C3E49"/>
    <w:rsid w:val="004C4026"/>
    <w:rsid w:val="004C42FB"/>
    <w:rsid w:val="004C54E7"/>
    <w:rsid w:val="004C5ED5"/>
    <w:rsid w:val="004C6001"/>
    <w:rsid w:val="004C624D"/>
    <w:rsid w:val="004C6534"/>
    <w:rsid w:val="004C6942"/>
    <w:rsid w:val="004C6955"/>
    <w:rsid w:val="004C74AA"/>
    <w:rsid w:val="004C7795"/>
    <w:rsid w:val="004C7D3D"/>
    <w:rsid w:val="004D07C0"/>
    <w:rsid w:val="004D0A56"/>
    <w:rsid w:val="004D0DCE"/>
    <w:rsid w:val="004D19AE"/>
    <w:rsid w:val="004D1AD8"/>
    <w:rsid w:val="004D214A"/>
    <w:rsid w:val="004D2985"/>
    <w:rsid w:val="004D2E48"/>
    <w:rsid w:val="004D3603"/>
    <w:rsid w:val="004D37A4"/>
    <w:rsid w:val="004D398C"/>
    <w:rsid w:val="004D46DD"/>
    <w:rsid w:val="004D48CF"/>
    <w:rsid w:val="004D4FA0"/>
    <w:rsid w:val="004D50BA"/>
    <w:rsid w:val="004D51B4"/>
    <w:rsid w:val="004D581A"/>
    <w:rsid w:val="004D59AC"/>
    <w:rsid w:val="004D5A15"/>
    <w:rsid w:val="004D5C0A"/>
    <w:rsid w:val="004D5E7E"/>
    <w:rsid w:val="004D631E"/>
    <w:rsid w:val="004D6B28"/>
    <w:rsid w:val="004D71A7"/>
    <w:rsid w:val="004D7277"/>
    <w:rsid w:val="004D7690"/>
    <w:rsid w:val="004D7874"/>
    <w:rsid w:val="004D7CA2"/>
    <w:rsid w:val="004E0183"/>
    <w:rsid w:val="004E0285"/>
    <w:rsid w:val="004E040E"/>
    <w:rsid w:val="004E1413"/>
    <w:rsid w:val="004E1571"/>
    <w:rsid w:val="004E1650"/>
    <w:rsid w:val="004E22A5"/>
    <w:rsid w:val="004E2570"/>
    <w:rsid w:val="004E38FB"/>
    <w:rsid w:val="004E3FCA"/>
    <w:rsid w:val="004E4AC1"/>
    <w:rsid w:val="004E58D5"/>
    <w:rsid w:val="004E5BBE"/>
    <w:rsid w:val="004E5D36"/>
    <w:rsid w:val="004E5DA3"/>
    <w:rsid w:val="004E6AAC"/>
    <w:rsid w:val="004E6F3B"/>
    <w:rsid w:val="004E6FD6"/>
    <w:rsid w:val="004E794A"/>
    <w:rsid w:val="004E7C5F"/>
    <w:rsid w:val="004E7CFF"/>
    <w:rsid w:val="004E7D95"/>
    <w:rsid w:val="004E7DBA"/>
    <w:rsid w:val="004F032D"/>
    <w:rsid w:val="004F0A07"/>
    <w:rsid w:val="004F11C7"/>
    <w:rsid w:val="004F14B5"/>
    <w:rsid w:val="004F1597"/>
    <w:rsid w:val="004F1FB5"/>
    <w:rsid w:val="004F214D"/>
    <w:rsid w:val="004F234B"/>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2F2"/>
    <w:rsid w:val="0050045A"/>
    <w:rsid w:val="00500625"/>
    <w:rsid w:val="00500BC7"/>
    <w:rsid w:val="005014DD"/>
    <w:rsid w:val="00501C2E"/>
    <w:rsid w:val="00501D31"/>
    <w:rsid w:val="00502406"/>
    <w:rsid w:val="00503013"/>
    <w:rsid w:val="00503252"/>
    <w:rsid w:val="00503DC1"/>
    <w:rsid w:val="00503E9F"/>
    <w:rsid w:val="00503F70"/>
    <w:rsid w:val="00504344"/>
    <w:rsid w:val="00504384"/>
    <w:rsid w:val="005045BE"/>
    <w:rsid w:val="005049F0"/>
    <w:rsid w:val="00504F36"/>
    <w:rsid w:val="00504F45"/>
    <w:rsid w:val="005051ED"/>
    <w:rsid w:val="00505950"/>
    <w:rsid w:val="00505B42"/>
    <w:rsid w:val="00505F5C"/>
    <w:rsid w:val="005060D5"/>
    <w:rsid w:val="005060F4"/>
    <w:rsid w:val="005064FA"/>
    <w:rsid w:val="0050670F"/>
    <w:rsid w:val="00506851"/>
    <w:rsid w:val="00506B3F"/>
    <w:rsid w:val="00507112"/>
    <w:rsid w:val="00507322"/>
    <w:rsid w:val="005074EB"/>
    <w:rsid w:val="005075C5"/>
    <w:rsid w:val="00507CB1"/>
    <w:rsid w:val="00507E05"/>
    <w:rsid w:val="00507E2B"/>
    <w:rsid w:val="005101BE"/>
    <w:rsid w:val="005102BE"/>
    <w:rsid w:val="00510BBF"/>
    <w:rsid w:val="00510BC4"/>
    <w:rsid w:val="00510EC5"/>
    <w:rsid w:val="00510F44"/>
    <w:rsid w:val="005115A8"/>
    <w:rsid w:val="00511E3C"/>
    <w:rsid w:val="00512013"/>
    <w:rsid w:val="005122A7"/>
    <w:rsid w:val="0051246C"/>
    <w:rsid w:val="005124B3"/>
    <w:rsid w:val="00512743"/>
    <w:rsid w:val="005127AF"/>
    <w:rsid w:val="00512927"/>
    <w:rsid w:val="00512D7A"/>
    <w:rsid w:val="00513338"/>
    <w:rsid w:val="0051333C"/>
    <w:rsid w:val="00513746"/>
    <w:rsid w:val="00513ECE"/>
    <w:rsid w:val="00513F6A"/>
    <w:rsid w:val="00514323"/>
    <w:rsid w:val="00514362"/>
    <w:rsid w:val="00514593"/>
    <w:rsid w:val="00514644"/>
    <w:rsid w:val="0051477B"/>
    <w:rsid w:val="005148CD"/>
    <w:rsid w:val="00514A78"/>
    <w:rsid w:val="00515143"/>
    <w:rsid w:val="005152B1"/>
    <w:rsid w:val="00515F44"/>
    <w:rsid w:val="005160D8"/>
    <w:rsid w:val="00516429"/>
    <w:rsid w:val="00516DA8"/>
    <w:rsid w:val="00516EAD"/>
    <w:rsid w:val="00517632"/>
    <w:rsid w:val="00517BF8"/>
    <w:rsid w:val="00517DCC"/>
    <w:rsid w:val="005201E6"/>
    <w:rsid w:val="00520367"/>
    <w:rsid w:val="00521761"/>
    <w:rsid w:val="00521B5B"/>
    <w:rsid w:val="0052354E"/>
    <w:rsid w:val="00523740"/>
    <w:rsid w:val="00523A9E"/>
    <w:rsid w:val="00524141"/>
    <w:rsid w:val="005245D0"/>
    <w:rsid w:val="005246EA"/>
    <w:rsid w:val="00524804"/>
    <w:rsid w:val="0052489C"/>
    <w:rsid w:val="0052568E"/>
    <w:rsid w:val="005258A1"/>
    <w:rsid w:val="00525C05"/>
    <w:rsid w:val="00525E3E"/>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3A93"/>
    <w:rsid w:val="00533CB8"/>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0CF5"/>
    <w:rsid w:val="00541BF1"/>
    <w:rsid w:val="00541DB3"/>
    <w:rsid w:val="00541E14"/>
    <w:rsid w:val="00542224"/>
    <w:rsid w:val="00542750"/>
    <w:rsid w:val="0054282F"/>
    <w:rsid w:val="005429E4"/>
    <w:rsid w:val="00542B0D"/>
    <w:rsid w:val="005438F3"/>
    <w:rsid w:val="00543C4E"/>
    <w:rsid w:val="005441D2"/>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2D5D"/>
    <w:rsid w:val="0055312F"/>
    <w:rsid w:val="00553137"/>
    <w:rsid w:val="005535B7"/>
    <w:rsid w:val="0055397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40B"/>
    <w:rsid w:val="005615C0"/>
    <w:rsid w:val="005619F4"/>
    <w:rsid w:val="00561D51"/>
    <w:rsid w:val="00561FCA"/>
    <w:rsid w:val="005622C4"/>
    <w:rsid w:val="00562505"/>
    <w:rsid w:val="005628C1"/>
    <w:rsid w:val="00562B6C"/>
    <w:rsid w:val="00563383"/>
    <w:rsid w:val="0056468A"/>
    <w:rsid w:val="005653FE"/>
    <w:rsid w:val="00565690"/>
    <w:rsid w:val="00565936"/>
    <w:rsid w:val="00565976"/>
    <w:rsid w:val="00565FCC"/>
    <w:rsid w:val="00566550"/>
    <w:rsid w:val="005665DA"/>
    <w:rsid w:val="0056693B"/>
    <w:rsid w:val="005678B7"/>
    <w:rsid w:val="00570987"/>
    <w:rsid w:val="005709EA"/>
    <w:rsid w:val="00571557"/>
    <w:rsid w:val="00571974"/>
    <w:rsid w:val="00571D1D"/>
    <w:rsid w:val="00573138"/>
    <w:rsid w:val="00573658"/>
    <w:rsid w:val="005740FF"/>
    <w:rsid w:val="005741F6"/>
    <w:rsid w:val="00574420"/>
    <w:rsid w:val="00574645"/>
    <w:rsid w:val="005755AB"/>
    <w:rsid w:val="005758F9"/>
    <w:rsid w:val="00575CAF"/>
    <w:rsid w:val="0057657D"/>
    <w:rsid w:val="0057694F"/>
    <w:rsid w:val="00576C39"/>
    <w:rsid w:val="00576EE2"/>
    <w:rsid w:val="00577893"/>
    <w:rsid w:val="005778B1"/>
    <w:rsid w:val="00577FBB"/>
    <w:rsid w:val="00580270"/>
    <w:rsid w:val="005808F7"/>
    <w:rsid w:val="00580F59"/>
    <w:rsid w:val="0058156A"/>
    <w:rsid w:val="00581654"/>
    <w:rsid w:val="00581978"/>
    <w:rsid w:val="00581E61"/>
    <w:rsid w:val="005823DF"/>
    <w:rsid w:val="005825C0"/>
    <w:rsid w:val="00582978"/>
    <w:rsid w:val="00582B55"/>
    <w:rsid w:val="00583A38"/>
    <w:rsid w:val="005846F0"/>
    <w:rsid w:val="0058588B"/>
    <w:rsid w:val="00585C0F"/>
    <w:rsid w:val="00585C76"/>
    <w:rsid w:val="005868C5"/>
    <w:rsid w:val="00587178"/>
    <w:rsid w:val="005877CB"/>
    <w:rsid w:val="00590294"/>
    <w:rsid w:val="00590443"/>
    <w:rsid w:val="005906F5"/>
    <w:rsid w:val="00590964"/>
    <w:rsid w:val="00590E4D"/>
    <w:rsid w:val="005912F3"/>
    <w:rsid w:val="00591913"/>
    <w:rsid w:val="00591E65"/>
    <w:rsid w:val="00594107"/>
    <w:rsid w:val="00594211"/>
    <w:rsid w:val="00594415"/>
    <w:rsid w:val="005944AB"/>
    <w:rsid w:val="00594A4A"/>
    <w:rsid w:val="00594BDB"/>
    <w:rsid w:val="005950D5"/>
    <w:rsid w:val="00595528"/>
    <w:rsid w:val="00595660"/>
    <w:rsid w:val="005956D8"/>
    <w:rsid w:val="00595E9D"/>
    <w:rsid w:val="00595FF2"/>
    <w:rsid w:val="005964DA"/>
    <w:rsid w:val="00596649"/>
    <w:rsid w:val="00596759"/>
    <w:rsid w:val="00596DE3"/>
    <w:rsid w:val="00597BC2"/>
    <w:rsid w:val="005A133A"/>
    <w:rsid w:val="005A15AB"/>
    <w:rsid w:val="005A1A9F"/>
    <w:rsid w:val="005A20CF"/>
    <w:rsid w:val="005A314D"/>
    <w:rsid w:val="005A3729"/>
    <w:rsid w:val="005A3DAF"/>
    <w:rsid w:val="005A4169"/>
    <w:rsid w:val="005A49F8"/>
    <w:rsid w:val="005A4CFF"/>
    <w:rsid w:val="005A4D42"/>
    <w:rsid w:val="005A536D"/>
    <w:rsid w:val="005A5E71"/>
    <w:rsid w:val="005A5FAA"/>
    <w:rsid w:val="005A641F"/>
    <w:rsid w:val="005A7168"/>
    <w:rsid w:val="005A77D9"/>
    <w:rsid w:val="005A7A97"/>
    <w:rsid w:val="005A7AA9"/>
    <w:rsid w:val="005A7DD1"/>
    <w:rsid w:val="005A7FE8"/>
    <w:rsid w:val="005B038C"/>
    <w:rsid w:val="005B03AD"/>
    <w:rsid w:val="005B04C3"/>
    <w:rsid w:val="005B04D8"/>
    <w:rsid w:val="005B074B"/>
    <w:rsid w:val="005B083C"/>
    <w:rsid w:val="005B0ED2"/>
    <w:rsid w:val="005B11B7"/>
    <w:rsid w:val="005B186B"/>
    <w:rsid w:val="005B2464"/>
    <w:rsid w:val="005B26B8"/>
    <w:rsid w:val="005B29D0"/>
    <w:rsid w:val="005B339D"/>
    <w:rsid w:val="005B3615"/>
    <w:rsid w:val="005B446A"/>
    <w:rsid w:val="005B4B4D"/>
    <w:rsid w:val="005B519C"/>
    <w:rsid w:val="005B5E0B"/>
    <w:rsid w:val="005B5F7E"/>
    <w:rsid w:val="005B65AA"/>
    <w:rsid w:val="005B65F6"/>
    <w:rsid w:val="005B69BF"/>
    <w:rsid w:val="005B6FFC"/>
    <w:rsid w:val="005B763D"/>
    <w:rsid w:val="005C01EA"/>
    <w:rsid w:val="005C02A1"/>
    <w:rsid w:val="005C05CA"/>
    <w:rsid w:val="005C0C48"/>
    <w:rsid w:val="005C11FD"/>
    <w:rsid w:val="005C1B82"/>
    <w:rsid w:val="005C1EBA"/>
    <w:rsid w:val="005C2545"/>
    <w:rsid w:val="005C2939"/>
    <w:rsid w:val="005C2CE0"/>
    <w:rsid w:val="005C3B92"/>
    <w:rsid w:val="005C3F6D"/>
    <w:rsid w:val="005C4052"/>
    <w:rsid w:val="005C40F4"/>
    <w:rsid w:val="005C42BB"/>
    <w:rsid w:val="005C4764"/>
    <w:rsid w:val="005C4772"/>
    <w:rsid w:val="005C4C4A"/>
    <w:rsid w:val="005C516B"/>
    <w:rsid w:val="005C5336"/>
    <w:rsid w:val="005C5BA4"/>
    <w:rsid w:val="005C5D01"/>
    <w:rsid w:val="005C5DCC"/>
    <w:rsid w:val="005C5E0E"/>
    <w:rsid w:val="005C6090"/>
    <w:rsid w:val="005C6561"/>
    <w:rsid w:val="005C685D"/>
    <w:rsid w:val="005C6A3C"/>
    <w:rsid w:val="005C714B"/>
    <w:rsid w:val="005C7832"/>
    <w:rsid w:val="005C7BE4"/>
    <w:rsid w:val="005D0102"/>
    <w:rsid w:val="005D08D1"/>
    <w:rsid w:val="005D0979"/>
    <w:rsid w:val="005D0E60"/>
    <w:rsid w:val="005D16DC"/>
    <w:rsid w:val="005D1DC1"/>
    <w:rsid w:val="005D2599"/>
    <w:rsid w:val="005D2981"/>
    <w:rsid w:val="005D311E"/>
    <w:rsid w:val="005D3229"/>
    <w:rsid w:val="005D32DC"/>
    <w:rsid w:val="005D3470"/>
    <w:rsid w:val="005D39C8"/>
    <w:rsid w:val="005D39CA"/>
    <w:rsid w:val="005D3FEC"/>
    <w:rsid w:val="005D4C15"/>
    <w:rsid w:val="005D5790"/>
    <w:rsid w:val="005D59CE"/>
    <w:rsid w:val="005D5B6F"/>
    <w:rsid w:val="005D5BA6"/>
    <w:rsid w:val="005D60FD"/>
    <w:rsid w:val="005D622A"/>
    <w:rsid w:val="005D64DF"/>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A7E"/>
    <w:rsid w:val="005E4C44"/>
    <w:rsid w:val="005E5376"/>
    <w:rsid w:val="005E5379"/>
    <w:rsid w:val="005E54E2"/>
    <w:rsid w:val="005E5911"/>
    <w:rsid w:val="005E5A4C"/>
    <w:rsid w:val="005E5F07"/>
    <w:rsid w:val="005E6115"/>
    <w:rsid w:val="005E6E6C"/>
    <w:rsid w:val="005E70A5"/>
    <w:rsid w:val="005F0202"/>
    <w:rsid w:val="005F030D"/>
    <w:rsid w:val="005F0700"/>
    <w:rsid w:val="005F0AE1"/>
    <w:rsid w:val="005F1F26"/>
    <w:rsid w:val="005F240B"/>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1D0"/>
    <w:rsid w:val="005F633B"/>
    <w:rsid w:val="005F63FD"/>
    <w:rsid w:val="005F64B9"/>
    <w:rsid w:val="005F7185"/>
    <w:rsid w:val="005F7745"/>
    <w:rsid w:val="005F78C2"/>
    <w:rsid w:val="005F7985"/>
    <w:rsid w:val="0060052A"/>
    <w:rsid w:val="00600ECE"/>
    <w:rsid w:val="006016AE"/>
    <w:rsid w:val="00601856"/>
    <w:rsid w:val="006019F8"/>
    <w:rsid w:val="00601CF8"/>
    <w:rsid w:val="006023D0"/>
    <w:rsid w:val="00602571"/>
    <w:rsid w:val="006035A2"/>
    <w:rsid w:val="006035C5"/>
    <w:rsid w:val="00604813"/>
    <w:rsid w:val="006049C9"/>
    <w:rsid w:val="00604B06"/>
    <w:rsid w:val="00604D4F"/>
    <w:rsid w:val="006051F8"/>
    <w:rsid w:val="00606930"/>
    <w:rsid w:val="00606DCE"/>
    <w:rsid w:val="00606EE1"/>
    <w:rsid w:val="00606FCC"/>
    <w:rsid w:val="0060710F"/>
    <w:rsid w:val="00607115"/>
    <w:rsid w:val="00607680"/>
    <w:rsid w:val="006076A5"/>
    <w:rsid w:val="006101D8"/>
    <w:rsid w:val="00610FE8"/>
    <w:rsid w:val="0061127D"/>
    <w:rsid w:val="0061137B"/>
    <w:rsid w:val="00611A35"/>
    <w:rsid w:val="00612ECE"/>
    <w:rsid w:val="00612F2B"/>
    <w:rsid w:val="006131D1"/>
    <w:rsid w:val="00613F09"/>
    <w:rsid w:val="00613F38"/>
    <w:rsid w:val="006141A2"/>
    <w:rsid w:val="00614F13"/>
    <w:rsid w:val="00614F7F"/>
    <w:rsid w:val="00615170"/>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D85"/>
    <w:rsid w:val="00626E73"/>
    <w:rsid w:val="00626F29"/>
    <w:rsid w:val="00627424"/>
    <w:rsid w:val="0062766D"/>
    <w:rsid w:val="006277B1"/>
    <w:rsid w:val="00627830"/>
    <w:rsid w:val="00627E6A"/>
    <w:rsid w:val="00627E9F"/>
    <w:rsid w:val="00630077"/>
    <w:rsid w:val="006309AC"/>
    <w:rsid w:val="006309BE"/>
    <w:rsid w:val="00631433"/>
    <w:rsid w:val="006314E8"/>
    <w:rsid w:val="00632AA7"/>
    <w:rsid w:val="00632B65"/>
    <w:rsid w:val="0063304A"/>
    <w:rsid w:val="00633D3E"/>
    <w:rsid w:val="00634B9B"/>
    <w:rsid w:val="00634E11"/>
    <w:rsid w:val="006358F5"/>
    <w:rsid w:val="00636970"/>
    <w:rsid w:val="00636E5B"/>
    <w:rsid w:val="00637757"/>
    <w:rsid w:val="0063790D"/>
    <w:rsid w:val="00637927"/>
    <w:rsid w:val="00637A21"/>
    <w:rsid w:val="00637D62"/>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1C"/>
    <w:rsid w:val="00643DC9"/>
    <w:rsid w:val="00644304"/>
    <w:rsid w:val="00644619"/>
    <w:rsid w:val="00644FB1"/>
    <w:rsid w:val="006458C9"/>
    <w:rsid w:val="00645929"/>
    <w:rsid w:val="006459D1"/>
    <w:rsid w:val="00645D24"/>
    <w:rsid w:val="006464BD"/>
    <w:rsid w:val="00646699"/>
    <w:rsid w:val="00646C04"/>
    <w:rsid w:val="00646C8C"/>
    <w:rsid w:val="0064732B"/>
    <w:rsid w:val="00647BEA"/>
    <w:rsid w:val="00647DD6"/>
    <w:rsid w:val="00650AD3"/>
    <w:rsid w:val="0065164C"/>
    <w:rsid w:val="006520C5"/>
    <w:rsid w:val="006520D5"/>
    <w:rsid w:val="006521CC"/>
    <w:rsid w:val="00653AA2"/>
    <w:rsid w:val="00654BFD"/>
    <w:rsid w:val="00654D01"/>
    <w:rsid w:val="00654D32"/>
    <w:rsid w:val="00655256"/>
    <w:rsid w:val="00655627"/>
    <w:rsid w:val="006558E9"/>
    <w:rsid w:val="00655943"/>
    <w:rsid w:val="00655E7D"/>
    <w:rsid w:val="00656136"/>
    <w:rsid w:val="006562D5"/>
    <w:rsid w:val="00656462"/>
    <w:rsid w:val="006565B1"/>
    <w:rsid w:val="0065693F"/>
    <w:rsid w:val="00656B3A"/>
    <w:rsid w:val="00657939"/>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67AC0"/>
    <w:rsid w:val="0067031D"/>
    <w:rsid w:val="0067066B"/>
    <w:rsid w:val="006719FD"/>
    <w:rsid w:val="006727E9"/>
    <w:rsid w:val="006728BB"/>
    <w:rsid w:val="00672C69"/>
    <w:rsid w:val="00672D6A"/>
    <w:rsid w:val="00673511"/>
    <w:rsid w:val="00673E36"/>
    <w:rsid w:val="00673EBD"/>
    <w:rsid w:val="00674837"/>
    <w:rsid w:val="0067495E"/>
    <w:rsid w:val="00674F0D"/>
    <w:rsid w:val="00674F4B"/>
    <w:rsid w:val="006750FD"/>
    <w:rsid w:val="006759E7"/>
    <w:rsid w:val="00675E31"/>
    <w:rsid w:val="00675F07"/>
    <w:rsid w:val="0067647E"/>
    <w:rsid w:val="00676527"/>
    <w:rsid w:val="006768B9"/>
    <w:rsid w:val="00676CF2"/>
    <w:rsid w:val="00676DEE"/>
    <w:rsid w:val="00677F24"/>
    <w:rsid w:val="0068060E"/>
    <w:rsid w:val="0068280A"/>
    <w:rsid w:val="006831C4"/>
    <w:rsid w:val="0068328F"/>
    <w:rsid w:val="00683BCA"/>
    <w:rsid w:val="00684089"/>
    <w:rsid w:val="0068444F"/>
    <w:rsid w:val="006846CA"/>
    <w:rsid w:val="00684D43"/>
    <w:rsid w:val="00685202"/>
    <w:rsid w:val="00685A11"/>
    <w:rsid w:val="00685D51"/>
    <w:rsid w:val="00685E2B"/>
    <w:rsid w:val="00686B61"/>
    <w:rsid w:val="00686D3A"/>
    <w:rsid w:val="00687E1A"/>
    <w:rsid w:val="00687E25"/>
    <w:rsid w:val="00687FBD"/>
    <w:rsid w:val="00690119"/>
    <w:rsid w:val="0069058B"/>
    <w:rsid w:val="00690613"/>
    <w:rsid w:val="00690DF5"/>
    <w:rsid w:val="0069107F"/>
    <w:rsid w:val="0069164C"/>
    <w:rsid w:val="006917A5"/>
    <w:rsid w:val="00691DF0"/>
    <w:rsid w:val="0069224B"/>
    <w:rsid w:val="006925F0"/>
    <w:rsid w:val="006930B9"/>
    <w:rsid w:val="006931AB"/>
    <w:rsid w:val="006934ED"/>
    <w:rsid w:val="00693EAB"/>
    <w:rsid w:val="00694421"/>
    <w:rsid w:val="006946AB"/>
    <w:rsid w:val="006946F8"/>
    <w:rsid w:val="00694822"/>
    <w:rsid w:val="00694931"/>
    <w:rsid w:val="00695988"/>
    <w:rsid w:val="00695B56"/>
    <w:rsid w:val="00695B87"/>
    <w:rsid w:val="00695C14"/>
    <w:rsid w:val="00695EF0"/>
    <w:rsid w:val="0069646C"/>
    <w:rsid w:val="00696B33"/>
    <w:rsid w:val="00697450"/>
    <w:rsid w:val="00697721"/>
    <w:rsid w:val="00697EB4"/>
    <w:rsid w:val="006A033B"/>
    <w:rsid w:val="006A0CF6"/>
    <w:rsid w:val="006A2189"/>
    <w:rsid w:val="006A256C"/>
    <w:rsid w:val="006A2573"/>
    <w:rsid w:val="006A2C9A"/>
    <w:rsid w:val="006A34A1"/>
    <w:rsid w:val="006A3712"/>
    <w:rsid w:val="006A3C97"/>
    <w:rsid w:val="006A3F14"/>
    <w:rsid w:val="006A4EB4"/>
    <w:rsid w:val="006A509A"/>
    <w:rsid w:val="006A5117"/>
    <w:rsid w:val="006A5156"/>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0EAF"/>
    <w:rsid w:val="006B184C"/>
    <w:rsid w:val="006B1A09"/>
    <w:rsid w:val="006B1B97"/>
    <w:rsid w:val="006B2155"/>
    <w:rsid w:val="006B21FB"/>
    <w:rsid w:val="006B2DA6"/>
    <w:rsid w:val="006B3168"/>
    <w:rsid w:val="006B31CF"/>
    <w:rsid w:val="006B3927"/>
    <w:rsid w:val="006B3A9D"/>
    <w:rsid w:val="006B3C3D"/>
    <w:rsid w:val="006B3E16"/>
    <w:rsid w:val="006B40C8"/>
    <w:rsid w:val="006B42BD"/>
    <w:rsid w:val="006B52FA"/>
    <w:rsid w:val="006B594B"/>
    <w:rsid w:val="006B5B9C"/>
    <w:rsid w:val="006B6091"/>
    <w:rsid w:val="006B619D"/>
    <w:rsid w:val="006B661F"/>
    <w:rsid w:val="006B716D"/>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189"/>
    <w:rsid w:val="006C4407"/>
    <w:rsid w:val="006C44B1"/>
    <w:rsid w:val="006C482F"/>
    <w:rsid w:val="006C4842"/>
    <w:rsid w:val="006C49CA"/>
    <w:rsid w:val="006C4F56"/>
    <w:rsid w:val="006C51CD"/>
    <w:rsid w:val="006C5666"/>
    <w:rsid w:val="006C581A"/>
    <w:rsid w:val="006C5947"/>
    <w:rsid w:val="006C5980"/>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989"/>
    <w:rsid w:val="006D5F0E"/>
    <w:rsid w:val="006D5FC6"/>
    <w:rsid w:val="006D6C2A"/>
    <w:rsid w:val="006D6DB4"/>
    <w:rsid w:val="006D6E82"/>
    <w:rsid w:val="006D726D"/>
    <w:rsid w:val="006D7B4D"/>
    <w:rsid w:val="006E0234"/>
    <w:rsid w:val="006E092B"/>
    <w:rsid w:val="006E175C"/>
    <w:rsid w:val="006E2093"/>
    <w:rsid w:val="006E2810"/>
    <w:rsid w:val="006E2DAC"/>
    <w:rsid w:val="006E358E"/>
    <w:rsid w:val="006E3891"/>
    <w:rsid w:val="006E3C55"/>
    <w:rsid w:val="006E4591"/>
    <w:rsid w:val="006E466A"/>
    <w:rsid w:val="006E474F"/>
    <w:rsid w:val="006E4B8D"/>
    <w:rsid w:val="006E4FCC"/>
    <w:rsid w:val="006E50F3"/>
    <w:rsid w:val="006E5152"/>
    <w:rsid w:val="006E5404"/>
    <w:rsid w:val="006E586D"/>
    <w:rsid w:val="006E5943"/>
    <w:rsid w:val="006E595A"/>
    <w:rsid w:val="006E5DDA"/>
    <w:rsid w:val="006E63FF"/>
    <w:rsid w:val="006E67A7"/>
    <w:rsid w:val="006E6CE3"/>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8DE"/>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5997"/>
    <w:rsid w:val="0070674F"/>
    <w:rsid w:val="00706A19"/>
    <w:rsid w:val="00706F06"/>
    <w:rsid w:val="00707E69"/>
    <w:rsid w:val="007106C5"/>
    <w:rsid w:val="007108D4"/>
    <w:rsid w:val="00710AAF"/>
    <w:rsid w:val="00711266"/>
    <w:rsid w:val="0071165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229"/>
    <w:rsid w:val="00717CE7"/>
    <w:rsid w:val="007204E3"/>
    <w:rsid w:val="00720579"/>
    <w:rsid w:val="00720A7A"/>
    <w:rsid w:val="00720B07"/>
    <w:rsid w:val="00720B97"/>
    <w:rsid w:val="00720C81"/>
    <w:rsid w:val="00720FD5"/>
    <w:rsid w:val="007214F9"/>
    <w:rsid w:val="007218C7"/>
    <w:rsid w:val="00722751"/>
    <w:rsid w:val="007229D2"/>
    <w:rsid w:val="00722EB2"/>
    <w:rsid w:val="00722F74"/>
    <w:rsid w:val="007235EB"/>
    <w:rsid w:val="00723F0F"/>
    <w:rsid w:val="007242B8"/>
    <w:rsid w:val="007243C6"/>
    <w:rsid w:val="007259E0"/>
    <w:rsid w:val="007264E0"/>
    <w:rsid w:val="007267A4"/>
    <w:rsid w:val="00726B78"/>
    <w:rsid w:val="00726E79"/>
    <w:rsid w:val="00726F33"/>
    <w:rsid w:val="00727385"/>
    <w:rsid w:val="00727F60"/>
    <w:rsid w:val="00730B3D"/>
    <w:rsid w:val="00730B6B"/>
    <w:rsid w:val="00731023"/>
    <w:rsid w:val="00731229"/>
    <w:rsid w:val="007323D7"/>
    <w:rsid w:val="0073256A"/>
    <w:rsid w:val="00732BCD"/>
    <w:rsid w:val="00732CBF"/>
    <w:rsid w:val="00732E2D"/>
    <w:rsid w:val="00734153"/>
    <w:rsid w:val="007341EA"/>
    <w:rsid w:val="00734270"/>
    <w:rsid w:val="00734401"/>
    <w:rsid w:val="00734677"/>
    <w:rsid w:val="007349F1"/>
    <w:rsid w:val="00734B28"/>
    <w:rsid w:val="00734BE7"/>
    <w:rsid w:val="00734CD3"/>
    <w:rsid w:val="007353FE"/>
    <w:rsid w:val="007359F3"/>
    <w:rsid w:val="00735A8C"/>
    <w:rsid w:val="00735DBF"/>
    <w:rsid w:val="00735F91"/>
    <w:rsid w:val="00736EC5"/>
    <w:rsid w:val="00737230"/>
    <w:rsid w:val="00737963"/>
    <w:rsid w:val="00740400"/>
    <w:rsid w:val="007405B8"/>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6DB8"/>
    <w:rsid w:val="007472B7"/>
    <w:rsid w:val="007476EC"/>
    <w:rsid w:val="00747C52"/>
    <w:rsid w:val="00747CED"/>
    <w:rsid w:val="00750BAE"/>
    <w:rsid w:val="00750BF3"/>
    <w:rsid w:val="007515E2"/>
    <w:rsid w:val="00751729"/>
    <w:rsid w:val="007528DA"/>
    <w:rsid w:val="00752A13"/>
    <w:rsid w:val="00752CC5"/>
    <w:rsid w:val="00753590"/>
    <w:rsid w:val="00753768"/>
    <w:rsid w:val="00753F3D"/>
    <w:rsid w:val="0075430E"/>
    <w:rsid w:val="00754428"/>
    <w:rsid w:val="00754725"/>
    <w:rsid w:val="0075482A"/>
    <w:rsid w:val="00755B27"/>
    <w:rsid w:val="00755E67"/>
    <w:rsid w:val="0075616B"/>
    <w:rsid w:val="00756654"/>
    <w:rsid w:val="007571F7"/>
    <w:rsid w:val="0075737E"/>
    <w:rsid w:val="00757822"/>
    <w:rsid w:val="0076075F"/>
    <w:rsid w:val="007608E5"/>
    <w:rsid w:val="00760AFC"/>
    <w:rsid w:val="00760B5E"/>
    <w:rsid w:val="00761257"/>
    <w:rsid w:val="0076144A"/>
    <w:rsid w:val="0076190B"/>
    <w:rsid w:val="00761A8D"/>
    <w:rsid w:val="00761F54"/>
    <w:rsid w:val="00761F7A"/>
    <w:rsid w:val="00762574"/>
    <w:rsid w:val="007629CA"/>
    <w:rsid w:val="00762D10"/>
    <w:rsid w:val="00762DF7"/>
    <w:rsid w:val="007635E5"/>
    <w:rsid w:val="0076482B"/>
    <w:rsid w:val="00764AE4"/>
    <w:rsid w:val="00764B52"/>
    <w:rsid w:val="00764CDA"/>
    <w:rsid w:val="007650DC"/>
    <w:rsid w:val="007654BE"/>
    <w:rsid w:val="00765F06"/>
    <w:rsid w:val="00765F11"/>
    <w:rsid w:val="00766093"/>
    <w:rsid w:val="007661B9"/>
    <w:rsid w:val="007661FE"/>
    <w:rsid w:val="00766385"/>
    <w:rsid w:val="00766637"/>
    <w:rsid w:val="0076688A"/>
    <w:rsid w:val="007668D3"/>
    <w:rsid w:val="0076702E"/>
    <w:rsid w:val="007671DE"/>
    <w:rsid w:val="007677B1"/>
    <w:rsid w:val="007677FD"/>
    <w:rsid w:val="00767C9F"/>
    <w:rsid w:val="00767D07"/>
    <w:rsid w:val="00767DE2"/>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77A"/>
    <w:rsid w:val="007748A8"/>
    <w:rsid w:val="00774A9A"/>
    <w:rsid w:val="00774EED"/>
    <w:rsid w:val="007750F4"/>
    <w:rsid w:val="00775429"/>
    <w:rsid w:val="007759C0"/>
    <w:rsid w:val="00775CA9"/>
    <w:rsid w:val="00776806"/>
    <w:rsid w:val="0077691C"/>
    <w:rsid w:val="00776DAB"/>
    <w:rsid w:val="00776E2F"/>
    <w:rsid w:val="00777024"/>
    <w:rsid w:val="00777331"/>
    <w:rsid w:val="0078010F"/>
    <w:rsid w:val="00780146"/>
    <w:rsid w:val="007804BA"/>
    <w:rsid w:val="00780896"/>
    <w:rsid w:val="00780B01"/>
    <w:rsid w:val="007810CB"/>
    <w:rsid w:val="00781182"/>
    <w:rsid w:val="00781199"/>
    <w:rsid w:val="00781ABD"/>
    <w:rsid w:val="00781C35"/>
    <w:rsid w:val="0078369F"/>
    <w:rsid w:val="00783C89"/>
    <w:rsid w:val="00783EA2"/>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0FD7"/>
    <w:rsid w:val="00791155"/>
    <w:rsid w:val="00791A22"/>
    <w:rsid w:val="00792675"/>
    <w:rsid w:val="00792CC2"/>
    <w:rsid w:val="00792CF2"/>
    <w:rsid w:val="00793698"/>
    <w:rsid w:val="007938C9"/>
    <w:rsid w:val="007944E0"/>
    <w:rsid w:val="0079455F"/>
    <w:rsid w:val="00794C0F"/>
    <w:rsid w:val="00794D78"/>
    <w:rsid w:val="00795325"/>
    <w:rsid w:val="007957DE"/>
    <w:rsid w:val="00795FE8"/>
    <w:rsid w:val="00797192"/>
    <w:rsid w:val="00797458"/>
    <w:rsid w:val="007975BC"/>
    <w:rsid w:val="00797846"/>
    <w:rsid w:val="0079784F"/>
    <w:rsid w:val="007979B6"/>
    <w:rsid w:val="00797BBD"/>
    <w:rsid w:val="00797E9E"/>
    <w:rsid w:val="007A0A82"/>
    <w:rsid w:val="007A0ED9"/>
    <w:rsid w:val="007A0F8E"/>
    <w:rsid w:val="007A10D3"/>
    <w:rsid w:val="007A1AE9"/>
    <w:rsid w:val="007A2025"/>
    <w:rsid w:val="007A22D2"/>
    <w:rsid w:val="007A281F"/>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343"/>
    <w:rsid w:val="007B2872"/>
    <w:rsid w:val="007B2CB5"/>
    <w:rsid w:val="007B2E6B"/>
    <w:rsid w:val="007B32C6"/>
    <w:rsid w:val="007B363C"/>
    <w:rsid w:val="007B3682"/>
    <w:rsid w:val="007B3719"/>
    <w:rsid w:val="007B42A6"/>
    <w:rsid w:val="007B4436"/>
    <w:rsid w:val="007B54FC"/>
    <w:rsid w:val="007B5B9A"/>
    <w:rsid w:val="007B68F0"/>
    <w:rsid w:val="007C09E7"/>
    <w:rsid w:val="007C0D1B"/>
    <w:rsid w:val="007C1025"/>
    <w:rsid w:val="007C1B0E"/>
    <w:rsid w:val="007C1F2A"/>
    <w:rsid w:val="007C20F9"/>
    <w:rsid w:val="007C2DAF"/>
    <w:rsid w:val="007C2EEE"/>
    <w:rsid w:val="007C3333"/>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40D"/>
    <w:rsid w:val="007D281F"/>
    <w:rsid w:val="007D2DFB"/>
    <w:rsid w:val="007D357B"/>
    <w:rsid w:val="007D3DAE"/>
    <w:rsid w:val="007D3F1B"/>
    <w:rsid w:val="007D4060"/>
    <w:rsid w:val="007D4408"/>
    <w:rsid w:val="007D495E"/>
    <w:rsid w:val="007D4BA3"/>
    <w:rsid w:val="007D4D13"/>
    <w:rsid w:val="007D52D5"/>
    <w:rsid w:val="007D5404"/>
    <w:rsid w:val="007D5464"/>
    <w:rsid w:val="007D5D4C"/>
    <w:rsid w:val="007D5F33"/>
    <w:rsid w:val="007D6071"/>
    <w:rsid w:val="007D6363"/>
    <w:rsid w:val="007D64A5"/>
    <w:rsid w:val="007D6E65"/>
    <w:rsid w:val="007D6EEA"/>
    <w:rsid w:val="007D72F8"/>
    <w:rsid w:val="007D7899"/>
    <w:rsid w:val="007D78C9"/>
    <w:rsid w:val="007D7CD3"/>
    <w:rsid w:val="007E0030"/>
    <w:rsid w:val="007E0576"/>
    <w:rsid w:val="007E088C"/>
    <w:rsid w:val="007E0B4A"/>
    <w:rsid w:val="007E0BC4"/>
    <w:rsid w:val="007E1739"/>
    <w:rsid w:val="007E1907"/>
    <w:rsid w:val="007E1AAF"/>
    <w:rsid w:val="007E1D1C"/>
    <w:rsid w:val="007E23C4"/>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6C"/>
    <w:rsid w:val="007E6DF5"/>
    <w:rsid w:val="007E7669"/>
    <w:rsid w:val="007F005D"/>
    <w:rsid w:val="007F0A10"/>
    <w:rsid w:val="007F17CD"/>
    <w:rsid w:val="007F1A16"/>
    <w:rsid w:val="007F1E54"/>
    <w:rsid w:val="007F2AEF"/>
    <w:rsid w:val="007F2DF8"/>
    <w:rsid w:val="007F300A"/>
    <w:rsid w:val="007F320E"/>
    <w:rsid w:val="007F32B1"/>
    <w:rsid w:val="007F33A2"/>
    <w:rsid w:val="007F3FD0"/>
    <w:rsid w:val="007F3FFB"/>
    <w:rsid w:val="007F42CC"/>
    <w:rsid w:val="007F49C6"/>
    <w:rsid w:val="007F4A90"/>
    <w:rsid w:val="007F4B58"/>
    <w:rsid w:val="007F4D0E"/>
    <w:rsid w:val="007F4FB1"/>
    <w:rsid w:val="007F519D"/>
    <w:rsid w:val="007F5312"/>
    <w:rsid w:val="007F54F7"/>
    <w:rsid w:val="007F596F"/>
    <w:rsid w:val="007F5970"/>
    <w:rsid w:val="007F6017"/>
    <w:rsid w:val="007F619B"/>
    <w:rsid w:val="007F6228"/>
    <w:rsid w:val="007F6308"/>
    <w:rsid w:val="007F6901"/>
    <w:rsid w:val="007F7149"/>
    <w:rsid w:val="007F7364"/>
    <w:rsid w:val="007F7372"/>
    <w:rsid w:val="007F7BA9"/>
    <w:rsid w:val="008003BF"/>
    <w:rsid w:val="008004F5"/>
    <w:rsid w:val="0080080B"/>
    <w:rsid w:val="00800DA1"/>
    <w:rsid w:val="00801294"/>
    <w:rsid w:val="008013C0"/>
    <w:rsid w:val="0080145B"/>
    <w:rsid w:val="008015B2"/>
    <w:rsid w:val="00802C11"/>
    <w:rsid w:val="00802C79"/>
    <w:rsid w:val="00803FD6"/>
    <w:rsid w:val="00803FDE"/>
    <w:rsid w:val="0080419D"/>
    <w:rsid w:val="008043E2"/>
    <w:rsid w:val="00804477"/>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C42"/>
    <w:rsid w:val="00813DBC"/>
    <w:rsid w:val="008143DB"/>
    <w:rsid w:val="008144A8"/>
    <w:rsid w:val="00814873"/>
    <w:rsid w:val="00814A7F"/>
    <w:rsid w:val="00814D6E"/>
    <w:rsid w:val="00815093"/>
    <w:rsid w:val="00815172"/>
    <w:rsid w:val="00815391"/>
    <w:rsid w:val="0081539A"/>
    <w:rsid w:val="00815568"/>
    <w:rsid w:val="00815CF0"/>
    <w:rsid w:val="0081613A"/>
    <w:rsid w:val="008162C9"/>
    <w:rsid w:val="008166D1"/>
    <w:rsid w:val="00816D1D"/>
    <w:rsid w:val="008170D4"/>
    <w:rsid w:val="00817FCD"/>
    <w:rsid w:val="00820EBE"/>
    <w:rsid w:val="0082110D"/>
    <w:rsid w:val="008214C4"/>
    <w:rsid w:val="008219BF"/>
    <w:rsid w:val="0082206B"/>
    <w:rsid w:val="008228DE"/>
    <w:rsid w:val="00822A00"/>
    <w:rsid w:val="00822A9F"/>
    <w:rsid w:val="00823E5F"/>
    <w:rsid w:val="00824280"/>
    <w:rsid w:val="00824E58"/>
    <w:rsid w:val="0082528C"/>
    <w:rsid w:val="008252AB"/>
    <w:rsid w:val="00825C53"/>
    <w:rsid w:val="00825D35"/>
    <w:rsid w:val="008260D5"/>
    <w:rsid w:val="00826531"/>
    <w:rsid w:val="00826C20"/>
    <w:rsid w:val="00826E50"/>
    <w:rsid w:val="00827568"/>
    <w:rsid w:val="00827BC8"/>
    <w:rsid w:val="00827CED"/>
    <w:rsid w:val="008301CF"/>
    <w:rsid w:val="008303E5"/>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0E3D"/>
    <w:rsid w:val="0084124E"/>
    <w:rsid w:val="00841975"/>
    <w:rsid w:val="00841CF9"/>
    <w:rsid w:val="00841DD9"/>
    <w:rsid w:val="00841DE5"/>
    <w:rsid w:val="00841E85"/>
    <w:rsid w:val="00841FF7"/>
    <w:rsid w:val="0084228A"/>
    <w:rsid w:val="00842594"/>
    <w:rsid w:val="00842994"/>
    <w:rsid w:val="00842AA6"/>
    <w:rsid w:val="0084319E"/>
    <w:rsid w:val="0084354E"/>
    <w:rsid w:val="00843867"/>
    <w:rsid w:val="00843C59"/>
    <w:rsid w:val="00844A64"/>
    <w:rsid w:val="00844C42"/>
    <w:rsid w:val="00844DC4"/>
    <w:rsid w:val="00844F44"/>
    <w:rsid w:val="0084530C"/>
    <w:rsid w:val="0084563F"/>
    <w:rsid w:val="0084642B"/>
    <w:rsid w:val="00846479"/>
    <w:rsid w:val="008465E3"/>
    <w:rsid w:val="008468DD"/>
    <w:rsid w:val="00846DC8"/>
    <w:rsid w:val="008472AD"/>
    <w:rsid w:val="008473B3"/>
    <w:rsid w:val="00847F4B"/>
    <w:rsid w:val="0085006D"/>
    <w:rsid w:val="008500EF"/>
    <w:rsid w:val="00850500"/>
    <w:rsid w:val="0085068B"/>
    <w:rsid w:val="00850767"/>
    <w:rsid w:val="00850858"/>
    <w:rsid w:val="00850F10"/>
    <w:rsid w:val="00850F7B"/>
    <w:rsid w:val="00851672"/>
    <w:rsid w:val="00851A9C"/>
    <w:rsid w:val="00851EDA"/>
    <w:rsid w:val="008521FB"/>
    <w:rsid w:val="00852374"/>
    <w:rsid w:val="00853624"/>
    <w:rsid w:val="0085369B"/>
    <w:rsid w:val="0085398D"/>
    <w:rsid w:val="008539C9"/>
    <w:rsid w:val="00853B5B"/>
    <w:rsid w:val="0085458E"/>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247"/>
    <w:rsid w:val="0086648E"/>
    <w:rsid w:val="008664D1"/>
    <w:rsid w:val="00866672"/>
    <w:rsid w:val="00866A1F"/>
    <w:rsid w:val="00866BAD"/>
    <w:rsid w:val="00866BCB"/>
    <w:rsid w:val="008679B6"/>
    <w:rsid w:val="00871565"/>
    <w:rsid w:val="00871806"/>
    <w:rsid w:val="00871BC7"/>
    <w:rsid w:val="00871ED5"/>
    <w:rsid w:val="008721ED"/>
    <w:rsid w:val="00873591"/>
    <w:rsid w:val="008737EE"/>
    <w:rsid w:val="0087408E"/>
    <w:rsid w:val="00874529"/>
    <w:rsid w:val="00874652"/>
    <w:rsid w:val="00874894"/>
    <w:rsid w:val="00874943"/>
    <w:rsid w:val="008753B6"/>
    <w:rsid w:val="00875599"/>
    <w:rsid w:val="00875CBC"/>
    <w:rsid w:val="0087660F"/>
    <w:rsid w:val="0087672C"/>
    <w:rsid w:val="008767ED"/>
    <w:rsid w:val="00876D6D"/>
    <w:rsid w:val="00876DE1"/>
    <w:rsid w:val="00876E3E"/>
    <w:rsid w:val="00880133"/>
    <w:rsid w:val="0088060F"/>
    <w:rsid w:val="008814BD"/>
    <w:rsid w:val="00881530"/>
    <w:rsid w:val="00881B10"/>
    <w:rsid w:val="00881B86"/>
    <w:rsid w:val="00881D3A"/>
    <w:rsid w:val="00882083"/>
    <w:rsid w:val="00882787"/>
    <w:rsid w:val="00882BD9"/>
    <w:rsid w:val="00882F39"/>
    <w:rsid w:val="00882F75"/>
    <w:rsid w:val="0088327B"/>
    <w:rsid w:val="0088383F"/>
    <w:rsid w:val="00883D6A"/>
    <w:rsid w:val="00883D6D"/>
    <w:rsid w:val="00884388"/>
    <w:rsid w:val="00884FF9"/>
    <w:rsid w:val="00885CF0"/>
    <w:rsid w:val="00886562"/>
    <w:rsid w:val="00887AD1"/>
    <w:rsid w:val="00887D7C"/>
    <w:rsid w:val="00887F4A"/>
    <w:rsid w:val="00887F87"/>
    <w:rsid w:val="008908ED"/>
    <w:rsid w:val="008908F6"/>
    <w:rsid w:val="00890C57"/>
    <w:rsid w:val="00891113"/>
    <w:rsid w:val="00891422"/>
    <w:rsid w:val="00891518"/>
    <w:rsid w:val="00891528"/>
    <w:rsid w:val="00891A75"/>
    <w:rsid w:val="00891CBF"/>
    <w:rsid w:val="00891EF9"/>
    <w:rsid w:val="0089252F"/>
    <w:rsid w:val="00893BF0"/>
    <w:rsid w:val="00893EA0"/>
    <w:rsid w:val="0089406E"/>
    <w:rsid w:val="008944AC"/>
    <w:rsid w:val="008949A5"/>
    <w:rsid w:val="00894CF6"/>
    <w:rsid w:val="008956FA"/>
    <w:rsid w:val="00895A03"/>
    <w:rsid w:val="00896040"/>
    <w:rsid w:val="00896432"/>
    <w:rsid w:val="00896478"/>
    <w:rsid w:val="008968CC"/>
    <w:rsid w:val="008969CA"/>
    <w:rsid w:val="00897391"/>
    <w:rsid w:val="008977C6"/>
    <w:rsid w:val="008A0042"/>
    <w:rsid w:val="008A067C"/>
    <w:rsid w:val="008A1E4B"/>
    <w:rsid w:val="008A1E60"/>
    <w:rsid w:val="008A1F45"/>
    <w:rsid w:val="008A2029"/>
    <w:rsid w:val="008A2275"/>
    <w:rsid w:val="008A23C3"/>
    <w:rsid w:val="008A2754"/>
    <w:rsid w:val="008A2873"/>
    <w:rsid w:val="008A3080"/>
    <w:rsid w:val="008A3188"/>
    <w:rsid w:val="008A323D"/>
    <w:rsid w:val="008A3847"/>
    <w:rsid w:val="008A3D68"/>
    <w:rsid w:val="008A3E19"/>
    <w:rsid w:val="008A45CC"/>
    <w:rsid w:val="008A4606"/>
    <w:rsid w:val="008A4A5C"/>
    <w:rsid w:val="008A5787"/>
    <w:rsid w:val="008A594C"/>
    <w:rsid w:val="008A613C"/>
    <w:rsid w:val="008A667B"/>
    <w:rsid w:val="008A67E1"/>
    <w:rsid w:val="008A6920"/>
    <w:rsid w:val="008A6933"/>
    <w:rsid w:val="008A6C39"/>
    <w:rsid w:val="008A6FA9"/>
    <w:rsid w:val="008A745F"/>
    <w:rsid w:val="008A795A"/>
    <w:rsid w:val="008A7A35"/>
    <w:rsid w:val="008A7F04"/>
    <w:rsid w:val="008B0454"/>
    <w:rsid w:val="008B04E0"/>
    <w:rsid w:val="008B2A9A"/>
    <w:rsid w:val="008B2E54"/>
    <w:rsid w:val="008B31A2"/>
    <w:rsid w:val="008B3E94"/>
    <w:rsid w:val="008B4549"/>
    <w:rsid w:val="008B4AC3"/>
    <w:rsid w:val="008B4BB3"/>
    <w:rsid w:val="008B5260"/>
    <w:rsid w:val="008B615B"/>
    <w:rsid w:val="008B6FC3"/>
    <w:rsid w:val="008B728D"/>
    <w:rsid w:val="008B753A"/>
    <w:rsid w:val="008B7728"/>
    <w:rsid w:val="008B7A9D"/>
    <w:rsid w:val="008C0301"/>
    <w:rsid w:val="008C190F"/>
    <w:rsid w:val="008C27DD"/>
    <w:rsid w:val="008C3221"/>
    <w:rsid w:val="008C355E"/>
    <w:rsid w:val="008C43C1"/>
    <w:rsid w:val="008C4FBE"/>
    <w:rsid w:val="008C52A5"/>
    <w:rsid w:val="008C532C"/>
    <w:rsid w:val="008C5824"/>
    <w:rsid w:val="008C5BC6"/>
    <w:rsid w:val="008C5F8D"/>
    <w:rsid w:val="008C62DB"/>
    <w:rsid w:val="008C6C1A"/>
    <w:rsid w:val="008C6C49"/>
    <w:rsid w:val="008C70D7"/>
    <w:rsid w:val="008C7843"/>
    <w:rsid w:val="008D05AE"/>
    <w:rsid w:val="008D0B95"/>
    <w:rsid w:val="008D119C"/>
    <w:rsid w:val="008D198D"/>
    <w:rsid w:val="008D19B8"/>
    <w:rsid w:val="008D1C33"/>
    <w:rsid w:val="008D1C70"/>
    <w:rsid w:val="008D208B"/>
    <w:rsid w:val="008D22E7"/>
    <w:rsid w:val="008D26EE"/>
    <w:rsid w:val="008D288F"/>
    <w:rsid w:val="008D33DC"/>
    <w:rsid w:val="008D3435"/>
    <w:rsid w:val="008D3437"/>
    <w:rsid w:val="008D4108"/>
    <w:rsid w:val="008D4943"/>
    <w:rsid w:val="008D4953"/>
    <w:rsid w:val="008D527C"/>
    <w:rsid w:val="008D53AD"/>
    <w:rsid w:val="008D5A61"/>
    <w:rsid w:val="008D667B"/>
    <w:rsid w:val="008D69AC"/>
    <w:rsid w:val="008D6C18"/>
    <w:rsid w:val="008D761A"/>
    <w:rsid w:val="008D7D98"/>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7D"/>
    <w:rsid w:val="008F00EB"/>
    <w:rsid w:val="008F0177"/>
    <w:rsid w:val="008F057F"/>
    <w:rsid w:val="008F05B9"/>
    <w:rsid w:val="008F078B"/>
    <w:rsid w:val="008F08EE"/>
    <w:rsid w:val="008F0B3B"/>
    <w:rsid w:val="008F0E0B"/>
    <w:rsid w:val="008F16CE"/>
    <w:rsid w:val="008F1888"/>
    <w:rsid w:val="008F1C9C"/>
    <w:rsid w:val="008F2388"/>
    <w:rsid w:val="008F286A"/>
    <w:rsid w:val="008F2E29"/>
    <w:rsid w:val="008F309F"/>
    <w:rsid w:val="008F333B"/>
    <w:rsid w:val="008F4480"/>
    <w:rsid w:val="008F4C48"/>
    <w:rsid w:val="008F5014"/>
    <w:rsid w:val="008F549F"/>
    <w:rsid w:val="008F5679"/>
    <w:rsid w:val="008F5CF5"/>
    <w:rsid w:val="008F5CFF"/>
    <w:rsid w:val="008F68C5"/>
    <w:rsid w:val="008F69C6"/>
    <w:rsid w:val="008F6E03"/>
    <w:rsid w:val="008F723E"/>
    <w:rsid w:val="008F7A34"/>
    <w:rsid w:val="008F7BE8"/>
    <w:rsid w:val="008F7C7A"/>
    <w:rsid w:val="008F7E00"/>
    <w:rsid w:val="008F7F24"/>
    <w:rsid w:val="00900705"/>
    <w:rsid w:val="009009D7"/>
    <w:rsid w:val="00900BC9"/>
    <w:rsid w:val="009010F7"/>
    <w:rsid w:val="0090127F"/>
    <w:rsid w:val="00901627"/>
    <w:rsid w:val="0090209D"/>
    <w:rsid w:val="00902237"/>
    <w:rsid w:val="00902C8D"/>
    <w:rsid w:val="00902F7A"/>
    <w:rsid w:val="00903144"/>
    <w:rsid w:val="00903481"/>
    <w:rsid w:val="00903C6C"/>
    <w:rsid w:val="00904ACF"/>
    <w:rsid w:val="00904D8C"/>
    <w:rsid w:val="00905B17"/>
    <w:rsid w:val="009061C0"/>
    <w:rsid w:val="00906684"/>
    <w:rsid w:val="009071F3"/>
    <w:rsid w:val="0090784C"/>
    <w:rsid w:val="00907CF7"/>
    <w:rsid w:val="009101AE"/>
    <w:rsid w:val="00910574"/>
    <w:rsid w:val="00910E4C"/>
    <w:rsid w:val="00910FA3"/>
    <w:rsid w:val="0091115A"/>
    <w:rsid w:val="00911417"/>
    <w:rsid w:val="00911870"/>
    <w:rsid w:val="00911F45"/>
    <w:rsid w:val="00911FA6"/>
    <w:rsid w:val="00911FFD"/>
    <w:rsid w:val="00912009"/>
    <w:rsid w:val="00912035"/>
    <w:rsid w:val="0091205C"/>
    <w:rsid w:val="00912099"/>
    <w:rsid w:val="009122D3"/>
    <w:rsid w:val="009126C2"/>
    <w:rsid w:val="00912B97"/>
    <w:rsid w:val="00912CC1"/>
    <w:rsid w:val="00913058"/>
    <w:rsid w:val="00913157"/>
    <w:rsid w:val="0091338A"/>
    <w:rsid w:val="00913D5F"/>
    <w:rsid w:val="00914D84"/>
    <w:rsid w:val="00914DEE"/>
    <w:rsid w:val="00914E33"/>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1FEC"/>
    <w:rsid w:val="00922036"/>
    <w:rsid w:val="00922679"/>
    <w:rsid w:val="00922795"/>
    <w:rsid w:val="0092323F"/>
    <w:rsid w:val="00923281"/>
    <w:rsid w:val="009233F7"/>
    <w:rsid w:val="00923CD5"/>
    <w:rsid w:val="00923D31"/>
    <w:rsid w:val="00924D59"/>
    <w:rsid w:val="00924D6E"/>
    <w:rsid w:val="00924F4F"/>
    <w:rsid w:val="009251A6"/>
    <w:rsid w:val="00925DBF"/>
    <w:rsid w:val="00926210"/>
    <w:rsid w:val="009269CA"/>
    <w:rsid w:val="00926AA2"/>
    <w:rsid w:val="00926D42"/>
    <w:rsid w:val="00926F7B"/>
    <w:rsid w:val="0092716D"/>
    <w:rsid w:val="0092787E"/>
    <w:rsid w:val="009279AA"/>
    <w:rsid w:val="009305CF"/>
    <w:rsid w:val="0093075A"/>
    <w:rsid w:val="009312C1"/>
    <w:rsid w:val="009313F4"/>
    <w:rsid w:val="00931B06"/>
    <w:rsid w:val="00931BB8"/>
    <w:rsid w:val="00932060"/>
    <w:rsid w:val="0093251D"/>
    <w:rsid w:val="0093287A"/>
    <w:rsid w:val="009329DF"/>
    <w:rsid w:val="00933B2E"/>
    <w:rsid w:val="009345EF"/>
    <w:rsid w:val="00934D8E"/>
    <w:rsid w:val="00935329"/>
    <w:rsid w:val="00935695"/>
    <w:rsid w:val="00935AE3"/>
    <w:rsid w:val="00935AF3"/>
    <w:rsid w:val="009366C0"/>
    <w:rsid w:val="00936F9D"/>
    <w:rsid w:val="0093703C"/>
    <w:rsid w:val="00937536"/>
    <w:rsid w:val="009379C9"/>
    <w:rsid w:val="0094026B"/>
    <w:rsid w:val="00940708"/>
    <w:rsid w:val="00940BF4"/>
    <w:rsid w:val="00940DFA"/>
    <w:rsid w:val="00941417"/>
    <w:rsid w:val="00941714"/>
    <w:rsid w:val="00941C11"/>
    <w:rsid w:val="00941F5B"/>
    <w:rsid w:val="0094232B"/>
    <w:rsid w:val="009425F9"/>
    <w:rsid w:val="00942698"/>
    <w:rsid w:val="00942E80"/>
    <w:rsid w:val="00942F97"/>
    <w:rsid w:val="00943098"/>
    <w:rsid w:val="0094386A"/>
    <w:rsid w:val="00943938"/>
    <w:rsid w:val="00943ED2"/>
    <w:rsid w:val="009446E9"/>
    <w:rsid w:val="00944D83"/>
    <w:rsid w:val="00944EE4"/>
    <w:rsid w:val="0094585D"/>
    <w:rsid w:val="00945C86"/>
    <w:rsid w:val="00946085"/>
    <w:rsid w:val="00946344"/>
    <w:rsid w:val="00946488"/>
    <w:rsid w:val="0094666E"/>
    <w:rsid w:val="0094671E"/>
    <w:rsid w:val="0094687A"/>
    <w:rsid w:val="00946934"/>
    <w:rsid w:val="00946D9A"/>
    <w:rsid w:val="00947311"/>
    <w:rsid w:val="00947425"/>
    <w:rsid w:val="00947A99"/>
    <w:rsid w:val="00950430"/>
    <w:rsid w:val="009506C1"/>
    <w:rsid w:val="009508CC"/>
    <w:rsid w:val="00950A95"/>
    <w:rsid w:val="00950CDB"/>
    <w:rsid w:val="00950ED8"/>
    <w:rsid w:val="00950F1F"/>
    <w:rsid w:val="009510A2"/>
    <w:rsid w:val="009510E4"/>
    <w:rsid w:val="0095115D"/>
    <w:rsid w:val="0095120D"/>
    <w:rsid w:val="00951252"/>
    <w:rsid w:val="00952D9F"/>
    <w:rsid w:val="009531AF"/>
    <w:rsid w:val="00953706"/>
    <w:rsid w:val="00954708"/>
    <w:rsid w:val="00954C13"/>
    <w:rsid w:val="00954DCA"/>
    <w:rsid w:val="0095533B"/>
    <w:rsid w:val="00955486"/>
    <w:rsid w:val="00955992"/>
    <w:rsid w:val="00956102"/>
    <w:rsid w:val="00956309"/>
    <w:rsid w:val="00956FF1"/>
    <w:rsid w:val="00957625"/>
    <w:rsid w:val="009607EE"/>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2B8"/>
    <w:rsid w:val="00967A61"/>
    <w:rsid w:val="00971070"/>
    <w:rsid w:val="00971F7A"/>
    <w:rsid w:val="0097233E"/>
    <w:rsid w:val="009726DB"/>
    <w:rsid w:val="009728EC"/>
    <w:rsid w:val="00972A16"/>
    <w:rsid w:val="00972D03"/>
    <w:rsid w:val="00973862"/>
    <w:rsid w:val="00973864"/>
    <w:rsid w:val="00973A5E"/>
    <w:rsid w:val="0097405F"/>
    <w:rsid w:val="009745DA"/>
    <w:rsid w:val="00974646"/>
    <w:rsid w:val="0097473E"/>
    <w:rsid w:val="00974A8C"/>
    <w:rsid w:val="00974D6A"/>
    <w:rsid w:val="00974F34"/>
    <w:rsid w:val="0097528A"/>
    <w:rsid w:val="009753B3"/>
    <w:rsid w:val="00975D8D"/>
    <w:rsid w:val="00976254"/>
    <w:rsid w:val="00976694"/>
    <w:rsid w:val="0097720B"/>
    <w:rsid w:val="00977AFA"/>
    <w:rsid w:val="00977B78"/>
    <w:rsid w:val="0098060F"/>
    <w:rsid w:val="009806ED"/>
    <w:rsid w:val="009810D0"/>
    <w:rsid w:val="0098154E"/>
    <w:rsid w:val="00981739"/>
    <w:rsid w:val="009818A5"/>
    <w:rsid w:val="009819B8"/>
    <w:rsid w:val="009821AF"/>
    <w:rsid w:val="0098225E"/>
    <w:rsid w:val="009823A6"/>
    <w:rsid w:val="00982760"/>
    <w:rsid w:val="009839D5"/>
    <w:rsid w:val="00984049"/>
    <w:rsid w:val="00984146"/>
    <w:rsid w:val="00984467"/>
    <w:rsid w:val="00984697"/>
    <w:rsid w:val="00985211"/>
    <w:rsid w:val="0098556D"/>
    <w:rsid w:val="009861B7"/>
    <w:rsid w:val="00986430"/>
    <w:rsid w:val="0098646D"/>
    <w:rsid w:val="009864D7"/>
    <w:rsid w:val="0098720B"/>
    <w:rsid w:val="00987B8E"/>
    <w:rsid w:val="009900BD"/>
    <w:rsid w:val="00990405"/>
    <w:rsid w:val="009908A2"/>
    <w:rsid w:val="00990A34"/>
    <w:rsid w:val="00991049"/>
    <w:rsid w:val="00991367"/>
    <w:rsid w:val="00991694"/>
    <w:rsid w:val="00991929"/>
    <w:rsid w:val="0099209B"/>
    <w:rsid w:val="0099249C"/>
    <w:rsid w:val="00993437"/>
    <w:rsid w:val="00993631"/>
    <w:rsid w:val="009938D5"/>
    <w:rsid w:val="00993921"/>
    <w:rsid w:val="00993C6D"/>
    <w:rsid w:val="00993CEA"/>
    <w:rsid w:val="009946CE"/>
    <w:rsid w:val="009946D2"/>
    <w:rsid w:val="0099498B"/>
    <w:rsid w:val="00994BEB"/>
    <w:rsid w:val="00994E3C"/>
    <w:rsid w:val="00995392"/>
    <w:rsid w:val="009955DD"/>
    <w:rsid w:val="009957A4"/>
    <w:rsid w:val="00995AAD"/>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5BCE"/>
    <w:rsid w:val="009A614B"/>
    <w:rsid w:val="009A61B2"/>
    <w:rsid w:val="009A6700"/>
    <w:rsid w:val="009A6932"/>
    <w:rsid w:val="009A6D6C"/>
    <w:rsid w:val="009A6EA3"/>
    <w:rsid w:val="009A6FDD"/>
    <w:rsid w:val="009A70BD"/>
    <w:rsid w:val="009A7260"/>
    <w:rsid w:val="009A73F5"/>
    <w:rsid w:val="009A7D49"/>
    <w:rsid w:val="009B03B0"/>
    <w:rsid w:val="009B04E1"/>
    <w:rsid w:val="009B0676"/>
    <w:rsid w:val="009B0977"/>
    <w:rsid w:val="009B0A16"/>
    <w:rsid w:val="009B12F0"/>
    <w:rsid w:val="009B1717"/>
    <w:rsid w:val="009B191C"/>
    <w:rsid w:val="009B194D"/>
    <w:rsid w:val="009B1EE7"/>
    <w:rsid w:val="009B20E1"/>
    <w:rsid w:val="009B268E"/>
    <w:rsid w:val="009B2D72"/>
    <w:rsid w:val="009B348B"/>
    <w:rsid w:val="009B4E83"/>
    <w:rsid w:val="009B5007"/>
    <w:rsid w:val="009B50A7"/>
    <w:rsid w:val="009B52F6"/>
    <w:rsid w:val="009B5BC2"/>
    <w:rsid w:val="009B5D85"/>
    <w:rsid w:val="009B64A3"/>
    <w:rsid w:val="009B69E1"/>
    <w:rsid w:val="009B6C3C"/>
    <w:rsid w:val="009B7D61"/>
    <w:rsid w:val="009C028C"/>
    <w:rsid w:val="009C035B"/>
    <w:rsid w:val="009C069C"/>
    <w:rsid w:val="009C1414"/>
    <w:rsid w:val="009C1922"/>
    <w:rsid w:val="009C1FB7"/>
    <w:rsid w:val="009C26E2"/>
    <w:rsid w:val="009C2D4D"/>
    <w:rsid w:val="009C3519"/>
    <w:rsid w:val="009C3C2C"/>
    <w:rsid w:val="009C3E87"/>
    <w:rsid w:val="009C3F3E"/>
    <w:rsid w:val="009C4257"/>
    <w:rsid w:val="009C4764"/>
    <w:rsid w:val="009C503F"/>
    <w:rsid w:val="009C50AB"/>
    <w:rsid w:val="009C55EF"/>
    <w:rsid w:val="009C582D"/>
    <w:rsid w:val="009C5B63"/>
    <w:rsid w:val="009C64D7"/>
    <w:rsid w:val="009C6711"/>
    <w:rsid w:val="009C694B"/>
    <w:rsid w:val="009C6BE7"/>
    <w:rsid w:val="009C700B"/>
    <w:rsid w:val="009C7C18"/>
    <w:rsid w:val="009D0050"/>
    <w:rsid w:val="009D1A97"/>
    <w:rsid w:val="009D1C77"/>
    <w:rsid w:val="009D287E"/>
    <w:rsid w:val="009D2954"/>
    <w:rsid w:val="009D309F"/>
    <w:rsid w:val="009D30ED"/>
    <w:rsid w:val="009D353A"/>
    <w:rsid w:val="009D38ED"/>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28"/>
    <w:rsid w:val="009D7C9A"/>
    <w:rsid w:val="009E025A"/>
    <w:rsid w:val="009E03AA"/>
    <w:rsid w:val="009E0B44"/>
    <w:rsid w:val="009E0F3F"/>
    <w:rsid w:val="009E12DE"/>
    <w:rsid w:val="009E17BE"/>
    <w:rsid w:val="009E2582"/>
    <w:rsid w:val="009E25CD"/>
    <w:rsid w:val="009E26D4"/>
    <w:rsid w:val="009E2E39"/>
    <w:rsid w:val="009E3FEA"/>
    <w:rsid w:val="009E417A"/>
    <w:rsid w:val="009E4242"/>
    <w:rsid w:val="009E4537"/>
    <w:rsid w:val="009E4554"/>
    <w:rsid w:val="009E4674"/>
    <w:rsid w:val="009E47D9"/>
    <w:rsid w:val="009E4889"/>
    <w:rsid w:val="009E4939"/>
    <w:rsid w:val="009E5066"/>
    <w:rsid w:val="009E535E"/>
    <w:rsid w:val="009E5B9B"/>
    <w:rsid w:val="009E6D05"/>
    <w:rsid w:val="009E6FDC"/>
    <w:rsid w:val="009E7243"/>
    <w:rsid w:val="009E743D"/>
    <w:rsid w:val="009E791D"/>
    <w:rsid w:val="009E792F"/>
    <w:rsid w:val="009F0556"/>
    <w:rsid w:val="009F0BD4"/>
    <w:rsid w:val="009F1A44"/>
    <w:rsid w:val="009F24AF"/>
    <w:rsid w:val="009F254F"/>
    <w:rsid w:val="009F2BED"/>
    <w:rsid w:val="009F2DB5"/>
    <w:rsid w:val="009F2E6B"/>
    <w:rsid w:val="009F3834"/>
    <w:rsid w:val="009F3B62"/>
    <w:rsid w:val="009F4035"/>
    <w:rsid w:val="009F42D4"/>
    <w:rsid w:val="009F4697"/>
    <w:rsid w:val="009F488A"/>
    <w:rsid w:val="009F4C5F"/>
    <w:rsid w:val="009F521B"/>
    <w:rsid w:val="009F532A"/>
    <w:rsid w:val="009F53B2"/>
    <w:rsid w:val="009F5539"/>
    <w:rsid w:val="009F55BB"/>
    <w:rsid w:val="009F69FE"/>
    <w:rsid w:val="009F6C87"/>
    <w:rsid w:val="009F7097"/>
    <w:rsid w:val="009F78E5"/>
    <w:rsid w:val="009F7B8B"/>
    <w:rsid w:val="009F7F4A"/>
    <w:rsid w:val="00A00A3D"/>
    <w:rsid w:val="00A00B32"/>
    <w:rsid w:val="00A00B85"/>
    <w:rsid w:val="00A00D05"/>
    <w:rsid w:val="00A00DCA"/>
    <w:rsid w:val="00A010BF"/>
    <w:rsid w:val="00A01AA2"/>
    <w:rsid w:val="00A01DB9"/>
    <w:rsid w:val="00A03A82"/>
    <w:rsid w:val="00A0411D"/>
    <w:rsid w:val="00A0438B"/>
    <w:rsid w:val="00A045ED"/>
    <w:rsid w:val="00A05402"/>
    <w:rsid w:val="00A055C4"/>
    <w:rsid w:val="00A0616D"/>
    <w:rsid w:val="00A06EF2"/>
    <w:rsid w:val="00A070F9"/>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2779"/>
    <w:rsid w:val="00A13246"/>
    <w:rsid w:val="00A133A6"/>
    <w:rsid w:val="00A134AE"/>
    <w:rsid w:val="00A13568"/>
    <w:rsid w:val="00A1364D"/>
    <w:rsid w:val="00A139AC"/>
    <w:rsid w:val="00A13CCC"/>
    <w:rsid w:val="00A1402D"/>
    <w:rsid w:val="00A1418B"/>
    <w:rsid w:val="00A14AEF"/>
    <w:rsid w:val="00A153F8"/>
    <w:rsid w:val="00A16086"/>
    <w:rsid w:val="00A166C0"/>
    <w:rsid w:val="00A16EAA"/>
    <w:rsid w:val="00A17590"/>
    <w:rsid w:val="00A1787D"/>
    <w:rsid w:val="00A17F16"/>
    <w:rsid w:val="00A200AB"/>
    <w:rsid w:val="00A206B2"/>
    <w:rsid w:val="00A21762"/>
    <w:rsid w:val="00A21851"/>
    <w:rsid w:val="00A224D7"/>
    <w:rsid w:val="00A22748"/>
    <w:rsid w:val="00A22A37"/>
    <w:rsid w:val="00A22F44"/>
    <w:rsid w:val="00A24036"/>
    <w:rsid w:val="00A24176"/>
    <w:rsid w:val="00A242BF"/>
    <w:rsid w:val="00A243B8"/>
    <w:rsid w:val="00A24541"/>
    <w:rsid w:val="00A250AB"/>
    <w:rsid w:val="00A2543B"/>
    <w:rsid w:val="00A2596C"/>
    <w:rsid w:val="00A26165"/>
    <w:rsid w:val="00A273B8"/>
    <w:rsid w:val="00A2796F"/>
    <w:rsid w:val="00A27C6E"/>
    <w:rsid w:val="00A27DD5"/>
    <w:rsid w:val="00A27F3C"/>
    <w:rsid w:val="00A30179"/>
    <w:rsid w:val="00A30291"/>
    <w:rsid w:val="00A3031D"/>
    <w:rsid w:val="00A30843"/>
    <w:rsid w:val="00A30BEF"/>
    <w:rsid w:val="00A30FD4"/>
    <w:rsid w:val="00A3120F"/>
    <w:rsid w:val="00A3127D"/>
    <w:rsid w:val="00A31A72"/>
    <w:rsid w:val="00A31A8A"/>
    <w:rsid w:val="00A31BE0"/>
    <w:rsid w:val="00A31F43"/>
    <w:rsid w:val="00A31FC0"/>
    <w:rsid w:val="00A3204F"/>
    <w:rsid w:val="00A327C6"/>
    <w:rsid w:val="00A332B3"/>
    <w:rsid w:val="00A33B50"/>
    <w:rsid w:val="00A3417B"/>
    <w:rsid w:val="00A34C92"/>
    <w:rsid w:val="00A34EE5"/>
    <w:rsid w:val="00A34FC6"/>
    <w:rsid w:val="00A35106"/>
    <w:rsid w:val="00A351CF"/>
    <w:rsid w:val="00A35642"/>
    <w:rsid w:val="00A35777"/>
    <w:rsid w:val="00A36559"/>
    <w:rsid w:val="00A36A18"/>
    <w:rsid w:val="00A37474"/>
    <w:rsid w:val="00A3751E"/>
    <w:rsid w:val="00A379FD"/>
    <w:rsid w:val="00A37C12"/>
    <w:rsid w:val="00A40DDB"/>
    <w:rsid w:val="00A40DEF"/>
    <w:rsid w:val="00A417C2"/>
    <w:rsid w:val="00A41DED"/>
    <w:rsid w:val="00A41F82"/>
    <w:rsid w:val="00A420D6"/>
    <w:rsid w:val="00A4234B"/>
    <w:rsid w:val="00A42546"/>
    <w:rsid w:val="00A42CCA"/>
    <w:rsid w:val="00A432C4"/>
    <w:rsid w:val="00A436AE"/>
    <w:rsid w:val="00A43AB3"/>
    <w:rsid w:val="00A43B6A"/>
    <w:rsid w:val="00A4414F"/>
    <w:rsid w:val="00A44BA8"/>
    <w:rsid w:val="00A4506E"/>
    <w:rsid w:val="00A456B3"/>
    <w:rsid w:val="00A45CB2"/>
    <w:rsid w:val="00A45F8A"/>
    <w:rsid w:val="00A4614B"/>
    <w:rsid w:val="00A468BA"/>
    <w:rsid w:val="00A46AA2"/>
    <w:rsid w:val="00A46DE7"/>
    <w:rsid w:val="00A47310"/>
    <w:rsid w:val="00A4755E"/>
    <w:rsid w:val="00A47D7A"/>
    <w:rsid w:val="00A47E30"/>
    <w:rsid w:val="00A47FCE"/>
    <w:rsid w:val="00A50276"/>
    <w:rsid w:val="00A51031"/>
    <w:rsid w:val="00A511DE"/>
    <w:rsid w:val="00A518D1"/>
    <w:rsid w:val="00A51C1D"/>
    <w:rsid w:val="00A51C44"/>
    <w:rsid w:val="00A52A0D"/>
    <w:rsid w:val="00A52AE3"/>
    <w:rsid w:val="00A53652"/>
    <w:rsid w:val="00A539B6"/>
    <w:rsid w:val="00A53B97"/>
    <w:rsid w:val="00A53CAD"/>
    <w:rsid w:val="00A54279"/>
    <w:rsid w:val="00A548B2"/>
    <w:rsid w:val="00A54A88"/>
    <w:rsid w:val="00A54C71"/>
    <w:rsid w:val="00A54DDF"/>
    <w:rsid w:val="00A54EE0"/>
    <w:rsid w:val="00A55A38"/>
    <w:rsid w:val="00A55CBF"/>
    <w:rsid w:val="00A562C4"/>
    <w:rsid w:val="00A563AB"/>
    <w:rsid w:val="00A566A6"/>
    <w:rsid w:val="00A56AC2"/>
    <w:rsid w:val="00A56B29"/>
    <w:rsid w:val="00A56FDA"/>
    <w:rsid w:val="00A5777B"/>
    <w:rsid w:val="00A60452"/>
    <w:rsid w:val="00A60D6A"/>
    <w:rsid w:val="00A62158"/>
    <w:rsid w:val="00A628AB"/>
    <w:rsid w:val="00A62D78"/>
    <w:rsid w:val="00A62D97"/>
    <w:rsid w:val="00A64878"/>
    <w:rsid w:val="00A65321"/>
    <w:rsid w:val="00A661A8"/>
    <w:rsid w:val="00A665E9"/>
    <w:rsid w:val="00A668B1"/>
    <w:rsid w:val="00A673D9"/>
    <w:rsid w:val="00A6741B"/>
    <w:rsid w:val="00A67623"/>
    <w:rsid w:val="00A67734"/>
    <w:rsid w:val="00A6778A"/>
    <w:rsid w:val="00A70CE6"/>
    <w:rsid w:val="00A70FEC"/>
    <w:rsid w:val="00A712BC"/>
    <w:rsid w:val="00A718A2"/>
    <w:rsid w:val="00A71985"/>
    <w:rsid w:val="00A7233D"/>
    <w:rsid w:val="00A72B66"/>
    <w:rsid w:val="00A73578"/>
    <w:rsid w:val="00A73E0A"/>
    <w:rsid w:val="00A7446B"/>
    <w:rsid w:val="00A744BE"/>
    <w:rsid w:val="00A7486A"/>
    <w:rsid w:val="00A74AE7"/>
    <w:rsid w:val="00A74B57"/>
    <w:rsid w:val="00A74CE3"/>
    <w:rsid w:val="00A75FF4"/>
    <w:rsid w:val="00A768D3"/>
    <w:rsid w:val="00A76A82"/>
    <w:rsid w:val="00A77028"/>
    <w:rsid w:val="00A77179"/>
    <w:rsid w:val="00A771AD"/>
    <w:rsid w:val="00A77228"/>
    <w:rsid w:val="00A8084B"/>
    <w:rsid w:val="00A8168B"/>
    <w:rsid w:val="00A81AF9"/>
    <w:rsid w:val="00A81B9A"/>
    <w:rsid w:val="00A81D64"/>
    <w:rsid w:val="00A8205D"/>
    <w:rsid w:val="00A821C9"/>
    <w:rsid w:val="00A82C5B"/>
    <w:rsid w:val="00A83295"/>
    <w:rsid w:val="00A834C1"/>
    <w:rsid w:val="00A83653"/>
    <w:rsid w:val="00A8452C"/>
    <w:rsid w:val="00A849BF"/>
    <w:rsid w:val="00A84D82"/>
    <w:rsid w:val="00A858D2"/>
    <w:rsid w:val="00A86446"/>
    <w:rsid w:val="00A868EB"/>
    <w:rsid w:val="00A86BD1"/>
    <w:rsid w:val="00A86BD9"/>
    <w:rsid w:val="00A8764A"/>
    <w:rsid w:val="00A878D6"/>
    <w:rsid w:val="00A879B9"/>
    <w:rsid w:val="00A90AC1"/>
    <w:rsid w:val="00A90F8D"/>
    <w:rsid w:val="00A91578"/>
    <w:rsid w:val="00A91711"/>
    <w:rsid w:val="00A9180F"/>
    <w:rsid w:val="00A91954"/>
    <w:rsid w:val="00A91ECB"/>
    <w:rsid w:val="00A92DB4"/>
    <w:rsid w:val="00A92EC6"/>
    <w:rsid w:val="00A93EAF"/>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97692"/>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6A58"/>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3C5C"/>
    <w:rsid w:val="00AB425C"/>
    <w:rsid w:val="00AB453F"/>
    <w:rsid w:val="00AB4557"/>
    <w:rsid w:val="00AB45DA"/>
    <w:rsid w:val="00AB4B29"/>
    <w:rsid w:val="00AB4B60"/>
    <w:rsid w:val="00AB4B75"/>
    <w:rsid w:val="00AB4CA8"/>
    <w:rsid w:val="00AB506A"/>
    <w:rsid w:val="00AB5906"/>
    <w:rsid w:val="00AB5A9E"/>
    <w:rsid w:val="00AB5C00"/>
    <w:rsid w:val="00AB5F7D"/>
    <w:rsid w:val="00AB671C"/>
    <w:rsid w:val="00AB6C8E"/>
    <w:rsid w:val="00AB6E08"/>
    <w:rsid w:val="00AB73CE"/>
    <w:rsid w:val="00AB73DF"/>
    <w:rsid w:val="00AB7B82"/>
    <w:rsid w:val="00AB7EFB"/>
    <w:rsid w:val="00AC01BC"/>
    <w:rsid w:val="00AC19D2"/>
    <w:rsid w:val="00AC2342"/>
    <w:rsid w:val="00AC288D"/>
    <w:rsid w:val="00AC2CE8"/>
    <w:rsid w:val="00AC3617"/>
    <w:rsid w:val="00AC36D3"/>
    <w:rsid w:val="00AC3CC2"/>
    <w:rsid w:val="00AC3E70"/>
    <w:rsid w:val="00AC4328"/>
    <w:rsid w:val="00AC445D"/>
    <w:rsid w:val="00AC472A"/>
    <w:rsid w:val="00AC4E4D"/>
    <w:rsid w:val="00AC4FBC"/>
    <w:rsid w:val="00AC584C"/>
    <w:rsid w:val="00AC5E6C"/>
    <w:rsid w:val="00AC61E4"/>
    <w:rsid w:val="00AC6D9C"/>
    <w:rsid w:val="00AC7482"/>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3CED"/>
    <w:rsid w:val="00AD4329"/>
    <w:rsid w:val="00AD4B6D"/>
    <w:rsid w:val="00AD55E7"/>
    <w:rsid w:val="00AD5637"/>
    <w:rsid w:val="00AD611C"/>
    <w:rsid w:val="00AD62F7"/>
    <w:rsid w:val="00AD69F2"/>
    <w:rsid w:val="00AD7139"/>
    <w:rsid w:val="00AD790A"/>
    <w:rsid w:val="00AE0264"/>
    <w:rsid w:val="00AE05A0"/>
    <w:rsid w:val="00AE0824"/>
    <w:rsid w:val="00AE09E3"/>
    <w:rsid w:val="00AE0E54"/>
    <w:rsid w:val="00AE10C9"/>
    <w:rsid w:val="00AE1C14"/>
    <w:rsid w:val="00AE23B5"/>
    <w:rsid w:val="00AE25AB"/>
    <w:rsid w:val="00AE2E82"/>
    <w:rsid w:val="00AE2FC7"/>
    <w:rsid w:val="00AE3241"/>
    <w:rsid w:val="00AE40BB"/>
    <w:rsid w:val="00AE40D7"/>
    <w:rsid w:val="00AE43D1"/>
    <w:rsid w:val="00AE442E"/>
    <w:rsid w:val="00AE45F7"/>
    <w:rsid w:val="00AE4968"/>
    <w:rsid w:val="00AE51BC"/>
    <w:rsid w:val="00AE53EF"/>
    <w:rsid w:val="00AE54F8"/>
    <w:rsid w:val="00AE5C8F"/>
    <w:rsid w:val="00AE5E08"/>
    <w:rsid w:val="00AE5EA4"/>
    <w:rsid w:val="00AE5F60"/>
    <w:rsid w:val="00AE6081"/>
    <w:rsid w:val="00AE64EF"/>
    <w:rsid w:val="00AE664D"/>
    <w:rsid w:val="00AE6875"/>
    <w:rsid w:val="00AE7032"/>
    <w:rsid w:val="00AE70AC"/>
    <w:rsid w:val="00AE7268"/>
    <w:rsid w:val="00AE75CC"/>
    <w:rsid w:val="00AE772E"/>
    <w:rsid w:val="00AE7C44"/>
    <w:rsid w:val="00AF0866"/>
    <w:rsid w:val="00AF0EEA"/>
    <w:rsid w:val="00AF14F4"/>
    <w:rsid w:val="00AF16E1"/>
    <w:rsid w:val="00AF196B"/>
    <w:rsid w:val="00AF2CD4"/>
    <w:rsid w:val="00AF2FA2"/>
    <w:rsid w:val="00AF3811"/>
    <w:rsid w:val="00AF3BD6"/>
    <w:rsid w:val="00AF4C47"/>
    <w:rsid w:val="00AF4DA2"/>
    <w:rsid w:val="00AF5014"/>
    <w:rsid w:val="00AF5467"/>
    <w:rsid w:val="00AF59AA"/>
    <w:rsid w:val="00AF5EED"/>
    <w:rsid w:val="00AF61D3"/>
    <w:rsid w:val="00AF649F"/>
    <w:rsid w:val="00AF695A"/>
    <w:rsid w:val="00AF6CD8"/>
    <w:rsid w:val="00AF7169"/>
    <w:rsid w:val="00AF716F"/>
    <w:rsid w:val="00B00A88"/>
    <w:rsid w:val="00B00C19"/>
    <w:rsid w:val="00B02023"/>
    <w:rsid w:val="00B02170"/>
    <w:rsid w:val="00B0259D"/>
    <w:rsid w:val="00B02FDE"/>
    <w:rsid w:val="00B030B0"/>
    <w:rsid w:val="00B03281"/>
    <w:rsid w:val="00B034EE"/>
    <w:rsid w:val="00B03767"/>
    <w:rsid w:val="00B0385B"/>
    <w:rsid w:val="00B0488B"/>
    <w:rsid w:val="00B05282"/>
    <w:rsid w:val="00B05BDA"/>
    <w:rsid w:val="00B05D4E"/>
    <w:rsid w:val="00B066F5"/>
    <w:rsid w:val="00B0697C"/>
    <w:rsid w:val="00B06D29"/>
    <w:rsid w:val="00B073B0"/>
    <w:rsid w:val="00B07BE9"/>
    <w:rsid w:val="00B07C61"/>
    <w:rsid w:val="00B10759"/>
    <w:rsid w:val="00B10C69"/>
    <w:rsid w:val="00B10DA4"/>
    <w:rsid w:val="00B11247"/>
    <w:rsid w:val="00B11258"/>
    <w:rsid w:val="00B1131C"/>
    <w:rsid w:val="00B11331"/>
    <w:rsid w:val="00B1167F"/>
    <w:rsid w:val="00B116DE"/>
    <w:rsid w:val="00B11765"/>
    <w:rsid w:val="00B127F3"/>
    <w:rsid w:val="00B12B02"/>
    <w:rsid w:val="00B12E7D"/>
    <w:rsid w:val="00B1413F"/>
    <w:rsid w:val="00B1435F"/>
    <w:rsid w:val="00B1450B"/>
    <w:rsid w:val="00B153BC"/>
    <w:rsid w:val="00B157FE"/>
    <w:rsid w:val="00B15A09"/>
    <w:rsid w:val="00B1621B"/>
    <w:rsid w:val="00B1639B"/>
    <w:rsid w:val="00B16C88"/>
    <w:rsid w:val="00B17F19"/>
    <w:rsid w:val="00B2004D"/>
    <w:rsid w:val="00B20679"/>
    <w:rsid w:val="00B206D6"/>
    <w:rsid w:val="00B2159F"/>
    <w:rsid w:val="00B2198A"/>
    <w:rsid w:val="00B21BA6"/>
    <w:rsid w:val="00B21C29"/>
    <w:rsid w:val="00B22044"/>
    <w:rsid w:val="00B23139"/>
    <w:rsid w:val="00B232B7"/>
    <w:rsid w:val="00B23E8F"/>
    <w:rsid w:val="00B24977"/>
    <w:rsid w:val="00B24981"/>
    <w:rsid w:val="00B25765"/>
    <w:rsid w:val="00B258FA"/>
    <w:rsid w:val="00B25E07"/>
    <w:rsid w:val="00B260FB"/>
    <w:rsid w:val="00B265E3"/>
    <w:rsid w:val="00B268F7"/>
    <w:rsid w:val="00B26A34"/>
    <w:rsid w:val="00B2767A"/>
    <w:rsid w:val="00B276AF"/>
    <w:rsid w:val="00B302BD"/>
    <w:rsid w:val="00B30A53"/>
    <w:rsid w:val="00B30BEB"/>
    <w:rsid w:val="00B30F3B"/>
    <w:rsid w:val="00B30FD7"/>
    <w:rsid w:val="00B3117B"/>
    <w:rsid w:val="00B31675"/>
    <w:rsid w:val="00B3184B"/>
    <w:rsid w:val="00B3259C"/>
    <w:rsid w:val="00B325A2"/>
    <w:rsid w:val="00B325A9"/>
    <w:rsid w:val="00B327A0"/>
    <w:rsid w:val="00B32C91"/>
    <w:rsid w:val="00B33F99"/>
    <w:rsid w:val="00B341FD"/>
    <w:rsid w:val="00B3465A"/>
    <w:rsid w:val="00B34872"/>
    <w:rsid w:val="00B34E33"/>
    <w:rsid w:val="00B354A7"/>
    <w:rsid w:val="00B35AAB"/>
    <w:rsid w:val="00B360DF"/>
    <w:rsid w:val="00B366AC"/>
    <w:rsid w:val="00B37373"/>
    <w:rsid w:val="00B373B5"/>
    <w:rsid w:val="00B3799C"/>
    <w:rsid w:val="00B40157"/>
    <w:rsid w:val="00B40997"/>
    <w:rsid w:val="00B4115C"/>
    <w:rsid w:val="00B41271"/>
    <w:rsid w:val="00B41362"/>
    <w:rsid w:val="00B413EA"/>
    <w:rsid w:val="00B41C78"/>
    <w:rsid w:val="00B426A4"/>
    <w:rsid w:val="00B428C4"/>
    <w:rsid w:val="00B43334"/>
    <w:rsid w:val="00B43971"/>
    <w:rsid w:val="00B44795"/>
    <w:rsid w:val="00B44CAC"/>
    <w:rsid w:val="00B4591A"/>
    <w:rsid w:val="00B45C94"/>
    <w:rsid w:val="00B46035"/>
    <w:rsid w:val="00B46134"/>
    <w:rsid w:val="00B4676C"/>
    <w:rsid w:val="00B46F68"/>
    <w:rsid w:val="00B47D30"/>
    <w:rsid w:val="00B47FD7"/>
    <w:rsid w:val="00B5090C"/>
    <w:rsid w:val="00B50A20"/>
    <w:rsid w:val="00B50ABE"/>
    <w:rsid w:val="00B510DA"/>
    <w:rsid w:val="00B51190"/>
    <w:rsid w:val="00B51AC8"/>
    <w:rsid w:val="00B51D0A"/>
    <w:rsid w:val="00B520F6"/>
    <w:rsid w:val="00B52782"/>
    <w:rsid w:val="00B5290D"/>
    <w:rsid w:val="00B52C1E"/>
    <w:rsid w:val="00B52EB2"/>
    <w:rsid w:val="00B52FEA"/>
    <w:rsid w:val="00B537B6"/>
    <w:rsid w:val="00B53D60"/>
    <w:rsid w:val="00B54DAB"/>
    <w:rsid w:val="00B552D4"/>
    <w:rsid w:val="00B559B1"/>
    <w:rsid w:val="00B56FB2"/>
    <w:rsid w:val="00B576C9"/>
    <w:rsid w:val="00B5777C"/>
    <w:rsid w:val="00B57996"/>
    <w:rsid w:val="00B57E8F"/>
    <w:rsid w:val="00B60503"/>
    <w:rsid w:val="00B6064D"/>
    <w:rsid w:val="00B60A2B"/>
    <w:rsid w:val="00B60EC5"/>
    <w:rsid w:val="00B61216"/>
    <w:rsid w:val="00B6129E"/>
    <w:rsid w:val="00B6168D"/>
    <w:rsid w:val="00B61E0F"/>
    <w:rsid w:val="00B625B9"/>
    <w:rsid w:val="00B630B3"/>
    <w:rsid w:val="00B63114"/>
    <w:rsid w:val="00B631BE"/>
    <w:rsid w:val="00B631C4"/>
    <w:rsid w:val="00B64396"/>
    <w:rsid w:val="00B643F6"/>
    <w:rsid w:val="00B64E3C"/>
    <w:rsid w:val="00B65211"/>
    <w:rsid w:val="00B65732"/>
    <w:rsid w:val="00B65C7F"/>
    <w:rsid w:val="00B65E9F"/>
    <w:rsid w:val="00B65F18"/>
    <w:rsid w:val="00B66A10"/>
    <w:rsid w:val="00B66E7C"/>
    <w:rsid w:val="00B66F90"/>
    <w:rsid w:val="00B670DF"/>
    <w:rsid w:val="00B6770D"/>
    <w:rsid w:val="00B7056C"/>
    <w:rsid w:val="00B70653"/>
    <w:rsid w:val="00B70A2D"/>
    <w:rsid w:val="00B7177B"/>
    <w:rsid w:val="00B71F4F"/>
    <w:rsid w:val="00B72D1E"/>
    <w:rsid w:val="00B734B3"/>
    <w:rsid w:val="00B73F3E"/>
    <w:rsid w:val="00B745CE"/>
    <w:rsid w:val="00B74D52"/>
    <w:rsid w:val="00B7521B"/>
    <w:rsid w:val="00B7528B"/>
    <w:rsid w:val="00B753B0"/>
    <w:rsid w:val="00B75873"/>
    <w:rsid w:val="00B75B71"/>
    <w:rsid w:val="00B75EB3"/>
    <w:rsid w:val="00B75EDA"/>
    <w:rsid w:val="00B75F82"/>
    <w:rsid w:val="00B762BF"/>
    <w:rsid w:val="00B76460"/>
    <w:rsid w:val="00B7705B"/>
    <w:rsid w:val="00B77DE5"/>
    <w:rsid w:val="00B77E8D"/>
    <w:rsid w:val="00B77EB7"/>
    <w:rsid w:val="00B77ECA"/>
    <w:rsid w:val="00B8084B"/>
    <w:rsid w:val="00B81E4D"/>
    <w:rsid w:val="00B822AF"/>
    <w:rsid w:val="00B82982"/>
    <w:rsid w:val="00B82DCA"/>
    <w:rsid w:val="00B831FD"/>
    <w:rsid w:val="00B83666"/>
    <w:rsid w:val="00B8394B"/>
    <w:rsid w:val="00B843D1"/>
    <w:rsid w:val="00B84758"/>
    <w:rsid w:val="00B85391"/>
    <w:rsid w:val="00B86374"/>
    <w:rsid w:val="00B863D9"/>
    <w:rsid w:val="00B8648A"/>
    <w:rsid w:val="00B864DD"/>
    <w:rsid w:val="00B86A6D"/>
    <w:rsid w:val="00B86D84"/>
    <w:rsid w:val="00B8717C"/>
    <w:rsid w:val="00B87EB9"/>
    <w:rsid w:val="00B900C8"/>
    <w:rsid w:val="00B9076D"/>
    <w:rsid w:val="00B90A2D"/>
    <w:rsid w:val="00B915C7"/>
    <w:rsid w:val="00B91C62"/>
    <w:rsid w:val="00B91DF1"/>
    <w:rsid w:val="00B9232D"/>
    <w:rsid w:val="00B92C70"/>
    <w:rsid w:val="00B92F95"/>
    <w:rsid w:val="00B9341E"/>
    <w:rsid w:val="00B93785"/>
    <w:rsid w:val="00B94265"/>
    <w:rsid w:val="00B94350"/>
    <w:rsid w:val="00B9456E"/>
    <w:rsid w:val="00B949FE"/>
    <w:rsid w:val="00B94A87"/>
    <w:rsid w:val="00B94CF0"/>
    <w:rsid w:val="00B94EB1"/>
    <w:rsid w:val="00B95663"/>
    <w:rsid w:val="00B9652B"/>
    <w:rsid w:val="00B96A0E"/>
    <w:rsid w:val="00B96EA0"/>
    <w:rsid w:val="00B97EBB"/>
    <w:rsid w:val="00B97F9C"/>
    <w:rsid w:val="00BA039E"/>
    <w:rsid w:val="00BA0A16"/>
    <w:rsid w:val="00BA1511"/>
    <w:rsid w:val="00BA1F67"/>
    <w:rsid w:val="00BA28D7"/>
    <w:rsid w:val="00BA2EEB"/>
    <w:rsid w:val="00BA303C"/>
    <w:rsid w:val="00BA312F"/>
    <w:rsid w:val="00BA372C"/>
    <w:rsid w:val="00BA3AFB"/>
    <w:rsid w:val="00BA429D"/>
    <w:rsid w:val="00BA5351"/>
    <w:rsid w:val="00BA53A6"/>
    <w:rsid w:val="00BA53BB"/>
    <w:rsid w:val="00BA66A6"/>
    <w:rsid w:val="00BA69D0"/>
    <w:rsid w:val="00BA6A8E"/>
    <w:rsid w:val="00BA7825"/>
    <w:rsid w:val="00BA79D2"/>
    <w:rsid w:val="00BA7C50"/>
    <w:rsid w:val="00BA7FAA"/>
    <w:rsid w:val="00BB0039"/>
    <w:rsid w:val="00BB045E"/>
    <w:rsid w:val="00BB04DD"/>
    <w:rsid w:val="00BB0B51"/>
    <w:rsid w:val="00BB0F72"/>
    <w:rsid w:val="00BB1476"/>
    <w:rsid w:val="00BB14C0"/>
    <w:rsid w:val="00BB1BF1"/>
    <w:rsid w:val="00BB2685"/>
    <w:rsid w:val="00BB2B21"/>
    <w:rsid w:val="00BB2B68"/>
    <w:rsid w:val="00BB2D1C"/>
    <w:rsid w:val="00BB2DB3"/>
    <w:rsid w:val="00BB2E61"/>
    <w:rsid w:val="00BB30CC"/>
    <w:rsid w:val="00BB3654"/>
    <w:rsid w:val="00BB3A0A"/>
    <w:rsid w:val="00BB49CF"/>
    <w:rsid w:val="00BB4EB0"/>
    <w:rsid w:val="00BB4FC7"/>
    <w:rsid w:val="00BB54AB"/>
    <w:rsid w:val="00BB625B"/>
    <w:rsid w:val="00BB684F"/>
    <w:rsid w:val="00BB68A0"/>
    <w:rsid w:val="00BB6A55"/>
    <w:rsid w:val="00BB6B92"/>
    <w:rsid w:val="00BB6C87"/>
    <w:rsid w:val="00BB6DBE"/>
    <w:rsid w:val="00BB6DDC"/>
    <w:rsid w:val="00BB71C0"/>
    <w:rsid w:val="00BB7A00"/>
    <w:rsid w:val="00BB7F3B"/>
    <w:rsid w:val="00BC0301"/>
    <w:rsid w:val="00BC09F5"/>
    <w:rsid w:val="00BC1362"/>
    <w:rsid w:val="00BC1B9D"/>
    <w:rsid w:val="00BC1CB5"/>
    <w:rsid w:val="00BC211B"/>
    <w:rsid w:val="00BC2968"/>
    <w:rsid w:val="00BC2A5C"/>
    <w:rsid w:val="00BC2B57"/>
    <w:rsid w:val="00BC3796"/>
    <w:rsid w:val="00BC3A95"/>
    <w:rsid w:val="00BC3F2C"/>
    <w:rsid w:val="00BC486A"/>
    <w:rsid w:val="00BC4AEC"/>
    <w:rsid w:val="00BC4CA8"/>
    <w:rsid w:val="00BC4D2C"/>
    <w:rsid w:val="00BC51FF"/>
    <w:rsid w:val="00BC5520"/>
    <w:rsid w:val="00BC5821"/>
    <w:rsid w:val="00BC5C92"/>
    <w:rsid w:val="00BC6E15"/>
    <w:rsid w:val="00BC6EE8"/>
    <w:rsid w:val="00BC702F"/>
    <w:rsid w:val="00BC70A9"/>
    <w:rsid w:val="00BD082F"/>
    <w:rsid w:val="00BD0928"/>
    <w:rsid w:val="00BD0999"/>
    <w:rsid w:val="00BD0CDF"/>
    <w:rsid w:val="00BD0E1B"/>
    <w:rsid w:val="00BD2587"/>
    <w:rsid w:val="00BD3DFB"/>
    <w:rsid w:val="00BD3EF1"/>
    <w:rsid w:val="00BD409C"/>
    <w:rsid w:val="00BD42DD"/>
    <w:rsid w:val="00BD4B02"/>
    <w:rsid w:val="00BD4CB3"/>
    <w:rsid w:val="00BD570D"/>
    <w:rsid w:val="00BD5963"/>
    <w:rsid w:val="00BD59FF"/>
    <w:rsid w:val="00BD5CC1"/>
    <w:rsid w:val="00BD5D1D"/>
    <w:rsid w:val="00BD6104"/>
    <w:rsid w:val="00BD6451"/>
    <w:rsid w:val="00BD6D80"/>
    <w:rsid w:val="00BD7405"/>
    <w:rsid w:val="00BD74BE"/>
    <w:rsid w:val="00BD755F"/>
    <w:rsid w:val="00BE02EE"/>
    <w:rsid w:val="00BE04C5"/>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757"/>
    <w:rsid w:val="00BE4A77"/>
    <w:rsid w:val="00BE5323"/>
    <w:rsid w:val="00BE5881"/>
    <w:rsid w:val="00BE63BC"/>
    <w:rsid w:val="00BE6CF5"/>
    <w:rsid w:val="00BE6D8C"/>
    <w:rsid w:val="00BE6F47"/>
    <w:rsid w:val="00BE7170"/>
    <w:rsid w:val="00BE781D"/>
    <w:rsid w:val="00BE7E3E"/>
    <w:rsid w:val="00BE7E95"/>
    <w:rsid w:val="00BF0116"/>
    <w:rsid w:val="00BF0764"/>
    <w:rsid w:val="00BF0780"/>
    <w:rsid w:val="00BF0D61"/>
    <w:rsid w:val="00BF12BE"/>
    <w:rsid w:val="00BF174B"/>
    <w:rsid w:val="00BF187B"/>
    <w:rsid w:val="00BF1F56"/>
    <w:rsid w:val="00BF26E9"/>
    <w:rsid w:val="00BF3DF7"/>
    <w:rsid w:val="00BF518C"/>
    <w:rsid w:val="00BF5666"/>
    <w:rsid w:val="00BF5FBA"/>
    <w:rsid w:val="00BF66BC"/>
    <w:rsid w:val="00BF6B0F"/>
    <w:rsid w:val="00BF7AE5"/>
    <w:rsid w:val="00C00059"/>
    <w:rsid w:val="00C000FF"/>
    <w:rsid w:val="00C0071E"/>
    <w:rsid w:val="00C00CD8"/>
    <w:rsid w:val="00C012E3"/>
    <w:rsid w:val="00C02667"/>
    <w:rsid w:val="00C02D49"/>
    <w:rsid w:val="00C035C0"/>
    <w:rsid w:val="00C04143"/>
    <w:rsid w:val="00C0437B"/>
    <w:rsid w:val="00C05014"/>
    <w:rsid w:val="00C058A1"/>
    <w:rsid w:val="00C0611F"/>
    <w:rsid w:val="00C062E0"/>
    <w:rsid w:val="00C06A10"/>
    <w:rsid w:val="00C06B9E"/>
    <w:rsid w:val="00C06CCC"/>
    <w:rsid w:val="00C071C2"/>
    <w:rsid w:val="00C075A5"/>
    <w:rsid w:val="00C101CF"/>
    <w:rsid w:val="00C105E2"/>
    <w:rsid w:val="00C109DF"/>
    <w:rsid w:val="00C10CE0"/>
    <w:rsid w:val="00C110ED"/>
    <w:rsid w:val="00C11F9C"/>
    <w:rsid w:val="00C120BD"/>
    <w:rsid w:val="00C1256D"/>
    <w:rsid w:val="00C12F6F"/>
    <w:rsid w:val="00C13B78"/>
    <w:rsid w:val="00C14347"/>
    <w:rsid w:val="00C14E0E"/>
    <w:rsid w:val="00C15160"/>
    <w:rsid w:val="00C1524F"/>
    <w:rsid w:val="00C15817"/>
    <w:rsid w:val="00C15AA4"/>
    <w:rsid w:val="00C15B4C"/>
    <w:rsid w:val="00C16041"/>
    <w:rsid w:val="00C160A3"/>
    <w:rsid w:val="00C1623C"/>
    <w:rsid w:val="00C16C70"/>
    <w:rsid w:val="00C16F41"/>
    <w:rsid w:val="00C171C3"/>
    <w:rsid w:val="00C176AF"/>
    <w:rsid w:val="00C179A4"/>
    <w:rsid w:val="00C17A9F"/>
    <w:rsid w:val="00C17C4D"/>
    <w:rsid w:val="00C17D21"/>
    <w:rsid w:val="00C17EA4"/>
    <w:rsid w:val="00C20416"/>
    <w:rsid w:val="00C2092F"/>
    <w:rsid w:val="00C20D14"/>
    <w:rsid w:val="00C212FA"/>
    <w:rsid w:val="00C224FF"/>
    <w:rsid w:val="00C22E8D"/>
    <w:rsid w:val="00C23928"/>
    <w:rsid w:val="00C24039"/>
    <w:rsid w:val="00C24855"/>
    <w:rsid w:val="00C24BE8"/>
    <w:rsid w:val="00C24FE4"/>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BC1"/>
    <w:rsid w:val="00C33F1A"/>
    <w:rsid w:val="00C3439A"/>
    <w:rsid w:val="00C34F71"/>
    <w:rsid w:val="00C35106"/>
    <w:rsid w:val="00C36B08"/>
    <w:rsid w:val="00C37281"/>
    <w:rsid w:val="00C37868"/>
    <w:rsid w:val="00C37F53"/>
    <w:rsid w:val="00C401AD"/>
    <w:rsid w:val="00C408EE"/>
    <w:rsid w:val="00C40F32"/>
    <w:rsid w:val="00C41041"/>
    <w:rsid w:val="00C41272"/>
    <w:rsid w:val="00C417D1"/>
    <w:rsid w:val="00C4181A"/>
    <w:rsid w:val="00C418C2"/>
    <w:rsid w:val="00C41B99"/>
    <w:rsid w:val="00C41CCB"/>
    <w:rsid w:val="00C420AC"/>
    <w:rsid w:val="00C4234C"/>
    <w:rsid w:val="00C4256C"/>
    <w:rsid w:val="00C42CC7"/>
    <w:rsid w:val="00C43044"/>
    <w:rsid w:val="00C4330F"/>
    <w:rsid w:val="00C43782"/>
    <w:rsid w:val="00C4388A"/>
    <w:rsid w:val="00C43BB8"/>
    <w:rsid w:val="00C44343"/>
    <w:rsid w:val="00C444C9"/>
    <w:rsid w:val="00C44909"/>
    <w:rsid w:val="00C44D20"/>
    <w:rsid w:val="00C451B9"/>
    <w:rsid w:val="00C45329"/>
    <w:rsid w:val="00C455E3"/>
    <w:rsid w:val="00C45657"/>
    <w:rsid w:val="00C45A4A"/>
    <w:rsid w:val="00C45D9B"/>
    <w:rsid w:val="00C45E4F"/>
    <w:rsid w:val="00C463E6"/>
    <w:rsid w:val="00C46595"/>
    <w:rsid w:val="00C46EA7"/>
    <w:rsid w:val="00C46F1B"/>
    <w:rsid w:val="00C473F3"/>
    <w:rsid w:val="00C50082"/>
    <w:rsid w:val="00C5100F"/>
    <w:rsid w:val="00C512AF"/>
    <w:rsid w:val="00C51406"/>
    <w:rsid w:val="00C523B9"/>
    <w:rsid w:val="00C52A69"/>
    <w:rsid w:val="00C530B3"/>
    <w:rsid w:val="00C53C8B"/>
    <w:rsid w:val="00C54304"/>
    <w:rsid w:val="00C543C9"/>
    <w:rsid w:val="00C54ABA"/>
    <w:rsid w:val="00C54EBD"/>
    <w:rsid w:val="00C55051"/>
    <w:rsid w:val="00C55E93"/>
    <w:rsid w:val="00C56183"/>
    <w:rsid w:val="00C56372"/>
    <w:rsid w:val="00C56DE2"/>
    <w:rsid w:val="00C57195"/>
    <w:rsid w:val="00C57468"/>
    <w:rsid w:val="00C57A79"/>
    <w:rsid w:val="00C60050"/>
    <w:rsid w:val="00C6055C"/>
    <w:rsid w:val="00C609C2"/>
    <w:rsid w:val="00C61F6D"/>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20D"/>
    <w:rsid w:val="00C66575"/>
    <w:rsid w:val="00C666F6"/>
    <w:rsid w:val="00C6711E"/>
    <w:rsid w:val="00C6785B"/>
    <w:rsid w:val="00C67911"/>
    <w:rsid w:val="00C67F70"/>
    <w:rsid w:val="00C70749"/>
    <w:rsid w:val="00C70A18"/>
    <w:rsid w:val="00C7102C"/>
    <w:rsid w:val="00C71205"/>
    <w:rsid w:val="00C71316"/>
    <w:rsid w:val="00C715BF"/>
    <w:rsid w:val="00C720D9"/>
    <w:rsid w:val="00C7217C"/>
    <w:rsid w:val="00C721A3"/>
    <w:rsid w:val="00C72A57"/>
    <w:rsid w:val="00C73119"/>
    <w:rsid w:val="00C734B3"/>
    <w:rsid w:val="00C7367E"/>
    <w:rsid w:val="00C740F1"/>
    <w:rsid w:val="00C745D4"/>
    <w:rsid w:val="00C747E5"/>
    <w:rsid w:val="00C74F2E"/>
    <w:rsid w:val="00C752CE"/>
    <w:rsid w:val="00C753D0"/>
    <w:rsid w:val="00C75987"/>
    <w:rsid w:val="00C75C04"/>
    <w:rsid w:val="00C769BC"/>
    <w:rsid w:val="00C77D75"/>
    <w:rsid w:val="00C80310"/>
    <w:rsid w:val="00C807C1"/>
    <w:rsid w:val="00C8161C"/>
    <w:rsid w:val="00C82442"/>
    <w:rsid w:val="00C83839"/>
    <w:rsid w:val="00C838A8"/>
    <w:rsid w:val="00C838AF"/>
    <w:rsid w:val="00C83A90"/>
    <w:rsid w:val="00C843A4"/>
    <w:rsid w:val="00C8462F"/>
    <w:rsid w:val="00C84A42"/>
    <w:rsid w:val="00C84CA6"/>
    <w:rsid w:val="00C84DC4"/>
    <w:rsid w:val="00C854E1"/>
    <w:rsid w:val="00C858ED"/>
    <w:rsid w:val="00C85B19"/>
    <w:rsid w:val="00C85BBB"/>
    <w:rsid w:val="00C86220"/>
    <w:rsid w:val="00C86C56"/>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97BE3"/>
    <w:rsid w:val="00C97E5D"/>
    <w:rsid w:val="00CA0AFA"/>
    <w:rsid w:val="00CA0EA7"/>
    <w:rsid w:val="00CA11C2"/>
    <w:rsid w:val="00CA1616"/>
    <w:rsid w:val="00CA210A"/>
    <w:rsid w:val="00CA2E72"/>
    <w:rsid w:val="00CA2F0D"/>
    <w:rsid w:val="00CA3B60"/>
    <w:rsid w:val="00CA45DC"/>
    <w:rsid w:val="00CA4C4B"/>
    <w:rsid w:val="00CA4D56"/>
    <w:rsid w:val="00CA523C"/>
    <w:rsid w:val="00CA5252"/>
    <w:rsid w:val="00CA5601"/>
    <w:rsid w:val="00CA5944"/>
    <w:rsid w:val="00CA5ABF"/>
    <w:rsid w:val="00CA5BA1"/>
    <w:rsid w:val="00CA600D"/>
    <w:rsid w:val="00CA60A5"/>
    <w:rsid w:val="00CA610B"/>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60"/>
    <w:rsid w:val="00CB2B8C"/>
    <w:rsid w:val="00CB3717"/>
    <w:rsid w:val="00CB3AEC"/>
    <w:rsid w:val="00CB44DC"/>
    <w:rsid w:val="00CB491C"/>
    <w:rsid w:val="00CB4BA8"/>
    <w:rsid w:val="00CB4BE7"/>
    <w:rsid w:val="00CB5455"/>
    <w:rsid w:val="00CB5805"/>
    <w:rsid w:val="00CB5DA3"/>
    <w:rsid w:val="00CB5FF8"/>
    <w:rsid w:val="00CB62DA"/>
    <w:rsid w:val="00CB663C"/>
    <w:rsid w:val="00CB6862"/>
    <w:rsid w:val="00CB6E96"/>
    <w:rsid w:val="00CB767F"/>
    <w:rsid w:val="00CB799F"/>
    <w:rsid w:val="00CB7CB2"/>
    <w:rsid w:val="00CB7FBF"/>
    <w:rsid w:val="00CB7FD3"/>
    <w:rsid w:val="00CC0668"/>
    <w:rsid w:val="00CC0C3C"/>
    <w:rsid w:val="00CC0E32"/>
    <w:rsid w:val="00CC0EF6"/>
    <w:rsid w:val="00CC11FC"/>
    <w:rsid w:val="00CC1369"/>
    <w:rsid w:val="00CC1BB2"/>
    <w:rsid w:val="00CC1BE9"/>
    <w:rsid w:val="00CC1C83"/>
    <w:rsid w:val="00CC1FB6"/>
    <w:rsid w:val="00CC2039"/>
    <w:rsid w:val="00CC264B"/>
    <w:rsid w:val="00CC2ADC"/>
    <w:rsid w:val="00CC30BD"/>
    <w:rsid w:val="00CC3A63"/>
    <w:rsid w:val="00CC4215"/>
    <w:rsid w:val="00CC426D"/>
    <w:rsid w:val="00CC4310"/>
    <w:rsid w:val="00CC4695"/>
    <w:rsid w:val="00CC576D"/>
    <w:rsid w:val="00CC5B82"/>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6FB8"/>
    <w:rsid w:val="00CD7D00"/>
    <w:rsid w:val="00CD7E28"/>
    <w:rsid w:val="00CE05CF"/>
    <w:rsid w:val="00CE06B5"/>
    <w:rsid w:val="00CE11A8"/>
    <w:rsid w:val="00CE12F7"/>
    <w:rsid w:val="00CE1533"/>
    <w:rsid w:val="00CE1600"/>
    <w:rsid w:val="00CE1684"/>
    <w:rsid w:val="00CE1A36"/>
    <w:rsid w:val="00CE1CFC"/>
    <w:rsid w:val="00CE2506"/>
    <w:rsid w:val="00CE3322"/>
    <w:rsid w:val="00CE38AD"/>
    <w:rsid w:val="00CE38B3"/>
    <w:rsid w:val="00CE45DF"/>
    <w:rsid w:val="00CE4C66"/>
    <w:rsid w:val="00CE526C"/>
    <w:rsid w:val="00CE53C0"/>
    <w:rsid w:val="00CE53DA"/>
    <w:rsid w:val="00CE540B"/>
    <w:rsid w:val="00CE5B90"/>
    <w:rsid w:val="00CE6005"/>
    <w:rsid w:val="00CE636F"/>
    <w:rsid w:val="00CE6C3C"/>
    <w:rsid w:val="00CE6EC9"/>
    <w:rsid w:val="00CE71F3"/>
    <w:rsid w:val="00CE725B"/>
    <w:rsid w:val="00CE7291"/>
    <w:rsid w:val="00CE76D8"/>
    <w:rsid w:val="00CF0880"/>
    <w:rsid w:val="00CF0D4D"/>
    <w:rsid w:val="00CF0F5B"/>
    <w:rsid w:val="00CF12AF"/>
    <w:rsid w:val="00CF15DC"/>
    <w:rsid w:val="00CF2CB6"/>
    <w:rsid w:val="00CF2CBC"/>
    <w:rsid w:val="00CF2D87"/>
    <w:rsid w:val="00CF2E7F"/>
    <w:rsid w:val="00CF353F"/>
    <w:rsid w:val="00CF3D60"/>
    <w:rsid w:val="00CF3EA9"/>
    <w:rsid w:val="00CF51C4"/>
    <w:rsid w:val="00CF5FCE"/>
    <w:rsid w:val="00CF6271"/>
    <w:rsid w:val="00CF64C9"/>
    <w:rsid w:val="00CF672A"/>
    <w:rsid w:val="00CF6C57"/>
    <w:rsid w:val="00CF75F9"/>
    <w:rsid w:val="00CF76C8"/>
    <w:rsid w:val="00CF7C40"/>
    <w:rsid w:val="00CF7E37"/>
    <w:rsid w:val="00D00C4C"/>
    <w:rsid w:val="00D017E8"/>
    <w:rsid w:val="00D01B2F"/>
    <w:rsid w:val="00D01B8F"/>
    <w:rsid w:val="00D01D71"/>
    <w:rsid w:val="00D01DC6"/>
    <w:rsid w:val="00D029DC"/>
    <w:rsid w:val="00D03396"/>
    <w:rsid w:val="00D0388B"/>
    <w:rsid w:val="00D03AA4"/>
    <w:rsid w:val="00D0469C"/>
    <w:rsid w:val="00D0495E"/>
    <w:rsid w:val="00D05270"/>
    <w:rsid w:val="00D05D47"/>
    <w:rsid w:val="00D06A2B"/>
    <w:rsid w:val="00D06B17"/>
    <w:rsid w:val="00D06DA3"/>
    <w:rsid w:val="00D07FE9"/>
    <w:rsid w:val="00D105D2"/>
    <w:rsid w:val="00D10C3C"/>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0B52"/>
    <w:rsid w:val="00D2105F"/>
    <w:rsid w:val="00D2132F"/>
    <w:rsid w:val="00D214EB"/>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4FA"/>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3791B"/>
    <w:rsid w:val="00D40180"/>
    <w:rsid w:val="00D40B38"/>
    <w:rsid w:val="00D41035"/>
    <w:rsid w:val="00D411F8"/>
    <w:rsid w:val="00D41955"/>
    <w:rsid w:val="00D41D3D"/>
    <w:rsid w:val="00D423E1"/>
    <w:rsid w:val="00D4331D"/>
    <w:rsid w:val="00D43A10"/>
    <w:rsid w:val="00D43A6B"/>
    <w:rsid w:val="00D4455F"/>
    <w:rsid w:val="00D448D1"/>
    <w:rsid w:val="00D44B34"/>
    <w:rsid w:val="00D44BEA"/>
    <w:rsid w:val="00D44D16"/>
    <w:rsid w:val="00D45B0C"/>
    <w:rsid w:val="00D45BA1"/>
    <w:rsid w:val="00D46843"/>
    <w:rsid w:val="00D46FF6"/>
    <w:rsid w:val="00D470A5"/>
    <w:rsid w:val="00D477DD"/>
    <w:rsid w:val="00D5031F"/>
    <w:rsid w:val="00D50467"/>
    <w:rsid w:val="00D50BFE"/>
    <w:rsid w:val="00D50D41"/>
    <w:rsid w:val="00D523D6"/>
    <w:rsid w:val="00D524CE"/>
    <w:rsid w:val="00D52E9B"/>
    <w:rsid w:val="00D52ECD"/>
    <w:rsid w:val="00D5327E"/>
    <w:rsid w:val="00D53853"/>
    <w:rsid w:val="00D53DA0"/>
    <w:rsid w:val="00D53FED"/>
    <w:rsid w:val="00D54879"/>
    <w:rsid w:val="00D553AE"/>
    <w:rsid w:val="00D55BF7"/>
    <w:rsid w:val="00D55D18"/>
    <w:rsid w:val="00D56AA6"/>
    <w:rsid w:val="00D56AC4"/>
    <w:rsid w:val="00D57176"/>
    <w:rsid w:val="00D578E4"/>
    <w:rsid w:val="00D605A3"/>
    <w:rsid w:val="00D607DB"/>
    <w:rsid w:val="00D609FD"/>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5F77"/>
    <w:rsid w:val="00D66117"/>
    <w:rsid w:val="00D6619D"/>
    <w:rsid w:val="00D668FD"/>
    <w:rsid w:val="00D66E63"/>
    <w:rsid w:val="00D6780A"/>
    <w:rsid w:val="00D67F85"/>
    <w:rsid w:val="00D70223"/>
    <w:rsid w:val="00D7038D"/>
    <w:rsid w:val="00D703EA"/>
    <w:rsid w:val="00D70D11"/>
    <w:rsid w:val="00D70E8A"/>
    <w:rsid w:val="00D711E7"/>
    <w:rsid w:val="00D72152"/>
    <w:rsid w:val="00D72435"/>
    <w:rsid w:val="00D72813"/>
    <w:rsid w:val="00D72DA5"/>
    <w:rsid w:val="00D72E50"/>
    <w:rsid w:val="00D734CB"/>
    <w:rsid w:val="00D73C0E"/>
    <w:rsid w:val="00D73DDA"/>
    <w:rsid w:val="00D73E31"/>
    <w:rsid w:val="00D7473F"/>
    <w:rsid w:val="00D747CB"/>
    <w:rsid w:val="00D74BC5"/>
    <w:rsid w:val="00D74D71"/>
    <w:rsid w:val="00D753BC"/>
    <w:rsid w:val="00D75D30"/>
    <w:rsid w:val="00D76255"/>
    <w:rsid w:val="00D763A4"/>
    <w:rsid w:val="00D7655F"/>
    <w:rsid w:val="00D766E5"/>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AE0"/>
    <w:rsid w:val="00D81E40"/>
    <w:rsid w:val="00D81F44"/>
    <w:rsid w:val="00D82142"/>
    <w:rsid w:val="00D823D7"/>
    <w:rsid w:val="00D82AA0"/>
    <w:rsid w:val="00D82E95"/>
    <w:rsid w:val="00D8327B"/>
    <w:rsid w:val="00D8387A"/>
    <w:rsid w:val="00D844BC"/>
    <w:rsid w:val="00D845FC"/>
    <w:rsid w:val="00D846A0"/>
    <w:rsid w:val="00D84946"/>
    <w:rsid w:val="00D84BA4"/>
    <w:rsid w:val="00D855A2"/>
    <w:rsid w:val="00D856DA"/>
    <w:rsid w:val="00D85E94"/>
    <w:rsid w:val="00D8622E"/>
    <w:rsid w:val="00D86B56"/>
    <w:rsid w:val="00D870FC"/>
    <w:rsid w:val="00D8799F"/>
    <w:rsid w:val="00D87DFF"/>
    <w:rsid w:val="00D87E68"/>
    <w:rsid w:val="00D902CE"/>
    <w:rsid w:val="00D90D2B"/>
    <w:rsid w:val="00D90DAC"/>
    <w:rsid w:val="00D90F16"/>
    <w:rsid w:val="00D91026"/>
    <w:rsid w:val="00D91816"/>
    <w:rsid w:val="00D918C3"/>
    <w:rsid w:val="00D91996"/>
    <w:rsid w:val="00D91E78"/>
    <w:rsid w:val="00D92A28"/>
    <w:rsid w:val="00D92C00"/>
    <w:rsid w:val="00D92F25"/>
    <w:rsid w:val="00D93AB6"/>
    <w:rsid w:val="00D94199"/>
    <w:rsid w:val="00D949D7"/>
    <w:rsid w:val="00D94B00"/>
    <w:rsid w:val="00D9563C"/>
    <w:rsid w:val="00D956F8"/>
    <w:rsid w:val="00D959D6"/>
    <w:rsid w:val="00D971F8"/>
    <w:rsid w:val="00D9750B"/>
    <w:rsid w:val="00D978C0"/>
    <w:rsid w:val="00D9799F"/>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55D"/>
    <w:rsid w:val="00DB29A6"/>
    <w:rsid w:val="00DB2A14"/>
    <w:rsid w:val="00DB2E3A"/>
    <w:rsid w:val="00DB3142"/>
    <w:rsid w:val="00DB31B3"/>
    <w:rsid w:val="00DB34D8"/>
    <w:rsid w:val="00DB35D2"/>
    <w:rsid w:val="00DB3727"/>
    <w:rsid w:val="00DB3A26"/>
    <w:rsid w:val="00DB4029"/>
    <w:rsid w:val="00DB4170"/>
    <w:rsid w:val="00DB50F7"/>
    <w:rsid w:val="00DB5581"/>
    <w:rsid w:val="00DB5F0B"/>
    <w:rsid w:val="00DB663F"/>
    <w:rsid w:val="00DB6908"/>
    <w:rsid w:val="00DB6BC0"/>
    <w:rsid w:val="00DB7205"/>
    <w:rsid w:val="00DB74A5"/>
    <w:rsid w:val="00DB75D5"/>
    <w:rsid w:val="00DB7AF6"/>
    <w:rsid w:val="00DB7BDA"/>
    <w:rsid w:val="00DC04F7"/>
    <w:rsid w:val="00DC0CF2"/>
    <w:rsid w:val="00DC1C63"/>
    <w:rsid w:val="00DC209B"/>
    <w:rsid w:val="00DC2138"/>
    <w:rsid w:val="00DC233E"/>
    <w:rsid w:val="00DC2416"/>
    <w:rsid w:val="00DC2E51"/>
    <w:rsid w:val="00DC2E85"/>
    <w:rsid w:val="00DC34AE"/>
    <w:rsid w:val="00DC404E"/>
    <w:rsid w:val="00DC4239"/>
    <w:rsid w:val="00DC4AC9"/>
    <w:rsid w:val="00DC4ED1"/>
    <w:rsid w:val="00DC524B"/>
    <w:rsid w:val="00DC62A5"/>
    <w:rsid w:val="00DC64D8"/>
    <w:rsid w:val="00DC6C50"/>
    <w:rsid w:val="00DC7660"/>
    <w:rsid w:val="00DC77F0"/>
    <w:rsid w:val="00DD012C"/>
    <w:rsid w:val="00DD0509"/>
    <w:rsid w:val="00DD0BA7"/>
    <w:rsid w:val="00DD0DD5"/>
    <w:rsid w:val="00DD1157"/>
    <w:rsid w:val="00DD1333"/>
    <w:rsid w:val="00DD135D"/>
    <w:rsid w:val="00DD16D3"/>
    <w:rsid w:val="00DD1FDD"/>
    <w:rsid w:val="00DD2778"/>
    <w:rsid w:val="00DD277D"/>
    <w:rsid w:val="00DD2845"/>
    <w:rsid w:val="00DD2C58"/>
    <w:rsid w:val="00DD2D40"/>
    <w:rsid w:val="00DD3191"/>
    <w:rsid w:val="00DD3194"/>
    <w:rsid w:val="00DD323C"/>
    <w:rsid w:val="00DD32CE"/>
    <w:rsid w:val="00DD377C"/>
    <w:rsid w:val="00DD3BD1"/>
    <w:rsid w:val="00DD3DC5"/>
    <w:rsid w:val="00DD3F82"/>
    <w:rsid w:val="00DD463A"/>
    <w:rsid w:val="00DD4AB9"/>
    <w:rsid w:val="00DD4F0B"/>
    <w:rsid w:val="00DD54E0"/>
    <w:rsid w:val="00DD5A35"/>
    <w:rsid w:val="00DD5CA5"/>
    <w:rsid w:val="00DD5DC7"/>
    <w:rsid w:val="00DD6106"/>
    <w:rsid w:val="00DD6134"/>
    <w:rsid w:val="00DD6185"/>
    <w:rsid w:val="00DD637A"/>
    <w:rsid w:val="00DD72A3"/>
    <w:rsid w:val="00DE0CAA"/>
    <w:rsid w:val="00DE1089"/>
    <w:rsid w:val="00DE1DB3"/>
    <w:rsid w:val="00DE2CF2"/>
    <w:rsid w:val="00DE2E4C"/>
    <w:rsid w:val="00DE3431"/>
    <w:rsid w:val="00DE34FB"/>
    <w:rsid w:val="00DE39C4"/>
    <w:rsid w:val="00DE3C9C"/>
    <w:rsid w:val="00DE4C76"/>
    <w:rsid w:val="00DE52B7"/>
    <w:rsid w:val="00DE57AF"/>
    <w:rsid w:val="00DE58FD"/>
    <w:rsid w:val="00DE6CE0"/>
    <w:rsid w:val="00DE70E8"/>
    <w:rsid w:val="00DE735E"/>
    <w:rsid w:val="00DE76C2"/>
    <w:rsid w:val="00DE7971"/>
    <w:rsid w:val="00DE7AB9"/>
    <w:rsid w:val="00DE7F9B"/>
    <w:rsid w:val="00DF06C5"/>
    <w:rsid w:val="00DF09A9"/>
    <w:rsid w:val="00DF0DBE"/>
    <w:rsid w:val="00DF0E76"/>
    <w:rsid w:val="00DF0F17"/>
    <w:rsid w:val="00DF1774"/>
    <w:rsid w:val="00DF1803"/>
    <w:rsid w:val="00DF1DF6"/>
    <w:rsid w:val="00DF25F9"/>
    <w:rsid w:val="00DF269D"/>
    <w:rsid w:val="00DF2FF1"/>
    <w:rsid w:val="00DF41C6"/>
    <w:rsid w:val="00DF44C2"/>
    <w:rsid w:val="00DF4EC9"/>
    <w:rsid w:val="00DF4F8B"/>
    <w:rsid w:val="00DF524A"/>
    <w:rsid w:val="00DF5A61"/>
    <w:rsid w:val="00DF5C18"/>
    <w:rsid w:val="00DF6738"/>
    <w:rsid w:val="00DF6A1E"/>
    <w:rsid w:val="00DF7800"/>
    <w:rsid w:val="00E00805"/>
    <w:rsid w:val="00E00A13"/>
    <w:rsid w:val="00E00A65"/>
    <w:rsid w:val="00E00AFF"/>
    <w:rsid w:val="00E00BCC"/>
    <w:rsid w:val="00E00C96"/>
    <w:rsid w:val="00E01058"/>
    <w:rsid w:val="00E019B8"/>
    <w:rsid w:val="00E01C6C"/>
    <w:rsid w:val="00E01EA7"/>
    <w:rsid w:val="00E027D0"/>
    <w:rsid w:val="00E03200"/>
    <w:rsid w:val="00E03816"/>
    <w:rsid w:val="00E03BF5"/>
    <w:rsid w:val="00E04749"/>
    <w:rsid w:val="00E0475A"/>
    <w:rsid w:val="00E04DE4"/>
    <w:rsid w:val="00E05284"/>
    <w:rsid w:val="00E05668"/>
    <w:rsid w:val="00E0584A"/>
    <w:rsid w:val="00E05E7A"/>
    <w:rsid w:val="00E0636E"/>
    <w:rsid w:val="00E0668F"/>
    <w:rsid w:val="00E07756"/>
    <w:rsid w:val="00E07E72"/>
    <w:rsid w:val="00E07E81"/>
    <w:rsid w:val="00E102FA"/>
    <w:rsid w:val="00E105FD"/>
    <w:rsid w:val="00E10662"/>
    <w:rsid w:val="00E10AF0"/>
    <w:rsid w:val="00E11DBD"/>
    <w:rsid w:val="00E127F9"/>
    <w:rsid w:val="00E129E6"/>
    <w:rsid w:val="00E129FE"/>
    <w:rsid w:val="00E1313C"/>
    <w:rsid w:val="00E1345A"/>
    <w:rsid w:val="00E13924"/>
    <w:rsid w:val="00E13B59"/>
    <w:rsid w:val="00E13D02"/>
    <w:rsid w:val="00E15D80"/>
    <w:rsid w:val="00E15F0E"/>
    <w:rsid w:val="00E16121"/>
    <w:rsid w:val="00E16126"/>
    <w:rsid w:val="00E16743"/>
    <w:rsid w:val="00E167DD"/>
    <w:rsid w:val="00E16CD6"/>
    <w:rsid w:val="00E17658"/>
    <w:rsid w:val="00E17CE7"/>
    <w:rsid w:val="00E17F60"/>
    <w:rsid w:val="00E20547"/>
    <w:rsid w:val="00E206CA"/>
    <w:rsid w:val="00E20872"/>
    <w:rsid w:val="00E20B24"/>
    <w:rsid w:val="00E21857"/>
    <w:rsid w:val="00E21DC8"/>
    <w:rsid w:val="00E22590"/>
    <w:rsid w:val="00E225A5"/>
    <w:rsid w:val="00E23519"/>
    <w:rsid w:val="00E235D8"/>
    <w:rsid w:val="00E23C4B"/>
    <w:rsid w:val="00E23F16"/>
    <w:rsid w:val="00E241DB"/>
    <w:rsid w:val="00E2452C"/>
    <w:rsid w:val="00E24C55"/>
    <w:rsid w:val="00E24CAD"/>
    <w:rsid w:val="00E250AC"/>
    <w:rsid w:val="00E251E8"/>
    <w:rsid w:val="00E25844"/>
    <w:rsid w:val="00E25A0C"/>
    <w:rsid w:val="00E2638B"/>
    <w:rsid w:val="00E26A01"/>
    <w:rsid w:val="00E26A3A"/>
    <w:rsid w:val="00E26BA6"/>
    <w:rsid w:val="00E26C31"/>
    <w:rsid w:val="00E27F3D"/>
    <w:rsid w:val="00E304BD"/>
    <w:rsid w:val="00E306AC"/>
    <w:rsid w:val="00E313F8"/>
    <w:rsid w:val="00E31D58"/>
    <w:rsid w:val="00E320B5"/>
    <w:rsid w:val="00E32656"/>
    <w:rsid w:val="00E32945"/>
    <w:rsid w:val="00E32C50"/>
    <w:rsid w:val="00E33598"/>
    <w:rsid w:val="00E339AB"/>
    <w:rsid w:val="00E33B45"/>
    <w:rsid w:val="00E33F0C"/>
    <w:rsid w:val="00E34616"/>
    <w:rsid w:val="00E34763"/>
    <w:rsid w:val="00E34B95"/>
    <w:rsid w:val="00E3511A"/>
    <w:rsid w:val="00E35138"/>
    <w:rsid w:val="00E3572B"/>
    <w:rsid w:val="00E35C79"/>
    <w:rsid w:val="00E37A88"/>
    <w:rsid w:val="00E401B8"/>
    <w:rsid w:val="00E40357"/>
    <w:rsid w:val="00E40572"/>
    <w:rsid w:val="00E40A3B"/>
    <w:rsid w:val="00E41A03"/>
    <w:rsid w:val="00E41E81"/>
    <w:rsid w:val="00E42423"/>
    <w:rsid w:val="00E42A55"/>
    <w:rsid w:val="00E42B72"/>
    <w:rsid w:val="00E42E44"/>
    <w:rsid w:val="00E42FFE"/>
    <w:rsid w:val="00E43246"/>
    <w:rsid w:val="00E43AF8"/>
    <w:rsid w:val="00E43F8B"/>
    <w:rsid w:val="00E44479"/>
    <w:rsid w:val="00E44794"/>
    <w:rsid w:val="00E44F8D"/>
    <w:rsid w:val="00E451C9"/>
    <w:rsid w:val="00E463FC"/>
    <w:rsid w:val="00E46528"/>
    <w:rsid w:val="00E466E5"/>
    <w:rsid w:val="00E4707F"/>
    <w:rsid w:val="00E47378"/>
    <w:rsid w:val="00E473FA"/>
    <w:rsid w:val="00E474A9"/>
    <w:rsid w:val="00E47CD1"/>
    <w:rsid w:val="00E51894"/>
    <w:rsid w:val="00E51AA2"/>
    <w:rsid w:val="00E51E22"/>
    <w:rsid w:val="00E51FF0"/>
    <w:rsid w:val="00E5224D"/>
    <w:rsid w:val="00E523C3"/>
    <w:rsid w:val="00E523F7"/>
    <w:rsid w:val="00E526CF"/>
    <w:rsid w:val="00E5274F"/>
    <w:rsid w:val="00E52B8E"/>
    <w:rsid w:val="00E52BB5"/>
    <w:rsid w:val="00E53B26"/>
    <w:rsid w:val="00E53B31"/>
    <w:rsid w:val="00E53B3F"/>
    <w:rsid w:val="00E53B86"/>
    <w:rsid w:val="00E54596"/>
    <w:rsid w:val="00E54CF8"/>
    <w:rsid w:val="00E552D8"/>
    <w:rsid w:val="00E5575B"/>
    <w:rsid w:val="00E55907"/>
    <w:rsid w:val="00E55C01"/>
    <w:rsid w:val="00E5671F"/>
    <w:rsid w:val="00E56860"/>
    <w:rsid w:val="00E568CA"/>
    <w:rsid w:val="00E57AF1"/>
    <w:rsid w:val="00E57C2D"/>
    <w:rsid w:val="00E57E3D"/>
    <w:rsid w:val="00E60279"/>
    <w:rsid w:val="00E6096F"/>
    <w:rsid w:val="00E611FA"/>
    <w:rsid w:val="00E61218"/>
    <w:rsid w:val="00E61351"/>
    <w:rsid w:val="00E6192B"/>
    <w:rsid w:val="00E61C4D"/>
    <w:rsid w:val="00E61F20"/>
    <w:rsid w:val="00E62057"/>
    <w:rsid w:val="00E6335B"/>
    <w:rsid w:val="00E636D0"/>
    <w:rsid w:val="00E6557A"/>
    <w:rsid w:val="00E65E7A"/>
    <w:rsid w:val="00E661FA"/>
    <w:rsid w:val="00E6644A"/>
    <w:rsid w:val="00E66971"/>
    <w:rsid w:val="00E66B4A"/>
    <w:rsid w:val="00E66F3D"/>
    <w:rsid w:val="00E67626"/>
    <w:rsid w:val="00E67E17"/>
    <w:rsid w:val="00E702DD"/>
    <w:rsid w:val="00E703D5"/>
    <w:rsid w:val="00E703DF"/>
    <w:rsid w:val="00E708C8"/>
    <w:rsid w:val="00E71059"/>
    <w:rsid w:val="00E71BD4"/>
    <w:rsid w:val="00E720D9"/>
    <w:rsid w:val="00E720EA"/>
    <w:rsid w:val="00E725E5"/>
    <w:rsid w:val="00E726BC"/>
    <w:rsid w:val="00E72D19"/>
    <w:rsid w:val="00E7333C"/>
    <w:rsid w:val="00E739DA"/>
    <w:rsid w:val="00E73A11"/>
    <w:rsid w:val="00E73A9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456"/>
    <w:rsid w:val="00E856D1"/>
    <w:rsid w:val="00E85930"/>
    <w:rsid w:val="00E86157"/>
    <w:rsid w:val="00E8652D"/>
    <w:rsid w:val="00E86941"/>
    <w:rsid w:val="00E86E55"/>
    <w:rsid w:val="00E875B1"/>
    <w:rsid w:val="00E875F8"/>
    <w:rsid w:val="00E87989"/>
    <w:rsid w:val="00E90072"/>
    <w:rsid w:val="00E908A7"/>
    <w:rsid w:val="00E90E85"/>
    <w:rsid w:val="00E9123F"/>
    <w:rsid w:val="00E91535"/>
    <w:rsid w:val="00E92C72"/>
    <w:rsid w:val="00E92F42"/>
    <w:rsid w:val="00E92FE6"/>
    <w:rsid w:val="00E93126"/>
    <w:rsid w:val="00E934C1"/>
    <w:rsid w:val="00E93648"/>
    <w:rsid w:val="00E936AC"/>
    <w:rsid w:val="00E937F6"/>
    <w:rsid w:val="00E93B4F"/>
    <w:rsid w:val="00E93EC5"/>
    <w:rsid w:val="00E942F9"/>
    <w:rsid w:val="00E946B9"/>
    <w:rsid w:val="00E94F8C"/>
    <w:rsid w:val="00E9522F"/>
    <w:rsid w:val="00E953C8"/>
    <w:rsid w:val="00E95765"/>
    <w:rsid w:val="00E95805"/>
    <w:rsid w:val="00E95A88"/>
    <w:rsid w:val="00E964F5"/>
    <w:rsid w:val="00E965E4"/>
    <w:rsid w:val="00E9672A"/>
    <w:rsid w:val="00E96834"/>
    <w:rsid w:val="00E9688B"/>
    <w:rsid w:val="00E972E9"/>
    <w:rsid w:val="00E9748B"/>
    <w:rsid w:val="00E975FB"/>
    <w:rsid w:val="00EA0077"/>
    <w:rsid w:val="00EA0236"/>
    <w:rsid w:val="00EA111C"/>
    <w:rsid w:val="00EA1572"/>
    <w:rsid w:val="00EA161B"/>
    <w:rsid w:val="00EA25A2"/>
    <w:rsid w:val="00EA2B32"/>
    <w:rsid w:val="00EA2C24"/>
    <w:rsid w:val="00EA2E80"/>
    <w:rsid w:val="00EA348B"/>
    <w:rsid w:val="00EA368A"/>
    <w:rsid w:val="00EA36D5"/>
    <w:rsid w:val="00EA3D4C"/>
    <w:rsid w:val="00EA3D75"/>
    <w:rsid w:val="00EA3F35"/>
    <w:rsid w:val="00EA403E"/>
    <w:rsid w:val="00EA413B"/>
    <w:rsid w:val="00EA42D8"/>
    <w:rsid w:val="00EA43BB"/>
    <w:rsid w:val="00EA43C0"/>
    <w:rsid w:val="00EA43CE"/>
    <w:rsid w:val="00EA5F4A"/>
    <w:rsid w:val="00EA65BA"/>
    <w:rsid w:val="00EA6B3E"/>
    <w:rsid w:val="00EA7FD4"/>
    <w:rsid w:val="00EB0093"/>
    <w:rsid w:val="00EB05E0"/>
    <w:rsid w:val="00EB0C3E"/>
    <w:rsid w:val="00EB0D91"/>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70D"/>
    <w:rsid w:val="00EC0B09"/>
    <w:rsid w:val="00EC137A"/>
    <w:rsid w:val="00EC14B7"/>
    <w:rsid w:val="00EC1600"/>
    <w:rsid w:val="00EC1B4D"/>
    <w:rsid w:val="00EC1F26"/>
    <w:rsid w:val="00EC1FE7"/>
    <w:rsid w:val="00EC1FFE"/>
    <w:rsid w:val="00EC2000"/>
    <w:rsid w:val="00EC31B6"/>
    <w:rsid w:val="00EC36F1"/>
    <w:rsid w:val="00EC38B7"/>
    <w:rsid w:val="00EC3990"/>
    <w:rsid w:val="00EC4B79"/>
    <w:rsid w:val="00EC5073"/>
    <w:rsid w:val="00EC548D"/>
    <w:rsid w:val="00EC6777"/>
    <w:rsid w:val="00EC68D3"/>
    <w:rsid w:val="00EC68DC"/>
    <w:rsid w:val="00EC690F"/>
    <w:rsid w:val="00EC70AE"/>
    <w:rsid w:val="00EC7403"/>
    <w:rsid w:val="00EC7474"/>
    <w:rsid w:val="00EC7891"/>
    <w:rsid w:val="00ED034D"/>
    <w:rsid w:val="00ED03B0"/>
    <w:rsid w:val="00ED0476"/>
    <w:rsid w:val="00ED0760"/>
    <w:rsid w:val="00ED0794"/>
    <w:rsid w:val="00ED081C"/>
    <w:rsid w:val="00ED09AC"/>
    <w:rsid w:val="00ED0BC7"/>
    <w:rsid w:val="00ED0EA9"/>
    <w:rsid w:val="00ED1788"/>
    <w:rsid w:val="00ED19A8"/>
    <w:rsid w:val="00ED209E"/>
    <w:rsid w:val="00ED2A06"/>
    <w:rsid w:val="00ED2B60"/>
    <w:rsid w:val="00ED3382"/>
    <w:rsid w:val="00ED3E12"/>
    <w:rsid w:val="00ED4C7B"/>
    <w:rsid w:val="00ED53FD"/>
    <w:rsid w:val="00ED5663"/>
    <w:rsid w:val="00ED5AB1"/>
    <w:rsid w:val="00ED67CA"/>
    <w:rsid w:val="00ED6C26"/>
    <w:rsid w:val="00ED70A9"/>
    <w:rsid w:val="00ED7445"/>
    <w:rsid w:val="00EE085D"/>
    <w:rsid w:val="00EE0985"/>
    <w:rsid w:val="00EE0D09"/>
    <w:rsid w:val="00EE104E"/>
    <w:rsid w:val="00EE11B2"/>
    <w:rsid w:val="00EE11B5"/>
    <w:rsid w:val="00EE1A44"/>
    <w:rsid w:val="00EE1EA5"/>
    <w:rsid w:val="00EE24FB"/>
    <w:rsid w:val="00EE2609"/>
    <w:rsid w:val="00EE2EAE"/>
    <w:rsid w:val="00EE3967"/>
    <w:rsid w:val="00EE3FDF"/>
    <w:rsid w:val="00EE4349"/>
    <w:rsid w:val="00EE4804"/>
    <w:rsid w:val="00EE4E2B"/>
    <w:rsid w:val="00EE4EB3"/>
    <w:rsid w:val="00EE506D"/>
    <w:rsid w:val="00EE5618"/>
    <w:rsid w:val="00EE5D46"/>
    <w:rsid w:val="00EE6BA2"/>
    <w:rsid w:val="00EE6ECF"/>
    <w:rsid w:val="00EE7065"/>
    <w:rsid w:val="00EE71E4"/>
    <w:rsid w:val="00EE7880"/>
    <w:rsid w:val="00EE7B17"/>
    <w:rsid w:val="00EF080F"/>
    <w:rsid w:val="00EF0F1A"/>
    <w:rsid w:val="00EF1120"/>
    <w:rsid w:val="00EF138A"/>
    <w:rsid w:val="00EF14A0"/>
    <w:rsid w:val="00EF1B5A"/>
    <w:rsid w:val="00EF1CD8"/>
    <w:rsid w:val="00EF1F55"/>
    <w:rsid w:val="00EF20C6"/>
    <w:rsid w:val="00EF2502"/>
    <w:rsid w:val="00EF2628"/>
    <w:rsid w:val="00EF2865"/>
    <w:rsid w:val="00EF29F2"/>
    <w:rsid w:val="00EF2C94"/>
    <w:rsid w:val="00EF2FD8"/>
    <w:rsid w:val="00EF3150"/>
    <w:rsid w:val="00EF3534"/>
    <w:rsid w:val="00EF3C87"/>
    <w:rsid w:val="00EF3D44"/>
    <w:rsid w:val="00EF3F3A"/>
    <w:rsid w:val="00EF4C56"/>
    <w:rsid w:val="00EF567B"/>
    <w:rsid w:val="00EF5755"/>
    <w:rsid w:val="00EF5CEC"/>
    <w:rsid w:val="00EF6644"/>
    <w:rsid w:val="00EF6BAD"/>
    <w:rsid w:val="00EF6C59"/>
    <w:rsid w:val="00EF72C6"/>
    <w:rsid w:val="00EF739A"/>
    <w:rsid w:val="00EF7413"/>
    <w:rsid w:val="00EF769A"/>
    <w:rsid w:val="00EF7ECF"/>
    <w:rsid w:val="00F0075A"/>
    <w:rsid w:val="00F0174A"/>
    <w:rsid w:val="00F017A9"/>
    <w:rsid w:val="00F01FE5"/>
    <w:rsid w:val="00F02380"/>
    <w:rsid w:val="00F02F4F"/>
    <w:rsid w:val="00F03A2B"/>
    <w:rsid w:val="00F03C83"/>
    <w:rsid w:val="00F04193"/>
    <w:rsid w:val="00F04406"/>
    <w:rsid w:val="00F04601"/>
    <w:rsid w:val="00F04664"/>
    <w:rsid w:val="00F04996"/>
    <w:rsid w:val="00F053CA"/>
    <w:rsid w:val="00F055AB"/>
    <w:rsid w:val="00F05CBE"/>
    <w:rsid w:val="00F05EB3"/>
    <w:rsid w:val="00F06BF7"/>
    <w:rsid w:val="00F06C4A"/>
    <w:rsid w:val="00F06E80"/>
    <w:rsid w:val="00F070B7"/>
    <w:rsid w:val="00F073CB"/>
    <w:rsid w:val="00F10206"/>
    <w:rsid w:val="00F1031B"/>
    <w:rsid w:val="00F1047B"/>
    <w:rsid w:val="00F10792"/>
    <w:rsid w:val="00F10BA6"/>
    <w:rsid w:val="00F10F34"/>
    <w:rsid w:val="00F11079"/>
    <w:rsid w:val="00F11197"/>
    <w:rsid w:val="00F113B9"/>
    <w:rsid w:val="00F1140E"/>
    <w:rsid w:val="00F1150E"/>
    <w:rsid w:val="00F11631"/>
    <w:rsid w:val="00F1190E"/>
    <w:rsid w:val="00F123A0"/>
    <w:rsid w:val="00F126A2"/>
    <w:rsid w:val="00F1312F"/>
    <w:rsid w:val="00F13168"/>
    <w:rsid w:val="00F13E57"/>
    <w:rsid w:val="00F13FCB"/>
    <w:rsid w:val="00F145DC"/>
    <w:rsid w:val="00F1633A"/>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27FA7"/>
    <w:rsid w:val="00F30031"/>
    <w:rsid w:val="00F30CEA"/>
    <w:rsid w:val="00F31700"/>
    <w:rsid w:val="00F31CB6"/>
    <w:rsid w:val="00F31D86"/>
    <w:rsid w:val="00F321AD"/>
    <w:rsid w:val="00F32533"/>
    <w:rsid w:val="00F32CFB"/>
    <w:rsid w:val="00F32DC1"/>
    <w:rsid w:val="00F333B1"/>
    <w:rsid w:val="00F334B5"/>
    <w:rsid w:val="00F33645"/>
    <w:rsid w:val="00F337D1"/>
    <w:rsid w:val="00F3383C"/>
    <w:rsid w:val="00F34151"/>
    <w:rsid w:val="00F34451"/>
    <w:rsid w:val="00F34C4C"/>
    <w:rsid w:val="00F34D30"/>
    <w:rsid w:val="00F35E56"/>
    <w:rsid w:val="00F36910"/>
    <w:rsid w:val="00F36AA4"/>
    <w:rsid w:val="00F36C39"/>
    <w:rsid w:val="00F36D8D"/>
    <w:rsid w:val="00F37995"/>
    <w:rsid w:val="00F37F41"/>
    <w:rsid w:val="00F400D5"/>
    <w:rsid w:val="00F40174"/>
    <w:rsid w:val="00F401F4"/>
    <w:rsid w:val="00F402B4"/>
    <w:rsid w:val="00F40A1C"/>
    <w:rsid w:val="00F40F65"/>
    <w:rsid w:val="00F41799"/>
    <w:rsid w:val="00F4201E"/>
    <w:rsid w:val="00F42239"/>
    <w:rsid w:val="00F4310E"/>
    <w:rsid w:val="00F431AF"/>
    <w:rsid w:val="00F43216"/>
    <w:rsid w:val="00F433D5"/>
    <w:rsid w:val="00F440BB"/>
    <w:rsid w:val="00F44724"/>
    <w:rsid w:val="00F45447"/>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2AB"/>
    <w:rsid w:val="00F525CD"/>
    <w:rsid w:val="00F527F5"/>
    <w:rsid w:val="00F53765"/>
    <w:rsid w:val="00F54281"/>
    <w:rsid w:val="00F54415"/>
    <w:rsid w:val="00F545ED"/>
    <w:rsid w:val="00F54689"/>
    <w:rsid w:val="00F54781"/>
    <w:rsid w:val="00F54FAD"/>
    <w:rsid w:val="00F5577A"/>
    <w:rsid w:val="00F56415"/>
    <w:rsid w:val="00F565F5"/>
    <w:rsid w:val="00F5678D"/>
    <w:rsid w:val="00F569D3"/>
    <w:rsid w:val="00F56CF4"/>
    <w:rsid w:val="00F57479"/>
    <w:rsid w:val="00F57960"/>
    <w:rsid w:val="00F57A22"/>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6029"/>
    <w:rsid w:val="00F669B3"/>
    <w:rsid w:val="00F671B1"/>
    <w:rsid w:val="00F672BE"/>
    <w:rsid w:val="00F675A0"/>
    <w:rsid w:val="00F702E4"/>
    <w:rsid w:val="00F70569"/>
    <w:rsid w:val="00F705F8"/>
    <w:rsid w:val="00F70D90"/>
    <w:rsid w:val="00F719F0"/>
    <w:rsid w:val="00F71CAE"/>
    <w:rsid w:val="00F72230"/>
    <w:rsid w:val="00F72C19"/>
    <w:rsid w:val="00F72CB5"/>
    <w:rsid w:val="00F72D6A"/>
    <w:rsid w:val="00F7309E"/>
    <w:rsid w:val="00F7344D"/>
    <w:rsid w:val="00F735F6"/>
    <w:rsid w:val="00F7371B"/>
    <w:rsid w:val="00F73D0C"/>
    <w:rsid w:val="00F73EB9"/>
    <w:rsid w:val="00F74242"/>
    <w:rsid w:val="00F7424B"/>
    <w:rsid w:val="00F7434C"/>
    <w:rsid w:val="00F7484F"/>
    <w:rsid w:val="00F7485A"/>
    <w:rsid w:val="00F74865"/>
    <w:rsid w:val="00F74E8F"/>
    <w:rsid w:val="00F75723"/>
    <w:rsid w:val="00F75C29"/>
    <w:rsid w:val="00F75F5E"/>
    <w:rsid w:val="00F76426"/>
    <w:rsid w:val="00F76C5E"/>
    <w:rsid w:val="00F76CCD"/>
    <w:rsid w:val="00F76D5B"/>
    <w:rsid w:val="00F773A3"/>
    <w:rsid w:val="00F77737"/>
    <w:rsid w:val="00F77996"/>
    <w:rsid w:val="00F803AE"/>
    <w:rsid w:val="00F80510"/>
    <w:rsid w:val="00F808CA"/>
    <w:rsid w:val="00F80A82"/>
    <w:rsid w:val="00F812CA"/>
    <w:rsid w:val="00F81EAE"/>
    <w:rsid w:val="00F8236C"/>
    <w:rsid w:val="00F82759"/>
    <w:rsid w:val="00F82CF4"/>
    <w:rsid w:val="00F83047"/>
    <w:rsid w:val="00F830A8"/>
    <w:rsid w:val="00F83A7A"/>
    <w:rsid w:val="00F83E8B"/>
    <w:rsid w:val="00F84B51"/>
    <w:rsid w:val="00F84D18"/>
    <w:rsid w:val="00F855D4"/>
    <w:rsid w:val="00F8565E"/>
    <w:rsid w:val="00F85A61"/>
    <w:rsid w:val="00F8638D"/>
    <w:rsid w:val="00F863AA"/>
    <w:rsid w:val="00F86D49"/>
    <w:rsid w:val="00F870E0"/>
    <w:rsid w:val="00F8725E"/>
    <w:rsid w:val="00F873EE"/>
    <w:rsid w:val="00F87709"/>
    <w:rsid w:val="00F903E8"/>
    <w:rsid w:val="00F90ADB"/>
    <w:rsid w:val="00F90AF5"/>
    <w:rsid w:val="00F90DFD"/>
    <w:rsid w:val="00F91F3B"/>
    <w:rsid w:val="00F92697"/>
    <w:rsid w:val="00F93CB0"/>
    <w:rsid w:val="00F9412E"/>
    <w:rsid w:val="00F94244"/>
    <w:rsid w:val="00F94271"/>
    <w:rsid w:val="00F947F5"/>
    <w:rsid w:val="00F9524B"/>
    <w:rsid w:val="00F95551"/>
    <w:rsid w:val="00F95603"/>
    <w:rsid w:val="00F95672"/>
    <w:rsid w:val="00F958AA"/>
    <w:rsid w:val="00F95B00"/>
    <w:rsid w:val="00F973F5"/>
    <w:rsid w:val="00F976DB"/>
    <w:rsid w:val="00F97838"/>
    <w:rsid w:val="00FA026F"/>
    <w:rsid w:val="00FA0B97"/>
    <w:rsid w:val="00FA1819"/>
    <w:rsid w:val="00FA1D63"/>
    <w:rsid w:val="00FA1E77"/>
    <w:rsid w:val="00FA2511"/>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8EC"/>
    <w:rsid w:val="00FB0AC0"/>
    <w:rsid w:val="00FB0DFD"/>
    <w:rsid w:val="00FB0FDF"/>
    <w:rsid w:val="00FB1131"/>
    <w:rsid w:val="00FB12EB"/>
    <w:rsid w:val="00FB160F"/>
    <w:rsid w:val="00FB18CC"/>
    <w:rsid w:val="00FB1B2D"/>
    <w:rsid w:val="00FB1DE4"/>
    <w:rsid w:val="00FB1E54"/>
    <w:rsid w:val="00FB203A"/>
    <w:rsid w:val="00FB207B"/>
    <w:rsid w:val="00FB27DC"/>
    <w:rsid w:val="00FB3F54"/>
    <w:rsid w:val="00FB42F0"/>
    <w:rsid w:val="00FB4F10"/>
    <w:rsid w:val="00FB526B"/>
    <w:rsid w:val="00FB575B"/>
    <w:rsid w:val="00FB63AF"/>
    <w:rsid w:val="00FB69A5"/>
    <w:rsid w:val="00FB6B7B"/>
    <w:rsid w:val="00FB6BEC"/>
    <w:rsid w:val="00FB795B"/>
    <w:rsid w:val="00FB7BE0"/>
    <w:rsid w:val="00FB7F8F"/>
    <w:rsid w:val="00FC08E9"/>
    <w:rsid w:val="00FC0CDB"/>
    <w:rsid w:val="00FC12BA"/>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2C9"/>
    <w:rsid w:val="00FC6346"/>
    <w:rsid w:val="00FC64BD"/>
    <w:rsid w:val="00FC6B86"/>
    <w:rsid w:val="00FC6D36"/>
    <w:rsid w:val="00FC73C8"/>
    <w:rsid w:val="00FC7AC1"/>
    <w:rsid w:val="00FD0184"/>
    <w:rsid w:val="00FD05CC"/>
    <w:rsid w:val="00FD07BE"/>
    <w:rsid w:val="00FD1B48"/>
    <w:rsid w:val="00FD1E1A"/>
    <w:rsid w:val="00FD20E5"/>
    <w:rsid w:val="00FD274E"/>
    <w:rsid w:val="00FD2963"/>
    <w:rsid w:val="00FD2B41"/>
    <w:rsid w:val="00FD2C09"/>
    <w:rsid w:val="00FD2DC9"/>
    <w:rsid w:val="00FD37E6"/>
    <w:rsid w:val="00FD3C26"/>
    <w:rsid w:val="00FD585F"/>
    <w:rsid w:val="00FD6036"/>
    <w:rsid w:val="00FD614F"/>
    <w:rsid w:val="00FD61EE"/>
    <w:rsid w:val="00FD63D7"/>
    <w:rsid w:val="00FD6BF9"/>
    <w:rsid w:val="00FD6F21"/>
    <w:rsid w:val="00FD7306"/>
    <w:rsid w:val="00FD7B1B"/>
    <w:rsid w:val="00FE005C"/>
    <w:rsid w:val="00FE0061"/>
    <w:rsid w:val="00FE066D"/>
    <w:rsid w:val="00FE0741"/>
    <w:rsid w:val="00FE081F"/>
    <w:rsid w:val="00FE0D96"/>
    <w:rsid w:val="00FE1983"/>
    <w:rsid w:val="00FE1A0B"/>
    <w:rsid w:val="00FE1C33"/>
    <w:rsid w:val="00FE26EA"/>
    <w:rsid w:val="00FE2F14"/>
    <w:rsid w:val="00FE2FB8"/>
    <w:rsid w:val="00FE30E4"/>
    <w:rsid w:val="00FE316C"/>
    <w:rsid w:val="00FE34E1"/>
    <w:rsid w:val="00FE35B2"/>
    <w:rsid w:val="00FE370B"/>
    <w:rsid w:val="00FE403D"/>
    <w:rsid w:val="00FE44BB"/>
    <w:rsid w:val="00FE4733"/>
    <w:rsid w:val="00FE51E6"/>
    <w:rsid w:val="00FE5279"/>
    <w:rsid w:val="00FE5EC4"/>
    <w:rsid w:val="00FE66DC"/>
    <w:rsid w:val="00FE6D96"/>
    <w:rsid w:val="00FE6DF2"/>
    <w:rsid w:val="00FE6E50"/>
    <w:rsid w:val="00FF076A"/>
    <w:rsid w:val="00FF08C7"/>
    <w:rsid w:val="00FF0970"/>
    <w:rsid w:val="00FF0E4D"/>
    <w:rsid w:val="00FF12F0"/>
    <w:rsid w:val="00FF13E6"/>
    <w:rsid w:val="00FF1A09"/>
    <w:rsid w:val="00FF1C2F"/>
    <w:rsid w:val="00FF2048"/>
    <w:rsid w:val="00FF2149"/>
    <w:rsid w:val="00FF2373"/>
    <w:rsid w:val="00FF2DE0"/>
    <w:rsid w:val="00FF30BF"/>
    <w:rsid w:val="00FF32AB"/>
    <w:rsid w:val="00FF48E8"/>
    <w:rsid w:val="00FF4F5E"/>
    <w:rsid w:val="00FF5A1B"/>
    <w:rsid w:val="00FF5F74"/>
    <w:rsid w:val="00FF625F"/>
    <w:rsid w:val="00FF62CC"/>
    <w:rsid w:val="00FF67C5"/>
    <w:rsid w:val="00FF6DAF"/>
    <w:rsid w:val="00FF7219"/>
    <w:rsid w:val="00FF72FD"/>
    <w:rsid w:val="00FF7349"/>
    <w:rsid w:val="00FF73D1"/>
    <w:rsid w:val="00FF7C5D"/>
    <w:rsid w:val="02E32556"/>
    <w:rsid w:val="052A754C"/>
    <w:rsid w:val="05808D82"/>
    <w:rsid w:val="075DEE94"/>
    <w:rsid w:val="08F97C05"/>
    <w:rsid w:val="09918BA8"/>
    <w:rsid w:val="09ACFDCF"/>
    <w:rsid w:val="0EDFF103"/>
    <w:rsid w:val="170AABEA"/>
    <w:rsid w:val="190F6AA0"/>
    <w:rsid w:val="1FA7CF98"/>
    <w:rsid w:val="289D4A4E"/>
    <w:rsid w:val="2AF58764"/>
    <w:rsid w:val="3199C3A4"/>
    <w:rsid w:val="32464A51"/>
    <w:rsid w:val="3369248B"/>
    <w:rsid w:val="34358E6A"/>
    <w:rsid w:val="348A30CF"/>
    <w:rsid w:val="37F59966"/>
    <w:rsid w:val="3B3F94C8"/>
    <w:rsid w:val="3D365802"/>
    <w:rsid w:val="3D389EF2"/>
    <w:rsid w:val="4029D099"/>
    <w:rsid w:val="4561636E"/>
    <w:rsid w:val="46B4D82B"/>
    <w:rsid w:val="47FFDCC6"/>
    <w:rsid w:val="4905D216"/>
    <w:rsid w:val="4F68BAAD"/>
    <w:rsid w:val="5278C118"/>
    <w:rsid w:val="63F4149C"/>
    <w:rsid w:val="6A89C3C7"/>
    <w:rsid w:val="6B87A06F"/>
    <w:rsid w:val="6BD3F980"/>
    <w:rsid w:val="6C8CA2B2"/>
    <w:rsid w:val="6D6E8767"/>
    <w:rsid w:val="702B3919"/>
    <w:rsid w:val="7726982D"/>
    <w:rsid w:val="790FB10B"/>
    <w:rsid w:val="7B9C7284"/>
    <w:rsid w:val="7F65B28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49D116DD"/>
  <w14:defaultImageDpi w14:val="96"/>
  <w15:docId w15:val="{5466C3A0-95F3-4B74-B45D-CE6FBC20B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23A0"/>
    <w:pPr>
      <w:autoSpaceDE w:val="0"/>
      <w:autoSpaceDN w:val="0"/>
      <w:adjustRightInd w:val="0"/>
      <w:contextualSpacing/>
      <w:jc w:val="both"/>
    </w:pPr>
    <w:rPr>
      <w:rFonts w:ascii="Arial" w:hAnsi="Arial" w:cs="Arial"/>
      <w:bCs/>
      <w:color w:val="000000"/>
    </w:rPr>
  </w:style>
  <w:style w:type="paragraph" w:styleId="Heading1">
    <w:name w:val="heading 1"/>
    <w:basedOn w:val="Normal"/>
    <w:next w:val="Normal"/>
    <w:link w:val="Heading1Char"/>
    <w:autoRedefine/>
    <w:uiPriority w:val="99"/>
    <w:qFormat/>
    <w:rsid w:val="00815CF0"/>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1B27CF"/>
    <w:pPr>
      <w:numPr>
        <w:ilvl w:val="1"/>
      </w:numPr>
      <w:outlineLvl w:val="1"/>
    </w:pPr>
  </w:style>
  <w:style w:type="paragraph" w:styleId="Heading3">
    <w:name w:val="heading 3"/>
    <w:basedOn w:val="Normal"/>
    <w:next w:val="Normal"/>
    <w:link w:val="Heading3Char"/>
    <w:autoRedefine/>
    <w:uiPriority w:val="99"/>
    <w:qFormat/>
    <w:rsid w:val="00E23519"/>
    <w:pPr>
      <w:keepNext/>
      <w:numPr>
        <w:ilvl w:val="2"/>
        <w:numId w:val="2"/>
      </w:numPr>
      <w:tabs>
        <w:tab w:val="clear" w:pos="3131"/>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val="0"/>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1B27CF"/>
    <w:rPr>
      <w:rFonts w:ascii="Arial" w:hAnsi="Arial" w:cs="Arial"/>
      <w:b/>
      <w:color w:val="000000"/>
      <w:lang w:val="en-US"/>
    </w:rPr>
  </w:style>
  <w:style w:type="character" w:customStyle="1" w:styleId="Heading3Char">
    <w:name w:val="Heading 3 Char"/>
    <w:link w:val="Heading3"/>
    <w:uiPriority w:val="99"/>
    <w:locked/>
    <w:rsid w:val="00E23519"/>
    <w:rPr>
      <w:rFonts w:ascii="Arial" w:hAnsi="Arial" w:cs="Arial"/>
      <w:b/>
      <w:color w:val="000000"/>
      <w:lang w:val="en-US"/>
    </w:rPr>
  </w:style>
  <w:style w:type="character" w:customStyle="1" w:styleId="Heading4Char">
    <w:name w:val="Heading 4 Char"/>
    <w:link w:val="Heading4"/>
    <w:uiPriority w:val="99"/>
    <w:locked/>
    <w:rsid w:val="00065305"/>
    <w:rPr>
      <w:rFonts w:ascii="Arial" w:hAnsi="Arial" w:cs="Arial"/>
      <w:b/>
      <w:color w:val="000000"/>
      <w:sz w:val="22"/>
      <w:szCs w:val="22"/>
    </w:rPr>
  </w:style>
  <w:style w:type="character" w:customStyle="1" w:styleId="Heading5Char">
    <w:name w:val="Heading 5 Char"/>
    <w:link w:val="Heading5"/>
    <w:uiPriority w:val="99"/>
    <w:locked/>
    <w:rsid w:val="00693EAB"/>
    <w:rPr>
      <w:rFonts w:ascii="Arial" w:hAnsi="Arial" w:cs="Arial"/>
      <w:b/>
      <w:color w:val="000000"/>
      <w:sz w:val="20"/>
      <w:szCs w:val="20"/>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bCs/>
      <w:color w:val="000000"/>
    </w:rPr>
  </w:style>
  <w:style w:type="character" w:customStyle="1" w:styleId="Heading8Char">
    <w:name w:val="Heading 8 Char"/>
    <w:link w:val="Heading8"/>
    <w:uiPriority w:val="99"/>
    <w:locked/>
    <w:rsid w:val="00693EAB"/>
    <w:rPr>
      <w:rFonts w:ascii="Arial" w:hAnsi="Arial" w:cs="Arial"/>
      <w:bCs/>
      <w:i/>
      <w:iCs/>
      <w:color w:val="000000"/>
    </w:rPr>
  </w:style>
  <w:style w:type="character" w:customStyle="1" w:styleId="Heading9Char">
    <w:name w:val="Heading 9 Char"/>
    <w:link w:val="Heading9"/>
    <w:uiPriority w:val="99"/>
    <w:locked/>
    <w:rsid w:val="00693EAB"/>
    <w:rPr>
      <w:rFonts w:ascii="Arial" w:hAnsi="Arial" w:cs="Arial"/>
      <w:b/>
      <w:i/>
      <w:iCs/>
      <w:color w:val="000000"/>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4B2491"/>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4B2491"/>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sz w:val="18"/>
      <w:szCs w:val="18"/>
    </w:rPr>
  </w:style>
  <w:style w:type="paragraph" w:styleId="TOC6">
    <w:name w:val="toc 6"/>
    <w:basedOn w:val="Normal"/>
    <w:next w:val="Normal"/>
    <w:autoRedefine/>
    <w:uiPriority w:val="99"/>
    <w:semiHidden/>
    <w:rsid w:val="006F4B60"/>
    <w:pPr>
      <w:ind w:left="1200"/>
    </w:pPr>
    <w:rPr>
      <w:sz w:val="18"/>
      <w:szCs w:val="18"/>
    </w:rPr>
  </w:style>
  <w:style w:type="paragraph" w:styleId="TOC7">
    <w:name w:val="toc 7"/>
    <w:basedOn w:val="Normal"/>
    <w:next w:val="Normal"/>
    <w:autoRedefine/>
    <w:uiPriority w:val="99"/>
    <w:semiHidden/>
    <w:rsid w:val="006F4B60"/>
    <w:pPr>
      <w:ind w:left="1440"/>
    </w:pPr>
    <w:rPr>
      <w:sz w:val="18"/>
      <w:szCs w:val="18"/>
    </w:rPr>
  </w:style>
  <w:style w:type="paragraph" w:styleId="TOC8">
    <w:name w:val="toc 8"/>
    <w:basedOn w:val="Normal"/>
    <w:next w:val="Normal"/>
    <w:autoRedefine/>
    <w:uiPriority w:val="99"/>
    <w:semiHidden/>
    <w:rsid w:val="006F4B60"/>
    <w:pPr>
      <w:ind w:left="1680"/>
    </w:pPr>
    <w:rPr>
      <w:sz w:val="18"/>
      <w:szCs w:val="18"/>
    </w:rPr>
  </w:style>
  <w:style w:type="paragraph" w:styleId="TOC9">
    <w:name w:val="toc 9"/>
    <w:basedOn w:val="Normal"/>
    <w:next w:val="Normal"/>
    <w:autoRedefine/>
    <w:uiPriority w:val="99"/>
    <w:semiHidden/>
    <w:rsid w:val="006F4B60"/>
    <w:pPr>
      <w:ind w:left="1920"/>
    </w:pPr>
    <w:rPr>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uiPriority w:val="99"/>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val="0"/>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val="0"/>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3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rPr>
  </w:style>
  <w:style w:type="paragraph" w:styleId="NormalWeb">
    <w:name w:val="Normal (Web)"/>
    <w:basedOn w:val="Normal"/>
    <w:uiPriority w:val="99"/>
    <w:unhideWhenUsed/>
    <w:locked/>
    <w:rsid w:val="00126375"/>
    <w:pPr>
      <w:spacing w:before="100" w:beforeAutospacing="1" w:after="100" w:afterAutospacing="1"/>
    </w:pPr>
    <w:rPr>
      <w:rFonts w:eastAsia="Calibri"/>
    </w:rPr>
  </w:style>
  <w:style w:type="paragraph" w:customStyle="1" w:styleId="CSText">
    <w:name w:val="CS Text"/>
    <w:basedOn w:val="Normal"/>
    <w:link w:val="CSTextChar"/>
    <w:qFormat/>
    <w:rsid w:val="0008414B"/>
    <w:rPr>
      <w:rFonts w:eastAsia="MS Mincho"/>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bCs/>
      <w:noProof/>
      <w:color w:val="000000"/>
      <w:sz w:val="20"/>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bCs/>
      <w:noProof/>
      <w:color w:val="000000"/>
      <w:sz w:val="20"/>
    </w:rPr>
  </w:style>
  <w:style w:type="paragraph" w:customStyle="1" w:styleId="C-NumberedList">
    <w:name w:val="C-Numbered List"/>
    <w:rsid w:val="00814D6E"/>
    <w:pPr>
      <w:numPr>
        <w:numId w:val="8"/>
      </w:numPr>
      <w:spacing w:before="120" w:after="120" w:line="280" w:lineRule="atLeast"/>
    </w:pPr>
    <w:rPr>
      <w:rFonts w:eastAsia="Times New Roman"/>
      <w:lang w:val="en-US" w:eastAsia="en-US"/>
    </w:rPr>
  </w:style>
  <w:style w:type="paragraph" w:customStyle="1" w:styleId="C-AlphabeticList">
    <w:name w:val="C-Alphabetic List"/>
    <w:rsid w:val="00814D6E"/>
    <w:pPr>
      <w:numPr>
        <w:ilvl w:val="1"/>
        <w:numId w:val="8"/>
      </w:numPr>
    </w:pPr>
    <w:rPr>
      <w:rFonts w:eastAsia="Times New Roman"/>
      <w:lang w:val="en-US" w:eastAsia="en-US"/>
    </w:rPr>
  </w:style>
  <w:style w:type="paragraph" w:customStyle="1" w:styleId="C-BodyText">
    <w:name w:val="C-Body Text"/>
    <w:link w:val="C-BodyTextChar1"/>
    <w:rsid w:val="00065305"/>
    <w:pPr>
      <w:spacing w:before="60" w:after="120" w:line="276" w:lineRule="auto"/>
    </w:pPr>
    <w:rPr>
      <w:rFonts w:eastAsia="Times New Roman"/>
      <w:lang w:val="en-US" w:eastAsia="en-US"/>
    </w:rPr>
  </w:style>
  <w:style w:type="paragraph" w:styleId="Subtitle">
    <w:name w:val="Subtitle"/>
    <w:basedOn w:val="Normal"/>
    <w:link w:val="SubtitleChar"/>
    <w:qFormat/>
    <w:locked/>
    <w:rsid w:val="00065305"/>
    <w:pPr>
      <w:jc w:val="center"/>
    </w:pPr>
    <w:rPr>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9"/>
      </w:numPr>
      <w:spacing w:before="120" w:after="120"/>
      <w:outlineLvl w:val="0"/>
    </w:pPr>
    <w:rPr>
      <w:rFonts w:ascii="Arial" w:eastAsia="Times New Roman" w:hAnsi="Arial"/>
      <w:b/>
      <w:caps/>
      <w:lang w:val="en-US" w:eastAsia="en-US"/>
    </w:rPr>
  </w:style>
  <w:style w:type="paragraph" w:customStyle="1" w:styleId="C-Heading2">
    <w:name w:val="C-Heading 2"/>
    <w:next w:val="C-BodyText"/>
    <w:rsid w:val="00065305"/>
    <w:pPr>
      <w:keepNext/>
      <w:numPr>
        <w:ilvl w:val="1"/>
        <w:numId w:val="9"/>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9"/>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9"/>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9"/>
      </w:numPr>
      <w:spacing w:before="240" w:after="60"/>
      <w:outlineLvl w:val="4"/>
    </w:pPr>
    <w:rPr>
      <w:rFonts w:ascii="Arial Narrow" w:eastAsia="Times New Roman" w:hAnsi="Arial Narrow"/>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4">
    <w:name w:val="Unresolved Mention4"/>
    <w:basedOn w:val="DefaultParagraphFont"/>
    <w:uiPriority w:val="99"/>
    <w:semiHidden/>
    <w:unhideWhenUsed/>
    <w:rsid w:val="00FB160F"/>
    <w:rPr>
      <w:color w:val="605E5C"/>
      <w:shd w:val="clear" w:color="auto" w:fill="E1DFDD"/>
    </w:rPr>
  </w:style>
  <w:style w:type="character" w:customStyle="1" w:styleId="UnresolvedMention5">
    <w:name w:val="Unresolved Mention5"/>
    <w:basedOn w:val="DefaultParagraphFont"/>
    <w:uiPriority w:val="99"/>
    <w:semiHidden/>
    <w:unhideWhenUsed/>
    <w:rsid w:val="00950A95"/>
    <w:rPr>
      <w:color w:val="605E5C"/>
      <w:shd w:val="clear" w:color="auto" w:fill="E1DFDD"/>
    </w:rPr>
  </w:style>
  <w:style w:type="character" w:customStyle="1" w:styleId="contraindication">
    <w:name w:val="contraindication"/>
    <w:basedOn w:val="DefaultParagraphFont"/>
    <w:rsid w:val="008A594C"/>
  </w:style>
  <w:style w:type="character" w:customStyle="1" w:styleId="UnresolvedMention6">
    <w:name w:val="Unresolved Mention6"/>
    <w:basedOn w:val="DefaultParagraphFont"/>
    <w:uiPriority w:val="99"/>
    <w:semiHidden/>
    <w:unhideWhenUsed/>
    <w:rsid w:val="00351C46"/>
    <w:rPr>
      <w:color w:val="605E5C"/>
      <w:shd w:val="clear" w:color="auto" w:fill="E1DFDD"/>
    </w:rPr>
  </w:style>
  <w:style w:type="character" w:customStyle="1" w:styleId="UnresolvedMention7">
    <w:name w:val="Unresolved Mention7"/>
    <w:basedOn w:val="DefaultParagraphFont"/>
    <w:uiPriority w:val="99"/>
    <w:semiHidden/>
    <w:unhideWhenUsed/>
    <w:rsid w:val="007F3FD0"/>
    <w:rPr>
      <w:color w:val="605E5C"/>
      <w:shd w:val="clear" w:color="auto" w:fill="E1DFDD"/>
    </w:rPr>
  </w:style>
  <w:style w:type="character" w:customStyle="1" w:styleId="UnresolvedMention8">
    <w:name w:val="Unresolved Mention8"/>
    <w:basedOn w:val="DefaultParagraphFont"/>
    <w:uiPriority w:val="99"/>
    <w:semiHidden/>
    <w:unhideWhenUsed/>
    <w:rsid w:val="00C67F70"/>
    <w:rPr>
      <w:color w:val="605E5C"/>
      <w:shd w:val="clear" w:color="auto" w:fill="E1DFDD"/>
    </w:rPr>
  </w:style>
  <w:style w:type="character" w:customStyle="1" w:styleId="UnresolvedMention9">
    <w:name w:val="Unresolved Mention9"/>
    <w:basedOn w:val="DefaultParagraphFont"/>
    <w:uiPriority w:val="99"/>
    <w:semiHidden/>
    <w:unhideWhenUsed/>
    <w:rsid w:val="00B53D60"/>
    <w:rPr>
      <w:color w:val="605E5C"/>
      <w:shd w:val="clear" w:color="auto" w:fill="E1DFDD"/>
    </w:rPr>
  </w:style>
  <w:style w:type="paragraph" w:styleId="BodyText2">
    <w:name w:val="Body Text 2"/>
    <w:basedOn w:val="Normal"/>
    <w:link w:val="BodyText2Char"/>
    <w:uiPriority w:val="99"/>
    <w:semiHidden/>
    <w:unhideWhenUsed/>
    <w:locked/>
    <w:rsid w:val="00B0385B"/>
    <w:pPr>
      <w:spacing w:after="120" w:line="480" w:lineRule="auto"/>
    </w:pPr>
  </w:style>
  <w:style w:type="character" w:customStyle="1" w:styleId="BodyText2Char">
    <w:name w:val="Body Text 2 Char"/>
    <w:basedOn w:val="DefaultParagraphFont"/>
    <w:link w:val="BodyText2"/>
    <w:uiPriority w:val="99"/>
    <w:semiHidden/>
    <w:rsid w:val="00B0385B"/>
    <w:rPr>
      <w:rFonts w:ascii="Arial" w:hAnsi="Arial" w:cs="Arial"/>
      <w:bCs/>
      <w:color w:val="000000"/>
    </w:rPr>
  </w:style>
  <w:style w:type="table" w:customStyle="1" w:styleId="TableGrid1">
    <w:name w:val="Table Grid1"/>
    <w:basedOn w:val="TableNormal"/>
    <w:next w:val="TableGrid"/>
    <w:uiPriority w:val="39"/>
    <w:rsid w:val="00B30FD7"/>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locked/>
    <w:rsid w:val="006B184C"/>
    <w:pPr>
      <w:spacing w:after="120"/>
    </w:pPr>
  </w:style>
  <w:style w:type="character" w:customStyle="1" w:styleId="BodyTextChar">
    <w:name w:val="Body Text Char"/>
    <w:basedOn w:val="DefaultParagraphFont"/>
    <w:link w:val="BodyText"/>
    <w:uiPriority w:val="99"/>
    <w:rsid w:val="006B184C"/>
    <w:rPr>
      <w:rFonts w:ascii="Arial" w:hAnsi="Arial" w:cs="Arial"/>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34090187">
      <w:bodyDiv w:val="1"/>
      <w:marLeft w:val="0"/>
      <w:marRight w:val="0"/>
      <w:marTop w:val="0"/>
      <w:marBottom w:val="0"/>
      <w:divBdr>
        <w:top w:val="none" w:sz="0" w:space="0" w:color="auto"/>
        <w:left w:val="none" w:sz="0" w:space="0" w:color="auto"/>
        <w:bottom w:val="none" w:sz="0" w:space="0" w:color="auto"/>
        <w:right w:val="none" w:sz="0" w:space="0" w:color="auto"/>
      </w:divBdr>
      <w:divsChild>
        <w:div w:id="1979649731">
          <w:marLeft w:val="0"/>
          <w:marRight w:val="0"/>
          <w:marTop w:val="0"/>
          <w:marBottom w:val="0"/>
          <w:divBdr>
            <w:top w:val="single" w:sz="6" w:space="0" w:color="5B616B"/>
            <w:left w:val="single" w:sz="6" w:space="0" w:color="5B616B"/>
            <w:bottom w:val="single" w:sz="6" w:space="0" w:color="5B616B"/>
            <w:right w:val="single" w:sz="6" w:space="0" w:color="5B616B"/>
          </w:divBdr>
        </w:div>
        <w:div w:id="143738438">
          <w:marLeft w:val="0"/>
          <w:marRight w:val="0"/>
          <w:marTop w:val="0"/>
          <w:marBottom w:val="0"/>
          <w:divBdr>
            <w:top w:val="none" w:sz="0" w:space="0" w:color="auto"/>
            <w:left w:val="none" w:sz="0" w:space="0" w:color="auto"/>
            <w:bottom w:val="none" w:sz="0" w:space="0" w:color="auto"/>
            <w:right w:val="none" w:sz="0" w:space="0" w:color="auto"/>
          </w:divBdr>
          <w:divsChild>
            <w:div w:id="182959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82380362">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1680455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49092">
      <w:bodyDiv w:val="1"/>
      <w:marLeft w:val="0"/>
      <w:marRight w:val="0"/>
      <w:marTop w:val="0"/>
      <w:marBottom w:val="0"/>
      <w:divBdr>
        <w:top w:val="none" w:sz="0" w:space="0" w:color="auto"/>
        <w:left w:val="none" w:sz="0" w:space="0" w:color="auto"/>
        <w:bottom w:val="none" w:sz="0" w:space="0" w:color="auto"/>
        <w:right w:val="none" w:sz="0" w:space="0" w:color="auto"/>
      </w:divBdr>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383412659">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21755492">
      <w:bodyDiv w:val="1"/>
      <w:marLeft w:val="0"/>
      <w:marRight w:val="0"/>
      <w:marTop w:val="0"/>
      <w:marBottom w:val="0"/>
      <w:divBdr>
        <w:top w:val="none" w:sz="0" w:space="0" w:color="auto"/>
        <w:left w:val="none" w:sz="0" w:space="0" w:color="auto"/>
        <w:bottom w:val="none" w:sz="0" w:space="0" w:color="auto"/>
        <w:right w:val="none" w:sz="0" w:space="0" w:color="auto"/>
      </w:divBdr>
    </w:div>
    <w:div w:id="429203381">
      <w:bodyDiv w:val="1"/>
      <w:marLeft w:val="0"/>
      <w:marRight w:val="0"/>
      <w:marTop w:val="0"/>
      <w:marBottom w:val="0"/>
      <w:divBdr>
        <w:top w:val="none" w:sz="0" w:space="0" w:color="auto"/>
        <w:left w:val="none" w:sz="0" w:space="0" w:color="auto"/>
        <w:bottom w:val="none" w:sz="0" w:space="0" w:color="auto"/>
        <w:right w:val="none" w:sz="0" w:space="0" w:color="auto"/>
      </w:divBdr>
      <w:divsChild>
        <w:div w:id="196889582">
          <w:marLeft w:val="0"/>
          <w:marRight w:val="0"/>
          <w:marTop w:val="0"/>
          <w:marBottom w:val="0"/>
          <w:divBdr>
            <w:top w:val="none" w:sz="0" w:space="0" w:color="auto"/>
            <w:left w:val="none" w:sz="0" w:space="0" w:color="auto"/>
            <w:bottom w:val="none" w:sz="0" w:space="0" w:color="auto"/>
            <w:right w:val="none" w:sz="0" w:space="0" w:color="auto"/>
          </w:divBdr>
          <w:divsChild>
            <w:div w:id="33430913">
              <w:marLeft w:val="0"/>
              <w:marRight w:val="0"/>
              <w:marTop w:val="0"/>
              <w:marBottom w:val="0"/>
              <w:divBdr>
                <w:top w:val="none" w:sz="0" w:space="0" w:color="auto"/>
                <w:left w:val="none" w:sz="0" w:space="0" w:color="auto"/>
                <w:bottom w:val="none" w:sz="0" w:space="0" w:color="auto"/>
                <w:right w:val="none" w:sz="0" w:space="0" w:color="auto"/>
              </w:divBdr>
              <w:divsChild>
                <w:div w:id="1509902715">
                  <w:marLeft w:val="0"/>
                  <w:marRight w:val="0"/>
                  <w:marTop w:val="0"/>
                  <w:marBottom w:val="0"/>
                  <w:divBdr>
                    <w:top w:val="none" w:sz="0" w:space="0" w:color="auto"/>
                    <w:left w:val="none" w:sz="0" w:space="0" w:color="auto"/>
                    <w:bottom w:val="none" w:sz="0" w:space="0" w:color="auto"/>
                    <w:right w:val="none" w:sz="0" w:space="0" w:color="auto"/>
                  </w:divBdr>
                </w:div>
              </w:divsChild>
            </w:div>
            <w:div w:id="1641420672">
              <w:marLeft w:val="0"/>
              <w:marRight w:val="0"/>
              <w:marTop w:val="0"/>
              <w:marBottom w:val="0"/>
              <w:divBdr>
                <w:top w:val="none" w:sz="0" w:space="0" w:color="auto"/>
                <w:left w:val="none" w:sz="0" w:space="0" w:color="auto"/>
                <w:bottom w:val="none" w:sz="0" w:space="0" w:color="auto"/>
                <w:right w:val="none" w:sz="0" w:space="0" w:color="auto"/>
              </w:divBdr>
              <w:divsChild>
                <w:div w:id="1534149376">
                  <w:marLeft w:val="0"/>
                  <w:marRight w:val="0"/>
                  <w:marTop w:val="0"/>
                  <w:marBottom w:val="0"/>
                  <w:divBdr>
                    <w:top w:val="none" w:sz="0" w:space="0" w:color="auto"/>
                    <w:left w:val="none" w:sz="0" w:space="0" w:color="auto"/>
                    <w:bottom w:val="none" w:sz="0" w:space="0" w:color="auto"/>
                    <w:right w:val="none" w:sz="0" w:space="0" w:color="auto"/>
                  </w:divBdr>
                </w:div>
              </w:divsChild>
            </w:div>
            <w:div w:id="520050090">
              <w:marLeft w:val="0"/>
              <w:marRight w:val="0"/>
              <w:marTop w:val="0"/>
              <w:marBottom w:val="0"/>
              <w:divBdr>
                <w:top w:val="none" w:sz="0" w:space="0" w:color="auto"/>
                <w:left w:val="none" w:sz="0" w:space="0" w:color="auto"/>
                <w:bottom w:val="none" w:sz="0" w:space="0" w:color="auto"/>
                <w:right w:val="none" w:sz="0" w:space="0" w:color="auto"/>
              </w:divBdr>
              <w:divsChild>
                <w:div w:id="718094121">
                  <w:marLeft w:val="0"/>
                  <w:marRight w:val="0"/>
                  <w:marTop w:val="0"/>
                  <w:marBottom w:val="0"/>
                  <w:divBdr>
                    <w:top w:val="none" w:sz="0" w:space="0" w:color="auto"/>
                    <w:left w:val="none" w:sz="0" w:space="0" w:color="auto"/>
                    <w:bottom w:val="none" w:sz="0" w:space="0" w:color="auto"/>
                    <w:right w:val="none" w:sz="0" w:space="0" w:color="auto"/>
                  </w:divBdr>
                </w:div>
              </w:divsChild>
            </w:div>
            <w:div w:id="1113404875">
              <w:marLeft w:val="0"/>
              <w:marRight w:val="0"/>
              <w:marTop w:val="0"/>
              <w:marBottom w:val="0"/>
              <w:divBdr>
                <w:top w:val="none" w:sz="0" w:space="0" w:color="auto"/>
                <w:left w:val="none" w:sz="0" w:space="0" w:color="auto"/>
                <w:bottom w:val="none" w:sz="0" w:space="0" w:color="auto"/>
                <w:right w:val="none" w:sz="0" w:space="0" w:color="auto"/>
              </w:divBdr>
              <w:divsChild>
                <w:div w:id="1812668200">
                  <w:marLeft w:val="0"/>
                  <w:marRight w:val="0"/>
                  <w:marTop w:val="0"/>
                  <w:marBottom w:val="0"/>
                  <w:divBdr>
                    <w:top w:val="none" w:sz="0" w:space="0" w:color="auto"/>
                    <w:left w:val="none" w:sz="0" w:space="0" w:color="auto"/>
                    <w:bottom w:val="none" w:sz="0" w:space="0" w:color="auto"/>
                    <w:right w:val="none" w:sz="0" w:space="0" w:color="auto"/>
                  </w:divBdr>
                </w:div>
              </w:divsChild>
            </w:div>
            <w:div w:id="1264996011">
              <w:marLeft w:val="0"/>
              <w:marRight w:val="0"/>
              <w:marTop w:val="0"/>
              <w:marBottom w:val="0"/>
              <w:divBdr>
                <w:top w:val="none" w:sz="0" w:space="0" w:color="auto"/>
                <w:left w:val="none" w:sz="0" w:space="0" w:color="auto"/>
                <w:bottom w:val="none" w:sz="0" w:space="0" w:color="auto"/>
                <w:right w:val="none" w:sz="0" w:space="0" w:color="auto"/>
              </w:divBdr>
              <w:divsChild>
                <w:div w:id="1391685485">
                  <w:marLeft w:val="0"/>
                  <w:marRight w:val="0"/>
                  <w:marTop w:val="0"/>
                  <w:marBottom w:val="0"/>
                  <w:divBdr>
                    <w:top w:val="none" w:sz="0" w:space="0" w:color="auto"/>
                    <w:left w:val="none" w:sz="0" w:space="0" w:color="auto"/>
                    <w:bottom w:val="none" w:sz="0" w:space="0" w:color="auto"/>
                    <w:right w:val="none" w:sz="0" w:space="0" w:color="auto"/>
                  </w:divBdr>
                </w:div>
              </w:divsChild>
            </w:div>
            <w:div w:id="554782639">
              <w:marLeft w:val="0"/>
              <w:marRight w:val="0"/>
              <w:marTop w:val="0"/>
              <w:marBottom w:val="0"/>
              <w:divBdr>
                <w:top w:val="none" w:sz="0" w:space="0" w:color="auto"/>
                <w:left w:val="none" w:sz="0" w:space="0" w:color="auto"/>
                <w:bottom w:val="none" w:sz="0" w:space="0" w:color="auto"/>
                <w:right w:val="none" w:sz="0" w:space="0" w:color="auto"/>
              </w:divBdr>
              <w:divsChild>
                <w:div w:id="145558162">
                  <w:marLeft w:val="0"/>
                  <w:marRight w:val="0"/>
                  <w:marTop w:val="0"/>
                  <w:marBottom w:val="0"/>
                  <w:divBdr>
                    <w:top w:val="none" w:sz="0" w:space="0" w:color="auto"/>
                    <w:left w:val="none" w:sz="0" w:space="0" w:color="auto"/>
                    <w:bottom w:val="none" w:sz="0" w:space="0" w:color="auto"/>
                    <w:right w:val="none" w:sz="0" w:space="0" w:color="auto"/>
                  </w:divBdr>
                </w:div>
              </w:divsChild>
            </w:div>
            <w:div w:id="1848133338">
              <w:marLeft w:val="0"/>
              <w:marRight w:val="0"/>
              <w:marTop w:val="0"/>
              <w:marBottom w:val="0"/>
              <w:divBdr>
                <w:top w:val="none" w:sz="0" w:space="0" w:color="auto"/>
                <w:left w:val="none" w:sz="0" w:space="0" w:color="auto"/>
                <w:bottom w:val="none" w:sz="0" w:space="0" w:color="auto"/>
                <w:right w:val="none" w:sz="0" w:space="0" w:color="auto"/>
              </w:divBdr>
              <w:divsChild>
                <w:div w:id="14816437">
                  <w:marLeft w:val="0"/>
                  <w:marRight w:val="0"/>
                  <w:marTop w:val="0"/>
                  <w:marBottom w:val="0"/>
                  <w:divBdr>
                    <w:top w:val="none" w:sz="0" w:space="0" w:color="auto"/>
                    <w:left w:val="none" w:sz="0" w:space="0" w:color="auto"/>
                    <w:bottom w:val="none" w:sz="0" w:space="0" w:color="auto"/>
                    <w:right w:val="none" w:sz="0" w:space="0" w:color="auto"/>
                  </w:divBdr>
                </w:div>
              </w:divsChild>
            </w:div>
            <w:div w:id="1532835651">
              <w:marLeft w:val="0"/>
              <w:marRight w:val="0"/>
              <w:marTop w:val="0"/>
              <w:marBottom w:val="0"/>
              <w:divBdr>
                <w:top w:val="none" w:sz="0" w:space="0" w:color="auto"/>
                <w:left w:val="none" w:sz="0" w:space="0" w:color="auto"/>
                <w:bottom w:val="none" w:sz="0" w:space="0" w:color="auto"/>
                <w:right w:val="none" w:sz="0" w:space="0" w:color="auto"/>
              </w:divBdr>
              <w:divsChild>
                <w:div w:id="10297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720413">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470026502">
      <w:bodyDiv w:val="1"/>
      <w:marLeft w:val="0"/>
      <w:marRight w:val="0"/>
      <w:marTop w:val="0"/>
      <w:marBottom w:val="0"/>
      <w:divBdr>
        <w:top w:val="none" w:sz="0" w:space="0" w:color="auto"/>
        <w:left w:val="none" w:sz="0" w:space="0" w:color="auto"/>
        <w:bottom w:val="none" w:sz="0" w:space="0" w:color="auto"/>
        <w:right w:val="none" w:sz="0" w:space="0" w:color="auto"/>
      </w:divBdr>
    </w:div>
    <w:div w:id="505827179">
      <w:bodyDiv w:val="1"/>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558440819">
      <w:bodyDiv w:val="1"/>
      <w:marLeft w:val="0"/>
      <w:marRight w:val="0"/>
      <w:marTop w:val="0"/>
      <w:marBottom w:val="0"/>
      <w:divBdr>
        <w:top w:val="none" w:sz="0" w:space="0" w:color="auto"/>
        <w:left w:val="none" w:sz="0" w:space="0" w:color="auto"/>
        <w:bottom w:val="none" w:sz="0" w:space="0" w:color="auto"/>
        <w:right w:val="none" w:sz="0" w:space="0" w:color="auto"/>
      </w:divBdr>
      <w:divsChild>
        <w:div w:id="1926109637">
          <w:marLeft w:val="0"/>
          <w:marRight w:val="0"/>
          <w:marTop w:val="0"/>
          <w:marBottom w:val="0"/>
          <w:divBdr>
            <w:top w:val="none" w:sz="0" w:space="0" w:color="auto"/>
            <w:left w:val="none" w:sz="0" w:space="0" w:color="auto"/>
            <w:bottom w:val="none" w:sz="0" w:space="0" w:color="auto"/>
            <w:right w:val="none" w:sz="0" w:space="0" w:color="auto"/>
          </w:divBdr>
          <w:divsChild>
            <w:div w:id="669285714">
              <w:marLeft w:val="0"/>
              <w:marRight w:val="0"/>
              <w:marTop w:val="0"/>
              <w:marBottom w:val="0"/>
              <w:divBdr>
                <w:top w:val="none" w:sz="0" w:space="0" w:color="auto"/>
                <w:left w:val="none" w:sz="0" w:space="0" w:color="auto"/>
                <w:bottom w:val="none" w:sz="0" w:space="0" w:color="auto"/>
                <w:right w:val="none" w:sz="0" w:space="0" w:color="auto"/>
              </w:divBdr>
              <w:divsChild>
                <w:div w:id="468742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071604">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725222199">
      <w:bodyDiv w:val="1"/>
      <w:marLeft w:val="0"/>
      <w:marRight w:val="0"/>
      <w:marTop w:val="0"/>
      <w:marBottom w:val="0"/>
      <w:divBdr>
        <w:top w:val="none" w:sz="0" w:space="0" w:color="auto"/>
        <w:left w:val="none" w:sz="0" w:space="0" w:color="auto"/>
        <w:bottom w:val="none" w:sz="0" w:space="0" w:color="auto"/>
        <w:right w:val="none" w:sz="0" w:space="0" w:color="auto"/>
      </w:divBdr>
    </w:div>
    <w:div w:id="729109535">
      <w:bodyDiv w:val="1"/>
      <w:marLeft w:val="0"/>
      <w:marRight w:val="0"/>
      <w:marTop w:val="0"/>
      <w:marBottom w:val="0"/>
      <w:divBdr>
        <w:top w:val="none" w:sz="0" w:space="0" w:color="auto"/>
        <w:left w:val="none" w:sz="0" w:space="0" w:color="auto"/>
        <w:bottom w:val="none" w:sz="0" w:space="0" w:color="auto"/>
        <w:right w:val="none" w:sz="0" w:space="0" w:color="auto"/>
      </w:divBdr>
      <w:divsChild>
        <w:div w:id="1333218715">
          <w:marLeft w:val="0"/>
          <w:marRight w:val="0"/>
          <w:marTop w:val="0"/>
          <w:marBottom w:val="0"/>
          <w:divBdr>
            <w:top w:val="single" w:sz="6" w:space="0" w:color="5B616B"/>
            <w:left w:val="single" w:sz="6" w:space="0" w:color="5B616B"/>
            <w:bottom w:val="single" w:sz="6" w:space="0" w:color="5B616B"/>
            <w:right w:val="single" w:sz="6" w:space="0" w:color="5B616B"/>
          </w:divBdr>
        </w:div>
        <w:div w:id="1569681287">
          <w:marLeft w:val="0"/>
          <w:marRight w:val="0"/>
          <w:marTop w:val="0"/>
          <w:marBottom w:val="0"/>
          <w:divBdr>
            <w:top w:val="none" w:sz="0" w:space="0" w:color="auto"/>
            <w:left w:val="none" w:sz="0" w:space="0" w:color="auto"/>
            <w:bottom w:val="none" w:sz="0" w:space="0" w:color="auto"/>
            <w:right w:val="none" w:sz="0" w:space="0" w:color="auto"/>
          </w:divBdr>
        </w:div>
      </w:divsChild>
    </w:div>
    <w:div w:id="744884419">
      <w:bodyDiv w:val="1"/>
      <w:marLeft w:val="0"/>
      <w:marRight w:val="0"/>
      <w:marTop w:val="0"/>
      <w:marBottom w:val="0"/>
      <w:divBdr>
        <w:top w:val="none" w:sz="0" w:space="0" w:color="auto"/>
        <w:left w:val="none" w:sz="0" w:space="0" w:color="auto"/>
        <w:bottom w:val="none" w:sz="0" w:space="0" w:color="auto"/>
        <w:right w:val="none" w:sz="0" w:space="0" w:color="auto"/>
      </w:divBdr>
      <w:divsChild>
        <w:div w:id="1118839092">
          <w:marLeft w:val="0"/>
          <w:marRight w:val="0"/>
          <w:marTop w:val="0"/>
          <w:marBottom w:val="0"/>
          <w:divBdr>
            <w:top w:val="none" w:sz="0" w:space="0" w:color="auto"/>
            <w:left w:val="none" w:sz="0" w:space="0" w:color="auto"/>
            <w:bottom w:val="none" w:sz="0" w:space="0" w:color="auto"/>
            <w:right w:val="none" w:sz="0" w:space="0" w:color="auto"/>
          </w:divBdr>
        </w:div>
        <w:div w:id="1395471121">
          <w:marLeft w:val="0"/>
          <w:marRight w:val="0"/>
          <w:marTop w:val="0"/>
          <w:marBottom w:val="0"/>
          <w:divBdr>
            <w:top w:val="none" w:sz="0" w:space="0" w:color="auto"/>
            <w:left w:val="none" w:sz="0" w:space="0" w:color="auto"/>
            <w:bottom w:val="none" w:sz="0" w:space="0" w:color="auto"/>
            <w:right w:val="none" w:sz="0" w:space="0" w:color="auto"/>
          </w:divBdr>
        </w:div>
        <w:div w:id="1550144657">
          <w:marLeft w:val="0"/>
          <w:marRight w:val="0"/>
          <w:marTop w:val="0"/>
          <w:marBottom w:val="0"/>
          <w:divBdr>
            <w:top w:val="none" w:sz="0" w:space="0" w:color="auto"/>
            <w:left w:val="none" w:sz="0" w:space="0" w:color="auto"/>
            <w:bottom w:val="none" w:sz="0" w:space="0" w:color="auto"/>
            <w:right w:val="none" w:sz="0" w:space="0" w:color="auto"/>
          </w:divBdr>
        </w:div>
      </w:divsChild>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047005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192378209">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248731378">
      <w:bodyDiv w:val="1"/>
      <w:marLeft w:val="0"/>
      <w:marRight w:val="0"/>
      <w:marTop w:val="0"/>
      <w:marBottom w:val="0"/>
      <w:divBdr>
        <w:top w:val="none" w:sz="0" w:space="0" w:color="auto"/>
        <w:left w:val="none" w:sz="0" w:space="0" w:color="auto"/>
        <w:bottom w:val="none" w:sz="0" w:space="0" w:color="auto"/>
        <w:right w:val="none" w:sz="0" w:space="0" w:color="auto"/>
      </w:divBdr>
    </w:div>
    <w:div w:id="1261908866">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351905793">
      <w:bodyDiv w:val="1"/>
      <w:marLeft w:val="0"/>
      <w:marRight w:val="0"/>
      <w:marTop w:val="0"/>
      <w:marBottom w:val="0"/>
      <w:divBdr>
        <w:top w:val="none" w:sz="0" w:space="0" w:color="auto"/>
        <w:left w:val="none" w:sz="0" w:space="0" w:color="auto"/>
        <w:bottom w:val="none" w:sz="0" w:space="0" w:color="auto"/>
        <w:right w:val="none" w:sz="0" w:space="0" w:color="auto"/>
      </w:divBdr>
    </w:div>
    <w:div w:id="1396928410">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45536882">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2558188">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99033220">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1038706445">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21995404">
      <w:bodyDiv w:val="1"/>
      <w:marLeft w:val="0"/>
      <w:marRight w:val="0"/>
      <w:marTop w:val="0"/>
      <w:marBottom w:val="0"/>
      <w:divBdr>
        <w:top w:val="none" w:sz="0" w:space="0" w:color="auto"/>
        <w:left w:val="none" w:sz="0" w:space="0" w:color="auto"/>
        <w:bottom w:val="none" w:sz="0" w:space="0" w:color="auto"/>
        <w:right w:val="none" w:sz="0" w:space="0" w:color="auto"/>
      </w:divBdr>
    </w:div>
    <w:div w:id="1833133329">
      <w:bodyDiv w:val="1"/>
      <w:marLeft w:val="0"/>
      <w:marRight w:val="0"/>
      <w:marTop w:val="0"/>
      <w:marBottom w:val="0"/>
      <w:divBdr>
        <w:top w:val="none" w:sz="0" w:space="0" w:color="auto"/>
        <w:left w:val="none" w:sz="0" w:space="0" w:color="auto"/>
        <w:bottom w:val="none" w:sz="0" w:space="0" w:color="auto"/>
        <w:right w:val="none" w:sz="0" w:space="0" w:color="auto"/>
      </w:divBdr>
    </w:div>
    <w:div w:id="1841653338">
      <w:bodyDiv w:val="1"/>
      <w:marLeft w:val="0"/>
      <w:marRight w:val="0"/>
      <w:marTop w:val="0"/>
      <w:marBottom w:val="0"/>
      <w:divBdr>
        <w:top w:val="none" w:sz="0" w:space="0" w:color="auto"/>
        <w:left w:val="none" w:sz="0" w:space="0" w:color="auto"/>
        <w:bottom w:val="none" w:sz="0" w:space="0" w:color="auto"/>
        <w:right w:val="none" w:sz="0" w:space="0" w:color="auto"/>
      </w:divBdr>
      <w:divsChild>
        <w:div w:id="2098746246">
          <w:marLeft w:val="0"/>
          <w:marRight w:val="0"/>
          <w:marTop w:val="0"/>
          <w:marBottom w:val="0"/>
          <w:divBdr>
            <w:top w:val="single" w:sz="6" w:space="0" w:color="5B616B"/>
            <w:left w:val="single" w:sz="6" w:space="0" w:color="5B616B"/>
            <w:bottom w:val="single" w:sz="6" w:space="0" w:color="5B616B"/>
            <w:right w:val="single" w:sz="6" w:space="0" w:color="5B616B"/>
          </w:divBdr>
        </w:div>
        <w:div w:id="1516267870">
          <w:marLeft w:val="0"/>
          <w:marRight w:val="0"/>
          <w:marTop w:val="0"/>
          <w:marBottom w:val="0"/>
          <w:divBdr>
            <w:top w:val="none" w:sz="0" w:space="0" w:color="auto"/>
            <w:left w:val="none" w:sz="0" w:space="0" w:color="auto"/>
            <w:bottom w:val="none" w:sz="0" w:space="0" w:color="auto"/>
            <w:right w:val="none" w:sz="0" w:space="0" w:color="auto"/>
          </w:divBdr>
          <w:divsChild>
            <w:div w:id="137418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033817">
      <w:bodyDiv w:val="1"/>
      <w:marLeft w:val="0"/>
      <w:marRight w:val="0"/>
      <w:marTop w:val="0"/>
      <w:marBottom w:val="0"/>
      <w:divBdr>
        <w:top w:val="none" w:sz="0" w:space="0" w:color="auto"/>
        <w:left w:val="none" w:sz="0" w:space="0" w:color="auto"/>
        <w:bottom w:val="none" w:sz="0" w:space="0" w:color="auto"/>
        <w:right w:val="none" w:sz="0" w:space="0" w:color="auto"/>
      </w:divBdr>
    </w:div>
    <w:div w:id="1986005349">
      <w:bodyDiv w:val="1"/>
      <w:marLeft w:val="0"/>
      <w:marRight w:val="0"/>
      <w:marTop w:val="0"/>
      <w:marBottom w:val="0"/>
      <w:divBdr>
        <w:top w:val="none" w:sz="0" w:space="0" w:color="auto"/>
        <w:left w:val="none" w:sz="0" w:space="0" w:color="auto"/>
        <w:bottom w:val="none" w:sz="0" w:space="0" w:color="auto"/>
        <w:right w:val="none" w:sz="0" w:space="0" w:color="auto"/>
      </w:divBdr>
    </w:div>
    <w:div w:id="2057969880">
      <w:bodyDiv w:val="1"/>
      <w:marLeft w:val="0"/>
      <w:marRight w:val="0"/>
      <w:marTop w:val="0"/>
      <w:marBottom w:val="0"/>
      <w:divBdr>
        <w:top w:val="none" w:sz="0" w:space="0" w:color="auto"/>
        <w:left w:val="none" w:sz="0" w:space="0" w:color="auto"/>
        <w:bottom w:val="none" w:sz="0" w:space="0" w:color="auto"/>
        <w:right w:val="none" w:sz="0" w:space="0" w:color="auto"/>
      </w:divBdr>
      <w:divsChild>
        <w:div w:id="400368846">
          <w:marLeft w:val="0"/>
          <w:marRight w:val="0"/>
          <w:marTop w:val="0"/>
          <w:marBottom w:val="0"/>
          <w:divBdr>
            <w:top w:val="none" w:sz="0" w:space="0" w:color="auto"/>
            <w:left w:val="none" w:sz="0" w:space="0" w:color="auto"/>
            <w:bottom w:val="none" w:sz="0" w:space="0" w:color="auto"/>
            <w:right w:val="none" w:sz="0" w:space="0" w:color="auto"/>
          </w:divBdr>
        </w:div>
        <w:div w:id="2018389184">
          <w:marLeft w:val="0"/>
          <w:marRight w:val="0"/>
          <w:marTop w:val="0"/>
          <w:marBottom w:val="0"/>
          <w:divBdr>
            <w:top w:val="none" w:sz="0" w:space="0" w:color="auto"/>
            <w:left w:val="none" w:sz="0" w:space="0" w:color="auto"/>
            <w:bottom w:val="none" w:sz="0" w:space="0" w:color="auto"/>
            <w:right w:val="none" w:sz="0" w:space="0" w:color="auto"/>
          </w:divBdr>
        </w:div>
        <w:div w:id="1355035874">
          <w:marLeft w:val="0"/>
          <w:marRight w:val="0"/>
          <w:marTop w:val="0"/>
          <w:marBottom w:val="0"/>
          <w:divBdr>
            <w:top w:val="none" w:sz="0" w:space="0" w:color="auto"/>
            <w:left w:val="none" w:sz="0" w:space="0" w:color="auto"/>
            <w:bottom w:val="none" w:sz="0" w:space="0" w:color="auto"/>
            <w:right w:val="none" w:sz="0" w:space="0" w:color="auto"/>
          </w:divBdr>
        </w:div>
        <w:div w:id="1232352636">
          <w:marLeft w:val="0"/>
          <w:marRight w:val="0"/>
          <w:marTop w:val="0"/>
          <w:marBottom w:val="0"/>
          <w:divBdr>
            <w:top w:val="none" w:sz="0" w:space="0" w:color="auto"/>
            <w:left w:val="none" w:sz="0" w:space="0" w:color="auto"/>
            <w:bottom w:val="none" w:sz="0" w:space="0" w:color="auto"/>
            <w:right w:val="none" w:sz="0" w:space="0" w:color="auto"/>
          </w:divBdr>
        </w:div>
      </w:divsChild>
    </w:div>
    <w:div w:id="2093813624">
      <w:bodyDiv w:val="1"/>
      <w:marLeft w:val="0"/>
      <w:marRight w:val="0"/>
      <w:marTop w:val="0"/>
      <w:marBottom w:val="0"/>
      <w:divBdr>
        <w:top w:val="none" w:sz="0" w:space="0" w:color="auto"/>
        <w:left w:val="none" w:sz="0" w:space="0" w:color="auto"/>
        <w:bottom w:val="none" w:sz="0" w:space="0" w:color="auto"/>
        <w:right w:val="none" w:sz="0" w:space="0" w:color="auto"/>
      </w:divBdr>
    </w:div>
    <w:div w:id="2128155240">
      <w:bodyDiv w:val="1"/>
      <w:marLeft w:val="0"/>
      <w:marRight w:val="0"/>
      <w:marTop w:val="0"/>
      <w:marBottom w:val="0"/>
      <w:divBdr>
        <w:top w:val="none" w:sz="0" w:space="0" w:color="auto"/>
        <w:left w:val="none" w:sz="0" w:space="0" w:color="auto"/>
        <w:bottom w:val="none" w:sz="0" w:space="0" w:color="auto"/>
        <w:right w:val="none" w:sz="0" w:space="0" w:color="auto"/>
      </w:divBdr>
    </w:div>
    <w:div w:id="2134707701">
      <w:bodyDiv w:val="1"/>
      <w:marLeft w:val="0"/>
      <w:marRight w:val="0"/>
      <w:marTop w:val="0"/>
      <w:marBottom w:val="0"/>
      <w:divBdr>
        <w:top w:val="none" w:sz="0" w:space="0" w:color="auto"/>
        <w:left w:val="none" w:sz="0" w:space="0" w:color="auto"/>
        <w:bottom w:val="none" w:sz="0" w:space="0" w:color="auto"/>
        <w:right w:val="none" w:sz="0" w:space="0" w:color="auto"/>
      </w:divBdr>
      <w:divsChild>
        <w:div w:id="123549316">
          <w:marLeft w:val="0"/>
          <w:marRight w:val="0"/>
          <w:marTop w:val="0"/>
          <w:marBottom w:val="0"/>
          <w:divBdr>
            <w:top w:val="none" w:sz="0" w:space="0" w:color="auto"/>
            <w:left w:val="none" w:sz="0" w:space="0" w:color="auto"/>
            <w:bottom w:val="none" w:sz="0" w:space="0" w:color="auto"/>
            <w:right w:val="none" w:sz="0" w:space="0" w:color="auto"/>
          </w:divBdr>
        </w:div>
        <w:div w:id="1979918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wincluster1dfs\K\NPEUDATA\Current%20trials\RECOVERY\Trial%20Management\Protocol%20-%20latest\V14.0%20development\www.recoverytrial.net" TargetMode="External"/><Relationship Id="rId18" Type="http://schemas.openxmlformats.org/officeDocument/2006/relationships/hyperlink" Target="mailto:recoverytrial@ndph.ox.ac.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ecoverytrial.net" TargetMode="External"/><Relationship Id="rId17"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hyperlink" Target="https://www.fda.gov/downloads/Drugs/GuidanceComplianceRegulatoryInformation/Guidances/UCM269919.pdf" TargetMode="External"/><Relationship Id="rId20" Type="http://schemas.openxmlformats.org/officeDocument/2006/relationships/hyperlink" Target="http://www.recoverytrial.net"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image" Target="media/image1.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rcpch.ac.uk/sites/default/files/2020-05/COVID-19-Paediatric-multisystem-%20inflammatory%20syndrome-2020050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5E2669B6709B49A7BC9BFD00683BF5" ma:contentTypeVersion="10" ma:contentTypeDescription="Create a new document." ma:contentTypeScope="" ma:versionID="c19e9d02a61ec18de3fdface792727d8">
  <xsd:schema xmlns:xsd="http://www.w3.org/2001/XMLSchema" xmlns:xs="http://www.w3.org/2001/XMLSchema" xmlns:p="http://schemas.microsoft.com/office/2006/metadata/properties" xmlns:ns3="f2bcef97-bcb3-419d-997e-50c97f09b92d" targetNamespace="http://schemas.microsoft.com/office/2006/metadata/properties" ma:root="true" ma:fieldsID="726ccaeab0ae3c899d417c547f73c44e" ns3:_="">
    <xsd:import namespace="f2bcef97-bcb3-419d-997e-50c97f09b92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cef97-bcb3-419d-997e-50c97f09b9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C5FAB-BC83-4DEE-9F58-E44B9E5297A9}">
  <ds:schemaRefs>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http://purl.org/dc/dcmitype/"/>
    <ds:schemaRef ds:uri="f2bcef97-bcb3-419d-997e-50c97f09b92d"/>
    <ds:schemaRef ds:uri="http://schemas.microsoft.com/office/2006/metadata/properties"/>
  </ds:schemaRefs>
</ds:datastoreItem>
</file>

<file path=customXml/itemProps2.xml><?xml version="1.0" encoding="utf-8"?>
<ds:datastoreItem xmlns:ds="http://schemas.openxmlformats.org/officeDocument/2006/customXml" ds:itemID="{2D22D7DA-5DE7-4FBA-8854-AB55FDB8C117}">
  <ds:schemaRefs>
    <ds:schemaRef ds:uri="http://schemas.microsoft.com/sharepoint/v3/contenttype/forms"/>
  </ds:schemaRefs>
</ds:datastoreItem>
</file>

<file path=customXml/itemProps3.xml><?xml version="1.0" encoding="utf-8"?>
<ds:datastoreItem xmlns:ds="http://schemas.openxmlformats.org/officeDocument/2006/customXml" ds:itemID="{FDF1208E-4CEB-4A5E-8222-BCC1FEF35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cef97-bcb3-419d-997e-50c97f09b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D1A34B-7BDA-47C2-9F51-3EDF65DE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D2BD3A2-725D-42B8-822D-914804DF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19541</Words>
  <Characters>111386</Characters>
  <Application>Microsoft Office Word</Application>
  <DocSecurity>0</DocSecurity>
  <Lines>928</Lines>
  <Paragraphs>261</Paragraphs>
  <ScaleCrop>false</ScaleCrop>
  <HeadingPairs>
    <vt:vector size="2" baseType="variant">
      <vt:variant>
        <vt:lpstr>Title</vt:lpstr>
      </vt:variant>
      <vt:variant>
        <vt:i4>1</vt:i4>
      </vt:variant>
    </vt:vector>
  </HeadingPairs>
  <TitlesOfParts>
    <vt:vector size="1" baseType="lpstr">
      <vt:lpstr>RECOVERY Protocol</vt:lpstr>
    </vt:vector>
  </TitlesOfParts>
  <Company>HP</Company>
  <LinksUpToDate>false</LinksUpToDate>
  <CharactersWithSpaces>130666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dc:title>
  <dc:subject>Protocol</dc:subject>
  <dc:creator>martin.landray@ctsu.ox.ac.uk;peter.horby@ndm.ox.ac.uk</dc:creator>
  <cp:lastModifiedBy>Richard Haynes</cp:lastModifiedBy>
  <cp:revision>2</cp:revision>
  <cp:lastPrinted>2021-02-15T13:59:00Z</cp:lastPrinted>
  <dcterms:created xsi:type="dcterms:W3CDTF">2021-04-12T17:19:00Z</dcterms:created>
  <dcterms:modified xsi:type="dcterms:W3CDTF">2021-04-12T17:19:00Z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0x010100AB5E2669B6709B49A7BC9BFD00683BF5</vt:lpwstr>
  </property>
</Properties>
</file>