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2470"/>
        <w:gridCol w:w="237"/>
        <w:gridCol w:w="1268"/>
        <w:gridCol w:w="1007"/>
      </w:tblGrid>
      <w:tr w:rsidR="00033D88" w:rsidRPr="00F93AC1" w14:paraId="6B9C56F5" w14:textId="77777777" w:rsidTr="00CD0972">
        <w:trPr>
          <w:gridAfter w:val="1"/>
          <w:wAfter w:w="1007" w:type="dxa"/>
          <w:trHeight w:val="68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2C835600" w:rsidR="00033D88" w:rsidRPr="00F93AC1" w:rsidRDefault="004A76B8" w:rsidP="004A7D41">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del w:id="0" w:author="Richard Haynes" w:date="2021-08-16T15:18:00Z">
              <w:r w:rsidR="009C2B93" w:rsidRPr="0015484C" w:rsidDel="004A7D41">
                <w:rPr>
                  <w:rFonts w:cstheme="minorHAnsi"/>
                  <w:sz w:val="21"/>
                  <w:szCs w:val="21"/>
                </w:rPr>
                <w:delText>V</w:delText>
              </w:r>
              <w:r w:rsidR="0015484C" w:rsidDel="004A7D41">
                <w:rPr>
                  <w:rFonts w:cstheme="minorHAnsi"/>
                  <w:sz w:val="21"/>
                  <w:szCs w:val="21"/>
                </w:rPr>
                <w:delText>8</w:delText>
              </w:r>
            </w:del>
            <w:ins w:id="1" w:author="Richard Haynes" w:date="2021-08-16T15:18:00Z">
              <w:r w:rsidR="004A7D41" w:rsidRPr="0015484C">
                <w:rPr>
                  <w:rFonts w:cstheme="minorHAnsi"/>
                  <w:sz w:val="21"/>
                  <w:szCs w:val="21"/>
                </w:rPr>
                <w:t>V</w:t>
              </w:r>
              <w:r w:rsidR="004A7D41">
                <w:rPr>
                  <w:rFonts w:cstheme="minorHAnsi"/>
                  <w:sz w:val="21"/>
                  <w:szCs w:val="21"/>
                </w:rPr>
                <w:t>9</w:t>
              </w:r>
            </w:ins>
            <w:r w:rsidR="00CD0972" w:rsidRPr="0015484C">
              <w:rPr>
                <w:rFonts w:cstheme="minorHAnsi"/>
                <w:sz w:val="21"/>
                <w:szCs w:val="21"/>
              </w:rPr>
              <w:t>.</w:t>
            </w:r>
            <w:r w:rsidR="0015484C">
              <w:rPr>
                <w:rFonts w:cstheme="minorHAnsi"/>
                <w:sz w:val="21"/>
                <w:szCs w:val="21"/>
              </w:rPr>
              <w:t>0</w:t>
            </w:r>
            <w:r w:rsidR="003C2563" w:rsidRPr="00F93AC1">
              <w:rPr>
                <w:rFonts w:cstheme="minorHAnsi"/>
                <w:sz w:val="21"/>
                <w:szCs w:val="21"/>
              </w:rPr>
              <w:t xml:space="preserve"> </w:t>
            </w:r>
            <w:del w:id="2" w:author="Richard Haynes" w:date="2021-08-16T15:18:00Z">
              <w:r w:rsidR="00F31BF9" w:rsidDel="004A7D41">
                <w:rPr>
                  <w:rFonts w:cstheme="minorHAnsi"/>
                  <w:sz w:val="21"/>
                  <w:szCs w:val="21"/>
                </w:rPr>
                <w:delText>26</w:delText>
              </w:r>
              <w:r w:rsidR="000E486F" w:rsidDel="004A7D41">
                <w:rPr>
                  <w:rFonts w:cstheme="minorHAnsi"/>
                  <w:sz w:val="21"/>
                  <w:szCs w:val="21"/>
                </w:rPr>
                <w:delText>-</w:delText>
              </w:r>
              <w:r w:rsidR="0015484C" w:rsidDel="004A7D41">
                <w:rPr>
                  <w:rFonts w:cstheme="minorHAnsi"/>
                  <w:sz w:val="21"/>
                  <w:szCs w:val="21"/>
                </w:rPr>
                <w:delText>Jan</w:delText>
              </w:r>
            </w:del>
            <w:ins w:id="3" w:author="Richard Haynes" w:date="2021-08-16T15:18:00Z">
              <w:r w:rsidR="004A7D41">
                <w:rPr>
                  <w:rFonts w:cstheme="minorHAnsi"/>
                  <w:sz w:val="21"/>
                  <w:szCs w:val="21"/>
                </w:rPr>
                <w:t>10Aug</w:t>
              </w:r>
            </w:ins>
            <w:bookmarkStart w:id="4" w:name="_GoBack"/>
            <w:bookmarkEnd w:id="4"/>
            <w:r w:rsidR="00402791" w:rsidRPr="00F93AC1">
              <w:rPr>
                <w:rFonts w:cstheme="minorHAnsi"/>
                <w:sz w:val="21"/>
                <w:szCs w:val="21"/>
              </w:rPr>
              <w:t>-</w:t>
            </w:r>
            <w:r w:rsidR="0015484C" w:rsidRPr="00F93AC1">
              <w:rPr>
                <w:rFonts w:cstheme="minorHAnsi"/>
                <w:sz w:val="21"/>
                <w:szCs w:val="21"/>
              </w:rPr>
              <w:t>202</w:t>
            </w:r>
            <w:r w:rsidR="0015484C">
              <w:rPr>
                <w:rFonts w:cstheme="minorHAnsi"/>
                <w:sz w:val="21"/>
                <w:szCs w:val="21"/>
              </w:rPr>
              <w:t>1</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F611C4">
        <w:trPr>
          <w:gridAfter w:val="1"/>
          <w:wAfter w:w="1007" w:type="dxa"/>
          <w:trHeight w:val="20"/>
        </w:trPr>
        <w:tc>
          <w:tcPr>
            <w:tcW w:w="9328" w:type="dxa"/>
            <w:gridSpan w:val="5"/>
            <w:tcBorders>
              <w:top w:val="single" w:sz="18" w:space="0" w:color="FFFFFF" w:themeColor="background1"/>
              <w:left w:val="single" w:sz="18" w:space="0" w:color="FFFFFF" w:themeColor="background1"/>
              <w:bottom w:val="single" w:sz="4" w:space="0" w:color="auto"/>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0E486F" w:rsidRPr="00F93AC1" w:rsidDel="00242318" w14:paraId="5383FEA6" w14:textId="3FAF10B2" w:rsidTr="00903890">
        <w:trPr>
          <w:gridAfter w:val="1"/>
          <w:wAfter w:w="1007" w:type="dxa"/>
          <w:trHeight w:val="20"/>
          <w:del w:id="5" w:author="Richard Haynes" w:date="2021-08-10T14:17:00Z"/>
        </w:trPr>
        <w:tc>
          <w:tcPr>
            <w:tcW w:w="9328" w:type="dxa"/>
            <w:gridSpan w:val="5"/>
            <w:tcBorders>
              <w:top w:val="single" w:sz="18" w:space="0" w:color="FFFFFF" w:themeColor="background1"/>
              <w:left w:val="single" w:sz="18" w:space="0" w:color="FFFFFF" w:themeColor="background1"/>
              <w:bottom w:val="single" w:sz="18" w:space="0" w:color="FFFFFF" w:themeColor="background1"/>
            </w:tcBorders>
            <w:shd w:val="clear" w:color="auto" w:fill="auto"/>
            <w:tcMar>
              <w:top w:w="85" w:type="dxa"/>
              <w:left w:w="85" w:type="dxa"/>
              <w:bottom w:w="85" w:type="dxa"/>
              <w:right w:w="85" w:type="dxa"/>
            </w:tcMar>
          </w:tcPr>
          <w:p w14:paraId="0595810A" w14:textId="1ED07F44" w:rsidR="000E486F" w:rsidRPr="00F93AC1" w:rsidDel="00242318" w:rsidRDefault="00CA070F" w:rsidP="00CA070F">
            <w:pPr>
              <w:spacing w:after="0" w:line="240" w:lineRule="auto"/>
              <w:ind w:left="-57" w:right="-57"/>
              <w:rPr>
                <w:del w:id="6" w:author="Richard Haynes" w:date="2021-08-10T14:17:00Z"/>
                <w:rFonts w:cstheme="minorHAnsi"/>
                <w:b/>
                <w:sz w:val="20"/>
                <w:szCs w:val="21"/>
              </w:rPr>
            </w:pPr>
            <w:del w:id="7" w:author="Richard Haynes" w:date="2021-08-10T14:17:00Z">
              <w:r w:rsidDel="00242318">
                <w:rPr>
                  <w:rFonts w:cstheme="minorHAnsi"/>
                  <w:b/>
                  <w:sz w:val="20"/>
                  <w:szCs w:val="21"/>
                </w:rPr>
                <w:delText>6</w:delText>
              </w:r>
              <w:r w:rsidR="000E486F" w:rsidDel="00242318">
                <w:rPr>
                  <w:rFonts w:cstheme="minorHAnsi"/>
                  <w:b/>
                  <w:sz w:val="20"/>
                  <w:szCs w:val="21"/>
                </w:rPr>
                <w:delText xml:space="preserve">. </w:delText>
              </w:r>
              <w:r w:rsidR="000E486F" w:rsidDel="00242318">
                <w:rPr>
                  <w:rFonts w:cstheme="minorHAnsi"/>
                </w:rPr>
                <w:delText xml:space="preserve">I am aware that a blood sample will be sent to a central NHS laboratory for measurement of coronavirus and antibodies against it if I/my child enter the </w:delText>
              </w:r>
              <w:r w:rsidR="004A1885" w:rsidDel="00242318">
                <w:rPr>
                  <w:rFonts w:cstheme="minorHAnsi"/>
                </w:rPr>
                <w:delText xml:space="preserve">monoclonal antibody </w:delText>
              </w:r>
              <w:r w:rsidR="000E486F" w:rsidDel="00242318">
                <w:rPr>
                  <w:rFonts w:cstheme="minorHAnsi"/>
                </w:rPr>
                <w:delText>comparison.</w:delText>
              </w:r>
              <w:r w:rsidR="000E486F" w:rsidDel="00242318">
                <w:rPr>
                  <w:lang w:val="en-US"/>
                </w:rPr>
                <w:delText xml:space="preserve"> </w:delText>
              </w:r>
              <w:r w:rsidR="000E486F" w:rsidRPr="00F93AC1" w:rsidDel="00242318">
                <w:rPr>
                  <w:sz w:val="21"/>
                  <w:szCs w:val="21"/>
                  <w:lang w:val="en-US"/>
                </w:rPr>
                <w:delText xml:space="preserve"> </w:delText>
              </w:r>
            </w:del>
          </w:p>
        </w:tc>
      </w:tr>
      <w:tr w:rsidR="00033D88" w:rsidRPr="00546856" w14:paraId="5F52761E" w14:textId="77777777" w:rsidTr="00FD0667">
        <w:trPr>
          <w:gridAfter w:val="1"/>
          <w:wAfter w:w="1007" w:type="dxa"/>
          <w:trHeight w:val="511"/>
        </w:trPr>
        <w:tc>
          <w:tcPr>
            <w:tcW w:w="9328" w:type="dxa"/>
            <w:gridSpan w:val="5"/>
            <w:tcBorders>
              <w:top w:val="single" w:sz="4" w:space="0" w:color="auto"/>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7E865735" w:rsidR="00033D88" w:rsidRPr="00546856" w:rsidRDefault="00242318" w:rsidP="000E3E59">
            <w:pPr>
              <w:spacing w:before="40" w:after="0" w:line="240" w:lineRule="auto"/>
              <w:ind w:left="-57" w:right="-57"/>
              <w:jc w:val="both"/>
              <w:rPr>
                <w:sz w:val="21"/>
                <w:szCs w:val="21"/>
              </w:rPr>
            </w:pPr>
            <w:ins w:id="8" w:author="Richard Haynes" w:date="2021-08-10T14:17:00Z">
              <w:r>
                <w:rPr>
                  <w:b/>
                  <w:bCs/>
                  <w:sz w:val="21"/>
                  <w:szCs w:val="21"/>
                </w:rPr>
                <w:t>6</w:t>
              </w:r>
            </w:ins>
            <w:del w:id="9" w:author="Richard Haynes" w:date="2021-08-10T14:17:00Z">
              <w:r w:rsidR="007413D5" w:rsidDel="00242318">
                <w:rPr>
                  <w:b/>
                  <w:bCs/>
                  <w:sz w:val="21"/>
                  <w:szCs w:val="21"/>
                </w:rPr>
                <w:delText>7</w:delText>
              </w:r>
            </w:del>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FD0667">
        <w:trPr>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D0667">
        <w:trPr>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2190E462"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This condition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 xml:space="preserve">have become unwell a few weeks after having COVID-19. </w:t>
      </w:r>
      <w:r w:rsidR="00C65CF5" w:rsidRPr="00F53690">
        <w:rPr>
          <w:rFonts w:eastAsia="Times New Roman"/>
          <w:color w:val="000000" w:themeColor="text1"/>
          <w:sz w:val="24"/>
          <w:szCs w:val="24"/>
          <w:lang w:eastAsia="en-GB"/>
        </w:rPr>
        <w:t>The RECOVERY trial has so far found that a medicine called steroids can be used to treat people 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 who need oxygen. We do not know which other medicines are best to use</w:t>
      </w:r>
      <w:r w:rsidR="00250457" w:rsidRPr="00F53690">
        <w:rPr>
          <w:rFonts w:eastAsia="Times New Roman"/>
          <w:color w:val="000000" w:themeColor="text1"/>
          <w:sz w:val="24"/>
          <w:szCs w:val="24"/>
          <w:lang w:eastAsia="en-GB"/>
        </w:rPr>
        <w:t xml:space="preserve"> to treat </w:t>
      </w:r>
      <w:r w:rsidR="001A6176" w:rsidRPr="00F53690">
        <w:rPr>
          <w:rFonts w:eastAsia="Times New Roman"/>
          <w:color w:val="000000" w:themeColor="text1"/>
          <w:sz w:val="24"/>
          <w:szCs w:val="24"/>
          <w:lang w:eastAsia="en-GB"/>
        </w:rPr>
        <w:t>coronavirus</w:t>
      </w:r>
      <w:r w:rsidR="009D15FA" w:rsidRPr="00F53690">
        <w:rPr>
          <w:rFonts w:eastAsia="Times New Roman"/>
          <w:color w:val="000000" w:themeColor="text1"/>
          <w:sz w:val="24"/>
          <w:szCs w:val="24"/>
          <w:lang w:eastAsia="en-GB"/>
        </w:rPr>
        <w:t xml:space="preserve"> or the complications of the infection</w:t>
      </w:r>
      <w:r w:rsidR="001A6176" w:rsidRPr="00F53690">
        <w:rPr>
          <w:rFonts w:eastAsia="Times New Roman"/>
          <w:color w:val="000000" w:themeColor="text1"/>
          <w:sz w:val="24"/>
          <w:szCs w:val="24"/>
          <w:lang w:eastAsia="en-GB"/>
        </w:rPr>
        <w:t>.</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07DD86BD"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7B79E096"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All of the medicines you might receive in the study have been used to treat children with other medical conditions</w:t>
      </w:r>
      <w:r w:rsidR="00572A0E">
        <w:rPr>
          <w:rFonts w:eastAsia="Times New Roman"/>
          <w:color w:val="000000" w:themeColor="text1"/>
          <w:sz w:val="24"/>
          <w:szCs w:val="24"/>
          <w:lang w:eastAsia="en-GB"/>
        </w:rPr>
        <w:t xml:space="preserve"> (except for one which</w:t>
      </w:r>
      <w:r w:rsidR="00A7471A">
        <w:rPr>
          <w:rFonts w:eastAsia="Times New Roman"/>
          <w:color w:val="000000" w:themeColor="text1"/>
          <w:sz w:val="24"/>
          <w:szCs w:val="24"/>
          <w:lang w:eastAsia="en-GB"/>
        </w:rPr>
        <w:t xml:space="preserve"> hasn’t been given to children before and</w:t>
      </w:r>
      <w:r w:rsidR="00572A0E">
        <w:rPr>
          <w:rFonts w:eastAsia="Times New Roman"/>
          <w:color w:val="000000" w:themeColor="text1"/>
          <w:sz w:val="24"/>
          <w:szCs w:val="24"/>
          <w:lang w:eastAsia="en-GB"/>
        </w:rPr>
        <w:t xml:space="preserve"> is only being used in children aged at least 12 years old)</w:t>
      </w:r>
      <w:r w:rsidRPr="00F53690">
        <w:rPr>
          <w:rFonts w:eastAsia="Times New Roman"/>
          <w:color w:val="000000" w:themeColor="text1"/>
          <w:sz w:val="24"/>
          <w:szCs w:val="24"/>
          <w:lang w:eastAsia="en-GB"/>
        </w:rPr>
        <w:t xml:space="preserve">. The medicines are listed in the more detailed information given to your parents or guardian.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605AB121" w:rsidR="007F483B"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the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w:t>
      </w:r>
    </w:p>
    <w:p w14:paraId="66B68EE1" w14:textId="7B7A1E2E" w:rsidR="00B66160" w:rsidRPr="00F53690" w:rsidRDefault="00B66160"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Pr>
          <w:rFonts w:eastAsia="Times New Roman"/>
          <w:color w:val="000000" w:themeColor="text1"/>
          <w:sz w:val="24"/>
          <w:szCs w:val="24"/>
          <w:lang w:eastAsia="en-GB"/>
        </w:rPr>
        <w:t xml:space="preserve">- young women will also have a urine pregnancy test if they </w:t>
      </w:r>
      <w:r w:rsidR="00DF5AAE">
        <w:rPr>
          <w:rFonts w:eastAsia="Times New Roman"/>
          <w:color w:val="000000" w:themeColor="text1"/>
          <w:sz w:val="24"/>
          <w:szCs w:val="24"/>
          <w:lang w:eastAsia="en-GB"/>
        </w:rPr>
        <w:t>might</w:t>
      </w:r>
      <w:r>
        <w:rPr>
          <w:rFonts w:eastAsia="Times New Roman"/>
          <w:color w:val="000000" w:themeColor="text1"/>
          <w:sz w:val="24"/>
          <w:szCs w:val="24"/>
          <w:lang w:eastAsia="en-GB"/>
        </w:rPr>
        <w:t xml:space="preserve"> receiv</w:t>
      </w:r>
      <w:r w:rsidR="00DF5AAE">
        <w:rPr>
          <w:rFonts w:eastAsia="Times New Roman"/>
          <w:color w:val="000000" w:themeColor="text1"/>
          <w:sz w:val="24"/>
          <w:szCs w:val="24"/>
          <w:lang w:eastAsia="en-GB"/>
        </w:rPr>
        <w:t>e</w:t>
      </w:r>
      <w:r>
        <w:rPr>
          <w:rFonts w:eastAsia="Times New Roman"/>
          <w:color w:val="000000" w:themeColor="text1"/>
          <w:sz w:val="24"/>
          <w:szCs w:val="24"/>
          <w:lang w:eastAsia="en-GB"/>
        </w:rPr>
        <w:t xml:space="preserve"> certain medicines. </w:t>
      </w:r>
      <w:r w:rsidR="00753FF0">
        <w:rPr>
          <w:rFonts w:eastAsia="Times New Roman"/>
          <w:color w:val="000000" w:themeColor="text1"/>
          <w:sz w:val="24"/>
          <w:szCs w:val="24"/>
          <w:lang w:eastAsia="en-GB"/>
        </w:rPr>
        <w:t>This needs to be done even if you are certain you are not pregnant.</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r w:rsidR="009779CF" w:rsidRPr="00F53690">
        <w:rPr>
          <w:rFonts w:eastAsia="Times New Roman"/>
          <w:color w:val="000000" w:themeColor="text1"/>
          <w:sz w:val="24"/>
          <w:szCs w:val="24"/>
          <w:lang w:eastAsia="en-GB"/>
        </w:rPr>
        <w:t>a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5F85B8A5"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or </w:t>
      </w:r>
      <w:r w:rsidR="00DD767A">
        <w:rPr>
          <w:rFonts w:eastAsia="Times New Roman" w:cstheme="minorHAnsi"/>
          <w:bCs/>
          <w:color w:val="000000" w:themeColor="text1"/>
          <w:sz w:val="36"/>
          <w:szCs w:val="36"/>
          <w:lang w:eastAsia="en-GB"/>
        </w:rPr>
        <w:t>you may have had coronavirus a few weeks ago and 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52B49DEB"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09E26150"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this infection in the past few weeks and is now producing an exaggerated response to this infection. </w:t>
      </w:r>
      <w:r w:rsidRPr="00402063">
        <w:rPr>
          <w:rFonts w:eastAsia="Times New Roman" w:cstheme="minorHAnsi"/>
          <w:bCs/>
          <w:color w:val="000000" w:themeColor="text1"/>
          <w:lang w:eastAsia="en-GB"/>
        </w:rPr>
        <w:t xml:space="preserve">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124A3A19"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r w:rsidR="004B7D16">
        <w:rPr>
          <w:rFonts w:eastAsia="Times New Roman" w:cstheme="minorHAnsi"/>
          <w:bCs/>
          <w:color w:val="000000" w:themeColor="text1"/>
          <w:lang w:eastAsia="en-GB"/>
        </w:rPr>
        <w:t xml:space="preserve">and young people </w:t>
      </w:r>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Paediatric Multisystem Inflammatory Syndrome temporally associated with COVID-19</w:t>
      </w:r>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r w:rsidR="004B7D16">
        <w:t>/young people</w:t>
      </w:r>
      <w:r w:rsidR="00BA2404">
        <w:t xml:space="preserve"> with the condition will not be seriously unwell, however some</w:t>
      </w:r>
      <w:r w:rsidR="004B7D16">
        <w:t xml:space="preserve"> will</w:t>
      </w:r>
      <w:r w:rsidR="00BA2404">
        <w:t xml:space="preserve"> need treatment in intensive care to support their breathing and circulation. All children</w:t>
      </w:r>
      <w:r w:rsidR="004B7D16">
        <w:t>/young people</w:t>
      </w:r>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15C0FC1A" w14:textId="57E20AD6" w:rsidR="002E0B4E"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a steroid medicine, 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added to the usual standard of care. </w:t>
      </w:r>
      <w:r w:rsidR="00867EF4">
        <w:rPr>
          <w:rFonts w:eastAsia="Times New Roman" w:cstheme="minorHAnsi"/>
          <w:bCs/>
          <w:color w:val="000000" w:themeColor="text1"/>
          <w:lang w:eastAsia="en-GB"/>
        </w:rPr>
        <w:t>We are learning more about the condition called PIMS-TS all the time, as this condition has only been recently identified.</w:t>
      </w:r>
      <w:r w:rsidR="00735BC2">
        <w:rPr>
          <w:rFonts w:eastAsia="Times New Roman" w:cstheme="minorHAnsi"/>
          <w:bCs/>
          <w:color w:val="000000" w:themeColor="text1"/>
          <w:lang w:eastAsia="en-GB"/>
        </w:rPr>
        <w:t xml:space="preserve"> We</w:t>
      </w:r>
      <w:r w:rsidR="00867EF4">
        <w:rPr>
          <w:rFonts w:eastAsia="Times New Roman" w:cstheme="minorHAnsi"/>
          <w:bCs/>
          <w:color w:val="000000" w:themeColor="text1"/>
          <w:lang w:eastAsia="en-GB"/>
        </w:rPr>
        <w:t xml:space="preserve"> don’t know </w:t>
      </w:r>
      <w:r w:rsidR="00753D0E">
        <w:rPr>
          <w:rFonts w:eastAsia="Times New Roman" w:cstheme="minorHAnsi"/>
          <w:bCs/>
          <w:color w:val="000000" w:themeColor="text1"/>
          <w:lang w:eastAsia="en-GB"/>
        </w:rPr>
        <w:t xml:space="preserve">yet </w:t>
      </w:r>
      <w:r w:rsidR="00867EF4">
        <w:rPr>
          <w:rFonts w:eastAsia="Times New Roman" w:cstheme="minorHAnsi"/>
          <w:bCs/>
          <w:color w:val="000000" w:themeColor="text1"/>
          <w:lang w:eastAsia="en-GB"/>
        </w:rPr>
        <w:t>if specific treatments that might be useful in active COVID-19 infection might also be helpful in children</w:t>
      </w:r>
      <w:r w:rsidR="004B7D16">
        <w:rPr>
          <w:rFonts w:eastAsia="Times New Roman" w:cstheme="minorHAnsi"/>
          <w:bCs/>
          <w:color w:val="000000" w:themeColor="text1"/>
          <w:lang w:eastAsia="en-GB"/>
        </w:rPr>
        <w:t xml:space="preserve"> and young people</w:t>
      </w:r>
      <w:r w:rsidR="00867EF4">
        <w:rPr>
          <w:rFonts w:eastAsia="Times New Roman" w:cstheme="minorHAnsi"/>
          <w:bCs/>
          <w:color w:val="000000" w:themeColor="text1"/>
          <w:lang w:eastAsia="en-GB"/>
        </w:rPr>
        <w:t xml:space="preserve"> with PIMS-TS. This </w:t>
      </w:r>
      <w:r w:rsidR="002E0B4E" w:rsidRPr="00402063">
        <w:rPr>
          <w:rFonts w:eastAsia="Times New Roman" w:cstheme="minorHAnsi"/>
          <w:bCs/>
          <w:color w:val="000000" w:themeColor="text1"/>
          <w:lang w:eastAsia="en-GB"/>
        </w:rPr>
        <w:t>study aims to find out whether any of these additional treatments are of any help</w:t>
      </w:r>
      <w:r w:rsidR="00650F2B">
        <w:rPr>
          <w:rFonts w:eastAsia="Times New Roman" w:cstheme="minorHAnsi"/>
          <w:bCs/>
          <w:color w:val="000000" w:themeColor="text1"/>
          <w:lang w:eastAsia="en-GB"/>
        </w:rPr>
        <w:t xml:space="preserve"> for COVID-19 in children or the illness linked to previous COVID-19.</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5B9B42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r w:rsidR="00867EF4">
        <w:rPr>
          <w:rFonts w:eastAsia="Times New Roman"/>
          <w:color w:val="000000" w:themeColor="text1"/>
          <w:lang w:eastAsia="en-GB"/>
        </w:rPr>
        <w:t>, or PIMS-TS which is linked to COVID-19</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52A236C8"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respiratory infection due to current COVID-19 infection or whether they have the PIMS-TS inflammatory condition a few weeks after being exposed to COVID-19</w:t>
      </w:r>
      <w:r w:rsidRPr="00402063">
        <w:rPr>
          <w:rFonts w:eastAsia="Times New Roman" w:cstheme="minorHAnsi"/>
          <w:bCs/>
          <w:color w:val="000000" w:themeColor="text1"/>
          <w:lang w:eastAsia="en-GB"/>
        </w:rPr>
        <w:t>:</w:t>
      </w:r>
    </w:p>
    <w:p w14:paraId="1739C2EB" w14:textId="58EFCD2A" w:rsidR="007006A8" w:rsidDel="00242318" w:rsidRDefault="00981F5D" w:rsidP="003657A1">
      <w:pPr>
        <w:spacing w:after="0" w:line="240" w:lineRule="auto"/>
        <w:rPr>
          <w:del w:id="10" w:author="Richard Haynes" w:date="2021-08-10T14:18:00Z"/>
          <w:rFonts w:eastAsia="Times New Roman"/>
          <w:color w:val="000000"/>
          <w:sz w:val="24"/>
          <w:szCs w:val="24"/>
        </w:rPr>
      </w:pPr>
      <w:del w:id="11" w:author="Richard Haynes" w:date="2021-08-10T14:18:00Z">
        <w:r w:rsidDel="00242318">
          <w:rPr>
            <w:rFonts w:eastAsia="Times New Roman" w:cstheme="minorHAnsi"/>
            <w:bCs/>
            <w:color w:val="000000" w:themeColor="text1"/>
            <w:lang w:eastAsia="en-GB"/>
          </w:rPr>
          <w:delText xml:space="preserve">1. </w:delText>
        </w:r>
        <w:r w:rsidR="006734A6" w:rsidDel="00242318">
          <w:rPr>
            <w:rFonts w:eastAsia="Times New Roman" w:cstheme="minorHAnsi"/>
            <w:bCs/>
            <w:color w:val="000000" w:themeColor="text1"/>
            <w:lang w:eastAsia="en-GB"/>
          </w:rPr>
          <w:delText>F</w:delText>
        </w:r>
        <w:r w:rsidR="00A0280F" w:rsidDel="00242318">
          <w:rPr>
            <w:rFonts w:eastAsia="Times New Roman" w:cstheme="minorHAnsi"/>
            <w:bCs/>
            <w:color w:val="000000" w:themeColor="text1"/>
            <w:lang w:eastAsia="en-GB"/>
          </w:rPr>
          <w:delText xml:space="preserve">or PIMS-TS (the inflammatory condition), treatments include </w:delText>
        </w:r>
        <w:r w:rsidR="00F5761A" w:rsidDel="00242318">
          <w:rPr>
            <w:rFonts w:eastAsia="Times New Roman" w:cstheme="minorHAnsi"/>
            <w:bCs/>
            <w:color w:val="000000" w:themeColor="text1"/>
            <w:lang w:eastAsia="en-GB"/>
          </w:rPr>
          <w:delText>corticosteroids</w:delText>
        </w:r>
        <w:r w:rsidR="00D0644F" w:rsidRPr="00402063" w:rsidDel="00242318">
          <w:rPr>
            <w:rFonts w:eastAsia="Times New Roman" w:cstheme="minorHAnsi"/>
            <w:bCs/>
            <w:color w:val="000000" w:themeColor="text1"/>
            <w:lang w:eastAsia="en-GB"/>
          </w:rPr>
          <w:delText xml:space="preserve"> </w:delText>
        </w:r>
        <w:r w:rsidR="00E5108E" w:rsidDel="00242318">
          <w:rPr>
            <w:rFonts w:eastAsia="Times New Roman" w:cstheme="minorHAnsi"/>
            <w:bCs/>
            <w:color w:val="000000" w:themeColor="text1"/>
            <w:lang w:eastAsia="en-GB"/>
          </w:rPr>
          <w:delText xml:space="preserve"> </w:delText>
        </w:r>
        <w:r w:rsidR="00906F9A" w:rsidDel="00242318">
          <w:rPr>
            <w:rFonts w:eastAsia="Times New Roman" w:cstheme="minorHAnsi"/>
            <w:bCs/>
            <w:color w:val="000000" w:themeColor="text1"/>
            <w:lang w:eastAsia="en-GB"/>
          </w:rPr>
          <w:delText>and</w:delText>
        </w:r>
        <w:r w:rsidR="00475B52" w:rsidDel="00242318">
          <w:rPr>
            <w:rFonts w:eastAsia="Times New Roman" w:cstheme="minorHAnsi"/>
            <w:bCs/>
            <w:color w:val="000000" w:themeColor="text1"/>
            <w:lang w:eastAsia="en-GB"/>
          </w:rPr>
          <w:delText xml:space="preserve"> </w:delText>
        </w:r>
        <w:r w:rsidR="00253257" w:rsidDel="00242318">
          <w:rPr>
            <w:rFonts w:eastAsia="Times New Roman" w:cstheme="minorHAnsi"/>
            <w:bCs/>
            <w:color w:val="000000" w:themeColor="text1"/>
            <w:lang w:eastAsia="en-GB"/>
          </w:rPr>
          <w:delText>intravenous immunoglobulin (which is commonly used to treat a similar but different inflammatory condition called Kawasaki disease</w:delText>
        </w:r>
        <w:r w:rsidR="00E86E03" w:rsidDel="00242318">
          <w:rPr>
            <w:rFonts w:eastAsia="Times New Roman" w:cstheme="minorHAnsi"/>
            <w:bCs/>
            <w:color w:val="000000" w:themeColor="text1"/>
            <w:lang w:eastAsia="en-GB"/>
          </w:rPr>
          <w:delText>).</w:delText>
        </w:r>
      </w:del>
    </w:p>
    <w:p w14:paraId="5BE1D6CB" w14:textId="029EB87A" w:rsidR="003F162A" w:rsidDel="00242318" w:rsidRDefault="003F162A" w:rsidP="00F93AC1">
      <w:pPr>
        <w:spacing w:after="20" w:line="240" w:lineRule="auto"/>
        <w:rPr>
          <w:del w:id="12" w:author="Richard Haynes" w:date="2021-08-10T14:18:00Z"/>
          <w:rFonts w:eastAsia="Times New Roman" w:cstheme="minorHAnsi"/>
          <w:bCs/>
          <w:color w:val="000000" w:themeColor="text1"/>
          <w:lang w:eastAsia="en-GB"/>
        </w:rPr>
      </w:pPr>
    </w:p>
    <w:p w14:paraId="7281BF78" w14:textId="77777777" w:rsidR="003F162A" w:rsidRDefault="003F162A" w:rsidP="00F93AC1">
      <w:pPr>
        <w:spacing w:after="20" w:line="240" w:lineRule="auto"/>
        <w:rPr>
          <w:rFonts w:eastAsia="Times New Roman" w:cstheme="minorHAnsi"/>
          <w:bCs/>
          <w:color w:val="000000" w:themeColor="text1"/>
          <w:lang w:eastAsia="en-GB"/>
        </w:rPr>
      </w:pPr>
    </w:p>
    <w:p w14:paraId="319A8F03" w14:textId="002A1A1B" w:rsidR="00131C0E" w:rsidRDefault="00242318" w:rsidP="00F93AC1">
      <w:pPr>
        <w:spacing w:after="20" w:line="240" w:lineRule="auto"/>
        <w:rPr>
          <w:iCs/>
        </w:rPr>
      </w:pPr>
      <w:ins w:id="13" w:author="Richard Haynes" w:date="2021-08-10T14:18:00Z">
        <w:r>
          <w:rPr>
            <w:rFonts w:eastAsia="Times New Roman" w:cstheme="minorHAnsi"/>
            <w:bCs/>
            <w:color w:val="000000" w:themeColor="text1"/>
            <w:lang w:eastAsia="en-GB"/>
          </w:rPr>
          <w:t>1</w:t>
        </w:r>
      </w:ins>
      <w:del w:id="14" w:author="Richard Haynes" w:date="2021-08-10T14:18:00Z">
        <w:r w:rsidR="00906F9A" w:rsidDel="00242318">
          <w:rPr>
            <w:rFonts w:eastAsia="Times New Roman" w:cstheme="minorHAnsi"/>
            <w:bCs/>
            <w:color w:val="000000" w:themeColor="text1"/>
            <w:lang w:eastAsia="en-GB"/>
          </w:rPr>
          <w:delText>2</w:delText>
        </w:r>
      </w:del>
      <w:r w:rsidR="00906F9A">
        <w:rPr>
          <w:rFonts w:eastAsia="Times New Roman" w:cstheme="minorHAnsi"/>
          <w:bCs/>
          <w:color w:val="000000" w:themeColor="text1"/>
          <w:lang w:eastAsia="en-GB"/>
        </w:rPr>
        <w:t xml:space="preserve">. </w:t>
      </w:r>
      <w:r w:rsidR="006734A6">
        <w:rPr>
          <w:rFonts w:eastAsia="Times New Roman" w:cstheme="minorHAnsi"/>
          <w:bCs/>
          <w:color w:val="000000" w:themeColor="text1"/>
          <w:lang w:eastAsia="en-GB"/>
        </w:rPr>
        <w:t xml:space="preserve">For children and young people who have COVID-19 respiratory illness, </w:t>
      </w:r>
      <w:r w:rsidR="00A4260B">
        <w:rPr>
          <w:rFonts w:eastAsia="Times New Roman" w:cstheme="minorHAnsi"/>
          <w:bCs/>
          <w:color w:val="000000" w:themeColor="text1"/>
          <w:lang w:eastAsia="en-GB"/>
        </w:rPr>
        <w:t xml:space="preserve">treatments </w:t>
      </w:r>
      <w:r w:rsidR="0055642C">
        <w:rPr>
          <w:rFonts w:eastAsia="Times New Roman" w:cstheme="minorHAnsi"/>
          <w:bCs/>
          <w:color w:val="000000" w:themeColor="text1"/>
          <w:lang w:eastAsia="en-GB"/>
        </w:rPr>
        <w:t xml:space="preserve">may </w:t>
      </w:r>
      <w:del w:id="15" w:author="Richard Haynes" w:date="2021-08-10T14:18:00Z">
        <w:r w:rsidR="0055642C" w:rsidDel="00242318">
          <w:rPr>
            <w:rFonts w:eastAsia="Times New Roman" w:cstheme="minorHAnsi"/>
            <w:bCs/>
            <w:color w:val="000000" w:themeColor="text1"/>
            <w:lang w:eastAsia="en-GB"/>
          </w:rPr>
          <w:delText xml:space="preserve">also </w:delText>
        </w:r>
      </w:del>
      <w:r w:rsidR="0055642C">
        <w:rPr>
          <w:rFonts w:eastAsia="Times New Roman" w:cstheme="minorHAnsi"/>
          <w:bCs/>
          <w:color w:val="000000" w:themeColor="text1"/>
          <w:lang w:eastAsia="en-GB"/>
        </w:rPr>
        <w:t xml:space="preserve">include </w:t>
      </w:r>
      <w:del w:id="16" w:author="Richard Haynes" w:date="2021-08-10T14:18:00Z">
        <w:r w:rsidR="00DF5AAE" w:rsidDel="00242318">
          <w:rPr>
            <w:rFonts w:eastAsia="Times New Roman" w:cstheme="minorHAnsi"/>
            <w:bCs/>
            <w:color w:val="000000" w:themeColor="text1"/>
            <w:lang w:eastAsia="en-GB"/>
          </w:rPr>
          <w:delText xml:space="preserve">hydrocortisone (a steroid treatment for babies), </w:delText>
        </w:r>
      </w:del>
      <w:proofErr w:type="spellStart"/>
      <w:r w:rsidR="004A28C8">
        <w:rPr>
          <w:rFonts w:eastAsia="Times New Roman" w:cstheme="minorHAnsi"/>
          <w:bCs/>
          <w:color w:val="000000" w:themeColor="text1"/>
          <w:lang w:eastAsia="en-GB"/>
        </w:rPr>
        <w:t>baricitin</w:t>
      </w:r>
      <w:r w:rsidR="0015484C">
        <w:rPr>
          <w:rFonts w:eastAsia="Times New Roman" w:cstheme="minorHAnsi"/>
          <w:bCs/>
          <w:color w:val="000000" w:themeColor="text1"/>
          <w:lang w:eastAsia="en-GB"/>
        </w:rPr>
        <w:t>i</w:t>
      </w:r>
      <w:r w:rsidR="004A28C8">
        <w:rPr>
          <w:rFonts w:eastAsia="Times New Roman" w:cstheme="minorHAnsi"/>
          <w:bCs/>
          <w:color w:val="000000" w:themeColor="text1"/>
          <w:lang w:eastAsia="en-GB"/>
        </w:rPr>
        <w:t>b</w:t>
      </w:r>
      <w:proofErr w:type="spellEnd"/>
      <w:r w:rsidR="004A28C8">
        <w:rPr>
          <w:rFonts w:eastAsia="Times New Roman" w:cstheme="minorHAnsi"/>
          <w:bCs/>
          <w:color w:val="000000" w:themeColor="text1"/>
          <w:lang w:eastAsia="en-GB"/>
        </w:rPr>
        <w:t xml:space="preserve"> (a medicine used to treat some types of arthritis in </w:t>
      </w:r>
      <w:r w:rsidR="004A28C8">
        <w:rPr>
          <w:rFonts w:eastAsia="Times New Roman" w:cstheme="minorHAnsi"/>
          <w:bCs/>
          <w:color w:val="000000" w:themeColor="text1"/>
          <w:lang w:eastAsia="en-GB"/>
        </w:rPr>
        <w:lastRenderedPageBreak/>
        <w:t>children and adults</w:t>
      </w:r>
      <w:del w:id="17" w:author="Richard Haynes" w:date="2021-08-10T14:19:00Z">
        <w:r w:rsidR="004A28C8" w:rsidDel="00242318">
          <w:rPr>
            <w:rFonts w:eastAsia="Times New Roman" w:cstheme="minorHAnsi"/>
            <w:bCs/>
            <w:color w:val="000000" w:themeColor="text1"/>
            <w:lang w:eastAsia="en-GB"/>
          </w:rPr>
          <w:delText xml:space="preserve">), </w:delText>
        </w:r>
        <w:r w:rsidR="00572A0E" w:rsidDel="00242318">
          <w:rPr>
            <w:iCs/>
          </w:rPr>
          <w:delText>or (for children aged 12 or over) a mixture of two antibodies which have been designed to neutralise the coronavirus (called monoclonal antibodies, or Mab for short</w:delText>
        </w:r>
      </w:del>
      <w:r w:rsidR="00572A0E">
        <w:rPr>
          <w:iCs/>
        </w:rPr>
        <w:t>)</w:t>
      </w:r>
      <w:r w:rsidR="0055642C">
        <w:rPr>
          <w:iCs/>
        </w:rPr>
        <w:t xml:space="preserve">. </w:t>
      </w:r>
    </w:p>
    <w:p w14:paraId="282BD445" w14:textId="77777777" w:rsidR="00131C0E" w:rsidRDefault="00131C0E" w:rsidP="00F93AC1">
      <w:pPr>
        <w:spacing w:after="20" w:line="240" w:lineRule="auto"/>
        <w:rPr>
          <w:iCs/>
        </w:rPr>
      </w:pPr>
    </w:p>
    <w:p w14:paraId="5613D522" w14:textId="5FA83B9F" w:rsidR="00383830" w:rsidRDefault="006857E0" w:rsidP="00F93AC1">
      <w:pPr>
        <w:spacing w:after="20" w:line="240" w:lineRule="auto"/>
        <w:rPr>
          <w:rFonts w:eastAsia="Times New Roman" w:cstheme="minorHAnsi"/>
          <w:bCs/>
          <w:color w:val="000000" w:themeColor="text1"/>
          <w:lang w:eastAsia="en-GB"/>
        </w:rPr>
      </w:pPr>
      <w:del w:id="18" w:author="Richard Haynes" w:date="2021-08-10T14:19:00Z">
        <w:r w:rsidDel="00242318">
          <w:rPr>
            <w:rFonts w:eastAsia="Times New Roman" w:cstheme="minorHAnsi"/>
            <w:bCs/>
            <w:color w:val="000000" w:themeColor="text1"/>
            <w:lang w:eastAsia="en-GB"/>
          </w:rPr>
          <w:delText xml:space="preserve">Corticosteroids have been shown to be useful in people with COVID-19 acute infection needing oxygen, but have not yet been shown to be useful in PIMS-TS, which occurs a few weeks after COVID-19 infection itself. </w:delText>
        </w:r>
        <w:r w:rsidR="008038BE" w:rsidDel="00242318">
          <w:rPr>
            <w:rFonts w:eastAsia="Times New Roman" w:cstheme="minorHAnsi"/>
            <w:bCs/>
            <w:color w:val="000000" w:themeColor="text1"/>
            <w:lang w:eastAsia="en-GB"/>
          </w:rPr>
          <w:delText>A national NHS England survey of clinicians has shown that while both i</w:delText>
        </w:r>
        <w:r w:rsidR="00AE366C" w:rsidDel="00242318">
          <w:rPr>
            <w:rFonts w:eastAsia="Times New Roman" w:cstheme="minorHAnsi"/>
            <w:bCs/>
            <w:color w:val="000000" w:themeColor="text1"/>
            <w:lang w:eastAsia="en-GB"/>
          </w:rPr>
          <w:delText xml:space="preserve">ntravenous immunoglobulin </w:delText>
        </w:r>
        <w:r w:rsidR="008038BE" w:rsidDel="00242318">
          <w:rPr>
            <w:rFonts w:eastAsia="Times New Roman" w:cstheme="minorHAnsi"/>
            <w:bCs/>
            <w:color w:val="000000" w:themeColor="text1"/>
            <w:lang w:eastAsia="en-GB"/>
          </w:rPr>
          <w:delText xml:space="preserve">and corticosteroids are </w:delText>
        </w:r>
        <w:r w:rsidR="00B60092" w:rsidDel="00242318">
          <w:rPr>
            <w:rFonts w:eastAsia="Times New Roman" w:cstheme="minorHAnsi"/>
            <w:bCs/>
            <w:color w:val="000000" w:themeColor="text1"/>
            <w:lang w:eastAsia="en-GB"/>
          </w:rPr>
          <w:delText xml:space="preserve">agreed treatments for the PIMS-TS inflammation after COVID-19, we do not yet know which of these </w:delText>
        </w:r>
        <w:r w:rsidR="00B631A4" w:rsidDel="00242318">
          <w:rPr>
            <w:rFonts w:eastAsia="Times New Roman" w:cstheme="minorHAnsi"/>
            <w:bCs/>
            <w:color w:val="000000" w:themeColor="text1"/>
            <w:lang w:eastAsia="en-GB"/>
          </w:rPr>
          <w:delText xml:space="preserve">(if any) </w:delText>
        </w:r>
        <w:r w:rsidR="00B60092" w:rsidDel="00242318">
          <w:rPr>
            <w:rFonts w:eastAsia="Times New Roman" w:cstheme="minorHAnsi"/>
            <w:bCs/>
            <w:color w:val="000000" w:themeColor="text1"/>
            <w:lang w:eastAsia="en-GB"/>
          </w:rPr>
          <w:delText>should be used as the first treatment.</w:delText>
        </w:r>
      </w:del>
      <w:ins w:id="19" w:author="Richard Haynes" w:date="2021-08-10T14:19:00Z">
        <w:r w:rsidR="00242318">
          <w:rPr>
            <w:rFonts w:eastAsia="Times New Roman" w:cstheme="minorHAnsi"/>
            <w:bCs/>
            <w:color w:val="000000" w:themeColor="text1"/>
            <w:lang w:eastAsia="en-GB"/>
          </w:rPr>
          <w:t>2.</w:t>
        </w:r>
      </w:ins>
      <w:r w:rsidR="00B60092">
        <w:rPr>
          <w:rFonts w:eastAsia="Times New Roman" w:cstheme="minorHAnsi"/>
          <w:bCs/>
          <w:color w:val="000000" w:themeColor="text1"/>
          <w:lang w:eastAsia="en-GB"/>
        </w:rPr>
        <w:t xml:space="preserve"> </w:t>
      </w:r>
      <w:r w:rsidR="00AE757A">
        <w:rPr>
          <w:rFonts w:eastAsia="Times New Roman" w:cstheme="minorHAnsi"/>
          <w:bCs/>
          <w:color w:val="000000" w:themeColor="text1"/>
          <w:lang w:eastAsia="en-GB"/>
        </w:rPr>
        <w:t xml:space="preserve">For </w:t>
      </w:r>
      <w:ins w:id="20" w:author="Richard Haynes" w:date="2021-08-10T14:19:00Z">
        <w:r w:rsidR="00242318">
          <w:rPr>
            <w:rFonts w:eastAsia="Times New Roman" w:cstheme="minorHAnsi"/>
            <w:bCs/>
            <w:color w:val="000000" w:themeColor="text1"/>
            <w:lang w:eastAsia="en-GB"/>
          </w:rPr>
          <w:t xml:space="preserve">children and young people </w:t>
        </w:r>
      </w:ins>
      <w:del w:id="21" w:author="Richard Haynes" w:date="2021-08-10T14:19:00Z">
        <w:r w:rsidR="00AE757A" w:rsidDel="00242318">
          <w:rPr>
            <w:rFonts w:eastAsia="Times New Roman" w:cstheme="minorHAnsi"/>
            <w:bCs/>
            <w:color w:val="000000" w:themeColor="text1"/>
            <w:lang w:eastAsia="en-GB"/>
          </w:rPr>
          <w:delText xml:space="preserve">patients whose </w:delText>
        </w:r>
      </w:del>
      <w:ins w:id="22" w:author="Richard Haynes" w:date="2021-08-10T14:19:00Z">
        <w:r w:rsidR="00242318">
          <w:rPr>
            <w:rFonts w:eastAsia="Times New Roman" w:cstheme="minorHAnsi"/>
            <w:bCs/>
            <w:color w:val="000000" w:themeColor="text1"/>
            <w:lang w:eastAsia="en-GB"/>
          </w:rPr>
          <w:t xml:space="preserve">with </w:t>
        </w:r>
      </w:ins>
      <w:r w:rsidR="00DF5AAE">
        <w:rPr>
          <w:rFonts w:eastAsia="Times New Roman" w:cstheme="minorHAnsi"/>
          <w:bCs/>
          <w:color w:val="000000" w:themeColor="text1"/>
          <w:lang w:eastAsia="en-GB"/>
        </w:rPr>
        <w:t xml:space="preserve">PIMS-TS </w:t>
      </w:r>
      <w:del w:id="23" w:author="Richard Haynes" w:date="2021-08-10T14:20:00Z">
        <w:r w:rsidR="00AE757A" w:rsidDel="00242318">
          <w:rPr>
            <w:rFonts w:eastAsia="Times New Roman" w:cstheme="minorHAnsi"/>
            <w:bCs/>
            <w:color w:val="000000" w:themeColor="text1"/>
            <w:lang w:eastAsia="en-GB"/>
          </w:rPr>
          <w:delText xml:space="preserve">condition </w:delText>
        </w:r>
      </w:del>
      <w:ins w:id="24" w:author="Richard Haynes" w:date="2021-08-10T14:20:00Z">
        <w:r w:rsidR="00242318">
          <w:rPr>
            <w:rFonts w:eastAsia="Times New Roman" w:cstheme="minorHAnsi"/>
            <w:bCs/>
            <w:color w:val="000000" w:themeColor="text1"/>
            <w:lang w:eastAsia="en-GB"/>
          </w:rPr>
          <w:t xml:space="preserve">which </w:t>
        </w:r>
      </w:ins>
      <w:r w:rsidR="00AE757A">
        <w:rPr>
          <w:rFonts w:eastAsia="Times New Roman" w:cstheme="minorHAnsi"/>
          <w:bCs/>
          <w:color w:val="000000" w:themeColor="text1"/>
          <w:lang w:eastAsia="en-GB"/>
        </w:rPr>
        <w:t xml:space="preserve">is more severe, </w:t>
      </w:r>
      <w:proofErr w:type="spellStart"/>
      <w:r w:rsidR="00321B8E">
        <w:rPr>
          <w:rFonts w:eastAsia="Times New Roman" w:cstheme="minorHAnsi"/>
          <w:bCs/>
          <w:color w:val="000000" w:themeColor="text1"/>
          <w:lang w:eastAsia="en-GB"/>
        </w:rPr>
        <w:t>tocilizumab</w:t>
      </w:r>
      <w:proofErr w:type="spellEnd"/>
      <w:r w:rsidR="00E86E03">
        <w:rPr>
          <w:rFonts w:eastAsia="Times New Roman" w:cstheme="minorHAnsi"/>
          <w:bCs/>
          <w:color w:val="000000" w:themeColor="text1"/>
          <w:lang w:eastAsia="en-GB"/>
        </w:rPr>
        <w:t xml:space="preserve"> (which is used in adult and </w:t>
      </w:r>
      <w:r w:rsidR="004B7D16">
        <w:rPr>
          <w:rFonts w:eastAsia="Times New Roman" w:cstheme="minorHAnsi"/>
          <w:bCs/>
          <w:color w:val="000000" w:themeColor="text1"/>
          <w:lang w:eastAsia="en-GB"/>
        </w:rPr>
        <w:t>childhood</w:t>
      </w:r>
      <w:r w:rsidR="00E86E03">
        <w:rPr>
          <w:rFonts w:eastAsia="Times New Roman" w:cstheme="minorHAnsi"/>
          <w:bCs/>
          <w:color w:val="000000" w:themeColor="text1"/>
          <w:lang w:eastAsia="en-GB"/>
        </w:rPr>
        <w:t xml:space="preserve"> inflammatory disorders)</w:t>
      </w:r>
      <w:r w:rsidR="00A4260B">
        <w:rPr>
          <w:rFonts w:eastAsia="Times New Roman" w:cstheme="minorHAnsi"/>
          <w:bCs/>
          <w:color w:val="000000" w:themeColor="text1"/>
          <w:lang w:eastAsia="en-GB"/>
        </w:rPr>
        <w:t xml:space="preserve"> and </w:t>
      </w:r>
      <w:proofErr w:type="spellStart"/>
      <w:r w:rsidR="00A4260B">
        <w:rPr>
          <w:rFonts w:eastAsia="Times New Roman" w:cstheme="minorHAnsi"/>
          <w:bCs/>
          <w:color w:val="000000" w:themeColor="text1"/>
          <w:lang w:eastAsia="en-GB"/>
        </w:rPr>
        <w:t>anakinra</w:t>
      </w:r>
      <w:proofErr w:type="spellEnd"/>
      <w:r w:rsidR="00321B8E">
        <w:rPr>
          <w:rFonts w:eastAsia="Times New Roman" w:cstheme="minorHAnsi"/>
          <w:bCs/>
          <w:color w:val="000000" w:themeColor="text1"/>
          <w:lang w:eastAsia="en-GB"/>
        </w:rPr>
        <w:t xml:space="preserve"> (</w:t>
      </w:r>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r w:rsidR="000C20F1">
        <w:rPr>
          <w:rFonts w:eastAsia="Times New Roman"/>
          <w:color w:val="000000"/>
        </w:rPr>
        <w:t xml:space="preserve">in children/young people </w:t>
      </w:r>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w:t>
      </w:r>
      <w:r w:rsidR="00A4260B">
        <w:rPr>
          <w:rFonts w:eastAsia="Times New Roman" w:cstheme="minorHAnsi"/>
          <w:bCs/>
          <w:color w:val="000000" w:themeColor="text1"/>
          <w:lang w:eastAsia="en-GB"/>
        </w:rPr>
        <w:t xml:space="preserve">are </w:t>
      </w:r>
      <w:r w:rsidR="00AE757A">
        <w:rPr>
          <w:rFonts w:eastAsia="Times New Roman" w:cstheme="minorHAnsi"/>
          <w:bCs/>
          <w:color w:val="000000" w:themeColor="text1"/>
          <w:lang w:eastAsia="en-GB"/>
        </w:rPr>
        <w:t>also option</w:t>
      </w:r>
      <w:r w:rsidR="00A4260B">
        <w:rPr>
          <w:rFonts w:eastAsia="Times New Roman" w:cstheme="minorHAnsi"/>
          <w:bCs/>
          <w:color w:val="000000" w:themeColor="text1"/>
          <w:lang w:eastAsia="en-GB"/>
        </w:rPr>
        <w:t>s</w:t>
      </w:r>
      <w:r w:rsidR="00383830"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del w:id="25" w:author="Richard Haynes" w:date="2021-08-10T14:20:00Z">
        <w:r w:rsidR="007F165D" w:rsidDel="00242318">
          <w:rPr>
            <w:rFonts w:eastAsia="Times New Roman" w:cstheme="minorHAnsi"/>
            <w:bCs/>
            <w:color w:val="000000" w:themeColor="text1"/>
            <w:lang w:eastAsia="en-GB"/>
          </w:rPr>
          <w:delText xml:space="preserve"> </w:delText>
        </w:r>
        <w:r w:rsidR="007F165D" w:rsidRPr="007F165D" w:rsidDel="00242318">
          <w:rPr>
            <w:rFonts w:eastAsia="Times New Roman"/>
            <w:color w:val="000000" w:themeColor="text1"/>
            <w:lang w:eastAsia="en-GB"/>
          </w:rPr>
          <w:delText xml:space="preserve">(except for the </w:delText>
        </w:r>
        <w:r w:rsidR="000C20F1" w:rsidDel="00242318">
          <w:rPr>
            <w:rFonts w:eastAsia="Times New Roman"/>
            <w:color w:val="000000" w:themeColor="text1"/>
            <w:lang w:eastAsia="en-GB"/>
          </w:rPr>
          <w:delText>monoclonal antibody</w:delText>
        </w:r>
        <w:r w:rsidR="000C20F1" w:rsidRPr="007F165D" w:rsidDel="00242318">
          <w:rPr>
            <w:rFonts w:eastAsia="Times New Roman"/>
            <w:color w:val="000000" w:themeColor="text1"/>
            <w:lang w:eastAsia="en-GB"/>
          </w:rPr>
          <w:delText xml:space="preserve"> </w:delText>
        </w:r>
        <w:r w:rsidR="007F165D" w:rsidRPr="007F165D" w:rsidDel="00242318">
          <w:rPr>
            <w:rFonts w:eastAsia="Times New Roman"/>
            <w:color w:val="000000" w:themeColor="text1"/>
            <w:lang w:eastAsia="en-GB"/>
          </w:rPr>
          <w:delText xml:space="preserve">which hasn’t been given to children before and is only being used in </w:delText>
        </w:r>
        <w:r w:rsidR="000C20F1" w:rsidDel="00242318">
          <w:rPr>
            <w:rFonts w:eastAsia="Times New Roman"/>
            <w:color w:val="000000" w:themeColor="text1"/>
            <w:lang w:eastAsia="en-GB"/>
          </w:rPr>
          <w:delText>young people</w:delText>
        </w:r>
        <w:r w:rsidR="000C20F1" w:rsidRPr="007F165D" w:rsidDel="00242318">
          <w:rPr>
            <w:rFonts w:eastAsia="Times New Roman"/>
            <w:color w:val="000000" w:themeColor="text1"/>
            <w:lang w:eastAsia="en-GB"/>
          </w:rPr>
          <w:delText xml:space="preserve"> </w:delText>
        </w:r>
        <w:r w:rsidR="007F165D" w:rsidRPr="007F165D" w:rsidDel="00242318">
          <w:rPr>
            <w:rFonts w:eastAsia="Times New Roman"/>
            <w:color w:val="000000" w:themeColor="text1"/>
            <w:lang w:eastAsia="en-GB"/>
          </w:rPr>
          <w:delText>aged at least 12 years old)</w:delText>
        </w:r>
      </w:del>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17959B96"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the condition called PIMS-TS, which is linked to COVID-19,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6843A44E"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del w:id="26" w:author="Richard Haynes" w:date="2021-08-10T14:20:00Z">
        <w:r w:rsidR="00F62B8B" w:rsidDel="00242318">
          <w:rPr>
            <w:rFonts w:eastAsia="Times New Roman" w:cstheme="minorHAnsi"/>
            <w:bCs/>
            <w:color w:val="000000" w:themeColor="text1"/>
            <w:lang w:eastAsia="en-GB"/>
          </w:rPr>
          <w:delText xml:space="preserve">If you are willing for </w:delText>
        </w:r>
        <w:r w:rsidR="00131D41" w:rsidDel="00242318">
          <w:rPr>
            <w:rFonts w:eastAsia="Times New Roman" w:cstheme="minorHAnsi"/>
            <w:bCs/>
            <w:color w:val="000000" w:themeColor="text1"/>
            <w:lang w:eastAsia="en-GB"/>
          </w:rPr>
          <w:delText>you/</w:delText>
        </w:r>
        <w:r w:rsidR="00F62B8B" w:rsidDel="00242318">
          <w:rPr>
            <w:rFonts w:eastAsia="Times New Roman" w:cstheme="minorHAnsi"/>
            <w:bCs/>
            <w:color w:val="000000" w:themeColor="text1"/>
            <w:lang w:eastAsia="en-GB"/>
          </w:rPr>
          <w:delText xml:space="preserve">your child to have </w:delText>
        </w:r>
        <w:r w:rsidR="00CA070F" w:rsidDel="00242318">
          <w:rPr>
            <w:rFonts w:eastAsia="Times New Roman" w:cstheme="minorHAnsi"/>
            <w:bCs/>
            <w:color w:val="000000" w:themeColor="text1"/>
            <w:lang w:eastAsia="en-GB"/>
          </w:rPr>
          <w:delText>the monoclonal antibody</w:delText>
        </w:r>
        <w:r w:rsidR="00681AD2" w:rsidDel="00242318">
          <w:rPr>
            <w:rFonts w:eastAsia="Times New Roman" w:cstheme="minorHAnsi"/>
            <w:bCs/>
            <w:color w:val="000000" w:themeColor="text1"/>
            <w:lang w:eastAsia="en-GB"/>
          </w:rPr>
          <w:delText xml:space="preserve"> treatment,</w:delText>
        </w:r>
        <w:r w:rsidR="00F62B8B" w:rsidDel="00242318">
          <w:rPr>
            <w:rFonts w:eastAsia="Times New Roman" w:cstheme="minorHAnsi"/>
            <w:bCs/>
            <w:color w:val="000000" w:themeColor="text1"/>
            <w:lang w:eastAsia="en-GB"/>
          </w:rPr>
          <w:delText xml:space="preserve"> </w:delText>
        </w:r>
        <w:r w:rsidR="00CA070F" w:rsidDel="00242318">
          <w:rPr>
            <w:rFonts w:eastAsia="Times New Roman" w:cstheme="minorHAnsi"/>
            <w:bCs/>
            <w:color w:val="000000" w:themeColor="text1"/>
            <w:lang w:eastAsia="en-GB"/>
          </w:rPr>
          <w:delText>a blood</w:delText>
        </w:r>
        <w:r w:rsidR="005C050A" w:rsidDel="00242318">
          <w:rPr>
            <w:rFonts w:eastAsia="Times New Roman" w:cstheme="minorHAnsi"/>
            <w:bCs/>
            <w:color w:val="000000" w:themeColor="text1"/>
            <w:lang w:eastAsia="en-GB"/>
          </w:rPr>
          <w:delText xml:space="preserve"> sample will be sent to a central laboratory for measurement of coronavirus and antibodies against it. The results will not be available to </w:delText>
        </w:r>
        <w:r w:rsidR="00DF5AAE" w:rsidDel="00242318">
          <w:rPr>
            <w:rFonts w:eastAsia="Times New Roman" w:cstheme="minorHAnsi"/>
            <w:bCs/>
            <w:color w:val="000000" w:themeColor="text1"/>
            <w:lang w:eastAsia="en-GB"/>
          </w:rPr>
          <w:delText>you/</w:delText>
        </w:r>
        <w:r w:rsidR="005C050A" w:rsidDel="00242318">
          <w:rPr>
            <w:rFonts w:eastAsia="Times New Roman" w:cstheme="minorHAnsi"/>
            <w:bCs/>
            <w:color w:val="000000" w:themeColor="text1"/>
            <w:lang w:eastAsia="en-GB"/>
          </w:rPr>
          <w:delText xml:space="preserve">your child’s medical team and the sample will be destroyed once testing is complete. </w:delText>
        </w:r>
      </w:del>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the </w:t>
      </w:r>
      <w:proofErr w:type="spellStart"/>
      <w:r w:rsidR="002D3728">
        <w:rPr>
          <w:rFonts w:eastAsia="Times New Roman" w:cstheme="minorHAnsi"/>
          <w:bCs/>
          <w:color w:val="000000" w:themeColor="text1"/>
          <w:lang w:eastAsia="en-GB"/>
        </w:rPr>
        <w:t>baricitin</w:t>
      </w:r>
      <w:r w:rsidR="0015484C">
        <w:rPr>
          <w:rFonts w:eastAsia="Times New Roman" w:cstheme="minorHAnsi"/>
          <w:bCs/>
          <w:color w:val="000000" w:themeColor="text1"/>
          <w:lang w:eastAsia="en-GB"/>
        </w:rPr>
        <w:t>i</w:t>
      </w:r>
      <w:r w:rsidR="002D3728">
        <w:rPr>
          <w:rFonts w:eastAsia="Times New Roman" w:cstheme="minorHAnsi"/>
          <w:bCs/>
          <w:color w:val="000000" w:themeColor="text1"/>
          <w:lang w:eastAsia="en-GB"/>
        </w:rPr>
        <w:t>b</w:t>
      </w:r>
      <w:proofErr w:type="spellEnd"/>
      <w:r w:rsidR="002D3728">
        <w:rPr>
          <w:rFonts w:eastAsia="Times New Roman" w:cstheme="minorHAnsi"/>
          <w:bCs/>
          <w:color w:val="000000" w:themeColor="text1"/>
          <w:lang w:eastAsia="en-GB"/>
        </w:rPr>
        <w:t xml:space="preserve"> or </w:t>
      </w:r>
      <w:proofErr w:type="spellStart"/>
      <w:r w:rsidR="002D3728">
        <w:rPr>
          <w:rFonts w:eastAsia="Times New Roman" w:cstheme="minorHAnsi"/>
          <w:bCs/>
          <w:color w:val="000000" w:themeColor="text1"/>
          <w:lang w:eastAsia="en-GB"/>
        </w:rPr>
        <w:t>anakinra</w:t>
      </w:r>
      <w:proofErr w:type="spellEnd"/>
      <w:r w:rsidR="002D3728">
        <w:rPr>
          <w:rFonts w:eastAsia="Times New Roman" w:cstheme="minorHAnsi"/>
          <w:bCs/>
          <w:color w:val="000000" w:themeColor="text1"/>
          <w:lang w:eastAsia="en-GB"/>
        </w:rPr>
        <w:t xml:space="preserve"> medicines</w:t>
      </w:r>
      <w:r w:rsidR="00D0210A">
        <w:rPr>
          <w:rFonts w:eastAsia="Times New Roman" w:cstheme="minorHAnsi"/>
          <w:bCs/>
          <w:color w:val="000000" w:themeColor="text1"/>
          <w:lang w:eastAsia="en-GB"/>
        </w:rPr>
        <w:t xml:space="preserve">. </w:t>
      </w: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del w:id="27" w:author="Richard Haynes" w:date="2021-08-10T14:21:00Z">
        <w:r w:rsidR="004803FB" w:rsidRPr="4A07F44A" w:rsidDel="00242318">
          <w:rPr>
            <w:rFonts w:eastAsia="Times New Roman"/>
            <w:color w:val="000000" w:themeColor="text1"/>
            <w:lang w:eastAsia="en-GB"/>
          </w:rPr>
          <w:delText xml:space="preserve">If </w:delText>
        </w:r>
        <w:r w:rsidR="00265CCA" w:rsidDel="00242318">
          <w:rPr>
            <w:rFonts w:eastAsia="Times New Roman"/>
            <w:color w:val="000000" w:themeColor="text1"/>
            <w:lang w:eastAsia="en-GB"/>
          </w:rPr>
          <w:delText>you/</w:delText>
        </w:r>
        <w:r w:rsidR="0027157E" w:rsidRPr="4A07F44A" w:rsidDel="00242318">
          <w:rPr>
            <w:rFonts w:eastAsia="Times New Roman"/>
            <w:color w:val="000000" w:themeColor="text1"/>
            <w:lang w:eastAsia="en-GB"/>
          </w:rPr>
          <w:delText>your child’s</w:delText>
        </w:r>
        <w:r w:rsidR="004803FB" w:rsidRPr="4A07F44A" w:rsidDel="00242318">
          <w:rPr>
            <w:rFonts w:eastAsia="Times New Roman"/>
            <w:color w:val="000000" w:themeColor="text1"/>
            <w:lang w:eastAsia="en-GB"/>
          </w:rPr>
          <w:delText xml:space="preserve"> </w:delText>
        </w:r>
        <w:r w:rsidR="00DF5AAE" w:rsidDel="00242318">
          <w:rPr>
            <w:rFonts w:eastAsia="Times New Roman"/>
            <w:color w:val="000000" w:themeColor="text1"/>
            <w:lang w:eastAsia="en-GB"/>
          </w:rPr>
          <w:delText xml:space="preserve">PIMS-TS </w:delText>
        </w:r>
        <w:r w:rsidR="004803FB" w:rsidRPr="4A07F44A" w:rsidDel="00242318">
          <w:rPr>
            <w:rFonts w:eastAsia="Times New Roman"/>
            <w:color w:val="000000" w:themeColor="text1"/>
            <w:lang w:eastAsia="en-GB"/>
          </w:rPr>
          <w:delText xml:space="preserve">condition </w:delText>
        </w:r>
        <w:r w:rsidR="00AE757A" w:rsidRPr="4A07F44A" w:rsidDel="00242318">
          <w:rPr>
            <w:rFonts w:eastAsia="Times New Roman"/>
            <w:color w:val="000000" w:themeColor="text1"/>
            <w:lang w:eastAsia="en-GB"/>
          </w:rPr>
          <w:delText xml:space="preserve">is severe or </w:delText>
        </w:r>
        <w:r w:rsidR="004803FB" w:rsidRPr="4A07F44A" w:rsidDel="00242318">
          <w:rPr>
            <w:rFonts w:eastAsia="Times New Roman"/>
            <w:color w:val="000000" w:themeColor="text1"/>
            <w:lang w:eastAsia="en-GB"/>
          </w:rPr>
          <w:delText xml:space="preserve">should deteriorate, then your doctors may choose to enter </w:delText>
        </w:r>
        <w:r w:rsidR="00265CCA" w:rsidDel="00242318">
          <w:rPr>
            <w:rFonts w:eastAsia="Times New Roman"/>
            <w:color w:val="000000" w:themeColor="text1"/>
            <w:lang w:eastAsia="en-GB"/>
          </w:rPr>
          <w:delText>you/</w:delText>
        </w:r>
        <w:r w:rsidR="0027157E" w:rsidRPr="4A07F44A" w:rsidDel="00242318">
          <w:rPr>
            <w:rFonts w:eastAsia="Times New Roman"/>
            <w:color w:val="000000" w:themeColor="text1"/>
            <w:lang w:eastAsia="en-GB"/>
          </w:rPr>
          <w:delText>your child</w:delText>
        </w:r>
        <w:r w:rsidR="004803FB" w:rsidRPr="4A07F44A" w:rsidDel="00242318">
          <w:rPr>
            <w:rFonts w:eastAsia="Times New Roman"/>
            <w:color w:val="000000" w:themeColor="text1"/>
            <w:lang w:eastAsia="en-GB"/>
          </w:rPr>
          <w:delText xml:space="preserve"> into a second </w:delText>
        </w:r>
        <w:r w:rsidR="00AE757A" w:rsidRPr="4A07F44A" w:rsidDel="00242318">
          <w:rPr>
            <w:rFonts w:eastAsia="Times New Roman"/>
            <w:color w:val="000000" w:themeColor="text1"/>
            <w:lang w:eastAsia="en-GB"/>
          </w:rPr>
          <w:delText>phase</w:delText>
        </w:r>
        <w:r w:rsidR="004803FB" w:rsidRPr="4A07F44A" w:rsidDel="00242318">
          <w:rPr>
            <w:rFonts w:eastAsia="Times New Roman"/>
            <w:color w:val="000000" w:themeColor="text1"/>
            <w:lang w:eastAsia="en-GB"/>
          </w:rPr>
          <w:delText xml:space="preserve"> in which the computer will allocate </w:delText>
        </w:r>
        <w:r w:rsidR="00265CCA" w:rsidDel="00242318">
          <w:rPr>
            <w:rFonts w:eastAsia="Times New Roman"/>
            <w:color w:val="000000" w:themeColor="text1"/>
            <w:lang w:eastAsia="en-GB"/>
          </w:rPr>
          <w:delText>you/</w:delText>
        </w:r>
        <w:r w:rsidR="004803FB" w:rsidRPr="4A07F44A" w:rsidDel="00242318">
          <w:rPr>
            <w:rFonts w:eastAsia="Times New Roman"/>
            <w:color w:val="000000" w:themeColor="text1"/>
            <w:lang w:eastAsia="en-GB"/>
          </w:rPr>
          <w:delText>you</w:delText>
        </w:r>
        <w:r w:rsidR="001C4BD7" w:rsidDel="00242318">
          <w:rPr>
            <w:rFonts w:eastAsia="Times New Roman"/>
            <w:color w:val="000000" w:themeColor="text1"/>
            <w:lang w:eastAsia="en-GB"/>
          </w:rPr>
          <w:delText>r child</w:delText>
        </w:r>
        <w:r w:rsidR="004803FB" w:rsidRPr="4A07F44A" w:rsidDel="00242318">
          <w:rPr>
            <w:rFonts w:eastAsia="Times New Roman"/>
            <w:color w:val="000000" w:themeColor="text1"/>
            <w:lang w:eastAsia="en-GB"/>
          </w:rPr>
          <w:delText xml:space="preserve"> at random again to one of the further possible treatment options (in addition to </w:delText>
        </w:r>
        <w:r w:rsidR="00F469CB" w:rsidDel="00242318">
          <w:rPr>
            <w:rFonts w:eastAsia="Times New Roman"/>
            <w:color w:val="000000" w:themeColor="text1"/>
            <w:lang w:eastAsia="en-GB"/>
          </w:rPr>
          <w:delText>any</w:delText>
        </w:r>
        <w:r w:rsidR="00F469CB" w:rsidRPr="4A07F44A" w:rsidDel="00242318">
          <w:rPr>
            <w:rFonts w:eastAsia="Times New Roman"/>
            <w:color w:val="000000" w:themeColor="text1"/>
            <w:lang w:eastAsia="en-GB"/>
          </w:rPr>
          <w:delText xml:space="preserve"> </w:delText>
        </w:r>
        <w:r w:rsidR="004803FB" w:rsidRPr="4A07F44A" w:rsidDel="00242318">
          <w:rPr>
            <w:rFonts w:eastAsia="Times New Roman"/>
            <w:color w:val="000000" w:themeColor="text1"/>
            <w:lang w:eastAsia="en-GB"/>
          </w:rPr>
          <w:delText>previous study treatment and always including usual standard of care for your hospital).</w:delText>
        </w:r>
      </w:del>
    </w:p>
    <w:p w14:paraId="27E8ED53" w14:textId="548968E7"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r w:rsidR="00265CCA">
        <w:rPr>
          <w:rFonts w:eastAsia="Times New Roman" w:cstheme="minorHAnsi"/>
          <w:bCs/>
          <w:color w:val="000000" w:themeColor="text1"/>
          <w:lang w:eastAsia="en-GB"/>
        </w:rPr>
        <w:t xml:space="preserve">If you/your child has taken part in the </w:t>
      </w:r>
      <w:del w:id="28" w:author="Richard Haynes" w:date="2021-08-10T14:21:00Z">
        <w:r w:rsidR="00265CCA" w:rsidDel="00242318">
          <w:rPr>
            <w:rFonts w:eastAsia="Times New Roman" w:cstheme="minorHAnsi"/>
            <w:bCs/>
            <w:color w:val="000000" w:themeColor="text1"/>
            <w:lang w:eastAsia="en-GB"/>
          </w:rPr>
          <w:delText xml:space="preserve">second </w:delText>
        </w:r>
      </w:del>
      <w:ins w:id="29" w:author="Richard Haynes" w:date="2021-08-10T14:21:00Z">
        <w:r w:rsidR="00242318">
          <w:rPr>
            <w:rFonts w:eastAsia="Times New Roman" w:cstheme="minorHAnsi"/>
            <w:bCs/>
            <w:color w:val="000000" w:themeColor="text1"/>
            <w:lang w:eastAsia="en-GB"/>
          </w:rPr>
          <w:t xml:space="preserve">PIMS-TS </w:t>
        </w:r>
      </w:ins>
      <w:r w:rsidR="00265CCA">
        <w:rPr>
          <w:rFonts w:eastAsia="Times New Roman" w:cstheme="minorHAnsi"/>
          <w:bCs/>
          <w:color w:val="000000" w:themeColor="text1"/>
          <w:lang w:eastAsia="en-GB"/>
        </w:rPr>
        <w:t>randomisation you</w:t>
      </w:r>
      <w:r w:rsidR="00DF5AAE">
        <w:rPr>
          <w:rFonts w:eastAsia="Times New Roman" w:cstheme="minorHAnsi"/>
          <w:bCs/>
          <w:color w:val="000000" w:themeColor="text1"/>
          <w:lang w:eastAsia="en-GB"/>
        </w:rPr>
        <w:t>/your child</w:t>
      </w:r>
      <w:r w:rsidR="00265CCA">
        <w:rPr>
          <w:rFonts w:eastAsia="Times New Roman" w:cstheme="minorHAnsi"/>
          <w:bCs/>
          <w:color w:val="000000" w:themeColor="text1"/>
          <w:lang w:eastAsia="en-GB"/>
        </w:rPr>
        <w:t xml:space="preserve"> </w:t>
      </w:r>
      <w:r w:rsidR="0015484C">
        <w:rPr>
          <w:rFonts w:eastAsia="Times New Roman" w:cstheme="minorHAnsi"/>
          <w:bCs/>
          <w:color w:val="000000" w:themeColor="text1"/>
          <w:lang w:eastAsia="en-GB"/>
        </w:rPr>
        <w:t>may</w:t>
      </w:r>
      <w:r w:rsidR="00265CCA">
        <w:rPr>
          <w:rFonts w:eastAsia="Times New Roman" w:cstheme="minorHAnsi"/>
          <w:bCs/>
          <w:color w:val="000000" w:themeColor="text1"/>
          <w:lang w:eastAsia="en-GB"/>
        </w:rPr>
        <w:t xml:space="preserve"> </w:t>
      </w:r>
      <w:r w:rsidR="00DF5AAE">
        <w:rPr>
          <w:rFonts w:eastAsia="Times New Roman" w:cstheme="minorHAnsi"/>
          <w:bCs/>
          <w:color w:val="000000" w:themeColor="text1"/>
          <w:lang w:eastAsia="en-GB"/>
        </w:rPr>
        <w:t xml:space="preserve">be reviewed in hospital or </w:t>
      </w:r>
      <w:r w:rsidR="00265CCA">
        <w:rPr>
          <w:rFonts w:eastAsia="Times New Roman" w:cstheme="minorHAnsi"/>
          <w:bCs/>
          <w:color w:val="000000" w:themeColor="text1"/>
          <w:lang w:eastAsia="en-GB"/>
        </w:rPr>
        <w:t>receive a phone call approximately 6 weeks after leaving hospital</w:t>
      </w:r>
      <w:r w:rsidR="009F136F">
        <w:rPr>
          <w:rFonts w:eastAsia="Times New Roman" w:cstheme="minorHAnsi"/>
          <w:bCs/>
          <w:color w:val="000000" w:themeColor="text1"/>
          <w:lang w:eastAsia="en-GB"/>
        </w:rPr>
        <w:t xml:space="preserve"> to check on you</w:t>
      </w:r>
      <w:r w:rsidR="00FD0667">
        <w:rPr>
          <w:rFonts w:eastAsia="Times New Roman" w:cstheme="minorHAnsi"/>
          <w:bCs/>
          <w:color w:val="000000" w:themeColor="text1"/>
          <w:lang w:eastAsia="en-GB"/>
        </w:rPr>
        <w:t>r</w:t>
      </w:r>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2EBCCD59" w14:textId="18301103" w:rsidR="00897677" w:rsidDel="00242318" w:rsidRDefault="00957109" w:rsidP="0084107D">
      <w:pPr>
        <w:spacing w:after="0" w:line="240" w:lineRule="auto"/>
        <w:rPr>
          <w:del w:id="30" w:author="Richard Haynes" w:date="2021-08-10T14:21:00Z"/>
          <w:i/>
          <w:iCs/>
        </w:rPr>
      </w:pPr>
      <w:del w:id="31" w:author="Richard Haynes" w:date="2021-08-10T14:21:00Z">
        <w:r w:rsidRPr="00FB261E" w:rsidDel="00242318">
          <w:rPr>
            <w:rFonts w:eastAsia="Times New Roman" w:cstheme="minorHAnsi"/>
            <w:b/>
            <w:i/>
            <w:iCs/>
            <w:color w:val="000000" w:themeColor="text1"/>
            <w:lang w:eastAsia="en-GB"/>
          </w:rPr>
          <w:delText>Important note:</w:delText>
        </w:r>
        <w:r w:rsidRPr="0084107D" w:rsidDel="00242318">
          <w:rPr>
            <w:rFonts w:eastAsia="Times New Roman" w:cstheme="minorHAnsi"/>
            <w:bCs/>
            <w:i/>
            <w:iCs/>
            <w:color w:val="000000" w:themeColor="text1"/>
            <w:lang w:eastAsia="en-GB"/>
          </w:rPr>
          <w:delText xml:space="preserve"> if </w:delText>
        </w:r>
        <w:r w:rsidR="00A76D32" w:rsidDel="00242318">
          <w:rPr>
            <w:rFonts w:eastAsia="Times New Roman" w:cstheme="minorHAnsi"/>
            <w:bCs/>
            <w:i/>
            <w:iCs/>
            <w:color w:val="000000" w:themeColor="text1"/>
            <w:lang w:eastAsia="en-GB"/>
          </w:rPr>
          <w:delText>you/</w:delText>
        </w:r>
        <w:r w:rsidRPr="0084107D" w:rsidDel="00242318">
          <w:rPr>
            <w:rFonts w:eastAsia="Times New Roman" w:cstheme="minorHAnsi"/>
            <w:bCs/>
            <w:i/>
            <w:iCs/>
            <w:color w:val="000000" w:themeColor="text1"/>
            <w:lang w:eastAsia="en-GB"/>
          </w:rPr>
          <w:delText xml:space="preserve">your child receives intravenous immunoglobulin as part of </w:delText>
        </w:r>
        <w:r w:rsidR="00FB261E" w:rsidRPr="0084107D" w:rsidDel="00242318">
          <w:rPr>
            <w:rFonts w:eastAsia="Times New Roman" w:cstheme="minorHAnsi"/>
            <w:bCs/>
            <w:i/>
            <w:iCs/>
            <w:color w:val="000000" w:themeColor="text1"/>
            <w:lang w:eastAsia="en-GB"/>
          </w:rPr>
          <w:delText>therapy,</w:delText>
        </w:r>
        <w:r w:rsidRPr="0084107D" w:rsidDel="00242318">
          <w:rPr>
            <w:rFonts w:eastAsia="Times New Roman" w:cstheme="minorHAnsi"/>
            <w:bCs/>
            <w:i/>
            <w:iCs/>
            <w:color w:val="000000" w:themeColor="text1"/>
            <w:lang w:eastAsia="en-GB"/>
          </w:rPr>
          <w:delText xml:space="preserve"> </w:delText>
        </w:r>
        <w:r w:rsidR="00A76D32" w:rsidDel="00242318">
          <w:rPr>
            <w:i/>
            <w:iCs/>
          </w:rPr>
          <w:delText>you/they</w:delText>
        </w:r>
        <w:r w:rsidR="0084107D" w:rsidRPr="0084107D" w:rsidDel="00242318">
          <w:rPr>
            <w:i/>
            <w:iCs/>
          </w:rPr>
          <w:delText xml:space="preserve"> should avoid live vaccines up to </w:delText>
        </w:r>
        <w:r w:rsidR="0084107D" w:rsidRPr="00985E4E" w:rsidDel="00242318">
          <w:rPr>
            <w:b/>
            <w:bCs/>
            <w:i/>
            <w:iCs/>
          </w:rPr>
          <w:delText>3 months</w:delText>
        </w:r>
        <w:r w:rsidR="001D120A" w:rsidDel="00242318">
          <w:rPr>
            <w:b/>
            <w:bCs/>
            <w:i/>
            <w:iCs/>
          </w:rPr>
          <w:delText xml:space="preserve"> </w:delText>
        </w:r>
        <w:r w:rsidR="001D120A" w:rsidDel="00242318">
          <w:rPr>
            <w:bCs/>
            <w:i/>
            <w:iCs/>
          </w:rPr>
          <w:delText>following treatment</w:delText>
        </w:r>
        <w:r w:rsidR="00897677" w:rsidDel="00242318">
          <w:rPr>
            <w:i/>
            <w:iCs/>
          </w:rPr>
          <w:delText xml:space="preserve">. </w:delText>
        </w:r>
        <w:r w:rsidR="00D152A1" w:rsidDel="00242318">
          <w:rPr>
            <w:i/>
            <w:iCs/>
          </w:rPr>
          <w:delText>Examples of l</w:delText>
        </w:r>
        <w:r w:rsidR="00897677" w:rsidDel="00242318">
          <w:rPr>
            <w:i/>
            <w:iCs/>
          </w:rPr>
          <w:delText xml:space="preserve">ive vaccines include: MMR, </w:delText>
        </w:r>
        <w:r w:rsidR="00F276CB" w:rsidDel="00242318">
          <w:rPr>
            <w:i/>
            <w:iCs/>
          </w:rPr>
          <w:delText>r</w:delText>
        </w:r>
        <w:r w:rsidR="00897677" w:rsidDel="00242318">
          <w:rPr>
            <w:i/>
            <w:iCs/>
          </w:rPr>
          <w:delText>otavirus</w:delText>
        </w:r>
        <w:r w:rsidR="00985E4E" w:rsidDel="00242318">
          <w:rPr>
            <w:i/>
            <w:iCs/>
          </w:rPr>
          <w:delText>, chicken pox, BCG</w:delText>
        </w:r>
        <w:r w:rsidR="00897677" w:rsidDel="00242318">
          <w:rPr>
            <w:i/>
            <w:iCs/>
          </w:rPr>
          <w:delText xml:space="preserve"> and the nasal flu vaccine (but not the injected form of flu vaccine). </w:delText>
        </w:r>
        <w:r w:rsidR="00DF5AAE" w:rsidDel="00242318">
          <w:rPr>
            <w:i/>
            <w:iCs/>
          </w:rPr>
          <w:delText xml:space="preserve">COVID-19 vaccinations are not live </w:delText>
        </w:r>
        <w:r w:rsidR="002A41C2" w:rsidDel="00242318">
          <w:rPr>
            <w:i/>
            <w:iCs/>
          </w:rPr>
          <w:delText>but</w:delText>
        </w:r>
        <w:r w:rsidR="00DF5AAE" w:rsidDel="00242318">
          <w:rPr>
            <w:i/>
            <w:iCs/>
          </w:rPr>
          <w:delText xml:space="preserve"> should be deferred for 90 days after discharge if you/your child received</w:delText>
        </w:r>
        <w:r w:rsidR="002A41C2" w:rsidDel="00242318">
          <w:rPr>
            <w:i/>
            <w:iCs/>
          </w:rPr>
          <w:delText xml:space="preserve"> </w:delText>
        </w:r>
        <w:r w:rsidR="00DF5AAE" w:rsidDel="00242318">
          <w:rPr>
            <w:i/>
            <w:iCs/>
          </w:rPr>
          <w:delText>the monoclonal antibodies.</w:delText>
        </w:r>
        <w:r w:rsidR="00F31BF9" w:rsidRPr="00F31BF9" w:rsidDel="00242318">
          <w:rPr>
            <w:rFonts w:eastAsia="Times New Roman" w:cstheme="minorHAnsi"/>
            <w:color w:val="000000" w:themeColor="text1"/>
            <w:lang w:eastAsia="en-GB"/>
          </w:rPr>
          <w:delText xml:space="preserve"> </w:delText>
        </w:r>
        <w:r w:rsidR="00F31BF9" w:rsidRPr="00F31BF9" w:rsidDel="00242318">
          <w:rPr>
            <w:i/>
            <w:iCs/>
          </w:rPr>
          <w:delText xml:space="preserve">The risk of repeat infection </w:delText>
        </w:r>
        <w:r w:rsidR="00F31BF9" w:rsidRPr="00F31BF9" w:rsidDel="00242318">
          <w:rPr>
            <w:i/>
            <w:iCs/>
          </w:rPr>
          <w:lastRenderedPageBreak/>
          <w:delText>during this period is very small as we know that the immunity gained from COVID-19 infection is similar to that provided by the vaccine and lasts at least three months after infection.</w:delText>
        </w:r>
        <w:r w:rsidR="00F31BF9" w:rsidDel="00242318">
          <w:rPr>
            <w:i/>
            <w:iCs/>
          </w:rPr>
          <w:delText xml:space="preserve"> </w:delText>
        </w:r>
      </w:del>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6BD25304" w:rsidR="00683383" w:rsidRDefault="00271BE5" w:rsidP="00F93AC1">
      <w:pPr>
        <w:spacing w:after="20" w:line="240" w:lineRule="auto"/>
        <w:rPr>
          <w:rFonts w:ascii="Calibri" w:hAnsi="Calibri" w:cs="Calibri"/>
        </w:rPr>
      </w:pPr>
      <w:r w:rsidRPr="4A07F44A">
        <w:rPr>
          <w:rFonts w:eastAsia="Times New Roman"/>
          <w:color w:val="000000" w:themeColor="text1"/>
          <w:lang w:eastAsia="en-GB"/>
        </w:rPr>
        <w:t xml:space="preserve">Apart from the known side effects of </w:t>
      </w:r>
      <w:r w:rsidR="00FE1B76">
        <w:rPr>
          <w:rFonts w:eastAsia="Times New Roman"/>
          <w:color w:val="000000" w:themeColor="text1"/>
          <w:lang w:eastAsia="en-GB"/>
        </w:rPr>
        <w:t>these treatments</w:t>
      </w:r>
      <w:r w:rsidR="00FE1B76" w:rsidRPr="4A07F44A">
        <w:rPr>
          <w:rFonts w:eastAsia="Times New Roman"/>
          <w:lang w:eastAsia="en-GB"/>
        </w:rPr>
        <w:t xml:space="preserve"> </w:t>
      </w:r>
      <w:r w:rsidR="005C1526" w:rsidRPr="4A07F44A">
        <w:rPr>
          <w:rFonts w:ascii="Calibri" w:hAnsi="Calibri" w:cs="Calibri"/>
        </w:rPr>
        <w:t>(which may include tummy upset</w:t>
      </w:r>
      <w:r w:rsidR="00A7471A">
        <w:rPr>
          <w:rFonts w:ascii="Calibri" w:hAnsi="Calibri" w:cs="Calibri"/>
        </w:rPr>
        <w:t xml:space="preserve"> </w:t>
      </w:r>
      <w:r w:rsidR="005C1526" w:rsidRPr="4A07F44A">
        <w:rPr>
          <w:rFonts w:ascii="Calibri" w:hAnsi="Calibri" w:cs="Calibri"/>
        </w:rPr>
        <w:t>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reaction to a</w:t>
      </w:r>
      <w:r w:rsidR="00A7471A">
        <w:rPr>
          <w:rFonts w:eastAsia="Times New Roman"/>
          <w:lang w:eastAsia="en-GB"/>
        </w:rPr>
        <w:t>ny</w:t>
      </w:r>
      <w:r w:rsidRPr="4A07F44A">
        <w:rPr>
          <w:rFonts w:eastAsia="Times New Roman"/>
          <w:lang w:eastAsia="en-GB"/>
        </w:rPr>
        <w:t xml:space="preserve"> study drug. </w:t>
      </w:r>
      <w:del w:id="32" w:author="Richard Haynes" w:date="2021-08-10T14:22:00Z">
        <w:r w:rsidR="00A7471A" w:rsidDel="00242318">
          <w:rPr>
            <w:rFonts w:eastAsia="Times New Roman" w:cstheme="minorHAnsi"/>
            <w:lang w:eastAsia="en-GB"/>
          </w:rPr>
          <w:delText xml:space="preserve">The </w:delText>
        </w:r>
        <w:r w:rsidR="00B96326" w:rsidDel="00242318">
          <w:rPr>
            <w:rFonts w:eastAsia="Times New Roman" w:cstheme="minorHAnsi"/>
            <w:lang w:eastAsia="en-GB"/>
          </w:rPr>
          <w:delText xml:space="preserve">monoclonal antibody </w:delText>
        </w:r>
        <w:r w:rsidR="00A7471A" w:rsidDel="00242318">
          <w:rPr>
            <w:rFonts w:eastAsia="Times New Roman" w:cstheme="minorHAnsi"/>
            <w:lang w:eastAsia="en-GB"/>
          </w:rPr>
          <w:delText xml:space="preserve">treatment (which is in early and rapid development, and currently unlicensed) </w:delText>
        </w:r>
        <w:r w:rsidR="002118A0" w:rsidDel="00242318">
          <w:rPr>
            <w:rFonts w:eastAsia="Times New Roman" w:cstheme="minorHAnsi"/>
            <w:lang w:eastAsia="en-GB"/>
          </w:rPr>
          <w:delText xml:space="preserve">has been given to </w:delText>
        </w:r>
        <w:r w:rsidR="000E486F" w:rsidDel="00242318">
          <w:rPr>
            <w:rFonts w:eastAsia="Times New Roman" w:cstheme="minorHAnsi"/>
            <w:lang w:eastAsia="en-GB"/>
          </w:rPr>
          <w:delText xml:space="preserve">over </w:delText>
        </w:r>
        <w:r w:rsidR="00CA070F" w:rsidDel="00242318">
          <w:rPr>
            <w:rFonts w:eastAsia="Times New Roman" w:cstheme="minorHAnsi"/>
            <w:lang w:eastAsia="en-GB"/>
          </w:rPr>
          <w:delText xml:space="preserve">4000 </w:delText>
        </w:r>
        <w:r w:rsidR="002118A0" w:rsidDel="00242318">
          <w:rPr>
            <w:rFonts w:eastAsia="Times New Roman" w:cstheme="minorHAnsi"/>
            <w:lang w:eastAsia="en-GB"/>
          </w:rPr>
          <w:delText xml:space="preserve">people with </w:delText>
        </w:r>
        <w:r w:rsidR="007B6DC9" w:rsidDel="00242318">
          <w:rPr>
            <w:rFonts w:eastAsia="Times New Roman" w:cstheme="minorHAnsi"/>
            <w:lang w:eastAsia="en-GB"/>
          </w:rPr>
          <w:delText>COVID</w:delText>
        </w:r>
        <w:r w:rsidR="00A7471A" w:rsidDel="00242318">
          <w:rPr>
            <w:rFonts w:eastAsia="Times New Roman" w:cstheme="minorHAnsi"/>
            <w:lang w:eastAsia="en-GB"/>
          </w:rPr>
          <w:delText xml:space="preserve">-19 to date, </w:delText>
        </w:r>
        <w:r w:rsidR="00FE1B76" w:rsidDel="00242318">
          <w:rPr>
            <w:rFonts w:eastAsia="Times New Roman" w:cstheme="minorHAnsi"/>
            <w:lang w:eastAsia="en-GB"/>
          </w:rPr>
          <w:delText>a small number (less than 1 in 100)</w:delText>
        </w:r>
        <w:r w:rsidR="000E486F" w:rsidDel="00242318">
          <w:rPr>
            <w:rFonts w:eastAsia="Times New Roman" w:cstheme="minorHAnsi"/>
            <w:lang w:eastAsia="en-GB"/>
          </w:rPr>
          <w:delText xml:space="preserve"> </w:delText>
        </w:r>
        <w:r w:rsidR="00A7471A" w:rsidDel="00242318">
          <w:rPr>
            <w:rFonts w:eastAsia="Times New Roman" w:cstheme="minorHAnsi"/>
            <w:lang w:eastAsia="en-GB"/>
          </w:rPr>
          <w:delText xml:space="preserve">of whom developed reactions during the infusion or shortly thereafter. </w:delText>
        </w:r>
        <w:r w:rsidR="0055642C" w:rsidDel="00242318">
          <w:rPr>
            <w:rFonts w:ascii="Calibri" w:eastAsia="Calibri" w:hAnsi="Calibri" w:cs="Times New Roman"/>
            <w:iCs/>
          </w:rPr>
          <w:delText xml:space="preserve">The potential side effects of </w:delText>
        </w:r>
        <w:r w:rsidR="00A7471A" w:rsidDel="00242318">
          <w:rPr>
            <w:rFonts w:ascii="Calibri" w:eastAsia="Calibri" w:hAnsi="Calibri" w:cs="Times New Roman"/>
            <w:iCs/>
          </w:rPr>
          <w:delText xml:space="preserve">the Mab </w:delText>
        </w:r>
        <w:r w:rsidR="0055642C" w:rsidRPr="005D5BA7" w:rsidDel="00242318">
          <w:rPr>
            <w:rFonts w:ascii="Calibri" w:eastAsia="Calibri" w:hAnsi="Calibri" w:cs="Times New Roman"/>
            <w:iCs/>
          </w:rPr>
          <w:delText>include allergic reactions (rash, fever, chills) and increased difficulty breathing</w:delText>
        </w:r>
        <w:r w:rsidR="0055642C" w:rsidDel="00242318">
          <w:rPr>
            <w:rFonts w:ascii="Calibri" w:eastAsia="Calibri" w:hAnsi="Calibri" w:cs="Times New Roman"/>
            <w:iCs/>
          </w:rPr>
          <w:delText xml:space="preserve"> and are easily treated</w:delText>
        </w:r>
        <w:r w:rsidR="00A7471A" w:rsidDel="00242318">
          <w:rPr>
            <w:rFonts w:ascii="Calibri" w:eastAsia="Calibri" w:hAnsi="Calibri" w:cs="Times New Roman"/>
            <w:iCs/>
          </w:rPr>
          <w:delText xml:space="preserve"> (eg, by slowing or stopping the infusion)</w:delText>
        </w:r>
        <w:r w:rsidR="0055642C" w:rsidRPr="005D5BA7" w:rsidDel="00242318">
          <w:rPr>
            <w:rFonts w:ascii="Calibri" w:eastAsia="Calibri" w:hAnsi="Calibri" w:cs="Times New Roman"/>
            <w:iCs/>
          </w:rPr>
          <w:delText xml:space="preserve">. </w:delText>
        </w:r>
      </w:del>
      <w:proofErr w:type="spellStart"/>
      <w:r w:rsidR="007508F8">
        <w:rPr>
          <w:rFonts w:eastAsia="Times New Roman" w:cstheme="minorHAnsi"/>
          <w:color w:val="000000" w:themeColor="text1"/>
          <w:lang w:eastAsia="en-GB"/>
        </w:rPr>
        <w:t>B</w:t>
      </w:r>
      <w:r w:rsidR="006A6B62">
        <w:rPr>
          <w:rFonts w:eastAsia="Times New Roman" w:cstheme="minorHAnsi"/>
          <w:color w:val="000000" w:themeColor="text1"/>
          <w:lang w:eastAsia="en-GB"/>
        </w:rPr>
        <w:t>aricitinib</w:t>
      </w:r>
      <w:proofErr w:type="spellEnd"/>
      <w:r w:rsidR="006A6B62" w:rsidRPr="00402063">
        <w:rPr>
          <w:rFonts w:eastAsia="Times New Roman" w:cstheme="minorHAnsi"/>
          <w:lang w:eastAsia="en-GB"/>
        </w:rPr>
        <w:t xml:space="preserve"> </w:t>
      </w:r>
      <w:r w:rsidR="007508F8">
        <w:rPr>
          <w:rFonts w:eastAsia="Times New Roman" w:cstheme="minorHAnsi"/>
          <w:lang w:eastAsia="en-GB"/>
        </w:rPr>
        <w:t xml:space="preserve">and </w:t>
      </w:r>
      <w:proofErr w:type="spellStart"/>
      <w:r w:rsidR="007508F8">
        <w:rPr>
          <w:rFonts w:eastAsia="Times New Roman" w:cstheme="minorHAnsi"/>
          <w:lang w:eastAsia="en-GB"/>
        </w:rPr>
        <w:t>anakinra</w:t>
      </w:r>
      <w:proofErr w:type="spellEnd"/>
      <w:r w:rsidR="007508F8">
        <w:rPr>
          <w:rFonts w:eastAsia="Times New Roman" w:cstheme="minorHAnsi"/>
          <w:lang w:eastAsia="en-GB"/>
        </w:rPr>
        <w:t xml:space="preserve"> </w:t>
      </w:r>
      <w:r w:rsidR="006A6B62">
        <w:rPr>
          <w:rFonts w:ascii="Calibri" w:hAnsi="Calibri" w:cs="Calibri"/>
        </w:rPr>
        <w:t>may cause</w:t>
      </w:r>
      <w:r w:rsidR="006A6B62" w:rsidRPr="00402063">
        <w:rPr>
          <w:rFonts w:ascii="Calibri" w:hAnsi="Calibri" w:cs="Calibri"/>
        </w:rPr>
        <w:t xml:space="preserve"> tummy upset and blood test abnormalities</w:t>
      </w:r>
      <w:r w:rsidR="006A6B62" w:rsidRPr="004647D6">
        <w:rPr>
          <w:rFonts w:ascii="Calibri" w:hAnsi="Calibri" w:cs="Calibri"/>
        </w:rPr>
        <w:t xml:space="preserve">, </w:t>
      </w:r>
      <w:r w:rsidR="006A6B62">
        <w:rPr>
          <w:rFonts w:ascii="Calibri" w:hAnsi="Calibri" w:cs="Calibri"/>
        </w:rPr>
        <w:t xml:space="preserve">rarely </w:t>
      </w:r>
      <w:r w:rsidR="006A6B62" w:rsidRPr="004647D6">
        <w:rPr>
          <w:rFonts w:ascii="Calibri" w:hAnsi="Calibri" w:cs="Calibri"/>
          <w:bCs/>
        </w:rPr>
        <w:t>including </w:t>
      </w:r>
      <w:r w:rsidR="006A6B62">
        <w:rPr>
          <w:rFonts w:ascii="Calibri" w:hAnsi="Calibri" w:cs="Calibri"/>
          <w:bCs/>
        </w:rPr>
        <w:t>low</w:t>
      </w:r>
      <w:r w:rsidR="006A6B62" w:rsidRPr="004647D6">
        <w:rPr>
          <w:rFonts w:ascii="Calibri" w:hAnsi="Calibri" w:cs="Calibri"/>
          <w:bCs/>
        </w:rPr>
        <w:t xml:space="preserve"> blood counts, for which </w:t>
      </w:r>
      <w:r w:rsidR="007508F8">
        <w:rPr>
          <w:rFonts w:ascii="Calibri" w:hAnsi="Calibri" w:cs="Calibri"/>
          <w:bCs/>
        </w:rPr>
        <w:t>children and young people</w:t>
      </w:r>
      <w:r w:rsidR="006A6B62">
        <w:rPr>
          <w:rFonts w:ascii="Calibri" w:hAnsi="Calibri" w:cs="Calibri"/>
          <w:bCs/>
        </w:rPr>
        <w:t xml:space="preserve"> will be monitored</w:t>
      </w:r>
      <w:r w:rsidR="007508F8">
        <w:rPr>
          <w:rFonts w:eastAsia="Times New Roman"/>
          <w:lang w:eastAsia="en-GB"/>
        </w:rPr>
        <w:t xml:space="preserve">. </w:t>
      </w:r>
      <w:r w:rsidR="00A7471A" w:rsidRPr="4A07F44A">
        <w:rPr>
          <w:rFonts w:eastAsia="Times New Roman"/>
          <w:lang w:eastAsia="en-GB"/>
        </w:rPr>
        <w:t>Although </w:t>
      </w:r>
      <w:proofErr w:type="spellStart"/>
      <w:r w:rsidR="007B6DC9">
        <w:rPr>
          <w:rFonts w:eastAsia="Times New Roman"/>
          <w:lang w:eastAsia="en-GB"/>
        </w:rPr>
        <w:t>t</w:t>
      </w:r>
      <w:r w:rsidR="007B6DC9" w:rsidRPr="4A07F44A">
        <w:rPr>
          <w:rFonts w:eastAsia="Times New Roman"/>
          <w:lang w:eastAsia="en-GB"/>
        </w:rPr>
        <w:t>ocilizumab</w:t>
      </w:r>
      <w:proofErr w:type="spellEnd"/>
      <w:r w:rsidR="007B6DC9" w:rsidRPr="4A07F44A">
        <w:rPr>
          <w:rFonts w:eastAsia="Times New Roman"/>
          <w:lang w:eastAsia="en-GB"/>
        </w:rPr>
        <w:t xml:space="preserve"> </w:t>
      </w:r>
      <w:r w:rsidR="00634E2D">
        <w:rPr>
          <w:rFonts w:eastAsia="Times New Roman"/>
          <w:lang w:eastAsia="en-GB"/>
        </w:rPr>
        <w:t xml:space="preserve">and </w:t>
      </w:r>
      <w:proofErr w:type="spellStart"/>
      <w:r w:rsidR="00634E2D">
        <w:rPr>
          <w:rFonts w:eastAsia="Times New Roman"/>
          <w:lang w:eastAsia="en-GB"/>
        </w:rPr>
        <w:t>anakinra</w:t>
      </w:r>
      <w:proofErr w:type="spellEnd"/>
      <w:r w:rsidR="00634E2D">
        <w:rPr>
          <w:rFonts w:eastAsia="Times New Roman"/>
          <w:lang w:eastAsia="en-GB"/>
        </w:rPr>
        <w:t xml:space="preserve"> </w:t>
      </w:r>
      <w:r w:rsidR="00634E2D" w:rsidRPr="4A07F44A">
        <w:rPr>
          <w:rFonts w:eastAsia="Times New Roman"/>
          <w:lang w:eastAsia="en-GB"/>
        </w:rPr>
        <w:t>ha</w:t>
      </w:r>
      <w:r w:rsidR="00634E2D">
        <w:rPr>
          <w:rFonts w:eastAsia="Times New Roman"/>
          <w:lang w:eastAsia="en-GB"/>
        </w:rPr>
        <w:t>ve</w:t>
      </w:r>
      <w:r w:rsidR="00634E2D" w:rsidRPr="4A07F44A">
        <w:rPr>
          <w:rFonts w:eastAsia="Times New Roman"/>
          <w:lang w:eastAsia="en-GB"/>
        </w:rPr>
        <w:t xml:space="preserve"> </w:t>
      </w:r>
      <w:r w:rsidR="00A7471A" w:rsidRPr="4A07F44A">
        <w:rPr>
          <w:rFonts w:eastAsia="Times New Roman"/>
          <w:lang w:eastAsia="en-GB"/>
        </w:rPr>
        <w:t>been very rarely associated with liver damage in prolonged use this is not expected to be a problem with the short-term administration in this study.</w:t>
      </w:r>
      <w:r w:rsidR="00A7471A" w:rsidRPr="4A07F44A">
        <w:rPr>
          <w:rFonts w:ascii="Calibri" w:hAnsi="Calibri" w:cs="Calibri"/>
        </w:rPr>
        <w:t xml:space="preserve"> </w:t>
      </w:r>
      <w:r w:rsidR="006940BF">
        <w:rPr>
          <w:rFonts w:ascii="Calibri" w:hAnsi="Calibri" w:cs="Calibri"/>
        </w:rPr>
        <w:t xml:space="preserve">The side effects of </w:t>
      </w:r>
      <w:proofErr w:type="spellStart"/>
      <w:r w:rsidR="006940BF">
        <w:rPr>
          <w:rFonts w:ascii="Calibri" w:hAnsi="Calibri" w:cs="Calibri"/>
        </w:rPr>
        <w:t>a</w:t>
      </w:r>
      <w:r w:rsidR="00856FFA">
        <w:rPr>
          <w:rFonts w:ascii="Calibri" w:hAnsi="Calibri" w:cs="Calibri"/>
        </w:rPr>
        <w:t>nakinra</w:t>
      </w:r>
      <w:proofErr w:type="spellEnd"/>
      <w:r w:rsidR="00856FFA">
        <w:rPr>
          <w:rFonts w:ascii="Calibri" w:hAnsi="Calibri" w:cs="Calibri"/>
        </w:rPr>
        <w:t xml:space="preserve"> </w:t>
      </w:r>
      <w:r w:rsidR="006940BF">
        <w:rPr>
          <w:rFonts w:ascii="Calibri" w:hAnsi="Calibri" w:cs="Calibri"/>
        </w:rPr>
        <w:t xml:space="preserve">are also </w:t>
      </w:r>
      <w:r w:rsidR="00634E2D">
        <w:rPr>
          <w:rFonts w:ascii="Calibri" w:hAnsi="Calibri" w:cs="Calibri"/>
        </w:rPr>
        <w:t>known to include allerg</w:t>
      </w:r>
      <w:r w:rsidR="008A4771">
        <w:rPr>
          <w:rFonts w:ascii="Calibri" w:hAnsi="Calibri" w:cs="Calibri"/>
        </w:rPr>
        <w:t>ic reaction and for prolonged use an increase in susceptibility to other infections</w:t>
      </w:r>
      <w:r w:rsidR="007E3794">
        <w:rPr>
          <w:rFonts w:ascii="Calibri" w:hAnsi="Calibri" w:cs="Calibri"/>
        </w:rPr>
        <w:t xml:space="preserve"> (in this study the use is short term)</w:t>
      </w:r>
      <w:r w:rsidR="008A4771">
        <w:rPr>
          <w:rFonts w:ascii="Calibri" w:hAnsi="Calibri" w:cs="Calibri"/>
        </w:rPr>
        <w:t xml:space="preserve">. </w:t>
      </w:r>
      <w:r w:rsidR="006940BF">
        <w:rPr>
          <w:rFonts w:ascii="Calibri" w:hAnsi="Calibri" w:cs="Calibri"/>
        </w:rPr>
        <w:t xml:space="preserve"> </w:t>
      </w:r>
      <w:r w:rsidR="005925A6" w:rsidRPr="4A07F44A">
        <w:rPr>
          <w:rFonts w:eastAsia="Times New Roman"/>
          <w:lang w:eastAsia="en-GB"/>
        </w:rPr>
        <w:t xml:space="preserve">All treatments offered to children of different ages have been used in children </w:t>
      </w:r>
      <w:r w:rsidR="007B6DC9">
        <w:rPr>
          <w:rFonts w:eastAsia="Times New Roman"/>
          <w:lang w:eastAsia="en-GB"/>
        </w:rPr>
        <w:t xml:space="preserve">and young people </w:t>
      </w:r>
      <w:r w:rsidR="005925A6" w:rsidRPr="4A07F44A">
        <w:rPr>
          <w:rFonts w:eastAsia="Times New Roman"/>
          <w:lang w:eastAsia="en-GB"/>
        </w:rPr>
        <w:t>of the same ages to treat other medical conditions</w:t>
      </w:r>
      <w:del w:id="33" w:author="Richard Haynes" w:date="2021-08-10T14:22:00Z">
        <w:r w:rsidR="00572A0E" w:rsidDel="00242318">
          <w:rPr>
            <w:rFonts w:eastAsia="Times New Roman"/>
            <w:lang w:eastAsia="en-GB"/>
          </w:rPr>
          <w:delText xml:space="preserve"> (except for the </w:delText>
        </w:r>
        <w:r w:rsidR="007B6DC9" w:rsidDel="00242318">
          <w:rPr>
            <w:rFonts w:eastAsia="Times New Roman"/>
            <w:lang w:eastAsia="en-GB"/>
          </w:rPr>
          <w:delText>monoclonal antibody</w:delText>
        </w:r>
        <w:r w:rsidR="00A7471A" w:rsidDel="00242318">
          <w:rPr>
            <w:rFonts w:eastAsia="Times New Roman"/>
            <w:lang w:eastAsia="en-GB"/>
          </w:rPr>
          <w:delText>, although other similar treatments are used in children</w:delText>
        </w:r>
        <w:r w:rsidR="00572A0E" w:rsidDel="00242318">
          <w:rPr>
            <w:rFonts w:eastAsia="Times New Roman"/>
            <w:lang w:eastAsia="en-GB"/>
          </w:rPr>
          <w:delText>)</w:delText>
        </w:r>
      </w:del>
      <w:r w:rsidR="00D7628D" w:rsidRPr="4A07F44A">
        <w:rPr>
          <w:rFonts w:eastAsia="Times New Roman"/>
          <w:lang w:eastAsia="en-GB"/>
        </w:rPr>
        <w:t xml:space="preserve">. </w:t>
      </w:r>
      <w:r w:rsidRPr="4A07F44A">
        <w:rPr>
          <w:rFonts w:eastAsia="Times New Roman"/>
          <w:color w:val="000000" w:themeColor="text1"/>
          <w:lang w:eastAsia="en-GB"/>
        </w:rPr>
        <w:t xml:space="preserve">Once </w:t>
      </w:r>
      <w:r w:rsidR="007B6DC9">
        <w:rPr>
          <w:rFonts w:eastAsia="Times New Roman"/>
          <w:color w:val="000000" w:themeColor="text1"/>
          <w:lang w:eastAsia="en-GB"/>
        </w:rPr>
        <w:t>you/</w:t>
      </w:r>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r w:rsidR="007B6DC9">
        <w:rPr>
          <w:rFonts w:eastAsia="Times New Roman"/>
          <w:color w:val="000000" w:themeColor="text1"/>
          <w:lang w:eastAsia="en-GB"/>
        </w:rPr>
        <w:t>you/</w:t>
      </w:r>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3CC58708"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15484C">
        <w:rPr>
          <w:rFonts w:ascii="Calibri" w:hAnsi="Calibri" w:cs="Calibri"/>
        </w:rPr>
        <w:t xml:space="preserve">Anyone pregnant will not receive </w:t>
      </w:r>
      <w:proofErr w:type="spellStart"/>
      <w:r w:rsidR="0015484C">
        <w:rPr>
          <w:rFonts w:ascii="Calibri" w:hAnsi="Calibri" w:cs="Calibri"/>
        </w:rPr>
        <w:t>baricitinab</w:t>
      </w:r>
      <w:proofErr w:type="spellEnd"/>
      <w:r w:rsidR="0015484C">
        <w:rPr>
          <w:rFonts w:ascii="Calibri" w:hAnsi="Calibri" w:cs="Calibri"/>
        </w:rPr>
        <w:t xml:space="preserve"> or </w:t>
      </w:r>
      <w:proofErr w:type="spellStart"/>
      <w:r w:rsidR="0015484C">
        <w:rPr>
          <w:rFonts w:ascii="Calibri" w:hAnsi="Calibri" w:cs="Calibri"/>
        </w:rPr>
        <w:t>anakinra</w:t>
      </w:r>
      <w:proofErr w:type="spellEnd"/>
      <w:r w:rsidR="0015484C">
        <w:rPr>
          <w:rFonts w:ascii="Calibri" w:hAnsi="Calibri" w:cs="Calibri"/>
        </w:rPr>
        <w:t xml:space="preserve"> as </w:t>
      </w:r>
      <w:r w:rsidR="0015484C">
        <w:rPr>
          <w:rFonts w:eastAsia="Times New Roman" w:cstheme="minorHAnsi"/>
          <w:lang w:eastAsia="en-GB"/>
        </w:rPr>
        <w:t xml:space="preserve">they may be harmful in pregnancy or when breast-feeding, which is why adolescent girls will all have a pregnancy test before receiving these treatments, even if they are certain that they are not pregnant. </w:t>
      </w:r>
      <w:r w:rsidRPr="4A07F44A">
        <w:rPr>
          <w:rFonts w:eastAsia="Times New Roman"/>
          <w:lang w:eastAsia="en-GB"/>
        </w:rPr>
        <w:t xml:space="preserve"> </w:t>
      </w:r>
      <w:del w:id="34" w:author="Richard Haynes" w:date="2021-08-10T14:23:00Z">
        <w:r w:rsidR="0015484C" w:rsidDel="00242318">
          <w:rPr>
            <w:rFonts w:eastAsia="Times New Roman"/>
            <w:lang w:eastAsia="en-GB"/>
          </w:rPr>
          <w:delText>A</w:delText>
        </w:r>
        <w:r w:rsidRPr="4A07F44A" w:rsidDel="00242318">
          <w:rPr>
            <w:rFonts w:eastAsia="Times New Roman"/>
            <w:lang w:eastAsia="en-GB"/>
          </w:rPr>
          <w:delText xml:space="preserve">ll the </w:delText>
        </w:r>
        <w:r w:rsidR="0015484C" w:rsidDel="00242318">
          <w:rPr>
            <w:rFonts w:eastAsia="Times New Roman"/>
            <w:lang w:eastAsia="en-GB"/>
          </w:rPr>
          <w:delText xml:space="preserve">other </w:delText>
        </w:r>
        <w:r w:rsidRPr="4A07F44A" w:rsidDel="00242318">
          <w:rPr>
            <w:rFonts w:eastAsia="Times New Roman"/>
            <w:lang w:eastAsia="en-GB"/>
          </w:rPr>
          <w:delText xml:space="preserve">treatments </w:delText>
        </w:r>
        <w:r w:rsidR="00572A0E" w:rsidDel="00242318">
          <w:rPr>
            <w:rFonts w:eastAsia="Times New Roman"/>
            <w:lang w:eastAsia="en-GB"/>
          </w:rPr>
          <w:delText xml:space="preserve">(except the Mab) </w:delText>
        </w:r>
        <w:r w:rsidRPr="4A07F44A" w:rsidDel="00242318">
          <w:rPr>
            <w:rFonts w:eastAsia="Times New Roman"/>
            <w:lang w:eastAsia="en-GB"/>
          </w:rPr>
          <w:delText>have</w:delText>
        </w:r>
      </w:del>
      <w:proofErr w:type="spellStart"/>
      <w:ins w:id="35" w:author="Richard Haynes" w:date="2021-08-10T14:23:00Z">
        <w:r w:rsidR="00242318">
          <w:rPr>
            <w:rFonts w:eastAsia="Times New Roman"/>
            <w:lang w:eastAsia="en-GB"/>
          </w:rPr>
          <w:t>Tocilizumab</w:t>
        </w:r>
        <w:proofErr w:type="spellEnd"/>
        <w:r w:rsidR="00242318">
          <w:rPr>
            <w:rFonts w:eastAsia="Times New Roman"/>
            <w:lang w:eastAsia="en-GB"/>
          </w:rPr>
          <w:t xml:space="preserve"> has</w:t>
        </w:r>
      </w:ins>
      <w:r w:rsidRPr="4A07F44A">
        <w:rPr>
          <w:rFonts w:eastAsia="Times New Roman"/>
          <w:lang w:eastAsia="en-GB"/>
        </w:rPr>
        <w:t xml:space="preserve"> previously been used in pregnancy for other medical conditions without safety concerns being raised. </w:t>
      </w:r>
      <w:del w:id="36" w:author="Richard Haynes" w:date="2021-08-10T14:23:00Z">
        <w:r w:rsidR="00C46CEF" w:rsidDel="00242318">
          <w:rPr>
            <w:rFonts w:eastAsia="Times New Roman" w:cstheme="minorHAnsi"/>
            <w:lang w:eastAsia="en-GB"/>
          </w:rPr>
          <w:delText xml:space="preserve">The </w:delText>
        </w:r>
        <w:r w:rsidR="007B6DC9" w:rsidDel="00242318">
          <w:rPr>
            <w:rFonts w:eastAsia="Times New Roman"/>
            <w:lang w:eastAsia="en-GB"/>
          </w:rPr>
          <w:delText>monoclonal antibody</w:delText>
        </w:r>
        <w:r w:rsidR="00C46CEF" w:rsidDel="00242318">
          <w:rPr>
            <w:rFonts w:eastAsia="Times New Roman" w:cstheme="minorHAnsi"/>
            <w:lang w:eastAsia="en-GB"/>
          </w:rPr>
          <w:delText xml:space="preserve"> has not been given to pregnant women before, but is being tested as pregnant women are at risk from COVID-19.</w:delText>
        </w:r>
        <w:r w:rsidR="00C46CEF" w:rsidRPr="004C32A3" w:rsidDel="00242318">
          <w:rPr>
            <w:rFonts w:eastAsia="Times New Roman" w:cstheme="minorHAnsi"/>
            <w:lang w:eastAsia="en-GB"/>
          </w:rPr>
          <w:delText xml:space="preserve"> </w:delText>
        </w:r>
      </w:del>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292AB503"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BA5E758"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14143CB5" w:rsidR="00B4217D" w:rsidRPr="00903890" w:rsidRDefault="00B4217D">
    <w:pPr>
      <w:pStyle w:val="Footer"/>
      <w:rPr>
        <w:sz w:val="16"/>
      </w:rPr>
    </w:pPr>
    <w:r w:rsidRPr="00903890">
      <w:rPr>
        <w:sz w:val="16"/>
      </w:rPr>
      <w:t xml:space="preserve">RECOVERY trial ICF/PIL (children) </w:t>
    </w:r>
    <w:r w:rsidR="00F469CB" w:rsidRPr="0015484C">
      <w:rPr>
        <w:sz w:val="16"/>
      </w:rPr>
      <w:t>V</w:t>
    </w:r>
    <w:ins w:id="37" w:author="Richard Haynes" w:date="2021-08-10T14:23:00Z">
      <w:r w:rsidR="00242318">
        <w:rPr>
          <w:sz w:val="16"/>
        </w:rPr>
        <w:t>9</w:t>
      </w:r>
    </w:ins>
    <w:del w:id="38" w:author="Richard Haynes" w:date="2021-08-10T14:23:00Z">
      <w:r w:rsidR="004B55C0" w:rsidRPr="0015484C" w:rsidDel="00242318">
        <w:rPr>
          <w:sz w:val="16"/>
        </w:rPr>
        <w:delText>8</w:delText>
      </w:r>
    </w:del>
    <w:r w:rsidR="00CD0972" w:rsidRPr="0015484C">
      <w:rPr>
        <w:sz w:val="16"/>
      </w:rPr>
      <w:t>.</w:t>
    </w:r>
    <w:r w:rsidR="0015484C">
      <w:rPr>
        <w:sz w:val="16"/>
      </w:rPr>
      <w:t>0</w:t>
    </w:r>
    <w:r w:rsidR="00613FCE" w:rsidRPr="0015484C">
      <w:rPr>
        <w:sz w:val="16"/>
      </w:rPr>
      <w:t xml:space="preserve"> </w:t>
    </w:r>
    <w:del w:id="39" w:author="Richard Haynes" w:date="2021-08-10T14:23:00Z">
      <w:r w:rsidR="00F31BF9" w:rsidDel="00242318">
        <w:rPr>
          <w:sz w:val="16"/>
        </w:rPr>
        <w:delText>26</w:delText>
      </w:r>
      <w:r w:rsidR="00FE1B76" w:rsidRPr="0015484C" w:rsidDel="00242318">
        <w:rPr>
          <w:sz w:val="16"/>
        </w:rPr>
        <w:delText>-</w:delText>
      </w:r>
      <w:r w:rsidR="0015484C" w:rsidDel="00242318">
        <w:rPr>
          <w:sz w:val="16"/>
        </w:rPr>
        <w:delText>Jan</w:delText>
      </w:r>
    </w:del>
    <w:ins w:id="40" w:author="Richard Haynes" w:date="2021-08-10T14:23:00Z">
      <w:r w:rsidR="00242318">
        <w:rPr>
          <w:sz w:val="16"/>
        </w:rPr>
        <w:t>10-Aug</w:t>
      </w:r>
    </w:ins>
    <w:r w:rsidRPr="0015484C">
      <w:rPr>
        <w:sz w:val="16"/>
      </w:rPr>
      <w:t>-</w:t>
    </w:r>
    <w:r w:rsidR="0015484C" w:rsidRPr="0015484C">
      <w:rPr>
        <w:sz w:val="16"/>
      </w:rPr>
      <w:t>202</w:t>
    </w:r>
    <w:r w:rsidR="0015484C">
      <w:rPr>
        <w:sz w:val="16"/>
      </w:rPr>
      <w:t>1</w:t>
    </w:r>
    <w:r w:rsidR="0015484C" w:rsidRPr="00903890">
      <w:rPr>
        <w:sz w:val="16"/>
      </w:rPr>
      <w:t xml:space="preserve">      </w:t>
    </w:r>
    <w:r w:rsidRPr="00903890">
      <w:rPr>
        <w:sz w:val="16"/>
      </w:rPr>
      <w:t xml:space="preserve">IRAS 281712    </w:t>
    </w:r>
    <w:r w:rsidRPr="00903890">
      <w:rPr>
        <w:sz w:val="16"/>
      </w:rPr>
      <w:tab/>
      <w:t>REC Ref 20/EE/0101</w:t>
    </w:r>
  </w:p>
  <w:p w14:paraId="15DCB5E1" w14:textId="019F8551" w:rsidR="00B4217D" w:rsidRPr="00903890" w:rsidRDefault="004A7D41">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1</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66F0E"/>
    <w:rsid w:val="000869F9"/>
    <w:rsid w:val="00092CE7"/>
    <w:rsid w:val="000A41B2"/>
    <w:rsid w:val="000A487A"/>
    <w:rsid w:val="000A5B71"/>
    <w:rsid w:val="000B046D"/>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442D9"/>
    <w:rsid w:val="0015479A"/>
    <w:rsid w:val="0015484C"/>
    <w:rsid w:val="00155AEA"/>
    <w:rsid w:val="001575C0"/>
    <w:rsid w:val="00164390"/>
    <w:rsid w:val="001747AA"/>
    <w:rsid w:val="00181EAC"/>
    <w:rsid w:val="001A6176"/>
    <w:rsid w:val="001B2E33"/>
    <w:rsid w:val="001C336A"/>
    <w:rsid w:val="001C4BD7"/>
    <w:rsid w:val="001C7158"/>
    <w:rsid w:val="001D120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21B8E"/>
    <w:rsid w:val="003221B0"/>
    <w:rsid w:val="00323A1B"/>
    <w:rsid w:val="00324723"/>
    <w:rsid w:val="00341F8F"/>
    <w:rsid w:val="003520FD"/>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A7D41"/>
    <w:rsid w:val="004B55C0"/>
    <w:rsid w:val="004B7B19"/>
    <w:rsid w:val="004B7D16"/>
    <w:rsid w:val="004C32A3"/>
    <w:rsid w:val="004C66F8"/>
    <w:rsid w:val="004D33A0"/>
    <w:rsid w:val="004D404A"/>
    <w:rsid w:val="004E031F"/>
    <w:rsid w:val="004E7228"/>
    <w:rsid w:val="004E7D48"/>
    <w:rsid w:val="004F0EC6"/>
    <w:rsid w:val="004F3B12"/>
    <w:rsid w:val="00503C71"/>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C050A"/>
    <w:rsid w:val="005C1526"/>
    <w:rsid w:val="005C5E58"/>
    <w:rsid w:val="005D001E"/>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9280D"/>
    <w:rsid w:val="007938AE"/>
    <w:rsid w:val="007A01E9"/>
    <w:rsid w:val="007A1936"/>
    <w:rsid w:val="007A6496"/>
    <w:rsid w:val="007A7FF2"/>
    <w:rsid w:val="007B165F"/>
    <w:rsid w:val="007B1E0D"/>
    <w:rsid w:val="007B6DC9"/>
    <w:rsid w:val="007C0209"/>
    <w:rsid w:val="007C7B66"/>
    <w:rsid w:val="007E0FB5"/>
    <w:rsid w:val="007E3794"/>
    <w:rsid w:val="007E79D7"/>
    <w:rsid w:val="007F165D"/>
    <w:rsid w:val="007F1828"/>
    <w:rsid w:val="007F483B"/>
    <w:rsid w:val="008038BE"/>
    <w:rsid w:val="00806E6B"/>
    <w:rsid w:val="008152E5"/>
    <w:rsid w:val="008336F0"/>
    <w:rsid w:val="0084067D"/>
    <w:rsid w:val="0084107D"/>
    <w:rsid w:val="008464D1"/>
    <w:rsid w:val="00846DBE"/>
    <w:rsid w:val="008476CD"/>
    <w:rsid w:val="00853F47"/>
    <w:rsid w:val="00855775"/>
    <w:rsid w:val="00856FFA"/>
    <w:rsid w:val="00867EF4"/>
    <w:rsid w:val="00883053"/>
    <w:rsid w:val="00897677"/>
    <w:rsid w:val="008A4771"/>
    <w:rsid w:val="008A547D"/>
    <w:rsid w:val="008B0E65"/>
    <w:rsid w:val="008D440F"/>
    <w:rsid w:val="008D6B79"/>
    <w:rsid w:val="008D739D"/>
    <w:rsid w:val="008D7DE1"/>
    <w:rsid w:val="008E03BF"/>
    <w:rsid w:val="008E2DCB"/>
    <w:rsid w:val="008E7CC0"/>
    <w:rsid w:val="008F387E"/>
    <w:rsid w:val="00902E4D"/>
    <w:rsid w:val="00903890"/>
    <w:rsid w:val="00906F9A"/>
    <w:rsid w:val="00907C42"/>
    <w:rsid w:val="00920A50"/>
    <w:rsid w:val="009337B6"/>
    <w:rsid w:val="00933D53"/>
    <w:rsid w:val="00946E75"/>
    <w:rsid w:val="0095600D"/>
    <w:rsid w:val="00957109"/>
    <w:rsid w:val="0096627E"/>
    <w:rsid w:val="00967616"/>
    <w:rsid w:val="009676D2"/>
    <w:rsid w:val="00972F4D"/>
    <w:rsid w:val="00976BE7"/>
    <w:rsid w:val="009779CF"/>
    <w:rsid w:val="00981F5D"/>
    <w:rsid w:val="00985E4E"/>
    <w:rsid w:val="009973CF"/>
    <w:rsid w:val="009A02CE"/>
    <w:rsid w:val="009A2E93"/>
    <w:rsid w:val="009A350C"/>
    <w:rsid w:val="009A680F"/>
    <w:rsid w:val="009B2190"/>
    <w:rsid w:val="009B27EB"/>
    <w:rsid w:val="009B42DE"/>
    <w:rsid w:val="009C2B93"/>
    <w:rsid w:val="009C3BFF"/>
    <w:rsid w:val="009C4DD0"/>
    <w:rsid w:val="009D15FA"/>
    <w:rsid w:val="009F136F"/>
    <w:rsid w:val="009F31B4"/>
    <w:rsid w:val="00A0280F"/>
    <w:rsid w:val="00A02990"/>
    <w:rsid w:val="00A05FC5"/>
    <w:rsid w:val="00A12151"/>
    <w:rsid w:val="00A13C0E"/>
    <w:rsid w:val="00A15D98"/>
    <w:rsid w:val="00A26BE8"/>
    <w:rsid w:val="00A3174B"/>
    <w:rsid w:val="00A360C4"/>
    <w:rsid w:val="00A4260B"/>
    <w:rsid w:val="00A44963"/>
    <w:rsid w:val="00A44C3B"/>
    <w:rsid w:val="00A64465"/>
    <w:rsid w:val="00A72E25"/>
    <w:rsid w:val="00A7471A"/>
    <w:rsid w:val="00A76D32"/>
    <w:rsid w:val="00A77396"/>
    <w:rsid w:val="00AA0987"/>
    <w:rsid w:val="00AA3B5B"/>
    <w:rsid w:val="00AA4AC3"/>
    <w:rsid w:val="00AA62F4"/>
    <w:rsid w:val="00AB71F9"/>
    <w:rsid w:val="00AC1E6D"/>
    <w:rsid w:val="00AC5D2A"/>
    <w:rsid w:val="00AC7AC4"/>
    <w:rsid w:val="00AD43F9"/>
    <w:rsid w:val="00AE289A"/>
    <w:rsid w:val="00AE366C"/>
    <w:rsid w:val="00AE757A"/>
    <w:rsid w:val="00AF1DEE"/>
    <w:rsid w:val="00AF6419"/>
    <w:rsid w:val="00AF74E2"/>
    <w:rsid w:val="00B021E3"/>
    <w:rsid w:val="00B03630"/>
    <w:rsid w:val="00B05740"/>
    <w:rsid w:val="00B110BF"/>
    <w:rsid w:val="00B11D80"/>
    <w:rsid w:val="00B27C2E"/>
    <w:rsid w:val="00B306E0"/>
    <w:rsid w:val="00B358CE"/>
    <w:rsid w:val="00B35958"/>
    <w:rsid w:val="00B4217D"/>
    <w:rsid w:val="00B55913"/>
    <w:rsid w:val="00B578F6"/>
    <w:rsid w:val="00B60092"/>
    <w:rsid w:val="00B631A4"/>
    <w:rsid w:val="00B66160"/>
    <w:rsid w:val="00B745F5"/>
    <w:rsid w:val="00B7765F"/>
    <w:rsid w:val="00B859B0"/>
    <w:rsid w:val="00B959AB"/>
    <w:rsid w:val="00B96326"/>
    <w:rsid w:val="00BA2404"/>
    <w:rsid w:val="00BB4663"/>
    <w:rsid w:val="00BB709C"/>
    <w:rsid w:val="00BD102A"/>
    <w:rsid w:val="00BE0AEF"/>
    <w:rsid w:val="00BE0DD3"/>
    <w:rsid w:val="00BE56D5"/>
    <w:rsid w:val="00BF4001"/>
    <w:rsid w:val="00BF5DF6"/>
    <w:rsid w:val="00C05E71"/>
    <w:rsid w:val="00C064BE"/>
    <w:rsid w:val="00C065DA"/>
    <w:rsid w:val="00C10BA4"/>
    <w:rsid w:val="00C11AAA"/>
    <w:rsid w:val="00C14983"/>
    <w:rsid w:val="00C46CEF"/>
    <w:rsid w:val="00C60C6A"/>
    <w:rsid w:val="00C62127"/>
    <w:rsid w:val="00C63D78"/>
    <w:rsid w:val="00C65CF5"/>
    <w:rsid w:val="00C7238A"/>
    <w:rsid w:val="00C7297D"/>
    <w:rsid w:val="00C7423E"/>
    <w:rsid w:val="00C82C2A"/>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3065F"/>
    <w:rsid w:val="00D310FC"/>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317E7"/>
    <w:rsid w:val="00E40C0F"/>
    <w:rsid w:val="00E5108E"/>
    <w:rsid w:val="00E532C7"/>
    <w:rsid w:val="00E537A1"/>
    <w:rsid w:val="00E60E09"/>
    <w:rsid w:val="00E672DC"/>
    <w:rsid w:val="00E86E03"/>
    <w:rsid w:val="00EA1398"/>
    <w:rsid w:val="00EA46AF"/>
    <w:rsid w:val="00EA49B3"/>
    <w:rsid w:val="00EC1AB0"/>
    <w:rsid w:val="00ED58B4"/>
    <w:rsid w:val="00EE71DB"/>
    <w:rsid w:val="00F07E71"/>
    <w:rsid w:val="00F22C42"/>
    <w:rsid w:val="00F276CB"/>
    <w:rsid w:val="00F31BF9"/>
    <w:rsid w:val="00F469CB"/>
    <w:rsid w:val="00F53690"/>
    <w:rsid w:val="00F5761A"/>
    <w:rsid w:val="00F611C4"/>
    <w:rsid w:val="00F62B8B"/>
    <w:rsid w:val="00F91906"/>
    <w:rsid w:val="00F93AC1"/>
    <w:rsid w:val="00F958D3"/>
    <w:rsid w:val="00F97848"/>
    <w:rsid w:val="00FA0011"/>
    <w:rsid w:val="00FA681B"/>
    <w:rsid w:val="00FB07C4"/>
    <w:rsid w:val="00FB261E"/>
    <w:rsid w:val="00FB267A"/>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5B7A50-D632-4E6A-90CE-56C68B75A0A2}">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07b64a12-c14a-4a19-9dcb-6351a43e3aea"/>
    <ds:schemaRef ds:uri="http://purl.org/dc/dcmitype/"/>
    <ds:schemaRef ds:uri="http://schemas.openxmlformats.org/package/2006/metadata/core-properties"/>
    <ds:schemaRef ds:uri="6a5b09a2-01d5-4a1b-bc34-60f247c83f3d"/>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3278</Words>
  <Characters>18691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3</cp:revision>
  <cp:lastPrinted>2021-01-25T17:30:00Z</cp:lastPrinted>
  <dcterms:created xsi:type="dcterms:W3CDTF">2021-08-10T13:24:00Z</dcterms:created>
  <dcterms:modified xsi:type="dcterms:W3CDTF">2021-08-16T14:18:00Z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