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3446"/>
        <w:gridCol w:w="286"/>
        <w:gridCol w:w="729"/>
        <w:gridCol w:w="441"/>
        <w:gridCol w:w="378"/>
        <w:gridCol w:w="63"/>
        <w:gridCol w:w="904"/>
      </w:tblGrid>
      <w:tr w:rsidR="00033D88" w:rsidRPr="00402063" w14:paraId="6B9C56F5" w14:textId="77777777" w:rsidTr="00AB0EA4">
        <w:trPr>
          <w:gridAfter w:val="2"/>
          <w:wAfter w:w="967" w:type="dxa"/>
          <w:trHeight w:val="806"/>
        </w:trPr>
        <w:tc>
          <w:tcPr>
            <w:tcW w:w="9239" w:type="dxa"/>
            <w:gridSpan w:val="7"/>
            <w:shd w:val="clear" w:color="auto" w:fill="auto"/>
            <w:tcMar>
              <w:top w:w="85" w:type="dxa"/>
              <w:left w:w="85" w:type="dxa"/>
              <w:bottom w:w="85" w:type="dxa"/>
              <w:right w:w="85" w:type="dxa"/>
            </w:tcMar>
          </w:tcPr>
          <w:p w14:paraId="672AAF84" w14:textId="6FF337C3" w:rsidR="00033D88" w:rsidRPr="00402063" w:rsidRDefault="004A76B8" w:rsidP="00D55712">
            <w:pPr>
              <w:pStyle w:val="ListParagraph"/>
              <w:numPr>
                <w:ilvl w:val="0"/>
                <w:numId w:val="3"/>
              </w:numPr>
              <w:spacing w:after="0" w:line="240" w:lineRule="auto"/>
              <w:ind w:left="-57" w:right="-57" w:hanging="357"/>
              <w:jc w:val="both"/>
              <w:rPr>
                <w:rFonts w:cstheme="minorHAnsi"/>
              </w:rPr>
            </w:pPr>
            <w:bookmarkStart w:id="0" w:name="_GoBack" w:colFirst="0" w:colLast="1"/>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10061E" w:rsidRPr="00402063">
              <w:rPr>
                <w:rFonts w:cstheme="minorHAnsi"/>
              </w:rPr>
              <w:t>V</w:t>
            </w:r>
            <w:del w:id="1" w:author="Richard Haynes" w:date="2021-11-03T16:31:00Z">
              <w:r w:rsidR="0010061E" w:rsidDel="007250CB">
                <w:rPr>
                  <w:rFonts w:cstheme="minorHAnsi"/>
                </w:rPr>
                <w:delText>16</w:delText>
              </w:r>
              <w:r w:rsidR="004E0E8D" w:rsidDel="007250CB">
                <w:rPr>
                  <w:rFonts w:cstheme="minorHAnsi"/>
                </w:rPr>
                <w:delText>.</w:delText>
              </w:r>
              <w:r w:rsidR="00647B8E" w:rsidDel="007250CB">
                <w:rPr>
                  <w:rFonts w:cstheme="minorHAnsi"/>
                </w:rPr>
                <w:delText xml:space="preserve">1 </w:delText>
              </w:r>
            </w:del>
            <w:ins w:id="2" w:author="Richard Haynes" w:date="2021-11-03T16:31:00Z">
              <w:r w:rsidR="007250CB">
                <w:rPr>
                  <w:rFonts w:cstheme="minorHAnsi"/>
                </w:rPr>
                <w:t>17.</w:t>
              </w:r>
            </w:ins>
            <w:ins w:id="3" w:author="Richard Haynes" w:date="2021-11-16T20:52:00Z">
              <w:r w:rsidR="00B27EA5">
                <w:rPr>
                  <w:rFonts w:cstheme="minorHAnsi"/>
                </w:rPr>
                <w:t>1</w:t>
              </w:r>
            </w:ins>
            <w:ins w:id="4" w:author="Richard Haynes" w:date="2021-11-03T16:31:00Z">
              <w:r w:rsidR="007250CB">
                <w:rPr>
                  <w:rFonts w:cstheme="minorHAnsi"/>
                </w:rPr>
                <w:t xml:space="preserve"> </w:t>
              </w:r>
            </w:ins>
            <w:del w:id="5" w:author="Richard Haynes" w:date="2021-11-03T16:32:00Z">
              <w:r w:rsidR="00647B8E" w:rsidDel="007250CB">
                <w:rPr>
                  <w:rFonts w:cstheme="minorHAnsi"/>
                </w:rPr>
                <w:delText>23</w:delText>
              </w:r>
              <w:r w:rsidR="00B92F8C" w:rsidDel="007250CB">
                <w:rPr>
                  <w:rFonts w:cstheme="minorHAnsi"/>
                </w:rPr>
                <w:delText>-</w:delText>
              </w:r>
              <w:r w:rsidR="00962444" w:rsidDel="007250CB">
                <w:rPr>
                  <w:rFonts w:cstheme="minorHAnsi"/>
                </w:rPr>
                <w:delText>Oct</w:delText>
              </w:r>
            </w:del>
            <w:ins w:id="6" w:author="Richard Haynes" w:date="2021-11-11T18:57:00Z">
              <w:r w:rsidR="00645815">
                <w:rPr>
                  <w:rFonts w:cstheme="minorHAnsi"/>
                </w:rPr>
                <w:t>1</w:t>
              </w:r>
            </w:ins>
            <w:ins w:id="7" w:author="Richard Haynes" w:date="2021-11-17T12:28:00Z">
              <w:r w:rsidR="00D55712">
                <w:rPr>
                  <w:rFonts w:cstheme="minorHAnsi"/>
                </w:rPr>
                <w:t>7</w:t>
              </w:r>
            </w:ins>
            <w:ins w:id="8" w:author="Richard Haynes" w:date="2021-11-03T16:32:00Z">
              <w:r w:rsidR="007250CB">
                <w:rPr>
                  <w:rFonts w:cstheme="minorHAnsi"/>
                </w:rPr>
                <w:t>-Nov</w:t>
              </w:r>
            </w:ins>
            <w:r w:rsidR="00402791" w:rsidRPr="00402063">
              <w:rPr>
                <w:rFonts w:cstheme="minorHAnsi"/>
              </w:rPr>
              <w:t>-</w:t>
            </w:r>
            <w:r w:rsidR="00017249" w:rsidRPr="00402063">
              <w:rPr>
                <w:rFonts w:cstheme="minorHAnsi"/>
              </w:rPr>
              <w:t>202</w:t>
            </w:r>
            <w:r w:rsidR="00017249">
              <w:rPr>
                <w:rFonts w:cstheme="minorHAnsi"/>
              </w:rPr>
              <w:t>1</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bookmarkEnd w:id="0"/>
      <w:tr w:rsidR="00033D88" w:rsidRPr="00402063" w14:paraId="6E557D8D"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7"/>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223EEA">
        <w:trPr>
          <w:gridAfter w:val="2"/>
          <w:wAfter w:w="967" w:type="dxa"/>
          <w:trHeight w:val="20"/>
        </w:trPr>
        <w:tc>
          <w:tcPr>
            <w:tcW w:w="9239" w:type="dxa"/>
            <w:gridSpan w:val="7"/>
            <w:shd w:val="clear" w:color="auto" w:fill="auto"/>
            <w:tcMar>
              <w:top w:w="85" w:type="dxa"/>
              <w:left w:w="85" w:type="dxa"/>
              <w:bottom w:w="85" w:type="dxa"/>
              <w:right w:w="85" w:type="dxa"/>
            </w:tcMar>
          </w:tcPr>
          <w:p w14:paraId="1D7D766D" w14:textId="61519ECA" w:rsidR="00033D88" w:rsidRPr="00402063" w:rsidRDefault="004A76B8" w:rsidP="007250CB">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w:t>
            </w:r>
            <w:del w:id="9" w:author="Richard Haynes" w:date="2021-11-03T16:32:00Z">
              <w:r w:rsidR="00033D88" w:rsidRPr="00402063" w:rsidDel="007250CB">
                <w:rPr>
                  <w:rFonts w:cstheme="minorHAnsi"/>
                </w:rPr>
                <w:delText>the scheduled follow-up period</w:delText>
              </w:r>
            </w:del>
            <w:ins w:id="10" w:author="Richard Haynes" w:date="2021-11-03T16:32:00Z">
              <w:r w:rsidR="007250CB">
                <w:rPr>
                  <w:rFonts w:cstheme="minorHAnsi"/>
                </w:rPr>
                <w:t>my discharge</w:t>
              </w:r>
            </w:ins>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7"/>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98068D" w:rsidRPr="00402063" w14:paraId="3FF749BB" w14:textId="77777777" w:rsidTr="00C359A1">
        <w:trPr>
          <w:gridAfter w:val="1"/>
          <w:wAfter w:w="904" w:type="dxa"/>
          <w:trHeight w:val="249"/>
        </w:trPr>
        <w:tc>
          <w:tcPr>
            <w:tcW w:w="9302" w:type="dxa"/>
            <w:gridSpan w:val="8"/>
            <w:shd w:val="clear" w:color="auto" w:fill="auto"/>
            <w:tcMar>
              <w:top w:w="85" w:type="dxa"/>
              <w:left w:w="85" w:type="dxa"/>
              <w:bottom w:w="85" w:type="dxa"/>
              <w:right w:w="85" w:type="dxa"/>
            </w:tcMar>
          </w:tcPr>
          <w:p w14:paraId="20503468" w14:textId="577EB1FB" w:rsidR="0098068D" w:rsidRDefault="008B585E" w:rsidP="00492F15">
            <w:pPr>
              <w:pStyle w:val="ListParagraph"/>
              <w:spacing w:after="0" w:line="240" w:lineRule="auto"/>
              <w:ind w:left="-53" w:right="-57"/>
              <w:rPr>
                <w:rFonts w:cstheme="minorHAnsi"/>
                <w:b/>
              </w:rPr>
            </w:pPr>
            <w:r>
              <w:rPr>
                <w:rFonts w:cstheme="minorHAnsi"/>
                <w:b/>
              </w:rPr>
              <w:t>6</w:t>
            </w:r>
            <w:r w:rsidR="0098068D">
              <w:rPr>
                <w:rFonts w:cstheme="minorHAnsi"/>
                <w:b/>
              </w:rPr>
              <w:t xml:space="preserve">. GP: </w:t>
            </w:r>
            <w:r w:rsidR="0098068D" w:rsidRPr="00C359A1">
              <w:rPr>
                <w:rFonts w:cstheme="minorHAnsi"/>
              </w:rPr>
              <w:t xml:space="preserve">I understand that my GP </w:t>
            </w:r>
            <w:r w:rsidR="00492F15">
              <w:rPr>
                <w:rFonts w:cstheme="minorHAnsi"/>
              </w:rPr>
              <w:t>may</w:t>
            </w:r>
            <w:r w:rsidR="0098068D" w:rsidRPr="00C359A1">
              <w:rPr>
                <w:rFonts w:cstheme="minorHAnsi"/>
              </w:rPr>
              <w:t xml:space="preserve"> be informed of </w:t>
            </w:r>
            <w:r w:rsidR="00492F15">
              <w:rPr>
                <w:rFonts w:cstheme="minorHAnsi"/>
              </w:rPr>
              <w:t xml:space="preserve">any issues relevant to </w:t>
            </w:r>
            <w:r w:rsidR="0098068D" w:rsidRPr="00C359A1">
              <w:rPr>
                <w:rFonts w:cstheme="minorHAnsi"/>
              </w:rPr>
              <w:t>my participation in the</w:t>
            </w:r>
            <w:r w:rsidR="0098068D">
              <w:rPr>
                <w:rFonts w:cstheme="minorHAnsi"/>
              </w:rPr>
              <w:t xml:space="preserve"> RECOVERY trial.</w:t>
            </w:r>
          </w:p>
        </w:tc>
      </w:tr>
      <w:tr w:rsidR="001D0696" w:rsidRPr="00402063" w:rsidDel="00853A15" w14:paraId="3FECAB40" w14:textId="2673818A" w:rsidTr="00C359A1">
        <w:trPr>
          <w:gridAfter w:val="1"/>
          <w:wAfter w:w="904" w:type="dxa"/>
          <w:trHeight w:val="540"/>
          <w:del w:id="11" w:author="Richard Haynes" w:date="2021-11-09T17:03:00Z"/>
        </w:trPr>
        <w:tc>
          <w:tcPr>
            <w:tcW w:w="8420" w:type="dxa"/>
            <w:gridSpan w:val="5"/>
            <w:tcBorders>
              <w:right w:val="single" w:sz="4" w:space="0" w:color="auto"/>
            </w:tcBorders>
            <w:shd w:val="clear" w:color="auto" w:fill="auto"/>
            <w:tcMar>
              <w:top w:w="85" w:type="dxa"/>
              <w:left w:w="85" w:type="dxa"/>
              <w:bottom w:w="85" w:type="dxa"/>
              <w:right w:w="85" w:type="dxa"/>
            </w:tcMar>
          </w:tcPr>
          <w:p w14:paraId="51E6DB88" w14:textId="04AF02EE" w:rsidR="001D0696" w:rsidRPr="001D0696" w:rsidDel="00853A15" w:rsidRDefault="008B585E" w:rsidP="001D0696">
            <w:pPr>
              <w:pStyle w:val="ListParagraph"/>
              <w:spacing w:after="0" w:line="240" w:lineRule="auto"/>
              <w:ind w:left="-53" w:right="-57"/>
              <w:rPr>
                <w:del w:id="12" w:author="Richard Haynes" w:date="2021-11-09T17:03:00Z"/>
                <w:rFonts w:cstheme="minorHAnsi"/>
              </w:rPr>
            </w:pPr>
            <w:del w:id="13" w:author="Richard Haynes" w:date="2021-11-09T17:03:00Z">
              <w:r w:rsidDel="00853A15">
                <w:rPr>
                  <w:rFonts w:cstheme="minorHAnsi"/>
                  <w:b/>
                </w:rPr>
                <w:delText>7</w:delText>
              </w:r>
              <w:r w:rsidR="001D0696" w:rsidDel="00853A15">
                <w:rPr>
                  <w:rFonts w:cstheme="minorHAnsi"/>
                  <w:b/>
                </w:rPr>
                <w:delText>. OPTIONAL [for participants at sites assessing dimethyl fumarate]:</w:delText>
              </w:r>
              <w:r w:rsidR="001D0696" w:rsidDel="00853A15">
                <w:rPr>
                  <w:rFonts w:cstheme="minorHAnsi"/>
                </w:rPr>
                <w:delText xml:space="preserve"> I agree to take part in the extra assessment of dimethyl fumarate. [Leave boxes blank if not relevant.] </w:delText>
              </w:r>
            </w:del>
          </w:p>
        </w:tc>
        <w:tc>
          <w:tcPr>
            <w:tcW w:w="441" w:type="dxa"/>
            <w:tcBorders>
              <w:top w:val="single" w:sz="4" w:space="0" w:color="auto"/>
              <w:left w:val="single" w:sz="4" w:space="0" w:color="auto"/>
              <w:bottom w:val="single" w:sz="4" w:space="0" w:color="auto"/>
              <w:right w:val="single" w:sz="4" w:space="0" w:color="auto"/>
            </w:tcBorders>
            <w:shd w:val="clear" w:color="auto" w:fill="auto"/>
          </w:tcPr>
          <w:p w14:paraId="16DFF118" w14:textId="7C17B23D" w:rsidR="001D0696" w:rsidRPr="00C359A1" w:rsidDel="00853A15" w:rsidRDefault="001D0696" w:rsidP="00C359A1">
            <w:pPr>
              <w:pStyle w:val="ListParagraph"/>
              <w:spacing w:after="0" w:line="240" w:lineRule="auto"/>
              <w:ind w:left="-53" w:right="-57"/>
              <w:jc w:val="center"/>
              <w:rPr>
                <w:del w:id="14" w:author="Richard Haynes" w:date="2021-11-09T17:03:00Z"/>
                <w:rFonts w:cstheme="minorHAnsi"/>
                <w:sz w:val="18"/>
              </w:rPr>
            </w:pPr>
            <w:del w:id="15" w:author="Richard Haynes" w:date="2021-11-09T17:03:00Z">
              <w:r w:rsidRPr="00C359A1" w:rsidDel="00853A15">
                <w:rPr>
                  <w:rFonts w:cstheme="minorHAnsi"/>
                  <w:sz w:val="18"/>
                </w:rPr>
                <w:delText>Yes</w:delText>
              </w:r>
            </w:del>
          </w:p>
        </w:tc>
        <w:tc>
          <w:tcPr>
            <w:tcW w:w="441" w:type="dxa"/>
            <w:gridSpan w:val="2"/>
            <w:tcBorders>
              <w:top w:val="single" w:sz="4" w:space="0" w:color="auto"/>
              <w:left w:val="single" w:sz="4" w:space="0" w:color="auto"/>
              <w:bottom w:val="single" w:sz="4" w:space="0" w:color="auto"/>
              <w:right w:val="single" w:sz="4" w:space="0" w:color="auto"/>
            </w:tcBorders>
            <w:shd w:val="clear" w:color="auto" w:fill="auto"/>
          </w:tcPr>
          <w:p w14:paraId="49E70D0E" w14:textId="770F711E" w:rsidR="001D0696" w:rsidRPr="00C359A1" w:rsidDel="00853A15" w:rsidRDefault="001D0696" w:rsidP="00C359A1">
            <w:pPr>
              <w:pStyle w:val="ListParagraph"/>
              <w:spacing w:after="0" w:line="240" w:lineRule="auto"/>
              <w:ind w:left="-53" w:right="-57"/>
              <w:jc w:val="center"/>
              <w:rPr>
                <w:del w:id="16" w:author="Richard Haynes" w:date="2021-11-09T17:03:00Z"/>
                <w:rFonts w:cstheme="minorHAnsi"/>
                <w:sz w:val="18"/>
              </w:rPr>
            </w:pPr>
            <w:del w:id="17" w:author="Richard Haynes" w:date="2021-11-09T17:03:00Z">
              <w:r w:rsidRPr="00C359A1" w:rsidDel="00853A15">
                <w:rPr>
                  <w:rFonts w:cstheme="minorHAnsi"/>
                  <w:sz w:val="18"/>
                </w:rPr>
                <w:delText>No</w:delText>
              </w:r>
            </w:del>
          </w:p>
        </w:tc>
      </w:tr>
      <w:tr w:rsidR="00033D88" w:rsidRPr="00402063" w14:paraId="5F52761E" w14:textId="77777777" w:rsidTr="007872EA">
        <w:trPr>
          <w:gridAfter w:val="2"/>
          <w:wAfter w:w="967" w:type="dxa"/>
          <w:trHeight w:val="18"/>
        </w:trPr>
        <w:tc>
          <w:tcPr>
            <w:tcW w:w="9239" w:type="dxa"/>
            <w:gridSpan w:val="7"/>
            <w:shd w:val="clear" w:color="auto" w:fill="auto"/>
            <w:tcMar>
              <w:top w:w="85" w:type="dxa"/>
              <w:left w:w="85" w:type="dxa"/>
              <w:bottom w:w="85" w:type="dxa"/>
              <w:right w:w="85" w:type="dxa"/>
            </w:tcMar>
          </w:tcPr>
          <w:p w14:paraId="2AAD8EF7" w14:textId="7F36953A" w:rsidR="00033D88" w:rsidRPr="00402063" w:rsidRDefault="008B585E" w:rsidP="00DB05A0">
            <w:pPr>
              <w:spacing w:before="40" w:after="0" w:line="240" w:lineRule="auto"/>
              <w:ind w:left="-57" w:right="-57"/>
              <w:jc w:val="both"/>
              <w:rPr>
                <w:rFonts w:cstheme="minorHAnsi"/>
              </w:rPr>
            </w:pPr>
            <w:del w:id="18" w:author="Richard Haynes" w:date="2021-11-09T17:02:00Z">
              <w:r w:rsidDel="00853A15">
                <w:rPr>
                  <w:rFonts w:cstheme="minorHAnsi"/>
                  <w:b/>
                </w:rPr>
                <w:delText>8</w:delText>
              </w:r>
            </w:del>
            <w:ins w:id="19" w:author="Richard Haynes" w:date="2021-11-09T17:02:00Z">
              <w:r w:rsidR="00853A15">
                <w:rPr>
                  <w:rFonts w:cstheme="minorHAnsi"/>
                  <w:b/>
                </w:rPr>
                <w:t>7</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5"/>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5"/>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5"/>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3B92FD79" w14:textId="77777777" w:rsidR="00B92F8C" w:rsidRDefault="001918B8" w:rsidP="001918B8">
      <w:pPr>
        <w:tabs>
          <w:tab w:val="left" w:pos="-720"/>
          <w:tab w:val="left" w:pos="558"/>
          <w:tab w:val="left" w:pos="1170"/>
          <w:tab w:val="left" w:pos="1650"/>
          <w:tab w:val="left" w:pos="4798"/>
        </w:tabs>
        <w:rPr>
          <w:rFonts w:ascii="Arial" w:hAnsi="Arial" w:cs="Arial"/>
          <w:i/>
          <w:sz w:val="16"/>
          <w:szCs w:val="16"/>
        </w:rPr>
      </w:pPr>
      <w:r>
        <w:rPr>
          <w:rFonts w:ascii="Arial" w:hAnsi="Arial" w:cs="Arial"/>
          <w:i/>
          <w:sz w:val="16"/>
          <w:szCs w:val="16"/>
        </w:rPr>
        <w:tab/>
      </w:r>
      <w:r>
        <w:rPr>
          <w:rFonts w:ascii="Arial" w:hAnsi="Arial" w:cs="Arial"/>
          <w:i/>
          <w:sz w:val="16"/>
          <w:szCs w:val="16"/>
        </w:rPr>
        <w:tab/>
      </w:r>
      <w:r>
        <w:rPr>
          <w:rFonts w:ascii="Arial" w:hAnsi="Arial" w:cs="Arial"/>
          <w:i/>
          <w:sz w:val="16"/>
          <w:szCs w:val="16"/>
        </w:rPr>
        <w:tab/>
      </w:r>
    </w:p>
    <w:p w14:paraId="1A64DEFD" w14:textId="6C2DC72A" w:rsidR="0010061E" w:rsidRDefault="001918B8" w:rsidP="00645815">
      <w:pPr>
        <w:tabs>
          <w:tab w:val="left" w:pos="-720"/>
          <w:tab w:val="left" w:pos="558"/>
          <w:tab w:val="left" w:pos="1170"/>
          <w:tab w:val="left" w:pos="2850"/>
        </w:tabs>
        <w:rPr>
          <w:rFonts w:ascii="Arial" w:hAnsi="Arial" w:cs="Arial"/>
          <w:i/>
          <w:sz w:val="16"/>
          <w:szCs w:val="16"/>
        </w:rPr>
      </w:pPr>
      <w:r>
        <w:rPr>
          <w:rFonts w:ascii="Arial" w:hAnsi="Arial" w:cs="Arial"/>
          <w:i/>
          <w:sz w:val="16"/>
          <w:szCs w:val="16"/>
        </w:rPr>
        <w:tab/>
      </w:r>
      <w:r>
        <w:rPr>
          <w:rFonts w:ascii="Arial" w:hAnsi="Arial" w:cs="Arial"/>
          <w:i/>
          <w:sz w:val="16"/>
          <w:szCs w:val="16"/>
        </w:rPr>
        <w:tab/>
      </w:r>
      <w:ins w:id="20" w:author="Richard Haynes" w:date="2021-11-11T18:57:00Z">
        <w:r w:rsidR="00645815">
          <w:rPr>
            <w:rFonts w:ascii="Arial" w:hAnsi="Arial" w:cs="Arial"/>
            <w:i/>
            <w:sz w:val="16"/>
            <w:szCs w:val="16"/>
          </w:rPr>
          <w:tab/>
        </w:r>
      </w:ins>
    </w:p>
    <w:p w14:paraId="0B4247B3" w14:textId="77777777" w:rsidR="00D820F0" w:rsidRDefault="00D820F0" w:rsidP="000B02B9">
      <w:pPr>
        <w:tabs>
          <w:tab w:val="left" w:pos="1650"/>
          <w:tab w:val="left" w:pos="2250"/>
          <w:tab w:val="center" w:pos="5233"/>
        </w:tabs>
        <w:rPr>
          <w:ins w:id="21" w:author="Richard Haynes" w:date="2021-11-09T17:04:00Z"/>
          <w:rFonts w:ascii="Arial" w:hAnsi="Arial" w:cs="Arial"/>
          <w:sz w:val="16"/>
          <w:szCs w:val="16"/>
        </w:rPr>
      </w:pPr>
    </w:p>
    <w:p w14:paraId="0BC87B86" w14:textId="31CFC842" w:rsidR="00017249" w:rsidRPr="0010061E" w:rsidRDefault="0010061E" w:rsidP="000B02B9">
      <w:pPr>
        <w:tabs>
          <w:tab w:val="left" w:pos="1650"/>
          <w:tab w:val="left" w:pos="2250"/>
          <w:tab w:val="center" w:pos="5233"/>
        </w:tabs>
        <w:rPr>
          <w:rFonts w:ascii="Arial" w:hAnsi="Arial" w:cs="Arial"/>
          <w:sz w:val="16"/>
          <w:szCs w:val="16"/>
        </w:rPr>
      </w:pPr>
      <w:r>
        <w:rPr>
          <w:rFonts w:ascii="Arial" w:hAnsi="Arial" w:cs="Arial"/>
          <w:sz w:val="16"/>
          <w:szCs w:val="16"/>
        </w:rPr>
        <w:tab/>
      </w:r>
      <w:r w:rsidR="00962444">
        <w:rPr>
          <w:rFonts w:ascii="Arial" w:hAnsi="Arial" w:cs="Arial"/>
          <w:sz w:val="16"/>
          <w:szCs w:val="16"/>
        </w:rPr>
        <w:tab/>
      </w:r>
      <w:r w:rsidR="000B02B9">
        <w:rPr>
          <w:rFonts w:ascii="Arial" w:hAnsi="Arial" w:cs="Arial"/>
          <w:sz w:val="16"/>
          <w:szCs w:val="16"/>
        </w:rPr>
        <w:tab/>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53924160" w:rsidR="002C37A8" w:rsidRDefault="002C37A8" w:rsidP="002C37A8">
      <w:pPr>
        <w:rPr>
          <w:rFonts w:cstheme="minorHAnsi"/>
        </w:rPr>
      </w:pPr>
      <w:r w:rsidRPr="00402063">
        <w:rPr>
          <w:rFonts w:cstheme="minorHAnsi"/>
        </w:rPr>
        <w:t>I have read the information (or had it read to me) and had an opportunity to ask questions.</w:t>
      </w:r>
    </w:p>
    <w:p w14:paraId="2CE2E302" w14:textId="6CD52EE3" w:rsidR="002620DA" w:rsidRPr="00402063" w:rsidRDefault="002620DA" w:rsidP="002C37A8">
      <w:pPr>
        <w:rPr>
          <w:rFonts w:cstheme="minorHAnsi"/>
        </w:rPr>
      </w:pPr>
      <w:r>
        <w:rPr>
          <w:rFonts w:cstheme="minorHAnsi"/>
        </w:rPr>
        <w:t>I have no other involvement in the RECOVERY trial.</w:t>
      </w:r>
    </w:p>
    <w:p w14:paraId="5D4E682E" w14:textId="20142473" w:rsidR="00436CB0" w:rsidRPr="00402063" w:rsidRDefault="00436CB0" w:rsidP="002C37A8">
      <w:pPr>
        <w:rPr>
          <w:rFonts w:cstheme="minorHAnsi"/>
        </w:rPr>
      </w:pPr>
      <w:r w:rsidRPr="00402063">
        <w:rPr>
          <w:rFonts w:cstheme="minorHAnsi"/>
        </w:rPr>
        <w:t xml:space="preserve">I understand that the patient will be </w:t>
      </w:r>
      <w:r w:rsidR="001729EE">
        <w:rPr>
          <w:rFonts w:cstheme="minorHAnsi"/>
        </w:rPr>
        <w:t>informed about the trial</w:t>
      </w:r>
      <w:r w:rsidRPr="00402063">
        <w:rPr>
          <w:rFonts w:cstheme="minorHAnsi"/>
        </w:rPr>
        <w:t xml:space="preserve">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647B8E" w:rsidRPr="00402063" w14:paraId="5940D7CE" w14:textId="77777777" w:rsidTr="00847BA3">
        <w:trPr>
          <w:trHeight w:val="457"/>
        </w:trPr>
        <w:tc>
          <w:tcPr>
            <w:tcW w:w="9571" w:type="dxa"/>
            <w:gridSpan w:val="5"/>
            <w:tcMar>
              <w:left w:w="0" w:type="dxa"/>
              <w:right w:w="0" w:type="dxa"/>
            </w:tcMar>
          </w:tcPr>
          <w:p w14:paraId="788674EE" w14:textId="3FA0E792" w:rsidR="00647B8E" w:rsidRPr="00402063" w:rsidRDefault="00647B8E" w:rsidP="00647B8E">
            <w:pPr>
              <w:rPr>
                <w:rFonts w:cstheme="minorHAnsi"/>
              </w:rPr>
            </w:pPr>
            <w:r w:rsidRPr="00402063">
              <w:rPr>
                <w:rFonts w:cstheme="minorHAnsi"/>
              </w:rPr>
              <w:t>Relationship to participant</w:t>
            </w:r>
            <w:r>
              <w:rPr>
                <w:rFonts w:cstheme="minorHAnsi"/>
              </w:rPr>
              <w:t xml:space="preserve"> </w:t>
            </w:r>
            <w:r w:rsidRPr="00647B8E">
              <w:rPr>
                <w:rFonts w:cstheme="minorHAnsi"/>
                <w:i/>
                <w:sz w:val="20"/>
              </w:rPr>
              <w:t>(or state ‘professional’ if clinician acting as legal representative)</w:t>
            </w: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lastRenderedPageBreak/>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2BAFF710" w14:textId="3FC71D67" w:rsidR="00371059" w:rsidRDefault="00B7765F" w:rsidP="00EA3F6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r w:rsidR="00371059">
        <w:rPr>
          <w:rFonts w:ascii="Arial" w:hAnsi="Arial" w:cs="Arial"/>
          <w:i/>
          <w:sz w:val="16"/>
          <w:szCs w:val="16"/>
        </w:rPr>
        <w:br w:type="page"/>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3956052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del w:id="22" w:author="Richard Haynes" w:date="2021-11-03T16:33:00Z">
        <w:r w:rsidR="001003E3" w:rsidDel="00377B92">
          <w:rPr>
            <w:rFonts w:eastAsia="Times New Roman" w:cstheme="minorHAnsi"/>
            <w:bCs/>
            <w:color w:val="000000" w:themeColor="text1"/>
            <w:lang w:eastAsia="en-GB"/>
          </w:rPr>
          <w:delText xml:space="preserve">(or suspected to have) </w:delText>
        </w:r>
      </w:del>
      <w:r w:rsidR="00383830" w:rsidRPr="00402063">
        <w:rPr>
          <w:rFonts w:eastAsia="Times New Roman" w:cstheme="minorHAnsi"/>
          <w:bCs/>
          <w:color w:val="000000" w:themeColor="text1"/>
          <w:lang w:eastAsia="en-GB"/>
        </w:rPr>
        <w:t>COVID-19</w:t>
      </w:r>
      <w:ins w:id="23" w:author="Richard Haynes" w:date="2021-11-03T16:33:00Z">
        <w:r w:rsidR="00377B92">
          <w:rPr>
            <w:rFonts w:eastAsia="Times New Roman" w:cstheme="minorHAnsi"/>
            <w:bCs/>
            <w:color w:val="000000" w:themeColor="text1"/>
            <w:lang w:eastAsia="en-GB"/>
          </w:rPr>
          <w:t xml:space="preserve"> and/or influenza pneumonia</w:t>
        </w:r>
      </w:ins>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w:t>
      </w:r>
      <w:ins w:id="24" w:author="Richard Haynes" w:date="2021-11-03T16:34:00Z">
        <w:r w:rsidR="00377B92">
          <w:rPr>
            <w:rFonts w:eastAsia="Times New Roman" w:cstheme="minorHAnsi"/>
            <w:bCs/>
            <w:color w:val="000000" w:themeColor="text1"/>
            <w:lang w:eastAsia="en-GB"/>
          </w:rPr>
          <w:t>, which is</w:t>
        </w:r>
      </w:ins>
      <w:r w:rsidRPr="00402063">
        <w:rPr>
          <w:rFonts w:eastAsia="Times New Roman" w:cstheme="minorHAnsi"/>
          <w:bCs/>
          <w:color w:val="000000" w:themeColor="text1"/>
          <w:lang w:eastAsia="en-GB"/>
        </w:rPr>
        <w:t xml:space="preserve">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w:t>
      </w:r>
      <w:del w:id="25" w:author="Richard Haynes" w:date="2021-11-03T16:34:00Z">
        <w:r w:rsidR="004B50DA" w:rsidDel="00377B92">
          <w:rPr>
            <w:rFonts w:eastAsia="Times New Roman" w:cstheme="minorHAnsi"/>
            <w:color w:val="000000" w:themeColor="text1"/>
            <w:lang w:eastAsia="en-GB"/>
          </w:rPr>
          <w:delText>You may also be invited to participate in additional studies related to the RECOVERY trial (so-called “substudies”).</w:delText>
        </w:r>
      </w:del>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C18FD79" w14:textId="6ED6BB9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del w:id="26" w:author="Richard Haynes" w:date="2021-11-03T16:34:00Z">
        <w:r w:rsidR="001003E3" w:rsidDel="00377B92">
          <w:rPr>
            <w:rFonts w:eastAsia="Times New Roman" w:cstheme="minorHAnsi"/>
            <w:bCs/>
            <w:color w:val="000000" w:themeColor="text1"/>
            <w:lang w:eastAsia="en-GB"/>
          </w:rPr>
          <w:delText>, or suspect,</w:delText>
        </w:r>
      </w:del>
      <w:ins w:id="27" w:author="Richard Haynes" w:date="2021-11-03T16:34:00Z">
        <w:r w:rsidR="00377B92">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 that you have a lung disease called COVID-19</w:t>
      </w:r>
      <w:ins w:id="28" w:author="Richard Haynes" w:date="2021-11-03T16:34:00Z">
        <w:r w:rsidR="00377B92">
          <w:rPr>
            <w:rFonts w:eastAsia="Times New Roman" w:cstheme="minorHAnsi"/>
            <w:bCs/>
            <w:color w:val="000000" w:themeColor="text1"/>
            <w:lang w:eastAsia="en-GB"/>
          </w:rPr>
          <w:t xml:space="preserve"> and/or influenza pneumonia</w:t>
        </w:r>
      </w:ins>
      <w:ins w:id="29" w:author="Richard Haynes" w:date="2021-11-03T16:47:00Z">
        <w:r w:rsidR="000A16D3">
          <w:rPr>
            <w:rFonts w:eastAsia="Times New Roman" w:cstheme="minorHAnsi"/>
            <w:bCs/>
            <w:color w:val="000000" w:themeColor="text1"/>
            <w:lang w:eastAsia="en-GB"/>
          </w:rPr>
          <w:t xml:space="preserve"> (“flu”)</w:t>
        </w:r>
      </w:ins>
      <w:r w:rsidRPr="00402063">
        <w:rPr>
          <w:rFonts w:eastAsia="Times New Roman" w:cstheme="minorHAnsi"/>
          <w:bCs/>
          <w:color w:val="000000" w:themeColor="text1"/>
          <w:lang w:eastAsia="en-GB"/>
        </w:rPr>
        <w:t xml:space="preserve">. </w:t>
      </w:r>
      <w:del w:id="30" w:author="Richard Haynes" w:date="2021-11-03T16:34:00Z">
        <w:r w:rsidRPr="00402063" w:rsidDel="00377B92">
          <w:rPr>
            <w:rFonts w:eastAsia="Times New Roman" w:cstheme="minorHAnsi"/>
            <w:bCs/>
            <w:color w:val="000000" w:themeColor="text1"/>
            <w:lang w:eastAsia="en-GB"/>
          </w:rPr>
          <w:delText>This condition</w:delText>
        </w:r>
      </w:del>
      <w:ins w:id="31" w:author="Richard Haynes" w:date="2021-11-03T16:34:00Z">
        <w:r w:rsidR="00377B92">
          <w:rPr>
            <w:rFonts w:eastAsia="Times New Roman" w:cstheme="minorHAnsi"/>
            <w:bCs/>
            <w:color w:val="000000" w:themeColor="text1"/>
            <w:lang w:eastAsia="en-GB"/>
          </w:rPr>
          <w:t>COVID-19</w:t>
        </w:r>
      </w:ins>
      <w:r w:rsidRPr="00402063">
        <w:rPr>
          <w:rFonts w:eastAsia="Times New Roman" w:cstheme="minorHAnsi"/>
          <w:bCs/>
          <w:color w:val="000000" w:themeColor="text1"/>
          <w:lang w:eastAsia="en-GB"/>
        </w:rPr>
        <w:t xml:space="preserve"> is caused by a type of virus called SARS-CoV-2, or coronavirus for short. </w:t>
      </w:r>
      <w:ins w:id="32" w:author="Richard Haynes" w:date="2021-11-03T16:34:00Z">
        <w:r w:rsidR="00377B92">
          <w:rPr>
            <w:rFonts w:eastAsia="Times New Roman" w:cstheme="minorHAnsi"/>
            <w:bCs/>
            <w:color w:val="000000" w:themeColor="text1"/>
            <w:lang w:eastAsia="en-GB"/>
          </w:rPr>
          <w:t>Influenz</w:t>
        </w:r>
        <w:r w:rsidR="000A16D3">
          <w:rPr>
            <w:rFonts w:eastAsia="Times New Roman" w:cstheme="minorHAnsi"/>
            <w:bCs/>
            <w:color w:val="000000" w:themeColor="text1"/>
            <w:lang w:eastAsia="en-GB"/>
          </w:rPr>
          <w:t>a pneumonia is caused by a</w:t>
        </w:r>
      </w:ins>
      <w:ins w:id="33" w:author="Richard Haynes" w:date="2021-11-03T16:48:00Z">
        <w:r w:rsidR="000A16D3">
          <w:rPr>
            <w:rFonts w:eastAsia="Times New Roman" w:cstheme="minorHAnsi"/>
            <w:bCs/>
            <w:color w:val="000000" w:themeColor="text1"/>
            <w:lang w:eastAsia="en-GB"/>
          </w:rPr>
          <w:t xml:space="preserve"> flu </w:t>
        </w:r>
      </w:ins>
      <w:ins w:id="34" w:author="Richard Haynes" w:date="2021-11-03T16:34:00Z">
        <w:r w:rsidR="00377B92">
          <w:rPr>
            <w:rFonts w:eastAsia="Times New Roman" w:cstheme="minorHAnsi"/>
            <w:bCs/>
            <w:color w:val="000000" w:themeColor="text1"/>
            <w:lang w:eastAsia="en-GB"/>
          </w:rPr>
          <w:t>virus</w:t>
        </w:r>
      </w:ins>
      <w:ins w:id="35" w:author="Richard Haynes" w:date="2021-11-16T20:53:00Z">
        <w:r w:rsidR="00B27EA5" w:rsidRPr="00B27EA5">
          <w:rPr>
            <w:color w:val="000000"/>
            <w:lang w:eastAsia="en-GB"/>
          </w:rPr>
          <w:t xml:space="preserve"> </w:t>
        </w:r>
        <w:r w:rsidR="00B27EA5">
          <w:rPr>
            <w:color w:val="000000"/>
            <w:lang w:eastAsia="en-GB"/>
          </w:rPr>
          <w:t>different to COVID-19</w:t>
        </w:r>
      </w:ins>
      <w:ins w:id="36" w:author="Richard Haynes" w:date="2021-11-03T16:34:00Z">
        <w:r w:rsidR="00377B92">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 xml:space="preserve">0 patients who get </w:t>
      </w:r>
      <w:del w:id="37" w:author="Richard Haynes" w:date="2021-11-03T16:35:00Z">
        <w:r w:rsidRPr="00402063" w:rsidDel="00377B92">
          <w:rPr>
            <w:rFonts w:eastAsia="Times New Roman" w:cstheme="minorHAnsi"/>
            <w:bCs/>
            <w:color w:val="000000" w:themeColor="text1"/>
            <w:lang w:eastAsia="en-GB"/>
          </w:rPr>
          <w:delText xml:space="preserve">coronavirus </w:delText>
        </w:r>
      </w:del>
      <w:ins w:id="38" w:author="Richard Haynes" w:date="2021-11-03T16:35:00Z">
        <w:r w:rsidR="00377B92">
          <w:rPr>
            <w:rFonts w:eastAsia="Times New Roman" w:cstheme="minorHAnsi"/>
            <w:bCs/>
            <w:color w:val="000000" w:themeColor="text1"/>
            <w:lang w:eastAsia="en-GB"/>
          </w:rPr>
          <w:t>these viruses</w:t>
        </w:r>
        <w:r w:rsidR="00377B92"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get better without coming to hospital. Of those who are admitted to hospital, most also get better, but some may need oxygen or mechanical ventilation before they do so. However, a few percent do not get better.</w:t>
      </w:r>
    </w:p>
    <w:p w14:paraId="15C0FC1A" w14:textId="6BB361AD"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w:t>
      </w:r>
      <w:del w:id="39" w:author="Richard Haynes" w:date="2021-11-03T16:35:00Z">
        <w:r w:rsidDel="00377B92">
          <w:rPr>
            <w:rFonts w:eastAsia="Times New Roman" w:cstheme="minorHAnsi"/>
            <w:bCs/>
            <w:color w:val="000000" w:themeColor="text1"/>
            <w:lang w:eastAsia="en-GB"/>
          </w:rPr>
          <w:delText xml:space="preserve">showed </w:delText>
        </w:r>
      </w:del>
      <w:ins w:id="40" w:author="Richard Haynes" w:date="2021-11-03T16:35:00Z">
        <w:r w:rsidR="00377B92">
          <w:rPr>
            <w:rFonts w:eastAsia="Times New Roman" w:cstheme="minorHAnsi"/>
            <w:bCs/>
            <w:color w:val="000000" w:themeColor="text1"/>
            <w:lang w:eastAsia="en-GB"/>
          </w:rPr>
          <w:t xml:space="preserve">has already shown </w:t>
        </w:r>
      </w:ins>
      <w:r>
        <w:rPr>
          <w:rFonts w:eastAsia="Times New Roman" w:cstheme="minorHAnsi"/>
          <w:bCs/>
          <w:color w:val="000000" w:themeColor="text1"/>
          <w:lang w:eastAsia="en-GB"/>
        </w:rPr>
        <w:t>that</w:t>
      </w:r>
      <w:r w:rsidR="00397629">
        <w:rPr>
          <w:rFonts w:eastAsia="Times New Roman" w:cstheme="minorHAnsi"/>
          <w:bCs/>
          <w:color w:val="000000" w:themeColor="text1"/>
          <w:lang w:eastAsia="en-GB"/>
        </w:rPr>
        <w:t xml:space="preserve"> </w:t>
      </w:r>
      <w:r w:rsidR="007F284A">
        <w:rPr>
          <w:rFonts w:eastAsia="Times New Roman" w:cstheme="minorHAnsi"/>
          <w:bCs/>
          <w:color w:val="000000" w:themeColor="text1"/>
          <w:lang w:eastAsia="en-GB"/>
        </w:rPr>
        <w:t>low</w:t>
      </w:r>
      <w:r w:rsidR="00397629">
        <w:rPr>
          <w:rFonts w:eastAsia="Times New Roman" w:cstheme="minorHAnsi"/>
          <w:bCs/>
          <w:color w:val="000000" w:themeColor="text1"/>
          <w:lang w:eastAsia="en-GB"/>
        </w:rPr>
        <w:t xml:space="preserve"> doses of</w:t>
      </w:r>
      <w:r>
        <w:rPr>
          <w:rFonts w:eastAsia="Times New Roman" w:cstheme="minorHAnsi"/>
          <w:bCs/>
          <w:color w:val="000000" w:themeColor="text1"/>
          <w:lang w:eastAsia="en-GB"/>
        </w:rPr>
        <w:t xml:space="preserve"> </w:t>
      </w:r>
      <w:ins w:id="41" w:author="Richard Haynes" w:date="2021-11-03T16:35:00Z">
        <w:r w:rsidR="00377B92">
          <w:rPr>
            <w:rFonts w:eastAsia="Times New Roman" w:cstheme="minorHAnsi"/>
            <w:bCs/>
            <w:color w:val="000000" w:themeColor="text1"/>
            <w:lang w:eastAsia="en-GB"/>
          </w:rPr>
          <w:t xml:space="preserve">a type of steroid, </w:t>
        </w:r>
      </w:ins>
      <w:r>
        <w:rPr>
          <w:rFonts w:eastAsia="Times New Roman" w:cstheme="minorHAnsi"/>
          <w:bCs/>
          <w:color w:val="000000" w:themeColor="text1"/>
          <w:lang w:eastAsia="en-GB"/>
        </w:rPr>
        <w:t xml:space="preserve">dexamethasone </w:t>
      </w:r>
      <w:del w:id="42" w:author="Richard Haynes" w:date="2021-11-03T16:35:00Z">
        <w:r w:rsidDel="00377B92">
          <w:rPr>
            <w:rFonts w:eastAsia="Times New Roman" w:cstheme="minorHAnsi"/>
            <w:bCs/>
            <w:color w:val="000000" w:themeColor="text1"/>
            <w:lang w:eastAsia="en-GB"/>
          </w:rPr>
          <w:delText xml:space="preserve">(a type of steroid) </w:delText>
        </w:r>
      </w:del>
      <w:ins w:id="43" w:author="Richard Haynes" w:date="2021-11-03T16:35:00Z">
        <w:r w:rsidR="00377B92">
          <w:rPr>
            <w:rFonts w:eastAsia="Times New Roman" w:cstheme="minorHAnsi"/>
            <w:bCs/>
            <w:color w:val="000000" w:themeColor="text1"/>
            <w:lang w:eastAsia="en-GB"/>
          </w:rPr>
          <w:t xml:space="preserve">and other treatments </w:t>
        </w:r>
      </w:ins>
      <w:r>
        <w:rPr>
          <w:rFonts w:eastAsia="Times New Roman" w:cstheme="minorHAnsi"/>
          <w:bCs/>
          <w:color w:val="000000" w:themeColor="text1"/>
          <w:lang w:eastAsia="en-GB"/>
        </w:rPr>
        <w:t>reduce</w:t>
      </w:r>
      <w:del w:id="44" w:author="Richard Haynes" w:date="2021-11-03T16:35:00Z">
        <w:r w:rsidDel="00377B92">
          <w:rPr>
            <w:rFonts w:eastAsia="Times New Roman" w:cstheme="minorHAnsi"/>
            <w:bCs/>
            <w:color w:val="000000" w:themeColor="text1"/>
            <w:lang w:eastAsia="en-GB"/>
          </w:rPr>
          <w:delText>s</w:delText>
        </w:r>
      </w:del>
      <w:r>
        <w:rPr>
          <w:rFonts w:eastAsia="Times New Roman" w:cstheme="minorHAnsi"/>
          <w:bCs/>
          <w:color w:val="000000" w:themeColor="text1"/>
          <w:lang w:eastAsia="en-GB"/>
        </w:rPr>
        <w:t xml:space="preserve">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other</w:t>
      </w:r>
      <w:ins w:id="45" w:author="Richard Haynes" w:date="2021-11-03T16:35:00Z">
        <w:r w:rsidR="00377B92">
          <w:rPr>
            <w:rFonts w:eastAsia="Times New Roman" w:cstheme="minorHAnsi"/>
            <w:bCs/>
            <w:color w:val="000000" w:themeColor="text1"/>
            <w:lang w:eastAsia="en-GB"/>
          </w:rPr>
          <w:t xml:space="preserve"> treatment</w:t>
        </w:r>
      </w:ins>
      <w:r>
        <w:rPr>
          <w:rFonts w:eastAsia="Times New Roman" w:cstheme="minorHAnsi"/>
          <w:bCs/>
          <w:color w:val="000000" w:themeColor="text1"/>
          <w:lang w:eastAsia="en-GB"/>
        </w:rPr>
        <w:t xml:space="preserve">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w:t>
      </w:r>
      <w:ins w:id="46" w:author="Richard Haynes" w:date="2021-11-03T16:36:00Z">
        <w:r w:rsidR="00377B92" w:rsidRPr="00377B92">
          <w:rPr>
            <w:rFonts w:eastAsia="Times New Roman" w:cstheme="minorHAnsi"/>
            <w:bCs/>
            <w:color w:val="000000" w:themeColor="text1"/>
            <w:lang w:eastAsia="en-GB"/>
          </w:rPr>
          <w:t xml:space="preserve"> </w:t>
        </w:r>
        <w:r w:rsidR="00377B92">
          <w:rPr>
            <w:rFonts w:eastAsia="Times New Roman" w:cstheme="minorHAnsi"/>
            <w:bCs/>
            <w:color w:val="000000" w:themeColor="text1"/>
            <w:lang w:eastAsia="en-GB"/>
          </w:rPr>
          <w:t>for either COVID-19 or influenza pneumonia</w:t>
        </w:r>
      </w:ins>
      <w:r w:rsidR="002E0B4E" w:rsidRPr="00402063">
        <w:rPr>
          <w:rFonts w:eastAsia="Times New Roman" w:cstheme="minorHAnsi"/>
          <w:bCs/>
          <w:color w:val="000000" w:themeColor="text1"/>
          <w:lang w:eastAsia="en-GB"/>
        </w:rPr>
        <w:t xml:space="preserve">. This study aims to find out whether any of these additional treatments are </w:t>
      </w:r>
      <w:del w:id="47" w:author="Richard Haynes" w:date="2021-11-03T16:36:00Z">
        <w:r w:rsidR="002E0B4E" w:rsidRPr="00402063" w:rsidDel="00377B92">
          <w:rPr>
            <w:rFonts w:eastAsia="Times New Roman" w:cstheme="minorHAnsi"/>
            <w:bCs/>
            <w:color w:val="000000" w:themeColor="text1"/>
            <w:lang w:eastAsia="en-GB"/>
          </w:rPr>
          <w:delText xml:space="preserve">of any </w:delText>
        </w:r>
      </w:del>
      <w:r w:rsidR="002E0B4E" w:rsidRPr="00402063">
        <w:rPr>
          <w:rFonts w:eastAsia="Times New Roman" w:cstheme="minorHAnsi"/>
          <w:bCs/>
          <w:color w:val="000000" w:themeColor="text1"/>
          <w:lang w:eastAsia="en-GB"/>
        </w:rPr>
        <w:t>help</w:t>
      </w:r>
      <w:ins w:id="48" w:author="Richard Haynes" w:date="2021-11-03T16:36:00Z">
        <w:r w:rsidR="00377B92">
          <w:rPr>
            <w:rFonts w:eastAsia="Times New Roman" w:cstheme="minorHAnsi"/>
            <w:bCs/>
            <w:color w:val="000000" w:themeColor="text1"/>
            <w:lang w:eastAsia="en-GB"/>
          </w:rPr>
          <w:t>ful</w:t>
        </w:r>
      </w:ins>
      <w:r w:rsidR="002E0B4E" w:rsidRPr="00402063">
        <w:rPr>
          <w:rFonts w:eastAsia="Times New Roman" w:cstheme="minorHAnsi"/>
          <w:bCs/>
          <w:color w:val="000000" w:themeColor="text1"/>
          <w:lang w:eastAsia="en-GB"/>
        </w:rPr>
        <w:t>.</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F7F1408"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ins w:id="49" w:author="Richard Haynes" w:date="2021-11-03T16:36:00Z">
        <w:r w:rsidR="00377B92">
          <w:rPr>
            <w:rFonts w:eastAsia="Times New Roman" w:cstheme="minorHAnsi"/>
            <w:bCs/>
            <w:color w:val="000000" w:themeColor="text1"/>
            <w:lang w:eastAsia="en-GB"/>
          </w:rPr>
          <w:t xml:space="preserve"> and/or influenza pneumonia</w:t>
        </w:r>
      </w:ins>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 xml:space="preserve">if any of them will </w:t>
      </w:r>
      <w:ins w:id="50" w:author="Richard Haynes" w:date="2021-11-03T16:36:00Z">
        <w:r w:rsidR="00377B92">
          <w:rPr>
            <w:rFonts w:eastAsia="Times New Roman" w:cstheme="minorHAnsi"/>
            <w:bCs/>
            <w:color w:val="000000" w:themeColor="text1"/>
            <w:lang w:eastAsia="en-GB"/>
          </w:rPr>
          <w:t xml:space="preserve">help patients recover more effectively </w:t>
        </w:r>
      </w:ins>
      <w:del w:id="51" w:author="Richard Haynes" w:date="2021-11-03T16:36:00Z">
        <w:r w:rsidRPr="00402063" w:rsidDel="00377B92">
          <w:rPr>
            <w:rFonts w:eastAsia="Times New Roman" w:cstheme="minorHAnsi"/>
            <w:bCs/>
            <w:color w:val="000000" w:themeColor="text1"/>
            <w:lang w:eastAsia="en-GB"/>
          </w:rPr>
          <w:delText xml:space="preserve">turn out to be more effective in helping patients recover </w:delText>
        </w:r>
      </w:del>
      <w:r w:rsidRPr="00402063">
        <w:rPr>
          <w:rFonts w:eastAsia="Times New Roman" w:cstheme="minorHAnsi"/>
          <w:bCs/>
          <w:color w:val="000000" w:themeColor="text1"/>
          <w:lang w:eastAsia="en-GB"/>
        </w:rPr>
        <w:t xml:space="preserve">than the usual standard of care </w:t>
      </w:r>
      <w:ins w:id="52" w:author="Richard Haynes" w:date="2021-11-03T16:37:00Z">
        <w:r w:rsidR="00377B92">
          <w:rPr>
            <w:rFonts w:eastAsia="Times New Roman" w:cstheme="minorHAnsi"/>
            <w:bCs/>
            <w:color w:val="000000" w:themeColor="text1"/>
            <w:lang w:eastAsia="en-GB"/>
          </w:rPr>
          <w:t xml:space="preserve">all patients </w:t>
        </w:r>
      </w:ins>
      <w:r w:rsidRPr="00402063">
        <w:rPr>
          <w:rFonts w:eastAsia="Times New Roman" w:cstheme="minorHAnsi"/>
          <w:bCs/>
          <w:color w:val="000000" w:themeColor="text1"/>
          <w:lang w:eastAsia="en-GB"/>
        </w:rPr>
        <w:t xml:space="preserve">at your hospital </w:t>
      </w:r>
      <w:del w:id="53" w:author="Richard Haynes" w:date="2021-11-03T16:37:00Z">
        <w:r w:rsidRPr="00402063" w:rsidDel="00377B92">
          <w:rPr>
            <w:rFonts w:eastAsia="Times New Roman" w:cstheme="minorHAnsi"/>
            <w:bCs/>
            <w:color w:val="000000" w:themeColor="text1"/>
            <w:lang w:eastAsia="en-GB"/>
          </w:rPr>
          <w:delText xml:space="preserve">(which all patients </w:delText>
        </w:r>
      </w:del>
      <w:r w:rsidRPr="00402063">
        <w:rPr>
          <w:rFonts w:eastAsia="Times New Roman" w:cstheme="minorHAnsi"/>
          <w:bCs/>
          <w:color w:val="000000" w:themeColor="text1"/>
          <w:lang w:eastAsia="en-GB"/>
        </w:rPr>
        <w:t>will receive</w:t>
      </w:r>
      <w:del w:id="54" w:author="Richard Haynes" w:date="2021-11-03T16:37:00Z">
        <w:r w:rsidRPr="00402063" w:rsidDel="00377B92">
          <w:rPr>
            <w:rFonts w:eastAsia="Times New Roman" w:cstheme="minorHAnsi"/>
            <w:bCs/>
            <w:color w:val="000000" w:themeColor="text1"/>
            <w:lang w:eastAsia="en-GB"/>
          </w:rPr>
          <w:delText>)</w:delText>
        </w:r>
      </w:del>
      <w:r w:rsidR="008B0E65" w:rsidRPr="00402063">
        <w:rPr>
          <w:rFonts w:eastAsia="Times New Roman" w:cstheme="minorHAnsi"/>
          <w:bCs/>
          <w:color w:val="000000" w:themeColor="text1"/>
          <w:lang w:eastAsia="en-GB"/>
        </w:rPr>
        <w:t>.</w:t>
      </w:r>
    </w:p>
    <w:p w14:paraId="5613D522" w14:textId="40219D40" w:rsidR="00383830" w:rsidRDefault="00383830" w:rsidP="005D5BA7">
      <w:pPr>
        <w:spacing w:after="60" w:line="240" w:lineRule="auto"/>
        <w:rPr>
          <w:ins w:id="55" w:author="Richard Haynes" w:date="2021-11-03T16:39:00Z"/>
          <w:rFonts w:eastAsia="Times New Roman" w:cstheme="minorHAnsi"/>
          <w:bCs/>
          <w:color w:val="000000" w:themeColor="text1"/>
          <w:lang w:eastAsia="en-GB"/>
        </w:rPr>
      </w:pPr>
      <w:r w:rsidRPr="00402063">
        <w:rPr>
          <w:rFonts w:eastAsia="Times New Roman" w:cstheme="minorHAnsi"/>
          <w:bCs/>
          <w:color w:val="000000" w:themeColor="text1"/>
          <w:lang w:eastAsia="en-GB"/>
        </w:rPr>
        <w:t>The treatment</w:t>
      </w:r>
      <w:r w:rsidR="00397629">
        <w:rPr>
          <w:rFonts w:eastAsia="Times New Roman" w:cstheme="minorHAnsi"/>
          <w:bCs/>
          <w:color w:val="000000" w:themeColor="text1"/>
          <w:lang w:eastAsia="en-GB"/>
        </w:rPr>
        <w:t>s</w:t>
      </w:r>
      <w:ins w:id="56" w:author="Richard Haynes" w:date="2021-11-11T12:20:00Z">
        <w:r w:rsidR="00E33E11">
          <w:rPr>
            <w:rFonts w:eastAsia="Times New Roman" w:cstheme="minorHAnsi"/>
            <w:bCs/>
            <w:color w:val="000000" w:themeColor="text1"/>
            <w:lang w:eastAsia="en-GB"/>
          </w:rPr>
          <w:t xml:space="preserve"> for COVID-19</w:t>
        </w:r>
      </w:ins>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397629">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ins w:id="57" w:author="Richard Haynes" w:date="2021-11-03T16:37:00Z">
        <w:r w:rsidR="00377B92">
          <w:rPr>
            <w:rFonts w:eastAsia="Times New Roman" w:cstheme="minorHAnsi"/>
            <w:bCs/>
            <w:color w:val="000000" w:themeColor="text1"/>
            <w:lang w:eastAsia="en-GB"/>
          </w:rPr>
          <w:t xml:space="preserve">a treatment for rheumatoid arthritis, called </w:t>
        </w:r>
      </w:ins>
      <w:del w:id="58" w:author="Richard Haynes" w:date="2021-11-03T16:37:00Z">
        <w:r w:rsidR="00397629" w:rsidDel="00377B92">
          <w:rPr>
            <w:rFonts w:eastAsia="Times New Roman" w:cstheme="minorHAnsi"/>
            <w:bCs/>
            <w:color w:val="000000" w:themeColor="text1"/>
            <w:lang w:eastAsia="en-GB"/>
          </w:rPr>
          <w:delText>B</w:delText>
        </w:r>
        <w:r w:rsidR="00017249" w:rsidDel="00377B92">
          <w:rPr>
            <w:rFonts w:eastAsia="Times New Roman" w:cstheme="minorHAnsi"/>
            <w:bCs/>
            <w:color w:val="000000" w:themeColor="text1"/>
            <w:lang w:eastAsia="en-GB"/>
          </w:rPr>
          <w:delText>aricitinib</w:delText>
        </w:r>
        <w:r w:rsidR="00104644" w:rsidDel="00377B92">
          <w:rPr>
            <w:rFonts w:eastAsia="Times New Roman" w:cstheme="minorHAnsi"/>
            <w:bCs/>
            <w:color w:val="000000" w:themeColor="text1"/>
            <w:lang w:eastAsia="en-GB"/>
          </w:rPr>
          <w:delText xml:space="preserve"> </w:delText>
        </w:r>
      </w:del>
      <w:ins w:id="59" w:author="Richard Haynes" w:date="2021-11-03T16:37:00Z">
        <w:r w:rsidR="00377B92">
          <w:rPr>
            <w:rFonts w:eastAsia="Times New Roman" w:cstheme="minorHAnsi"/>
            <w:bCs/>
            <w:color w:val="000000" w:themeColor="text1"/>
            <w:lang w:eastAsia="en-GB"/>
          </w:rPr>
          <w:t xml:space="preserve">baricitinib </w:t>
        </w:r>
      </w:ins>
      <w:r w:rsidR="00104644">
        <w:rPr>
          <w:rFonts w:eastAsia="Times New Roman" w:cstheme="minorHAnsi"/>
          <w:bCs/>
          <w:color w:val="000000" w:themeColor="text1"/>
          <w:lang w:eastAsia="en-GB"/>
        </w:rPr>
        <w:t>(in UK</w:t>
      </w:r>
      <w:ins w:id="60" w:author="Richard Haynes" w:date="2021-11-03T16:37:00Z">
        <w:r w:rsidR="00377B92">
          <w:rPr>
            <w:rFonts w:eastAsia="Times New Roman" w:cstheme="minorHAnsi"/>
            <w:bCs/>
            <w:color w:val="000000" w:themeColor="text1"/>
            <w:lang w:eastAsia="en-GB"/>
          </w:rPr>
          <w:t xml:space="preserve"> and India</w:t>
        </w:r>
      </w:ins>
      <w:r w:rsidR="00104644">
        <w:rPr>
          <w:rFonts w:eastAsia="Times New Roman" w:cstheme="minorHAnsi"/>
          <w:bCs/>
          <w:color w:val="000000" w:themeColor="text1"/>
          <w:lang w:eastAsia="en-GB"/>
        </w:rPr>
        <w:t xml:space="preserve"> only</w:t>
      </w:r>
      <w:del w:id="61" w:author="Richard Haynes" w:date="2021-11-16T20:54:00Z">
        <w:r w:rsidR="00104644" w:rsidDel="00B27EA5">
          <w:rPr>
            <w:rFonts w:eastAsia="Times New Roman" w:cstheme="minorHAnsi"/>
            <w:bCs/>
            <w:color w:val="000000" w:themeColor="text1"/>
            <w:lang w:eastAsia="en-GB"/>
          </w:rPr>
          <w:delText>)</w:delText>
        </w:r>
        <w:r w:rsidR="007F284A" w:rsidDel="00B27EA5">
          <w:rPr>
            <w:rFonts w:eastAsia="Times New Roman" w:cstheme="minorHAnsi"/>
            <w:bCs/>
            <w:color w:val="000000" w:themeColor="text1"/>
            <w:lang w:eastAsia="en-GB"/>
          </w:rPr>
          <w:delText>,</w:delText>
        </w:r>
      </w:del>
      <w:del w:id="62" w:author="Richard Haynes" w:date="2021-11-03T16:37:00Z">
        <w:r w:rsidR="007F284A" w:rsidDel="00377B92">
          <w:rPr>
            <w:rFonts w:eastAsia="Times New Roman" w:cstheme="minorHAnsi"/>
            <w:bCs/>
            <w:color w:val="000000" w:themeColor="text1"/>
            <w:lang w:eastAsia="en-GB"/>
          </w:rPr>
          <w:delText xml:space="preserve"> </w:delText>
        </w:r>
        <w:r w:rsidR="002D0C5C" w:rsidDel="00377B92">
          <w:rPr>
            <w:rFonts w:eastAsia="Times New Roman" w:cstheme="minorHAnsi"/>
            <w:bCs/>
            <w:color w:val="000000" w:themeColor="text1"/>
            <w:lang w:eastAsia="en-GB"/>
          </w:rPr>
          <w:delText xml:space="preserve">a </w:delText>
        </w:r>
        <w:r w:rsidR="00017249" w:rsidDel="00377B92">
          <w:rPr>
            <w:rFonts w:eastAsia="Times New Roman" w:cstheme="minorHAnsi"/>
            <w:bCs/>
            <w:color w:val="000000" w:themeColor="text1"/>
            <w:lang w:eastAsia="en-GB"/>
          </w:rPr>
          <w:delText>treatment for rheumatoid arthritis</w:delText>
        </w:r>
      </w:del>
      <w:r w:rsidR="00017249">
        <w:rPr>
          <w:rFonts w:eastAsia="Times New Roman" w:cstheme="minorHAnsi"/>
          <w:bCs/>
          <w:color w:val="000000" w:themeColor="text1"/>
          <w:lang w:eastAsia="en-GB"/>
        </w:rPr>
        <w:t>)</w:t>
      </w:r>
      <w:r w:rsidR="008B585E">
        <w:rPr>
          <w:rFonts w:eastAsia="Times New Roman" w:cstheme="minorHAnsi"/>
          <w:bCs/>
          <w:color w:val="000000" w:themeColor="text1"/>
          <w:lang w:eastAsia="en-GB"/>
        </w:rPr>
        <w:t>,</w:t>
      </w:r>
      <w:r w:rsidR="007F284A">
        <w:rPr>
          <w:rFonts w:eastAsia="Times New Roman" w:cstheme="minorHAnsi"/>
          <w:bCs/>
          <w:color w:val="000000" w:themeColor="text1"/>
          <w:lang w:eastAsia="en-GB"/>
        </w:rPr>
        <w:t xml:space="preserve"> </w:t>
      </w:r>
      <w:ins w:id="63" w:author="Richard Haynes" w:date="2021-11-03T16:38:00Z">
        <w:r w:rsidR="00377B92">
          <w:rPr>
            <w:rFonts w:eastAsia="Times New Roman" w:cstheme="minorHAnsi"/>
            <w:bCs/>
            <w:color w:val="000000" w:themeColor="text1"/>
            <w:lang w:eastAsia="en-GB"/>
          </w:rPr>
          <w:t xml:space="preserve">a </w:t>
        </w:r>
      </w:ins>
      <w:r w:rsidR="007F284A">
        <w:rPr>
          <w:rFonts w:eastAsia="Times New Roman" w:cstheme="minorHAnsi"/>
          <w:bCs/>
          <w:color w:val="000000" w:themeColor="text1"/>
          <w:lang w:eastAsia="en-GB"/>
        </w:rPr>
        <w:t xml:space="preserve">high dose </w:t>
      </w:r>
      <w:ins w:id="64" w:author="Richard Haynes" w:date="2021-11-03T16:38:00Z">
        <w:r w:rsidR="00377B92">
          <w:rPr>
            <w:rFonts w:eastAsia="Times New Roman" w:cstheme="minorHAnsi"/>
            <w:bCs/>
            <w:color w:val="000000" w:themeColor="text1"/>
            <w:lang w:eastAsia="en-GB"/>
          </w:rPr>
          <w:t xml:space="preserve">steroid, </w:t>
        </w:r>
      </w:ins>
      <w:r w:rsidR="007F284A">
        <w:rPr>
          <w:rFonts w:eastAsia="Times New Roman" w:cstheme="minorHAnsi"/>
          <w:bCs/>
          <w:color w:val="000000" w:themeColor="text1"/>
          <w:lang w:eastAsia="en-GB"/>
        </w:rPr>
        <w:t>dexamethasone (if you have low oxygen levels</w:t>
      </w:r>
      <w:r w:rsidR="00104644">
        <w:rPr>
          <w:rFonts w:eastAsia="Times New Roman" w:cstheme="minorHAnsi"/>
          <w:bCs/>
          <w:color w:val="000000" w:themeColor="text1"/>
          <w:lang w:eastAsia="en-GB"/>
        </w:rPr>
        <w:t>; outside UK only</w:t>
      </w:r>
      <w:r w:rsidR="007F284A">
        <w:rPr>
          <w:rFonts w:eastAsia="Times New Roman" w:cstheme="minorHAnsi"/>
          <w:bCs/>
          <w:color w:val="000000" w:themeColor="text1"/>
          <w:lang w:eastAsia="en-GB"/>
        </w:rPr>
        <w:t>)</w:t>
      </w:r>
      <w:r w:rsidR="008B585E">
        <w:rPr>
          <w:rFonts w:eastAsia="Times New Roman" w:cstheme="minorHAnsi"/>
          <w:bCs/>
          <w:color w:val="000000" w:themeColor="text1"/>
          <w:lang w:eastAsia="en-GB"/>
        </w:rPr>
        <w:t xml:space="preserve"> or</w:t>
      </w:r>
      <w:ins w:id="65" w:author="Richard Haynes" w:date="2021-11-03T16:38:00Z">
        <w:r w:rsidR="00377B92">
          <w:rPr>
            <w:rFonts w:eastAsia="Times New Roman" w:cstheme="minorHAnsi"/>
            <w:bCs/>
            <w:color w:val="000000" w:themeColor="text1"/>
            <w:lang w:eastAsia="en-GB"/>
          </w:rPr>
          <w:t xml:space="preserve"> a treatment for diabetes or heart failure called</w:t>
        </w:r>
      </w:ins>
      <w:r w:rsidR="008B585E">
        <w:rPr>
          <w:rFonts w:eastAsia="Times New Roman" w:cstheme="minorHAnsi"/>
          <w:bCs/>
          <w:color w:val="000000" w:themeColor="text1"/>
          <w:lang w:eastAsia="en-GB"/>
        </w:rPr>
        <w:t xml:space="preserve"> empagliflozin</w:t>
      </w:r>
      <w:r w:rsidR="00AE757A">
        <w:rPr>
          <w:rFonts w:eastAsia="Times New Roman" w:cstheme="minorHAnsi"/>
          <w:bCs/>
          <w:color w:val="000000" w:themeColor="text1"/>
          <w:lang w:eastAsia="en-GB"/>
        </w:rPr>
        <w:t xml:space="preserve">. </w:t>
      </w:r>
      <w:moveFromRangeStart w:id="66" w:author="Richard Haynes" w:date="2021-11-03T16:39:00Z" w:name="move86849969"/>
      <w:moveFrom w:id="67" w:author="Richard Haynes" w:date="2021-11-03T16:39:00Z">
        <w:r w:rsidR="00EA49B3" w:rsidDel="00377B92">
          <w:rPr>
            <w:rFonts w:eastAsia="Times New Roman" w:cstheme="minorHAnsi"/>
            <w:bCs/>
            <w:color w:val="000000" w:themeColor="text1"/>
            <w:lang w:eastAsia="en-GB"/>
          </w:rPr>
          <w:t>At present, we don’t know whether any of these are effective in treating COVID-19. However, t</w:t>
        </w:r>
        <w:r w:rsidR="00D217F2" w:rsidRPr="00402063" w:rsidDel="00377B92">
          <w:rPr>
            <w:rFonts w:eastAsia="Times New Roman" w:cstheme="minorHAnsi"/>
            <w:bCs/>
            <w:color w:val="000000" w:themeColor="text1"/>
            <w:lang w:eastAsia="en-GB"/>
          </w:rPr>
          <w:t xml:space="preserve">he </w:t>
        </w:r>
        <w:r w:rsidRPr="00402063" w:rsidDel="00377B92">
          <w:rPr>
            <w:rFonts w:eastAsia="Times New Roman" w:cstheme="minorHAnsi"/>
            <w:bCs/>
            <w:color w:val="000000" w:themeColor="text1"/>
            <w:lang w:eastAsia="en-GB"/>
          </w:rPr>
          <w:t>side-effects</w:t>
        </w:r>
        <w:r w:rsidR="00D217F2" w:rsidRPr="00402063" w:rsidDel="00377B92">
          <w:rPr>
            <w:rFonts w:eastAsia="Times New Roman" w:cstheme="minorHAnsi"/>
            <w:bCs/>
            <w:color w:val="000000" w:themeColor="text1"/>
            <w:lang w:eastAsia="en-GB"/>
          </w:rPr>
          <w:t xml:space="preserve"> are well-known</w:t>
        </w:r>
        <w:r w:rsidR="007003A3" w:rsidDel="00377B92">
          <w:rPr>
            <w:rFonts w:eastAsia="Times New Roman" w:cstheme="minorHAnsi"/>
            <w:bCs/>
            <w:color w:val="000000" w:themeColor="text1"/>
            <w:lang w:eastAsia="en-GB"/>
          </w:rPr>
          <w:t xml:space="preserve"> </w:t>
        </w:r>
        <w:r w:rsidR="00EA49B3" w:rsidDel="00377B92">
          <w:rPr>
            <w:rFonts w:eastAsia="Times New Roman" w:cstheme="minorHAnsi"/>
            <w:bCs/>
            <w:color w:val="000000" w:themeColor="text1"/>
            <w:lang w:eastAsia="en-GB"/>
          </w:rPr>
          <w:t>from other uses</w:t>
        </w:r>
        <w:r w:rsidR="007003A3" w:rsidDel="00377B92">
          <w:rPr>
            <w:rFonts w:eastAsia="Times New Roman" w:cstheme="minorHAnsi"/>
            <w:bCs/>
            <w:color w:val="000000" w:themeColor="text1"/>
            <w:lang w:eastAsia="en-GB"/>
          </w:rPr>
          <w:t xml:space="preserve"> </w:t>
        </w:r>
        <w:r w:rsidR="00D217F2" w:rsidRPr="00402063" w:rsidDel="00377B92">
          <w:rPr>
            <w:rFonts w:eastAsia="Times New Roman" w:cstheme="minorHAnsi"/>
            <w:bCs/>
            <w:color w:val="000000" w:themeColor="text1"/>
            <w:lang w:eastAsia="en-GB"/>
          </w:rPr>
          <w:t>and</w:t>
        </w:r>
        <w:r w:rsidRPr="00402063" w:rsidDel="00377B92">
          <w:rPr>
            <w:rFonts w:eastAsia="Times New Roman" w:cstheme="minorHAnsi"/>
            <w:bCs/>
            <w:color w:val="000000" w:themeColor="text1"/>
            <w:lang w:eastAsia="en-GB"/>
          </w:rPr>
          <w:t xml:space="preserve"> your doctor will </w:t>
        </w:r>
        <w:r w:rsidR="00D217F2" w:rsidRPr="00402063" w:rsidDel="00377B92">
          <w:rPr>
            <w:rFonts w:eastAsia="Times New Roman" w:cstheme="minorHAnsi"/>
            <w:bCs/>
            <w:color w:val="000000" w:themeColor="text1"/>
            <w:lang w:eastAsia="en-GB"/>
          </w:rPr>
          <w:t xml:space="preserve">be able to </w:t>
        </w:r>
        <w:r w:rsidRPr="00402063" w:rsidDel="00377B92">
          <w:rPr>
            <w:rFonts w:eastAsia="Times New Roman" w:cstheme="minorHAnsi"/>
            <w:bCs/>
            <w:color w:val="000000" w:themeColor="text1"/>
            <w:lang w:eastAsia="en-GB"/>
          </w:rPr>
          <w:t xml:space="preserve">monitor you appropriately. </w:t>
        </w:r>
      </w:moveFrom>
      <w:moveFromRangeEnd w:id="66"/>
      <w:del w:id="68" w:author="Richard Haynes" w:date="2021-11-09T17:03:00Z">
        <w:r w:rsidR="00BD3C57" w:rsidDel="00D820F0">
          <w:rPr>
            <w:rFonts w:eastAsia="Times New Roman" w:cstheme="minorHAnsi"/>
            <w:bCs/>
            <w:color w:val="000000" w:themeColor="text1"/>
            <w:lang w:eastAsia="en-GB"/>
          </w:rPr>
          <w:delText>At some sites we may also assess other treatments; further details are on the last page and your study team can tell you if this is relevant for you or not.</w:delText>
        </w:r>
      </w:del>
    </w:p>
    <w:p w14:paraId="5F6034EA" w14:textId="400CFCC0" w:rsidR="00377B92" w:rsidRPr="00402063" w:rsidRDefault="00377B92" w:rsidP="005D5BA7">
      <w:pPr>
        <w:spacing w:after="60" w:line="240" w:lineRule="auto"/>
        <w:rPr>
          <w:rFonts w:eastAsia="Times New Roman" w:cstheme="minorHAnsi"/>
          <w:bCs/>
          <w:color w:val="000000" w:themeColor="text1"/>
          <w:lang w:eastAsia="en-GB"/>
        </w:rPr>
      </w:pPr>
      <w:ins w:id="69" w:author="Richard Haynes" w:date="2021-11-03T16:39:00Z">
        <w:r w:rsidRPr="00402063">
          <w:rPr>
            <w:rFonts w:eastAsia="Times New Roman" w:cstheme="minorHAnsi"/>
            <w:bCs/>
            <w:color w:val="000000" w:themeColor="text1"/>
            <w:lang w:eastAsia="en-GB"/>
          </w:rPr>
          <w:t>The treatment</w:t>
        </w:r>
        <w:r>
          <w:rPr>
            <w:rFonts w:eastAsia="Times New Roman" w:cstheme="minorHAnsi"/>
            <w:bCs/>
            <w:color w:val="000000" w:themeColor="text1"/>
            <w:lang w:eastAsia="en-GB"/>
          </w:rPr>
          <w:t>s for influenza pneumonia</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r>
          <w:rPr>
            <w:rFonts w:eastAsia="Times New Roman" w:cstheme="minorHAnsi"/>
            <w:bCs/>
            <w:color w:val="000000" w:themeColor="text1"/>
            <w:lang w:eastAsia="en-GB"/>
          </w:rPr>
          <w:t>on top of your</w:t>
        </w:r>
        <w:r w:rsidRPr="00402063">
          <w:rPr>
            <w:rFonts w:eastAsia="Times New Roman" w:cstheme="minorHAnsi"/>
            <w:bCs/>
            <w:color w:val="000000" w:themeColor="text1"/>
            <w:lang w:eastAsia="en-GB"/>
          </w:rPr>
          <w:t xml:space="preserve"> usual care</w:t>
        </w:r>
        <w:r>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include</w:t>
        </w:r>
        <w:r w:rsidRPr="00402063">
          <w:rPr>
            <w:rFonts w:eastAsia="Times New Roman" w:cstheme="minorHAnsi"/>
            <w:bCs/>
            <w:color w:val="000000" w:themeColor="text1"/>
            <w:lang w:eastAsia="en-GB"/>
          </w:rPr>
          <w:t xml:space="preserve"> </w:t>
        </w:r>
        <w:r>
          <w:rPr>
            <w:rFonts w:eastAsia="Times New Roman" w:cstheme="minorHAnsi"/>
            <w:bCs/>
            <w:color w:val="000000" w:themeColor="text1"/>
            <w:lang w:eastAsia="en-GB"/>
          </w:rPr>
          <w:t>two anti-viral treatments, oseltamivir and baloxavir and low-dose dexamethasone.</w:t>
        </w:r>
        <w:r w:rsidRPr="00377B92">
          <w:rPr>
            <w:rFonts w:eastAsia="Times New Roman" w:cstheme="minorHAnsi"/>
            <w:bCs/>
            <w:color w:val="000000" w:themeColor="text1"/>
            <w:lang w:eastAsia="en-GB"/>
          </w:rPr>
          <w:t xml:space="preserve"> </w:t>
        </w:r>
      </w:ins>
      <w:moveToRangeStart w:id="70" w:author="Richard Haynes" w:date="2021-11-03T16:39:00Z" w:name="move86849969"/>
      <w:moveTo w:id="71" w:author="Richard Haynes" w:date="2021-11-03T16:39:00Z">
        <w:r>
          <w:rPr>
            <w:rFonts w:eastAsia="Times New Roman" w:cstheme="minorHAnsi"/>
            <w:bCs/>
            <w:color w:val="000000" w:themeColor="text1"/>
            <w:lang w:eastAsia="en-GB"/>
          </w:rPr>
          <w:t xml:space="preserve">At present, we don’t know whether any of these </w:t>
        </w:r>
        <w:del w:id="72" w:author="Richard Haynes" w:date="2021-11-03T16:39:00Z">
          <w:r w:rsidDel="00377B92">
            <w:rPr>
              <w:rFonts w:eastAsia="Times New Roman" w:cstheme="minorHAnsi"/>
              <w:bCs/>
              <w:color w:val="000000" w:themeColor="text1"/>
              <w:lang w:eastAsia="en-GB"/>
            </w:rPr>
            <w:delText>are effective in treating COVID-19</w:delText>
          </w:r>
        </w:del>
      </w:moveTo>
      <w:ins w:id="73" w:author="Richard Haynes" w:date="2021-11-03T16:39:00Z">
        <w:r>
          <w:rPr>
            <w:rFonts w:eastAsia="Times New Roman" w:cstheme="minorHAnsi"/>
            <w:bCs/>
            <w:color w:val="000000" w:themeColor="text1"/>
            <w:lang w:eastAsia="en-GB"/>
          </w:rPr>
          <w:t>will work</w:t>
        </w:r>
      </w:ins>
      <w:moveTo w:id="74" w:author="Richard Haynes" w:date="2021-11-03T16:39:00Z">
        <w:r>
          <w:rPr>
            <w:rFonts w:eastAsia="Times New Roman" w:cstheme="minorHAnsi"/>
            <w:bCs/>
            <w:color w:val="000000" w:themeColor="text1"/>
            <w:lang w:eastAsia="en-GB"/>
          </w:rPr>
          <w:t>. However, t</w:t>
        </w:r>
        <w:r w:rsidRPr="00402063">
          <w:rPr>
            <w:rFonts w:eastAsia="Times New Roman" w:cstheme="minorHAnsi"/>
            <w:bCs/>
            <w:color w:val="000000" w:themeColor="text1"/>
            <w:lang w:eastAsia="en-GB"/>
          </w:rPr>
          <w:t xml:space="preserve">he side-effects are </w:t>
        </w:r>
      </w:moveTo>
      <w:ins w:id="75" w:author="Richard Haynes" w:date="2021-11-03T16:39:00Z">
        <w:r>
          <w:rPr>
            <w:rFonts w:eastAsia="Times New Roman" w:cstheme="minorHAnsi"/>
            <w:bCs/>
            <w:color w:val="000000" w:themeColor="text1"/>
            <w:lang w:eastAsia="en-GB"/>
          </w:rPr>
          <w:t xml:space="preserve">already </w:t>
        </w:r>
      </w:ins>
      <w:moveTo w:id="76" w:author="Richard Haynes" w:date="2021-11-03T16:39:00Z">
        <w:r w:rsidRPr="00402063">
          <w:rPr>
            <w:rFonts w:eastAsia="Times New Roman" w:cstheme="minorHAnsi"/>
            <w:bCs/>
            <w:color w:val="000000" w:themeColor="text1"/>
            <w:lang w:eastAsia="en-GB"/>
          </w:rPr>
          <w:t>well-known</w:t>
        </w:r>
        <w:r>
          <w:rPr>
            <w:rFonts w:eastAsia="Times New Roman" w:cstheme="minorHAnsi"/>
            <w:bCs/>
            <w:color w:val="000000" w:themeColor="text1"/>
            <w:lang w:eastAsia="en-GB"/>
          </w:rPr>
          <w:t xml:space="preserve"> from other uses </w:t>
        </w:r>
        <w:r w:rsidRPr="00402063">
          <w:rPr>
            <w:rFonts w:eastAsia="Times New Roman" w:cstheme="minorHAnsi"/>
            <w:bCs/>
            <w:color w:val="000000" w:themeColor="text1"/>
            <w:lang w:eastAsia="en-GB"/>
          </w:rPr>
          <w:t xml:space="preserve">and </w:t>
        </w:r>
      </w:moveTo>
      <w:ins w:id="77" w:author="Richard Haynes" w:date="2021-11-03T16:39:00Z">
        <w:r>
          <w:rPr>
            <w:rFonts w:eastAsia="Times New Roman" w:cstheme="minorHAnsi"/>
            <w:bCs/>
            <w:color w:val="000000" w:themeColor="text1"/>
            <w:lang w:eastAsia="en-GB"/>
          </w:rPr>
          <w:t xml:space="preserve">so </w:t>
        </w:r>
      </w:ins>
      <w:moveTo w:id="78" w:author="Richard Haynes" w:date="2021-11-03T16:39:00Z">
        <w:r w:rsidRPr="00402063">
          <w:rPr>
            <w:rFonts w:eastAsia="Times New Roman" w:cstheme="minorHAnsi"/>
            <w:bCs/>
            <w:color w:val="000000" w:themeColor="text1"/>
            <w:lang w:eastAsia="en-GB"/>
          </w:rPr>
          <w:t>your doctor will be able to monitor you appropriately.</w:t>
        </w:r>
      </w:moveTo>
      <w:moveToRangeEnd w:id="70"/>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79A98EB4"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w:t>
      </w:r>
      <w:ins w:id="79" w:author="Ronja Bahadori" w:date="2021-11-10T15:30:00Z">
        <w:r w:rsidR="00CA57E0">
          <w:rPr>
            <w:rFonts w:eastAsia="Times New Roman" w:cstheme="minorHAnsi"/>
            <w:color w:val="000000" w:themeColor="text1"/>
            <w:lang w:eastAsia="en-GB"/>
          </w:rPr>
          <w:t xml:space="preserve"> and/or influenza pneumonia</w:t>
        </w:r>
      </w:ins>
      <w:r w:rsidRPr="00402063">
        <w:rPr>
          <w:rFonts w:eastAsia="Times New Roman" w:cstheme="minorHAnsi"/>
          <w:color w:val="000000" w:themeColor="text1"/>
          <w:lang w:eastAsia="en-GB"/>
        </w:rPr>
        <w:t xml:space="preserve"> confirmed by a laboratory test</w:t>
      </w:r>
      <w:del w:id="80" w:author="Richard Haynes" w:date="2021-11-16T20:54:00Z">
        <w:r w:rsidRPr="00402063" w:rsidDel="00B27EA5">
          <w:rPr>
            <w:rFonts w:eastAsia="Times New Roman" w:cstheme="minorHAnsi"/>
            <w:color w:val="000000" w:themeColor="text1"/>
            <w:lang w:eastAsia="en-GB"/>
          </w:rPr>
          <w:delText xml:space="preserve"> </w:delText>
        </w:r>
      </w:del>
      <w:del w:id="81" w:author="Richard Haynes" w:date="2021-11-03T16:39:00Z">
        <w:r w:rsidRPr="00402063" w:rsidDel="00377B92">
          <w:rPr>
            <w:rFonts w:eastAsia="Times New Roman" w:cstheme="minorHAnsi"/>
            <w:color w:val="000000" w:themeColor="text1"/>
            <w:lang w:eastAsia="en-GB"/>
          </w:rPr>
          <w:delText>for coronavirus</w:delText>
        </w:r>
        <w:r w:rsidR="004803FB" w:rsidDel="00377B92">
          <w:rPr>
            <w:rFonts w:eastAsia="Times New Roman" w:cstheme="minorHAnsi"/>
            <w:color w:val="000000" w:themeColor="text1"/>
            <w:lang w:eastAsia="en-GB"/>
          </w:rPr>
          <w:delText xml:space="preserve"> (or considered likely by their doctors)</w:delText>
        </w:r>
      </w:del>
      <w:ins w:id="82" w:author="Richard Haynes" w:date="2021-11-03T16:39:00Z">
        <w:del w:id="83" w:author="Ronja Bahadori" w:date="2021-11-10T15:30:00Z">
          <w:r w:rsidR="00377B92" w:rsidDel="00CA57E0">
            <w:rPr>
              <w:rFonts w:eastAsia="Times New Roman" w:cstheme="minorHAnsi"/>
              <w:color w:val="000000" w:themeColor="text1"/>
              <w:lang w:eastAsia="en-GB"/>
            </w:rPr>
            <w:delText>and/or influenza pneumonia</w:delText>
          </w:r>
        </w:del>
      </w:ins>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w:t>
      </w:r>
      <w:del w:id="84" w:author="Richard Haynes" w:date="2021-11-03T16:40:00Z">
        <w:r w:rsidR="00FB07C4" w:rsidRPr="00402063" w:rsidDel="00377B92">
          <w:rPr>
            <w:rFonts w:eastAsia="Times New Roman" w:cstheme="minorHAnsi"/>
            <w:color w:val="000000" w:themeColor="text1"/>
            <w:lang w:eastAsia="en-GB"/>
          </w:rPr>
          <w:delText xml:space="preserve">there is a particular reason why </w:delText>
        </w:r>
      </w:del>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ins w:id="85" w:author="Richard Haynes" w:date="2021-11-03T16:40:00Z">
        <w:r w:rsidR="00377B92">
          <w:rPr>
            <w:rFonts w:eastAsia="Times New Roman" w:cstheme="minorHAnsi"/>
            <w:color w:val="000000" w:themeColor="text1"/>
            <w:lang w:eastAsia="en-GB"/>
          </w:rPr>
          <w:t xml:space="preserve"> for them</w:t>
        </w:r>
      </w:ins>
      <w:r w:rsidR="00033D88" w:rsidRPr="00402063">
        <w:rPr>
          <w:rFonts w:eastAsia="Times New Roman" w:cstheme="minorHAnsi"/>
          <w:color w:val="000000" w:themeColor="text1"/>
          <w:lang w:eastAsia="en-GB"/>
        </w:rPr>
        <w:t>.</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3F9C3806"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ins w:id="86" w:author="Richard Haynes" w:date="2021-11-03T16:40:00Z">
        <w:r w:rsidR="00377B92">
          <w:rPr>
            <w:rFonts w:eastAsia="Times New Roman" w:cstheme="minorHAnsi"/>
            <w:bCs/>
            <w:color w:val="000000" w:themeColor="text1"/>
            <w:lang w:eastAsia="en-GB"/>
          </w:rPr>
          <w:t xml:space="preserve">If you are a </w:t>
        </w:r>
      </w:ins>
      <w:del w:id="87" w:author="Richard Haynes" w:date="2021-11-03T16:40:00Z">
        <w:r w:rsidR="00B750AC" w:rsidDel="00377B92">
          <w:rPr>
            <w:rFonts w:eastAsia="Times New Roman" w:cstheme="minorHAnsi"/>
            <w:bCs/>
            <w:color w:val="000000" w:themeColor="text1"/>
            <w:lang w:eastAsia="en-GB"/>
          </w:rPr>
          <w:delText>W</w:delText>
        </w:r>
      </w:del>
      <w:ins w:id="88" w:author="Richard Haynes" w:date="2021-11-03T16:40:00Z">
        <w:r w:rsidR="00377B92">
          <w:rPr>
            <w:rFonts w:eastAsia="Times New Roman" w:cstheme="minorHAnsi"/>
            <w:bCs/>
            <w:color w:val="000000" w:themeColor="text1"/>
            <w:lang w:eastAsia="en-GB"/>
          </w:rPr>
          <w:t>w</w:t>
        </w:r>
      </w:ins>
      <w:r w:rsidR="00B750AC">
        <w:rPr>
          <w:rFonts w:eastAsia="Times New Roman" w:cstheme="minorHAnsi"/>
          <w:bCs/>
          <w:color w:val="000000" w:themeColor="text1"/>
          <w:lang w:eastAsia="en-GB"/>
        </w:rPr>
        <w:t>om</w:t>
      </w:r>
      <w:del w:id="89" w:author="Richard Haynes" w:date="2021-11-03T16:40:00Z">
        <w:r w:rsidR="00B750AC" w:rsidDel="00377B92">
          <w:rPr>
            <w:rFonts w:eastAsia="Times New Roman" w:cstheme="minorHAnsi"/>
            <w:bCs/>
            <w:color w:val="000000" w:themeColor="text1"/>
            <w:lang w:eastAsia="en-GB"/>
          </w:rPr>
          <w:delText>e</w:delText>
        </w:r>
      </w:del>
      <w:ins w:id="90" w:author="Richard Haynes" w:date="2021-11-03T16:40:00Z">
        <w:r w:rsidR="00377B92">
          <w:rPr>
            <w:rFonts w:eastAsia="Times New Roman" w:cstheme="minorHAnsi"/>
            <w:bCs/>
            <w:color w:val="000000" w:themeColor="text1"/>
            <w:lang w:eastAsia="en-GB"/>
          </w:rPr>
          <w:t>a</w:t>
        </w:r>
      </w:ins>
      <w:r w:rsidR="00B750AC">
        <w:rPr>
          <w:rFonts w:eastAsia="Times New Roman" w:cstheme="minorHAnsi"/>
          <w:bCs/>
          <w:color w:val="000000" w:themeColor="text1"/>
          <w:lang w:eastAsia="en-GB"/>
        </w:rPr>
        <w:t>n</w:t>
      </w:r>
      <w:r w:rsidR="001918B8">
        <w:rPr>
          <w:rFonts w:eastAsia="Times New Roman" w:cstheme="minorHAnsi"/>
          <w:bCs/>
          <w:color w:val="000000" w:themeColor="text1"/>
          <w:lang w:eastAsia="en-GB"/>
        </w:rPr>
        <w:t xml:space="preserve"> </w:t>
      </w:r>
      <w:r w:rsidR="004E0E8D">
        <w:rPr>
          <w:rFonts w:eastAsia="Times New Roman" w:cstheme="minorHAnsi"/>
          <w:bCs/>
          <w:color w:val="000000" w:themeColor="text1"/>
          <w:lang w:eastAsia="en-GB"/>
        </w:rPr>
        <w:t>of child-bearing potential</w:t>
      </w:r>
      <w:ins w:id="91" w:author="Richard Haynes" w:date="2021-11-03T16:40:00Z">
        <w:r w:rsidR="00377B92">
          <w:rPr>
            <w:rFonts w:eastAsia="Times New Roman" w:cstheme="minorHAnsi"/>
            <w:bCs/>
            <w:color w:val="000000" w:themeColor="text1"/>
            <w:lang w:eastAsia="en-GB"/>
          </w:rPr>
          <w:t>, you</w:t>
        </w:r>
      </w:ins>
      <w:r w:rsidR="004E0E8D">
        <w:rPr>
          <w:rFonts w:eastAsia="Times New Roman" w:cstheme="minorHAnsi"/>
          <w:bCs/>
          <w:color w:val="000000" w:themeColor="text1"/>
          <w:lang w:eastAsia="en-GB"/>
        </w:rPr>
        <w:t xml:space="preserve"> will have a pregnancy test. </w:t>
      </w:r>
      <w:r w:rsidRPr="00402063">
        <w:rPr>
          <w:rFonts w:eastAsia="Times New Roman" w:cstheme="minorHAnsi"/>
          <w:bCs/>
          <w:color w:val="000000" w:themeColor="text1"/>
          <w:lang w:eastAsia="en-GB"/>
        </w:rPr>
        <w:t xml:space="preserve">The computer will then allocate you at random (like rolling a dice) to one </w:t>
      </w:r>
      <w:ins w:id="92" w:author="Richard Haynes" w:date="2021-11-11T12:21:00Z">
        <w:r w:rsidR="00E33E11">
          <w:rPr>
            <w:rFonts w:eastAsia="Times New Roman" w:cstheme="minorHAnsi"/>
            <w:bCs/>
            <w:color w:val="000000" w:themeColor="text1"/>
            <w:lang w:eastAsia="en-GB"/>
          </w:rPr>
          <w:t xml:space="preserve">(or sometimes more) </w:t>
        </w:r>
      </w:ins>
      <w:r w:rsidRPr="00402063">
        <w:rPr>
          <w:rFonts w:eastAsia="Times New Roman" w:cstheme="minorHAnsi"/>
          <w:bCs/>
          <w:color w:val="000000" w:themeColor="text1"/>
          <w:lang w:eastAsia="en-GB"/>
        </w:rPr>
        <w:t>of the possible treatment options</w:t>
      </w:r>
      <w:ins w:id="93" w:author="Richard Haynes" w:date="2021-11-11T12:21:00Z">
        <w:r w:rsidR="00E33E11">
          <w:rPr>
            <w:rFonts w:eastAsia="Times New Roman" w:cstheme="minorHAnsi"/>
            <w:bCs/>
            <w:color w:val="000000" w:themeColor="text1"/>
            <w:lang w:eastAsia="en-GB"/>
          </w:rPr>
          <w:t>, depending on what illness you have and what your doctors think is suitable</w:t>
        </w:r>
      </w:ins>
      <w:r w:rsidRPr="00402063">
        <w:rPr>
          <w:rFonts w:eastAsia="Times New Roman" w:cstheme="minorHAnsi"/>
          <w:bCs/>
          <w:color w:val="000000" w:themeColor="text1"/>
          <w:lang w:eastAsia="en-GB"/>
        </w:rPr>
        <w:t>. In all cases this will include the usual standard of care for your hospital</w:t>
      </w:r>
      <w:r w:rsidR="008B585E">
        <w:rPr>
          <w:rFonts w:eastAsia="Times New Roman" w:cstheme="minorHAnsi"/>
          <w:bCs/>
          <w:color w:val="000000" w:themeColor="text1"/>
          <w:lang w:eastAsia="en-GB"/>
        </w:rPr>
        <w:t xml:space="preserve"> and i</w:t>
      </w:r>
      <w:r w:rsidR="008B585E" w:rsidRPr="00402063">
        <w:rPr>
          <w:rFonts w:eastAsia="Times New Roman" w:cstheme="minorHAnsi"/>
          <w:bCs/>
          <w:color w:val="000000" w:themeColor="text1"/>
          <w:lang w:eastAsia="en-GB"/>
        </w:rPr>
        <w:t xml:space="preserve">t </w:t>
      </w:r>
      <w:r w:rsidRPr="00402063">
        <w:rPr>
          <w:rFonts w:eastAsia="Times New Roman" w:cstheme="minorHAnsi"/>
          <w:bCs/>
          <w:color w:val="000000" w:themeColor="text1"/>
          <w:lang w:eastAsia="en-GB"/>
        </w:rPr>
        <w:t xml:space="preserve">may also </w:t>
      </w:r>
      <w:r w:rsidRPr="00402063">
        <w:rPr>
          <w:rFonts w:eastAsia="Times New Roman" w:cstheme="minorHAnsi"/>
          <w:bCs/>
          <w:color w:val="000000" w:themeColor="text1"/>
          <w:lang w:eastAsia="en-GB"/>
        </w:rPr>
        <w:lastRenderedPageBreak/>
        <w:t xml:space="preserve">include </w:t>
      </w:r>
      <w:del w:id="94" w:author="Richard Haynes" w:date="2021-11-03T16:40:00Z">
        <w:r w:rsidRPr="00402063" w:rsidDel="00377B92">
          <w:rPr>
            <w:rFonts w:eastAsia="Times New Roman" w:cstheme="minorHAnsi"/>
            <w:bCs/>
            <w:color w:val="000000" w:themeColor="text1"/>
            <w:lang w:eastAsia="en-GB"/>
          </w:rPr>
          <w:delText xml:space="preserve">an </w:delText>
        </w:r>
      </w:del>
      <w:r w:rsidRPr="00402063">
        <w:rPr>
          <w:rFonts w:eastAsia="Times New Roman" w:cstheme="minorHAnsi"/>
          <w:bCs/>
          <w:color w:val="000000" w:themeColor="text1"/>
          <w:lang w:eastAsia="en-GB"/>
        </w:rPr>
        <w:t>additional treatment</w:t>
      </w:r>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Neither you nor your doctors can choose which of these </w:t>
      </w:r>
      <w:del w:id="95" w:author="Richard Haynes" w:date="2021-11-03T16:40:00Z">
        <w:r w:rsidRPr="00402063" w:rsidDel="00377B92">
          <w:rPr>
            <w:rFonts w:eastAsia="Times New Roman" w:cstheme="minorHAnsi"/>
            <w:bCs/>
            <w:color w:val="000000" w:themeColor="text1"/>
            <w:lang w:eastAsia="en-GB"/>
          </w:rPr>
          <w:delText xml:space="preserve">options </w:delText>
        </w:r>
      </w:del>
      <w:ins w:id="96" w:author="Richard Haynes" w:date="2021-11-03T16:40:00Z">
        <w:r w:rsidR="00377B92">
          <w:rPr>
            <w:rFonts w:eastAsia="Times New Roman" w:cstheme="minorHAnsi"/>
            <w:bCs/>
            <w:color w:val="000000" w:themeColor="text1"/>
            <w:lang w:eastAsia="en-GB"/>
          </w:rPr>
          <w:t>treatments</w:t>
        </w:r>
        <w:r w:rsidR="00377B92" w:rsidRPr="00402063">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you will be allocated.</w:t>
      </w:r>
      <w:r w:rsidR="004803FB">
        <w:rPr>
          <w:rFonts w:eastAsia="Times New Roman" w:cstheme="minorHAnsi"/>
          <w:bCs/>
          <w:color w:val="000000" w:themeColor="text1"/>
          <w:lang w:eastAsia="en-GB"/>
        </w:rPr>
        <w:t xml:space="preserve"> </w:t>
      </w:r>
    </w:p>
    <w:p w14:paraId="27E8ED53" w14:textId="681DE791" w:rsidR="00181EAC"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w:t>
      </w:r>
      <w:ins w:id="97" w:author="Richard Haynes" w:date="2021-11-03T16:40:00Z">
        <w:r w:rsidR="00377B92">
          <w:rPr>
            <w:rFonts w:eastAsia="Times New Roman" w:cstheme="minorHAnsi"/>
            <w:bCs/>
            <w:color w:val="000000" w:themeColor="text1"/>
            <w:lang w:eastAsia="en-GB"/>
          </w:rPr>
          <w:t>.</w:t>
        </w:r>
      </w:ins>
      <w:r w:rsidRPr="00402063">
        <w:rPr>
          <w:rFonts w:eastAsia="Times New Roman" w:cstheme="minorHAnsi"/>
          <w:bCs/>
          <w:color w:val="000000" w:themeColor="text1"/>
          <w:lang w:eastAsia="en-GB"/>
        </w:rPr>
        <w:t xml:space="preserve"> </w:t>
      </w:r>
      <w:del w:id="98" w:author="Richard Haynes" w:date="2021-11-03T16:40:00Z">
        <w:r w:rsidRPr="00402063" w:rsidDel="00377B92">
          <w:rPr>
            <w:rFonts w:eastAsia="Times New Roman" w:cstheme="minorHAnsi"/>
            <w:bCs/>
            <w:color w:val="000000" w:themeColor="text1"/>
            <w:lang w:eastAsia="en-GB"/>
          </w:rPr>
          <w:delText>but n</w:delText>
        </w:r>
      </w:del>
      <w:ins w:id="99" w:author="Richard Haynes" w:date="2021-11-03T16:40:00Z">
        <w:r w:rsidR="00377B92">
          <w:rPr>
            <w:rFonts w:eastAsia="Times New Roman" w:cstheme="minorHAnsi"/>
            <w:bCs/>
            <w:color w:val="000000" w:themeColor="text1"/>
            <w:lang w:eastAsia="en-GB"/>
          </w:rPr>
          <w:t>N</w:t>
        </w:r>
      </w:ins>
      <w:r w:rsidRPr="00402063">
        <w:rPr>
          <w:rFonts w:eastAsia="Times New Roman" w:cstheme="minorHAnsi"/>
          <w:bCs/>
          <w:color w:val="000000" w:themeColor="text1"/>
          <w:lang w:eastAsia="en-GB"/>
        </w:rPr>
        <w:t xml:space="preserve">o additional visits will be required after you leave the hospital. </w:t>
      </w:r>
      <w:r w:rsidR="008B585E">
        <w:rPr>
          <w:rFonts w:eastAsia="Times New Roman" w:cstheme="minorHAnsi"/>
          <w:bCs/>
          <w:color w:val="000000" w:themeColor="text1"/>
          <w:lang w:eastAsia="en-GB"/>
        </w:rPr>
        <w:t>I</w:t>
      </w:r>
      <w:r w:rsidRPr="00402063">
        <w:rPr>
          <w:rFonts w:eastAsia="Times New Roman" w:cstheme="minorHAnsi"/>
          <w:bCs/>
          <w:color w:val="000000" w:themeColor="text1"/>
          <w:lang w:eastAsia="en-GB"/>
        </w:rPr>
        <w:t>nformation</w:t>
      </w:r>
      <w:r w:rsidR="001E71FE">
        <w:rPr>
          <w:rFonts w:eastAsia="Times New Roman" w:cstheme="minorHAnsi"/>
          <w:bCs/>
          <w:color w:val="000000" w:themeColor="text1"/>
          <w:lang w:eastAsia="en-GB"/>
        </w:rPr>
        <w:t xml:space="preserve"> about your health (</w:t>
      </w:r>
      <w:del w:id="100" w:author="Elaine Chick" w:date="2021-11-11T09:00:00Z">
        <w:r w:rsidR="001E71FE" w:rsidDel="005D609D">
          <w:rPr>
            <w:rFonts w:eastAsia="Times New Roman" w:cstheme="minorHAnsi"/>
            <w:bCs/>
            <w:color w:val="000000" w:themeColor="text1"/>
            <w:lang w:eastAsia="en-GB"/>
          </w:rPr>
          <w:delText xml:space="preserve">both </w:delText>
        </w:r>
      </w:del>
      <w:del w:id="101" w:author="Richard Haynes" w:date="2021-11-03T16:41:00Z">
        <w:r w:rsidR="001E71FE" w:rsidDel="00377B92">
          <w:rPr>
            <w:rFonts w:eastAsia="Times New Roman" w:cstheme="minorHAnsi"/>
            <w:bCs/>
            <w:color w:val="000000" w:themeColor="text1"/>
            <w:lang w:eastAsia="en-GB"/>
          </w:rPr>
          <w:delText>prior to</w:delText>
        </w:r>
      </w:del>
      <w:ins w:id="102" w:author="Richard Haynes" w:date="2021-11-03T16:41:00Z">
        <w:r w:rsidR="00377B92">
          <w:rPr>
            <w:rFonts w:eastAsia="Times New Roman" w:cstheme="minorHAnsi"/>
            <w:bCs/>
            <w:color w:val="000000" w:themeColor="text1"/>
            <w:lang w:eastAsia="en-GB"/>
          </w:rPr>
          <w:t>before</w:t>
        </w:r>
      </w:ins>
      <w:r w:rsidR="001E71FE">
        <w:rPr>
          <w:rFonts w:eastAsia="Times New Roman" w:cstheme="minorHAnsi"/>
          <w:bCs/>
          <w:color w:val="000000" w:themeColor="text1"/>
          <w:lang w:eastAsia="en-GB"/>
        </w:rPr>
        <w:t>,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w:t>
      </w:r>
      <w:del w:id="103" w:author="Richard Haynes" w:date="2021-11-03T16:41:00Z">
        <w:r w:rsidRPr="00402063" w:rsidDel="00377B92">
          <w:rPr>
            <w:rFonts w:eastAsia="Times New Roman" w:cstheme="minorHAnsi"/>
            <w:bCs/>
            <w:color w:val="000000" w:themeColor="text1"/>
            <w:lang w:eastAsia="en-GB"/>
          </w:rPr>
          <w:delText xml:space="preserve">about you </w:delText>
        </w:r>
      </w:del>
      <w:r w:rsidRPr="00402063">
        <w:rPr>
          <w:rFonts w:eastAsia="Times New Roman" w:cstheme="minorHAnsi"/>
          <w:bCs/>
          <w:color w:val="000000" w:themeColor="text1"/>
          <w:lang w:eastAsia="en-GB"/>
        </w:rPr>
        <w:t>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w:t>
      </w:r>
      <w:del w:id="104" w:author="Richard Haynes" w:date="2021-11-03T16:41:00Z">
        <w:r w:rsidR="007B165F" w:rsidRPr="00402063" w:rsidDel="00377B92">
          <w:rPr>
            <w:rFonts w:eastAsia="Times New Roman" w:cstheme="minorHAnsi"/>
            <w:bCs/>
            <w:color w:val="000000" w:themeColor="text1"/>
            <w:lang w:eastAsia="en-GB"/>
          </w:rPr>
          <w:delText>the end of your participation</w:delText>
        </w:r>
      </w:del>
      <w:ins w:id="105" w:author="Richard Haynes" w:date="2021-11-03T16:41:00Z">
        <w:r w:rsidR="00377B92">
          <w:rPr>
            <w:rFonts w:eastAsia="Times New Roman" w:cstheme="minorHAnsi"/>
            <w:bCs/>
            <w:color w:val="000000" w:themeColor="text1"/>
            <w:lang w:eastAsia="en-GB"/>
          </w:rPr>
          <w:t>your discharge</w:t>
        </w:r>
      </w:ins>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r w:rsidR="0098068D">
        <w:rPr>
          <w:rFonts w:eastAsia="Times New Roman" w:cstheme="minorHAnsi"/>
          <w:bCs/>
          <w:color w:val="000000" w:themeColor="text1"/>
          <w:lang w:eastAsia="en-GB"/>
        </w:rPr>
        <w:t xml:space="preserve"> Your GP </w:t>
      </w:r>
      <w:r w:rsidR="00492F15">
        <w:rPr>
          <w:rFonts w:eastAsia="Times New Roman" w:cstheme="minorHAnsi"/>
          <w:bCs/>
          <w:color w:val="000000" w:themeColor="text1"/>
          <w:lang w:eastAsia="en-GB"/>
        </w:rPr>
        <w:t>may</w:t>
      </w:r>
      <w:r w:rsidR="0098068D">
        <w:rPr>
          <w:rFonts w:eastAsia="Times New Roman" w:cstheme="minorHAnsi"/>
          <w:bCs/>
          <w:color w:val="000000" w:themeColor="text1"/>
          <w:lang w:eastAsia="en-GB"/>
        </w:rPr>
        <w:t xml:space="preserve"> be informed of </w:t>
      </w:r>
      <w:r w:rsidR="00492F15">
        <w:rPr>
          <w:rFonts w:eastAsia="Times New Roman" w:cstheme="minorHAnsi"/>
          <w:bCs/>
          <w:color w:val="000000" w:themeColor="text1"/>
          <w:lang w:eastAsia="en-GB"/>
        </w:rPr>
        <w:t xml:space="preserve">any issues relevant to </w:t>
      </w:r>
      <w:r w:rsidR="0098068D">
        <w:rPr>
          <w:rFonts w:eastAsia="Times New Roman" w:cstheme="minorHAnsi"/>
          <w:bCs/>
          <w:color w:val="000000" w:themeColor="text1"/>
          <w:lang w:eastAsia="en-GB"/>
        </w:rPr>
        <w:t>your participation in the trial.</w:t>
      </w:r>
    </w:p>
    <w:p w14:paraId="144FF739" w14:textId="77777777" w:rsidR="00962444" w:rsidRPr="00402063" w:rsidRDefault="00962444" w:rsidP="005D5BA7">
      <w:pPr>
        <w:spacing w:after="60" w:line="240" w:lineRule="auto"/>
        <w:rPr>
          <w:rFonts w:eastAsia="Times New Roman" w:cstheme="minorHAnsi"/>
          <w:bCs/>
          <w:color w:val="000000" w:themeColor="text1"/>
          <w:lang w:eastAsia="en-GB"/>
        </w:rPr>
      </w:pP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C6B93E9" w14:textId="5EFA73C0" w:rsidR="00962444" w:rsidRPr="00962444" w:rsidRDefault="00397629" w:rsidP="00962444">
      <w:pPr>
        <w:pStyle w:val="ListParagraph"/>
        <w:numPr>
          <w:ilvl w:val="0"/>
          <w:numId w:val="4"/>
        </w:numPr>
        <w:spacing w:after="60" w:line="240" w:lineRule="auto"/>
        <w:rPr>
          <w:rFonts w:eastAsia="Times New Roman" w:cstheme="minorHAnsi"/>
          <w:color w:val="000000" w:themeColor="text1"/>
          <w:lang w:eastAsia="en-GB"/>
        </w:rPr>
      </w:pPr>
      <w:r w:rsidRPr="00962444">
        <w:rPr>
          <w:rFonts w:eastAsia="Times New Roman" w:cstheme="minorHAnsi"/>
          <w:color w:val="000000" w:themeColor="text1"/>
          <w:lang w:eastAsia="en-GB"/>
        </w:rPr>
        <w:t>B</w:t>
      </w:r>
      <w:r w:rsidR="004E0E8D" w:rsidRPr="00962444">
        <w:rPr>
          <w:rFonts w:eastAsia="Times New Roman" w:cstheme="minorHAnsi"/>
          <w:color w:val="000000" w:themeColor="text1"/>
          <w:lang w:eastAsia="en-GB"/>
        </w:rPr>
        <w:t>aricitinib</w:t>
      </w:r>
      <w:r w:rsidR="005C1526" w:rsidRPr="00962444">
        <w:rPr>
          <w:rFonts w:eastAsia="Times New Roman" w:cstheme="minorHAnsi"/>
          <w:lang w:eastAsia="en-GB"/>
        </w:rPr>
        <w:t xml:space="preserve"> </w:t>
      </w:r>
      <w:r w:rsidR="00731101" w:rsidRPr="00962444">
        <w:rPr>
          <w:rFonts w:ascii="Calibri" w:hAnsi="Calibri" w:cs="Calibri"/>
        </w:rPr>
        <w:t>may cause</w:t>
      </w:r>
      <w:r w:rsidR="005C1526" w:rsidRPr="00962444">
        <w:rPr>
          <w:rFonts w:ascii="Calibri" w:hAnsi="Calibri" w:cs="Calibri"/>
        </w:rPr>
        <w:t xml:space="preserve"> tummy upset and blood test abnormalities</w:t>
      </w:r>
      <w:r w:rsidR="004647D6" w:rsidRPr="00962444">
        <w:rPr>
          <w:rFonts w:ascii="Calibri" w:hAnsi="Calibri" w:cs="Calibri"/>
        </w:rPr>
        <w:t xml:space="preserve">, rarely </w:t>
      </w:r>
      <w:r w:rsidR="004647D6" w:rsidRPr="00962444">
        <w:rPr>
          <w:rFonts w:ascii="Calibri" w:hAnsi="Calibri" w:cs="Calibri"/>
          <w:bCs/>
        </w:rPr>
        <w:t>including low blood counts, for which you will be monitored</w:t>
      </w:r>
      <w:r w:rsidR="0016582D" w:rsidRPr="00962444">
        <w:rPr>
          <w:rFonts w:eastAsia="Times New Roman" w:cstheme="minorHAnsi"/>
          <w:lang w:eastAsia="en-GB"/>
        </w:rPr>
        <w:t xml:space="preserve">. </w:t>
      </w:r>
      <w:r w:rsidR="00962444">
        <w:rPr>
          <w:rFonts w:eastAsia="Times New Roman" w:cstheme="minorHAnsi"/>
          <w:lang w:eastAsia="en-GB"/>
        </w:rPr>
        <w:t>It might</w:t>
      </w:r>
      <w:r w:rsidR="00962444" w:rsidRPr="00962444">
        <w:rPr>
          <w:rFonts w:eastAsia="Times New Roman" w:cstheme="minorHAnsi"/>
          <w:lang w:eastAsia="en-GB"/>
        </w:rPr>
        <w:t xml:space="preserve"> </w:t>
      </w:r>
      <w:r w:rsidR="007F284A" w:rsidRPr="00962444">
        <w:rPr>
          <w:rFonts w:eastAsia="Times New Roman" w:cstheme="minorHAnsi"/>
          <w:lang w:eastAsia="en-GB"/>
        </w:rPr>
        <w:t>increase your risk of other infections</w:t>
      </w:r>
      <w:r w:rsidR="00962444">
        <w:rPr>
          <w:rFonts w:eastAsia="Times New Roman" w:cstheme="minorHAnsi"/>
          <w:lang w:eastAsia="en-GB"/>
        </w:rPr>
        <w:t>.</w:t>
      </w:r>
    </w:p>
    <w:p w14:paraId="3FB9952F" w14:textId="60F61F92" w:rsidR="00962444" w:rsidRPr="00962444" w:rsidRDefault="00962444" w:rsidP="00962444">
      <w:pPr>
        <w:pStyle w:val="ListParagraph"/>
        <w:numPr>
          <w:ilvl w:val="0"/>
          <w:numId w:val="4"/>
        </w:numPr>
        <w:spacing w:after="60" w:line="240" w:lineRule="auto"/>
        <w:rPr>
          <w:rFonts w:eastAsia="Times New Roman" w:cstheme="minorHAnsi"/>
          <w:color w:val="000000" w:themeColor="text1"/>
          <w:lang w:eastAsia="en-GB"/>
        </w:rPr>
      </w:pPr>
      <w:r>
        <w:rPr>
          <w:rFonts w:eastAsia="Times New Roman" w:cstheme="minorHAnsi"/>
          <w:lang w:eastAsia="en-GB"/>
        </w:rPr>
        <w:t>D</w:t>
      </w:r>
      <w:r w:rsidR="007F284A" w:rsidRPr="00962444">
        <w:rPr>
          <w:rFonts w:eastAsia="Times New Roman" w:cstheme="minorHAnsi"/>
          <w:lang w:eastAsia="en-GB"/>
        </w:rPr>
        <w:t>examethasone may also disturb sleep</w:t>
      </w:r>
      <w:r w:rsidRPr="00962444">
        <w:rPr>
          <w:rFonts w:eastAsia="Times New Roman" w:cstheme="minorHAnsi"/>
          <w:lang w:eastAsia="en-GB"/>
        </w:rPr>
        <w:t xml:space="preserve"> </w:t>
      </w:r>
      <w:r>
        <w:rPr>
          <w:rFonts w:eastAsia="Times New Roman" w:cstheme="minorHAnsi"/>
          <w:lang w:eastAsia="en-GB"/>
        </w:rPr>
        <w:t>and increase the risk of infections.</w:t>
      </w:r>
      <w:r w:rsidR="007F284A" w:rsidRPr="00962444">
        <w:rPr>
          <w:rFonts w:eastAsia="Times New Roman" w:cstheme="minorHAnsi"/>
          <w:lang w:eastAsia="en-GB"/>
        </w:rPr>
        <w:t xml:space="preserve"> </w:t>
      </w:r>
      <w:r>
        <w:rPr>
          <w:rFonts w:eastAsia="Times New Roman" w:cstheme="minorHAnsi"/>
          <w:lang w:eastAsia="en-GB"/>
        </w:rPr>
        <w:t>I</w:t>
      </w:r>
      <w:r w:rsidR="007F284A" w:rsidRPr="00962444">
        <w:rPr>
          <w:rFonts w:eastAsia="Times New Roman" w:cstheme="minorHAnsi"/>
          <w:lang w:eastAsia="en-GB"/>
        </w:rPr>
        <w:t>n people with diabetes</w:t>
      </w:r>
      <w:r>
        <w:rPr>
          <w:rFonts w:eastAsia="Times New Roman" w:cstheme="minorHAnsi"/>
          <w:lang w:eastAsia="en-GB"/>
        </w:rPr>
        <w:t xml:space="preserve"> it can</w:t>
      </w:r>
      <w:r w:rsidR="007F284A" w:rsidRPr="00962444">
        <w:rPr>
          <w:rFonts w:eastAsia="Times New Roman" w:cstheme="minorHAnsi"/>
          <w:lang w:eastAsia="en-GB"/>
        </w:rPr>
        <w:t xml:space="preserve"> raise blood sugar. </w:t>
      </w:r>
    </w:p>
    <w:p w14:paraId="1044C6B0" w14:textId="77777777" w:rsidR="005725FC" w:rsidRPr="00D820F0" w:rsidRDefault="008B585E" w:rsidP="00962444">
      <w:pPr>
        <w:pStyle w:val="ListParagraph"/>
        <w:numPr>
          <w:ilvl w:val="0"/>
          <w:numId w:val="4"/>
        </w:numPr>
        <w:spacing w:after="60" w:line="240" w:lineRule="auto"/>
        <w:rPr>
          <w:ins w:id="106" w:author="Richard Haynes" w:date="2021-11-03T16:44:00Z"/>
          <w:rFonts w:eastAsia="Times New Roman" w:cstheme="minorHAnsi"/>
          <w:color w:val="000000" w:themeColor="text1"/>
          <w:lang w:eastAsia="en-GB"/>
        </w:rPr>
      </w:pPr>
      <w:r w:rsidRPr="00962444">
        <w:rPr>
          <w:rFonts w:eastAsia="Times New Roman" w:cstheme="minorHAnsi"/>
          <w:lang w:eastAsia="en-GB"/>
        </w:rPr>
        <w:t xml:space="preserve">Empagliflozin may cause urine or genital tract infections, like thrush. </w:t>
      </w:r>
      <w:r w:rsidR="00E90DBA" w:rsidRPr="00962444">
        <w:rPr>
          <w:rFonts w:eastAsia="Times New Roman" w:cstheme="minorHAnsi"/>
          <w:lang w:eastAsia="en-GB"/>
        </w:rPr>
        <w:t>I</w:t>
      </w:r>
      <w:r w:rsidR="002D0C5C" w:rsidRPr="00962444">
        <w:rPr>
          <w:rFonts w:eastAsia="Times New Roman" w:cstheme="minorHAnsi"/>
          <w:lang w:eastAsia="en-GB"/>
        </w:rPr>
        <w:t xml:space="preserve">f you have diabetes, empagliflozin </w:t>
      </w:r>
      <w:r w:rsidR="00E90DBA" w:rsidRPr="00962444">
        <w:rPr>
          <w:rFonts w:eastAsia="Times New Roman" w:cstheme="minorHAnsi"/>
          <w:lang w:eastAsia="en-GB"/>
        </w:rPr>
        <w:t>also lowers blood sugar in people taking insulin or some other diabetes treatments so your doctors may adjust the doses of those</w:t>
      </w:r>
      <w:del w:id="107" w:author="Richard Haynes" w:date="2021-11-03T16:42:00Z">
        <w:r w:rsidR="00E90DBA" w:rsidRPr="00962444" w:rsidDel="00377B92">
          <w:rPr>
            <w:rFonts w:eastAsia="Times New Roman" w:cstheme="minorHAnsi"/>
            <w:lang w:eastAsia="en-GB"/>
          </w:rPr>
          <w:delText xml:space="preserve">; </w:delText>
        </w:r>
      </w:del>
      <w:ins w:id="108" w:author="Richard Haynes" w:date="2021-11-03T16:42:00Z">
        <w:r w:rsidR="00377B92">
          <w:rPr>
            <w:rFonts w:eastAsia="Times New Roman" w:cstheme="minorHAnsi"/>
            <w:lang w:eastAsia="en-GB"/>
          </w:rPr>
          <w:t>.</w:t>
        </w:r>
        <w:r w:rsidR="00377B92" w:rsidRPr="00962444">
          <w:rPr>
            <w:rFonts w:eastAsia="Times New Roman" w:cstheme="minorHAnsi"/>
            <w:lang w:eastAsia="en-GB"/>
          </w:rPr>
          <w:t xml:space="preserve"> </w:t>
        </w:r>
      </w:ins>
      <w:del w:id="109" w:author="Richard Haynes" w:date="2021-11-03T16:42:00Z">
        <w:r w:rsidR="00E90DBA" w:rsidRPr="00962444" w:rsidDel="00377B92">
          <w:rPr>
            <w:rFonts w:eastAsia="Times New Roman" w:cstheme="minorHAnsi"/>
            <w:lang w:eastAsia="en-GB"/>
          </w:rPr>
          <w:delText xml:space="preserve">it </w:delText>
        </w:r>
      </w:del>
      <w:ins w:id="110" w:author="Richard Haynes" w:date="2021-11-03T16:42:00Z">
        <w:r w:rsidR="00377B92">
          <w:rPr>
            <w:rFonts w:eastAsia="Times New Roman" w:cstheme="minorHAnsi"/>
            <w:lang w:eastAsia="en-GB"/>
          </w:rPr>
          <w:t>I</w:t>
        </w:r>
        <w:r w:rsidR="00377B92" w:rsidRPr="00962444">
          <w:rPr>
            <w:rFonts w:eastAsia="Times New Roman" w:cstheme="minorHAnsi"/>
            <w:lang w:eastAsia="en-GB"/>
          </w:rPr>
          <w:t xml:space="preserve">t </w:t>
        </w:r>
      </w:ins>
      <w:r w:rsidR="00E90DBA" w:rsidRPr="00962444">
        <w:rPr>
          <w:rFonts w:eastAsia="Times New Roman" w:cstheme="minorHAnsi"/>
          <w:lang w:eastAsia="en-GB"/>
        </w:rPr>
        <w:t>may also cause a condition called ketoacidosis (which rarely can be life-threatening)</w:t>
      </w:r>
      <w:r w:rsidR="00E73DF7" w:rsidRPr="00962444">
        <w:rPr>
          <w:rFonts w:eastAsia="Times New Roman" w:cstheme="minorHAnsi"/>
          <w:lang w:eastAsia="en-GB"/>
        </w:rPr>
        <w:t>,</w:t>
      </w:r>
      <w:r w:rsidR="00E90DBA" w:rsidRPr="00962444">
        <w:rPr>
          <w:rFonts w:eastAsia="Times New Roman" w:cstheme="minorHAnsi"/>
          <w:lang w:eastAsia="en-GB"/>
        </w:rPr>
        <w:t xml:space="preserve"> which is treated with a drip and insulin. </w:t>
      </w:r>
      <w:r w:rsidR="00B92F8C" w:rsidRPr="00962444">
        <w:rPr>
          <w:rFonts w:eastAsia="Times New Roman" w:cstheme="minorHAnsi"/>
          <w:lang w:eastAsia="en-GB"/>
        </w:rPr>
        <w:t>You will be monitored for this with daily fingerprick blood or urine tests.</w:t>
      </w:r>
    </w:p>
    <w:p w14:paraId="3B23E392" w14:textId="4FFA98B7" w:rsidR="00962444" w:rsidRPr="00E33E11" w:rsidRDefault="00B92F8C" w:rsidP="00962444">
      <w:pPr>
        <w:pStyle w:val="ListParagraph"/>
        <w:numPr>
          <w:ilvl w:val="0"/>
          <w:numId w:val="4"/>
        </w:numPr>
        <w:spacing w:after="60" w:line="240" w:lineRule="auto"/>
        <w:rPr>
          <w:ins w:id="111" w:author="Richard Haynes" w:date="2021-11-11T12:22:00Z"/>
          <w:rFonts w:eastAsia="Times New Roman" w:cstheme="minorHAnsi"/>
          <w:color w:val="000000" w:themeColor="text1"/>
          <w:lang w:eastAsia="en-GB"/>
        </w:rPr>
      </w:pPr>
      <w:del w:id="112" w:author="Richard Haynes" w:date="2021-11-03T16:42:00Z">
        <w:r w:rsidRPr="00962444" w:rsidDel="00377B92">
          <w:rPr>
            <w:rFonts w:eastAsia="Times New Roman" w:cstheme="minorHAnsi"/>
            <w:lang w:eastAsia="en-GB"/>
          </w:rPr>
          <w:delText xml:space="preserve"> </w:delText>
        </w:r>
      </w:del>
      <w:ins w:id="113" w:author="Richard Haynes" w:date="2021-11-03T16:42:00Z">
        <w:r w:rsidR="00377B92">
          <w:rPr>
            <w:rFonts w:eastAsia="Times New Roman" w:cstheme="minorHAnsi"/>
            <w:lang w:eastAsia="en-GB"/>
          </w:rPr>
          <w:t>O</w:t>
        </w:r>
        <w:r w:rsidR="00377B92" w:rsidRPr="000E58A2">
          <w:rPr>
            <w:rFonts w:eastAsia="Times New Roman" w:cstheme="minorHAnsi"/>
            <w:lang w:eastAsia="en-GB"/>
          </w:rPr>
          <w:t>seltamivir may cause headache</w:t>
        </w:r>
      </w:ins>
      <w:ins w:id="114" w:author="Richard Haynes" w:date="2021-11-11T19:03:00Z">
        <w:r w:rsidR="00645815">
          <w:rPr>
            <w:rFonts w:eastAsia="Times New Roman" w:cstheme="minorHAnsi"/>
            <w:lang w:eastAsia="en-GB"/>
          </w:rPr>
          <w:t>,</w:t>
        </w:r>
      </w:ins>
      <w:ins w:id="115" w:author="Richard Haynes" w:date="2021-11-03T16:42:00Z">
        <w:r w:rsidR="00377B92" w:rsidRPr="000E58A2">
          <w:rPr>
            <w:rFonts w:eastAsia="Times New Roman" w:cstheme="minorHAnsi"/>
            <w:lang w:eastAsia="en-GB"/>
          </w:rPr>
          <w:t xml:space="preserve"> tummy upset </w:t>
        </w:r>
      </w:ins>
      <w:ins w:id="116" w:author="Richard Haynes" w:date="2021-11-11T19:04:00Z">
        <w:r w:rsidR="00645815">
          <w:rPr>
            <w:rFonts w:eastAsia="Times New Roman" w:cstheme="minorHAnsi"/>
            <w:lang w:eastAsia="en-GB"/>
          </w:rPr>
          <w:t>and</w:t>
        </w:r>
      </w:ins>
      <w:ins w:id="117" w:author="Richard Haynes" w:date="2021-11-03T16:42:00Z">
        <w:r w:rsidR="00377B92" w:rsidRPr="000E58A2">
          <w:rPr>
            <w:rFonts w:eastAsia="Times New Roman" w:cstheme="minorHAnsi"/>
            <w:lang w:eastAsia="en-GB"/>
          </w:rPr>
          <w:t xml:space="preserve"> allergic reactions.</w:t>
        </w:r>
      </w:ins>
    </w:p>
    <w:p w14:paraId="5D2231C8" w14:textId="0FA1C13B" w:rsidR="00E33E11" w:rsidRPr="00962444" w:rsidRDefault="00E33E11" w:rsidP="00962444">
      <w:pPr>
        <w:pStyle w:val="ListParagraph"/>
        <w:numPr>
          <w:ilvl w:val="0"/>
          <w:numId w:val="4"/>
        </w:numPr>
        <w:spacing w:after="60" w:line="240" w:lineRule="auto"/>
        <w:rPr>
          <w:rFonts w:eastAsia="Times New Roman" w:cstheme="minorHAnsi"/>
          <w:color w:val="000000" w:themeColor="text1"/>
          <w:lang w:eastAsia="en-GB"/>
        </w:rPr>
      </w:pPr>
      <w:ins w:id="118" w:author="Richard Haynes" w:date="2021-11-11T12:22:00Z">
        <w:r>
          <w:rPr>
            <w:rFonts w:eastAsia="Times New Roman" w:cstheme="minorHAnsi"/>
            <w:lang w:eastAsia="en-GB"/>
          </w:rPr>
          <w:t>Baloxavir rarely causes allergic reactions, but has no other known side effects.</w:t>
        </w:r>
      </w:ins>
    </w:p>
    <w:p w14:paraId="5E144DCF" w14:textId="77777777" w:rsidR="00962444" w:rsidRDefault="00731101" w:rsidP="00962444">
      <w:pPr>
        <w:spacing w:after="60" w:line="240" w:lineRule="auto"/>
        <w:rPr>
          <w:rFonts w:ascii="Calibri" w:hAnsi="Calibri" w:cs="Calibri"/>
        </w:rPr>
      </w:pPr>
      <w:r w:rsidRPr="00962444">
        <w:rPr>
          <w:rFonts w:eastAsia="Times New Roman" w:cstheme="minorHAnsi"/>
          <w:lang w:eastAsia="en-GB"/>
        </w:rPr>
        <w:t xml:space="preserve">There </w:t>
      </w:r>
      <w:r w:rsidR="00271BE5" w:rsidRPr="00962444">
        <w:rPr>
          <w:rFonts w:eastAsia="Times New Roman" w:cstheme="minorHAnsi"/>
          <w:lang w:eastAsia="en-GB"/>
        </w:rPr>
        <w:t xml:space="preserve">is </w:t>
      </w:r>
      <w:r w:rsidRPr="00962444">
        <w:rPr>
          <w:rFonts w:eastAsia="Times New Roman" w:cstheme="minorHAnsi"/>
          <w:lang w:eastAsia="en-GB"/>
        </w:rPr>
        <w:t xml:space="preserve">also </w:t>
      </w:r>
      <w:r w:rsidR="00271BE5" w:rsidRPr="00962444">
        <w:rPr>
          <w:rFonts w:eastAsia="Times New Roman" w:cstheme="minorHAnsi"/>
          <w:lang w:eastAsia="en-GB"/>
        </w:rPr>
        <w:t>the unlikely possibil</w:t>
      </w:r>
      <w:r w:rsidR="00271BE5" w:rsidRPr="00962444">
        <w:rPr>
          <w:rFonts w:eastAsia="Times New Roman" w:cstheme="minorHAnsi"/>
          <w:color w:val="000000" w:themeColor="text1"/>
          <w:lang w:eastAsia="en-GB"/>
        </w:rPr>
        <w:t xml:space="preserve">ity of a severe </w:t>
      </w:r>
      <w:r w:rsidR="00271BE5" w:rsidRPr="00962444">
        <w:rPr>
          <w:rFonts w:eastAsia="Times New Roman" w:cstheme="minorHAnsi"/>
          <w:lang w:eastAsia="en-GB"/>
        </w:rPr>
        <w:t>reaction to a</w:t>
      </w:r>
      <w:r w:rsidR="0034114C" w:rsidRPr="00962444">
        <w:rPr>
          <w:rFonts w:eastAsia="Times New Roman" w:cstheme="minorHAnsi"/>
          <w:lang w:eastAsia="en-GB"/>
        </w:rPr>
        <w:t>ny</w:t>
      </w:r>
      <w:r w:rsidR="00271BE5" w:rsidRPr="00962444">
        <w:rPr>
          <w:rFonts w:eastAsia="Times New Roman" w:cstheme="minorHAnsi"/>
          <w:lang w:eastAsia="en-GB"/>
        </w:rPr>
        <w:t xml:space="preserve"> study drug. </w:t>
      </w:r>
      <w:r w:rsidR="00BD3C57" w:rsidRPr="00962444">
        <w:rPr>
          <w:rFonts w:ascii="Calibri" w:eastAsia="Calibri" w:hAnsi="Calibri" w:cs="Times New Roman"/>
          <w:iCs/>
        </w:rPr>
        <w:t xml:space="preserve">At some sites, other treatments may also be assessed. </w:t>
      </w:r>
      <w:r w:rsidR="000F14AC" w:rsidRPr="00962444">
        <w:rPr>
          <w:rFonts w:eastAsia="Times New Roman" w:cstheme="minorHAnsi"/>
          <w:color w:val="000000" w:themeColor="text1"/>
          <w:lang w:eastAsia="en-GB"/>
        </w:rPr>
        <w:t xml:space="preserve">Please ask your hospital doctor if you would like more information. </w:t>
      </w:r>
      <w:r w:rsidR="00271BE5" w:rsidRPr="00962444">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962444">
        <w:rPr>
          <w:rFonts w:ascii="Calibri" w:hAnsi="Calibri" w:cs="Calibri"/>
        </w:rPr>
        <w:t xml:space="preserve"> </w:t>
      </w:r>
    </w:p>
    <w:p w14:paraId="3B49D0BC" w14:textId="19904864" w:rsidR="00271BE5" w:rsidRPr="00962444" w:rsidRDefault="005D5BA7" w:rsidP="00962444">
      <w:pPr>
        <w:spacing w:after="60" w:line="240" w:lineRule="auto"/>
        <w:rPr>
          <w:rFonts w:eastAsia="Times New Roman" w:cstheme="minorHAnsi"/>
          <w:color w:val="000000" w:themeColor="text1"/>
          <w:lang w:eastAsia="en-GB"/>
        </w:rPr>
      </w:pPr>
      <w:r w:rsidRPr="00962444">
        <w:rPr>
          <w:rFonts w:ascii="Calibri" w:hAnsi="Calibri" w:cs="Calibri"/>
        </w:rPr>
        <w:t>Women who are pregnant may be included, however</w:t>
      </w:r>
      <w:r w:rsidRPr="00962444">
        <w:rPr>
          <w:rFonts w:eastAsia="Times New Roman" w:cstheme="minorHAnsi"/>
          <w:lang w:eastAsia="en-GB"/>
        </w:rPr>
        <w:t>, the effect of some of the treatments on unborn babies is uncertain</w:t>
      </w:r>
      <w:r w:rsidR="00DF00A1" w:rsidRPr="00962444">
        <w:rPr>
          <w:rFonts w:eastAsia="Times New Roman" w:cstheme="minorHAnsi"/>
          <w:lang w:eastAsia="en-GB"/>
        </w:rPr>
        <w:t xml:space="preserve">. </w:t>
      </w:r>
      <w:r w:rsidR="004E0E8D" w:rsidRPr="00962444">
        <w:rPr>
          <w:rFonts w:eastAsia="Times New Roman" w:cstheme="minorHAnsi"/>
          <w:lang w:eastAsia="en-GB"/>
        </w:rPr>
        <w:t xml:space="preserve">Pregnant women </w:t>
      </w:r>
      <w:r w:rsidR="00DF00A1" w:rsidRPr="00962444">
        <w:rPr>
          <w:rFonts w:eastAsia="Times New Roman" w:cstheme="minorHAnsi"/>
          <w:lang w:eastAsia="en-GB"/>
        </w:rPr>
        <w:t xml:space="preserve">will not receive </w:t>
      </w:r>
      <w:r w:rsidR="004E0E8D" w:rsidRPr="00962444">
        <w:rPr>
          <w:rFonts w:eastAsia="Times New Roman" w:cstheme="minorHAnsi"/>
          <w:lang w:eastAsia="en-GB"/>
        </w:rPr>
        <w:t xml:space="preserve">baricitinib </w:t>
      </w:r>
      <w:r w:rsidR="008B585E" w:rsidRPr="00962444">
        <w:rPr>
          <w:rFonts w:eastAsia="Times New Roman" w:cstheme="minorHAnsi"/>
          <w:lang w:eastAsia="en-GB"/>
        </w:rPr>
        <w:t xml:space="preserve">or empagliflozin </w:t>
      </w:r>
      <w:r w:rsidR="004B099A" w:rsidRPr="00962444">
        <w:rPr>
          <w:rFonts w:eastAsia="Times New Roman" w:cstheme="minorHAnsi"/>
          <w:lang w:eastAsia="en-GB"/>
        </w:rPr>
        <w:t xml:space="preserve">as </w:t>
      </w:r>
      <w:r w:rsidR="004E0E8D" w:rsidRPr="00962444">
        <w:rPr>
          <w:rFonts w:eastAsia="Times New Roman" w:cstheme="minorHAnsi"/>
          <w:lang w:eastAsia="en-GB"/>
        </w:rPr>
        <w:t xml:space="preserve">they </w:t>
      </w:r>
      <w:r w:rsidR="004647D6" w:rsidRPr="00962444">
        <w:rPr>
          <w:rFonts w:eastAsia="Times New Roman" w:cstheme="minorHAnsi"/>
          <w:lang w:eastAsia="en-GB"/>
        </w:rPr>
        <w:t>may be harmful</w:t>
      </w:r>
      <w:r w:rsidR="00DF00A1" w:rsidRPr="00962444">
        <w:rPr>
          <w:rFonts w:eastAsia="Times New Roman" w:cstheme="minorHAnsi"/>
          <w:lang w:eastAsia="en-GB"/>
        </w:rPr>
        <w:t xml:space="preserve"> in pregnancy</w:t>
      </w:r>
      <w:r w:rsidR="004647D6" w:rsidRPr="00962444">
        <w:rPr>
          <w:rFonts w:eastAsia="Times New Roman" w:cstheme="minorHAnsi"/>
          <w:lang w:eastAsia="en-GB"/>
        </w:rPr>
        <w:t xml:space="preserve"> or when breast-feeding</w:t>
      </w:r>
      <w:r w:rsidR="00DF00A1" w:rsidRPr="00962444">
        <w:rPr>
          <w:rFonts w:eastAsia="Times New Roman" w:cstheme="minorHAnsi"/>
          <w:lang w:eastAsia="en-GB"/>
        </w:rPr>
        <w:t>.</w:t>
      </w:r>
      <w:r w:rsidRPr="00962444">
        <w:rPr>
          <w:rFonts w:eastAsia="Times New Roman" w:cstheme="minorHAnsi"/>
          <w:lang w:eastAsia="en-GB"/>
        </w:rPr>
        <w:t xml:space="preserve"> </w:t>
      </w:r>
      <w:r w:rsidR="008B585E" w:rsidRPr="00962444">
        <w:rPr>
          <w:rFonts w:eastAsia="Times New Roman" w:cstheme="minorHAnsi"/>
          <w:lang w:eastAsia="en-GB"/>
        </w:rPr>
        <w:t>T</w:t>
      </w:r>
      <w:r w:rsidRPr="00962444">
        <w:rPr>
          <w:rFonts w:eastAsia="Times New Roman" w:cstheme="minorHAnsi"/>
          <w:lang w:eastAsia="en-GB"/>
        </w:rPr>
        <w:t>he</w:t>
      </w:r>
      <w:r w:rsidR="00DF00A1" w:rsidRPr="00962444">
        <w:rPr>
          <w:rFonts w:eastAsia="Times New Roman" w:cstheme="minorHAnsi"/>
          <w:lang w:eastAsia="en-GB"/>
        </w:rPr>
        <w:t xml:space="preserve"> other</w:t>
      </w:r>
      <w:r w:rsidRPr="00962444">
        <w:rPr>
          <w:rFonts w:eastAsia="Times New Roman" w:cstheme="minorHAnsi"/>
          <w:lang w:eastAsia="en-GB"/>
        </w:rPr>
        <w:t xml:space="preserve"> treatments have previously been used in pregnancy for other medical conditions without safety concerns being raised</w:t>
      </w:r>
      <w:ins w:id="119" w:author="Richard Haynes" w:date="2021-11-11T19:03:00Z">
        <w:r w:rsidR="00645815">
          <w:rPr>
            <w:rFonts w:eastAsia="Times New Roman" w:cstheme="minorHAnsi"/>
            <w:lang w:eastAsia="en-GB"/>
          </w:rPr>
          <w:t xml:space="preserve">. </w:t>
        </w:r>
      </w:ins>
      <w:ins w:id="120" w:author="Richard Haynes" w:date="2021-11-17T12:28:00Z">
        <w:r w:rsidR="00D55712" w:rsidRPr="00D55712">
          <w:rPr>
            <w:rFonts w:eastAsia="Times New Roman"/>
            <w:lang w:eastAsia="en-GB"/>
          </w:rPr>
          <w:t>Baloxavir is considered to have an acceptably low level of risk to use in pregnant women in this trial by a national expert panel</w:t>
        </w:r>
      </w:ins>
      <w:r w:rsidRPr="00962444">
        <w:rPr>
          <w:rFonts w:eastAsia="Times New Roman" w:cstheme="minorHAnsi"/>
          <w:lang w:eastAsia="en-GB"/>
        </w:rPr>
        <w:t>.</w:t>
      </w:r>
      <w:r w:rsidR="009F7002" w:rsidRPr="00962444">
        <w:rPr>
          <w:rFonts w:eastAsia="Times New Roman" w:cstheme="minorHAnsi"/>
          <w:lang w:eastAsia="en-GB"/>
        </w:rPr>
        <w:t xml:space="preserve"> </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DDFD23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w:t>
      </w:r>
      <w:r w:rsidR="00E97E80">
        <w:rPr>
          <w:rFonts w:eastAsia="Times New Roman" w:cstheme="minorHAnsi"/>
          <w:color w:val="000000" w:themeColor="text1"/>
          <w:lang w:eastAsia="en-GB"/>
        </w:rPr>
        <w:t xml:space="preserve">authorised </w:t>
      </w:r>
      <w:r w:rsidRPr="00402063">
        <w:rPr>
          <w:rFonts w:eastAsia="Times New Roman" w:cstheme="minorHAnsi"/>
          <w:color w:val="000000" w:themeColor="text1"/>
          <w:lang w:eastAsia="en-GB"/>
        </w:rPr>
        <w:t xml:space="preserve">staff at </w:t>
      </w:r>
      <w:r w:rsidR="00E97E80">
        <w:rPr>
          <w:rFonts w:eastAsia="Times New Roman" w:cstheme="minorHAnsi"/>
          <w:color w:val="000000" w:themeColor="text1"/>
          <w:lang w:eastAsia="en-GB"/>
        </w:rPr>
        <w:t>Oxford University and</w:t>
      </w:r>
      <w:r w:rsidR="00183176">
        <w:rPr>
          <w:rFonts w:eastAsia="Times New Roman" w:cstheme="minorHAnsi"/>
          <w:color w:val="000000" w:themeColor="text1"/>
          <w:lang w:eastAsia="en-GB"/>
        </w:rPr>
        <w:t xml:space="preserve"> your hospital</w:t>
      </w:r>
      <w:r w:rsidR="00E97E80">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FB1A06">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01ED6FED" w:rsidR="00D55712" w:rsidRDefault="00C82C2A" w:rsidP="009F7002">
      <w:pPr>
        <w:spacing w:after="0" w:line="240" w:lineRule="auto"/>
        <w:rPr>
          <w:ins w:id="121" w:author="Richard Haynes" w:date="2021-11-17T12:28:00Z"/>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0CEB809D" w14:textId="648EDB31" w:rsidR="00FB07C4" w:rsidRPr="00D55712" w:rsidRDefault="00D55712" w:rsidP="00D55712">
      <w:pPr>
        <w:tabs>
          <w:tab w:val="left" w:pos="4335"/>
        </w:tabs>
        <w:rPr>
          <w:rFonts w:eastAsia="Times New Roman" w:cstheme="minorHAnsi"/>
          <w:lang w:eastAsia="en-GB"/>
        </w:rPr>
      </w:pPr>
      <w:ins w:id="122" w:author="Richard Haynes" w:date="2021-11-17T12:28:00Z">
        <w:r>
          <w:rPr>
            <w:rFonts w:eastAsia="Times New Roman" w:cstheme="minorHAnsi"/>
            <w:lang w:eastAsia="en-GB"/>
          </w:rPr>
          <w:tab/>
        </w:r>
      </w:ins>
    </w:p>
    <w:p w14:paraId="71DE509B" w14:textId="7C8B772E" w:rsidR="00FB1A06"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lastRenderedPageBreak/>
        <w:t xml:space="preserve">The study </w:t>
      </w:r>
      <w:ins w:id="123" w:author="Richard Haynes" w:date="2021-11-16T20:54:00Z">
        <w:r w:rsidR="00B27EA5">
          <w:rPr>
            <w:color w:val="000000"/>
            <w:lang w:eastAsia="en-GB"/>
          </w:rPr>
          <w:t xml:space="preserve">has been approved by the </w:t>
        </w:r>
        <w:r w:rsidR="00B27EA5">
          <w:rPr>
            <w:shd w:val="clear" w:color="auto" w:fill="FFFFFF"/>
          </w:rPr>
          <w:t xml:space="preserve">Medicines and Healthcare products Regulatory Agency (MHRA) and by the </w:t>
        </w:r>
        <w:r w:rsidR="00B27EA5">
          <w:rPr>
            <w:color w:val="000000"/>
            <w:lang w:eastAsia="en-GB"/>
          </w:rPr>
          <w:t xml:space="preserve">Cambridge East Research Ethics Committee (Health Research Authority, ref 20/EE/0101).  It </w:t>
        </w:r>
      </w:ins>
      <w:r w:rsidRPr="00402063">
        <w:rPr>
          <w:rFonts w:eastAsia="Times New Roman" w:cstheme="minorHAnsi"/>
          <w:color w:val="000000" w:themeColor="text1"/>
          <w:lang w:eastAsia="en-GB"/>
        </w:rPr>
        <w:t xml:space="preserve">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p w14:paraId="621A69C3" w14:textId="6A3A1976" w:rsidR="00FB1A06" w:rsidDel="00D820F0" w:rsidRDefault="00FB1A06" w:rsidP="005D5BA7">
      <w:pPr>
        <w:spacing w:after="60" w:line="240" w:lineRule="auto"/>
        <w:rPr>
          <w:del w:id="124" w:author="Richard Haynes" w:date="2021-11-09T17:04:00Z"/>
          <w:rFonts w:eastAsia="Times New Roman" w:cstheme="minorHAnsi"/>
          <w:color w:val="000000" w:themeColor="text1"/>
          <w:lang w:eastAsia="en-GB"/>
        </w:rPr>
      </w:pPr>
      <w:del w:id="125" w:author="Richard Haynes" w:date="2021-11-09T17:04:00Z">
        <w:r w:rsidDel="00D820F0">
          <w:rPr>
            <w:rFonts w:eastAsia="Times New Roman" w:cstheme="minorHAnsi"/>
            <w:color w:val="000000" w:themeColor="text1"/>
            <w:lang w:eastAsia="en-GB"/>
          </w:rPr>
          <w:delText>If you</w:delText>
        </w:r>
        <w:r w:rsidR="00104644" w:rsidDel="00D820F0">
          <w:rPr>
            <w:rFonts w:eastAsia="Times New Roman" w:cstheme="minorHAnsi"/>
            <w:color w:val="000000" w:themeColor="text1"/>
            <w:lang w:eastAsia="en-GB"/>
          </w:rPr>
          <w:delText>r</w:delText>
        </w:r>
        <w:r w:rsidDel="00D820F0">
          <w:rPr>
            <w:rFonts w:eastAsia="Times New Roman" w:cstheme="minorHAnsi"/>
            <w:color w:val="000000" w:themeColor="text1"/>
            <w:lang w:eastAsia="en-GB"/>
          </w:rPr>
          <w:delText xml:space="preserve"> study team have requested you consider </w:delText>
        </w:r>
      </w:del>
      <w:del w:id="126" w:author="Richard Haynes" w:date="2021-11-03T16:45:00Z">
        <w:r w:rsidDel="005725FC">
          <w:rPr>
            <w:rFonts w:eastAsia="Times New Roman" w:cstheme="minorHAnsi"/>
            <w:color w:val="000000" w:themeColor="text1"/>
            <w:lang w:eastAsia="en-GB"/>
          </w:rPr>
          <w:delText xml:space="preserve">participating </w:delText>
        </w:r>
      </w:del>
      <w:del w:id="127" w:author="Richard Haynes" w:date="2021-11-09T17:04:00Z">
        <w:r w:rsidDel="00D820F0">
          <w:rPr>
            <w:rFonts w:eastAsia="Times New Roman" w:cstheme="minorHAnsi"/>
            <w:color w:val="000000" w:themeColor="text1"/>
            <w:lang w:eastAsia="en-GB"/>
          </w:rPr>
          <w:delText>in the assessment of dimethyl fumarate</w:delText>
        </w:r>
        <w:r w:rsidR="00104644" w:rsidDel="00D820F0">
          <w:rPr>
            <w:rFonts w:eastAsia="Times New Roman" w:cstheme="minorHAnsi"/>
            <w:color w:val="000000" w:themeColor="text1"/>
            <w:lang w:eastAsia="en-GB"/>
          </w:rPr>
          <w:delText xml:space="preserve"> (UK only)</w:delText>
        </w:r>
        <w:r w:rsidDel="00D820F0">
          <w:rPr>
            <w:rFonts w:eastAsia="Times New Roman" w:cstheme="minorHAnsi"/>
            <w:color w:val="000000" w:themeColor="text1"/>
            <w:lang w:eastAsia="en-GB"/>
          </w:rPr>
          <w:delText xml:space="preserve"> please read the next page.</w:delText>
        </w:r>
        <w:r w:rsidR="004021B5" w:rsidDel="00D820F0">
          <w:rPr>
            <w:rFonts w:eastAsia="Times New Roman" w:cstheme="minorHAnsi"/>
            <w:color w:val="000000" w:themeColor="text1"/>
            <w:lang w:eastAsia="en-GB"/>
          </w:rPr>
          <w:delText xml:space="preserve"> Otherwise you may stop reading here.</w:delText>
        </w:r>
      </w:del>
    </w:p>
    <w:p w14:paraId="71065C99" w14:textId="72004939" w:rsidR="008B585E" w:rsidDel="00D820F0" w:rsidRDefault="008B585E">
      <w:pPr>
        <w:rPr>
          <w:del w:id="128" w:author="Richard Haynes" w:date="2021-11-09T17:04:00Z"/>
          <w:rFonts w:cstheme="minorHAnsi"/>
          <w:b/>
        </w:rPr>
      </w:pPr>
      <w:del w:id="129" w:author="Richard Haynes" w:date="2021-11-09T17:04:00Z">
        <w:r w:rsidDel="00D820F0">
          <w:rPr>
            <w:rFonts w:cstheme="minorHAnsi"/>
            <w:b/>
          </w:rPr>
          <w:br w:type="page"/>
        </w:r>
      </w:del>
    </w:p>
    <w:p w14:paraId="42A34C60" w14:textId="61EB5711" w:rsidR="00FB1A06" w:rsidDel="00D820F0" w:rsidRDefault="00FB1A06" w:rsidP="00D820F0">
      <w:pPr>
        <w:spacing w:after="60" w:line="240" w:lineRule="auto"/>
        <w:rPr>
          <w:del w:id="130" w:author="Richard Haynes" w:date="2021-11-09T17:04:00Z"/>
          <w:rFonts w:cstheme="minorHAnsi"/>
          <w:b/>
        </w:rPr>
      </w:pPr>
      <w:del w:id="131" w:author="Richard Haynes" w:date="2021-11-09T17:04:00Z">
        <w:r w:rsidDel="00D820F0">
          <w:rPr>
            <w:rFonts w:cstheme="minorHAnsi"/>
            <w:b/>
          </w:rPr>
          <w:lastRenderedPageBreak/>
          <w:delText>14) What is dimethyl fumarate and why is it being tested?</w:delText>
        </w:r>
      </w:del>
    </w:p>
    <w:p w14:paraId="4A5E90EB" w14:textId="5B862FAD" w:rsidR="00FB1A06" w:rsidDel="00D820F0" w:rsidRDefault="00FB1A06">
      <w:pPr>
        <w:spacing w:after="60" w:line="240" w:lineRule="auto"/>
        <w:rPr>
          <w:del w:id="132" w:author="Richard Haynes" w:date="2021-11-09T17:04:00Z"/>
          <w:rFonts w:cstheme="minorHAnsi"/>
        </w:rPr>
      </w:pPr>
      <w:del w:id="133" w:author="Richard Haynes" w:date="2021-11-09T17:04:00Z">
        <w:r w:rsidDel="00D820F0">
          <w:rPr>
            <w:rFonts w:cstheme="minorHAnsi"/>
          </w:rPr>
          <w:delText>Dimethyl fumarate is a treatment currently used for multiple sclerosis and psoriasis (a skin condition) which might prevent your immune system from over-reacting to COVID-19</w:delText>
        </w:r>
        <w:r w:rsidR="00BD3C57" w:rsidDel="00D820F0">
          <w:rPr>
            <w:rFonts w:cstheme="minorHAnsi"/>
          </w:rPr>
          <w:delText>, but we do not know for sure whether to assess it in a large group of participants yet</w:delText>
        </w:r>
        <w:r w:rsidDel="00D820F0">
          <w:rPr>
            <w:rFonts w:cstheme="minorHAnsi"/>
          </w:rPr>
          <w:delText>.</w:delText>
        </w:r>
        <w:r w:rsidR="00996106" w:rsidDel="00D820F0">
          <w:rPr>
            <w:rFonts w:cstheme="minorHAnsi"/>
          </w:rPr>
          <w:delText xml:space="preserve"> We wish to understand the </w:delText>
        </w:r>
        <w:r w:rsidR="00A07C73" w:rsidDel="00D820F0">
          <w:rPr>
            <w:rFonts w:cstheme="minorHAnsi"/>
          </w:rPr>
          <w:delText xml:space="preserve">detailed </w:delText>
        </w:r>
        <w:r w:rsidR="00996106" w:rsidDel="00D820F0">
          <w:rPr>
            <w:rFonts w:cstheme="minorHAnsi"/>
          </w:rPr>
          <w:delText>effect</w:delText>
        </w:r>
        <w:r w:rsidR="00A07C73" w:rsidDel="00D820F0">
          <w:rPr>
            <w:rFonts w:cstheme="minorHAnsi"/>
          </w:rPr>
          <w:delText>s</w:delText>
        </w:r>
        <w:r w:rsidR="00996106" w:rsidDel="00D820F0">
          <w:rPr>
            <w:rFonts w:cstheme="minorHAnsi"/>
          </w:rPr>
          <w:delText xml:space="preserve"> of dimethyl fumarate on people with COVID-19 </w:delText>
        </w:r>
        <w:r w:rsidR="00A07C73" w:rsidDel="00D820F0">
          <w:rPr>
            <w:rFonts w:cstheme="minorHAnsi"/>
          </w:rPr>
          <w:delText xml:space="preserve">among about </w:delText>
        </w:r>
        <w:r w:rsidR="0010061E" w:rsidDel="00D820F0">
          <w:rPr>
            <w:rFonts w:cstheme="minorHAnsi"/>
          </w:rPr>
          <w:delText xml:space="preserve">700 </w:delText>
        </w:r>
        <w:r w:rsidR="00A07C73" w:rsidDel="00D820F0">
          <w:rPr>
            <w:rFonts w:cstheme="minorHAnsi"/>
          </w:rPr>
          <w:delText>people</w:delText>
        </w:r>
        <w:r w:rsidR="00BD3C57" w:rsidDel="00D820F0">
          <w:rPr>
            <w:rFonts w:cstheme="minorHAnsi"/>
          </w:rPr>
          <w:delText xml:space="preserve"> by conducting some extra tests (see below). The results of these will help us decide whether to continue and</w:delText>
        </w:r>
        <w:r w:rsidR="00A07C73" w:rsidDel="00D820F0">
          <w:rPr>
            <w:rFonts w:cstheme="minorHAnsi"/>
          </w:rPr>
          <w:delText xml:space="preserve"> enrol</w:delText>
        </w:r>
        <w:r w:rsidR="00BD3C57" w:rsidDel="00D820F0">
          <w:rPr>
            <w:rFonts w:cstheme="minorHAnsi"/>
          </w:rPr>
          <w:delText xml:space="preserve"> </w:delText>
        </w:r>
        <w:r w:rsidR="00A07C73" w:rsidDel="00D820F0">
          <w:rPr>
            <w:rFonts w:cstheme="minorHAnsi"/>
          </w:rPr>
          <w:delText>several thousand people into an assessment of the drug.</w:delText>
        </w:r>
      </w:del>
    </w:p>
    <w:p w14:paraId="3CCC0167" w14:textId="3874771F" w:rsidR="00FB1A06" w:rsidDel="00D820F0" w:rsidRDefault="00FB1A06">
      <w:pPr>
        <w:spacing w:after="60" w:line="240" w:lineRule="auto"/>
        <w:rPr>
          <w:del w:id="134" w:author="Richard Haynes" w:date="2021-11-09T17:04:00Z"/>
          <w:rFonts w:cstheme="minorHAnsi"/>
          <w:b/>
        </w:rPr>
      </w:pPr>
      <w:del w:id="135" w:author="Richard Haynes" w:date="2021-11-09T17:04:00Z">
        <w:r w:rsidDel="00D820F0">
          <w:rPr>
            <w:rFonts w:cstheme="minorHAnsi"/>
            <w:b/>
          </w:rPr>
          <w:delText>15) What are the potential risks of this part of the study?</w:delText>
        </w:r>
      </w:del>
    </w:p>
    <w:p w14:paraId="40196055" w14:textId="0FE9B7F2" w:rsidR="00FB1A06" w:rsidDel="00D820F0" w:rsidRDefault="00FB1A06">
      <w:pPr>
        <w:spacing w:after="60" w:line="240" w:lineRule="auto"/>
        <w:rPr>
          <w:del w:id="136" w:author="Richard Haynes" w:date="2021-11-09T17:04:00Z"/>
          <w:rFonts w:eastAsia="Times New Roman" w:cstheme="minorHAnsi"/>
          <w:lang w:eastAsia="en-GB"/>
        </w:rPr>
      </w:pPr>
      <w:del w:id="137" w:author="Richard Haynes" w:date="2021-11-09T17:04:00Z">
        <w:r w:rsidDel="00D820F0">
          <w:rPr>
            <w:rFonts w:cstheme="minorHAnsi"/>
          </w:rPr>
          <w:delText>Dimethyl fumarate sometimes causes ‘flushing’ (an unpleasant but not dangerous experience of redness and warmth especially in the face, sometimes associated with itching) and tummy upset. Blood test abnormalities are possible and you will be monitored for these.</w:delText>
        </w:r>
        <w:r w:rsidRPr="00FB1A06" w:rsidDel="00D820F0">
          <w:rPr>
            <w:rFonts w:eastAsia="Times New Roman" w:cstheme="minorHAnsi"/>
            <w:lang w:eastAsia="en-GB"/>
          </w:rPr>
          <w:delText xml:space="preserve"> </w:delText>
        </w:r>
        <w:r w:rsidDel="00D820F0">
          <w:rPr>
            <w:rFonts w:eastAsia="Times New Roman" w:cstheme="minorHAnsi"/>
            <w:lang w:eastAsia="en-GB"/>
          </w:rPr>
          <w:delText>T</w:delText>
        </w:r>
        <w:r w:rsidRPr="00402063" w:rsidDel="00D820F0">
          <w:rPr>
            <w:rFonts w:eastAsia="Times New Roman" w:cstheme="minorHAnsi"/>
            <w:lang w:eastAsia="en-GB"/>
          </w:rPr>
          <w:delText xml:space="preserve">here is </w:delText>
        </w:r>
        <w:r w:rsidDel="00D820F0">
          <w:rPr>
            <w:rFonts w:eastAsia="Times New Roman" w:cstheme="minorHAnsi"/>
            <w:lang w:eastAsia="en-GB"/>
          </w:rPr>
          <w:delText xml:space="preserve">also </w:delText>
        </w:r>
        <w:r w:rsidRPr="00402063" w:rsidDel="00D820F0">
          <w:rPr>
            <w:rFonts w:eastAsia="Times New Roman" w:cstheme="minorHAnsi"/>
            <w:lang w:eastAsia="en-GB"/>
          </w:rPr>
          <w:delText>the unlikely possibil</w:delText>
        </w:r>
        <w:r w:rsidRPr="00402063" w:rsidDel="00D820F0">
          <w:rPr>
            <w:rFonts w:eastAsia="Times New Roman" w:cstheme="minorHAnsi"/>
            <w:color w:val="000000" w:themeColor="text1"/>
            <w:lang w:eastAsia="en-GB"/>
          </w:rPr>
          <w:delText xml:space="preserve">ity of a severe </w:delText>
        </w:r>
        <w:r w:rsidRPr="004C32A3" w:rsidDel="00D820F0">
          <w:rPr>
            <w:rFonts w:eastAsia="Times New Roman" w:cstheme="minorHAnsi"/>
            <w:lang w:eastAsia="en-GB"/>
          </w:rPr>
          <w:delText>reaction to a</w:delText>
        </w:r>
        <w:r w:rsidDel="00D820F0">
          <w:rPr>
            <w:rFonts w:eastAsia="Times New Roman" w:cstheme="minorHAnsi"/>
            <w:lang w:eastAsia="en-GB"/>
          </w:rPr>
          <w:delText>ny</w:delText>
        </w:r>
        <w:r w:rsidRPr="004C32A3" w:rsidDel="00D820F0">
          <w:rPr>
            <w:rFonts w:eastAsia="Times New Roman" w:cstheme="minorHAnsi"/>
            <w:lang w:eastAsia="en-GB"/>
          </w:rPr>
          <w:delText xml:space="preserve"> study drug.</w:delText>
        </w:r>
        <w:r w:rsidR="00901E18" w:rsidDel="00D820F0">
          <w:rPr>
            <w:rFonts w:eastAsia="Times New Roman" w:cstheme="minorHAnsi"/>
            <w:lang w:eastAsia="en-GB"/>
          </w:rPr>
          <w:delText xml:space="preserve"> The effects on pregnant women and breast-fed babies are uncertain so such women should not participate in this part of the study.</w:delText>
        </w:r>
      </w:del>
    </w:p>
    <w:p w14:paraId="7BC55EDD" w14:textId="6A148FAE" w:rsidR="00FB1A06" w:rsidDel="00D820F0" w:rsidRDefault="00FB1A06">
      <w:pPr>
        <w:spacing w:after="60" w:line="240" w:lineRule="auto"/>
        <w:rPr>
          <w:del w:id="138" w:author="Richard Haynes" w:date="2021-11-09T17:04:00Z"/>
          <w:rFonts w:eastAsia="Times New Roman" w:cstheme="minorHAnsi"/>
          <w:b/>
          <w:lang w:eastAsia="en-GB"/>
        </w:rPr>
      </w:pPr>
      <w:del w:id="139" w:author="Richard Haynes" w:date="2021-11-09T17:04:00Z">
        <w:r w:rsidDel="00D820F0">
          <w:rPr>
            <w:rFonts w:eastAsia="Times New Roman" w:cstheme="minorHAnsi"/>
            <w:b/>
            <w:lang w:eastAsia="en-GB"/>
          </w:rPr>
          <w:delText>16) What are the extra assessments being done?</w:delText>
        </w:r>
      </w:del>
    </w:p>
    <w:p w14:paraId="0989C18C" w14:textId="3A84478F" w:rsidR="00FB1A06" w:rsidDel="00D820F0" w:rsidRDefault="00FB1A06">
      <w:pPr>
        <w:spacing w:after="60" w:line="240" w:lineRule="auto"/>
        <w:rPr>
          <w:del w:id="140" w:author="Richard Haynes" w:date="2021-11-09T17:04:00Z"/>
          <w:rFonts w:eastAsia="Times New Roman" w:cstheme="minorHAnsi"/>
          <w:lang w:eastAsia="en-GB"/>
        </w:rPr>
      </w:pPr>
      <w:del w:id="141" w:author="Richard Haynes" w:date="2021-11-09T17:04:00Z">
        <w:r w:rsidDel="00D820F0">
          <w:rPr>
            <w:rFonts w:eastAsia="Times New Roman" w:cstheme="minorHAnsi"/>
            <w:lang w:eastAsia="en-GB"/>
          </w:rPr>
          <w:delText xml:space="preserve">We would like </w:delText>
        </w:r>
        <w:r w:rsidR="00D82F40" w:rsidDel="00D820F0">
          <w:rPr>
            <w:rFonts w:eastAsia="Times New Roman" w:cstheme="minorHAnsi"/>
            <w:lang w:eastAsia="en-GB"/>
          </w:rPr>
          <w:delText>to measure</w:delText>
        </w:r>
        <w:r w:rsidDel="00D820F0">
          <w:rPr>
            <w:rFonts w:eastAsia="Times New Roman" w:cstheme="minorHAnsi"/>
            <w:lang w:eastAsia="en-GB"/>
          </w:rPr>
          <w:delText xml:space="preserve"> how well your lungs are getting oxygen into your blood</w:delText>
        </w:r>
        <w:r w:rsidR="00BD3C57" w:rsidDel="00D820F0">
          <w:rPr>
            <w:rFonts w:eastAsia="Times New Roman" w:cstheme="minorHAnsi"/>
            <w:lang w:eastAsia="en-GB"/>
          </w:rPr>
          <w:delText xml:space="preserve"> and whether dimethyl fumarate improves this</w:delText>
        </w:r>
        <w:r w:rsidR="00D82F40" w:rsidDel="00D820F0">
          <w:rPr>
            <w:rFonts w:eastAsia="Times New Roman" w:cstheme="minorHAnsi"/>
            <w:lang w:eastAsia="en-GB"/>
          </w:rPr>
          <w:delText>. We would do this on four occasions</w:delText>
        </w:r>
        <w:r w:rsidDel="00D820F0">
          <w:rPr>
            <w:rFonts w:eastAsia="Times New Roman" w:cstheme="minorHAnsi"/>
            <w:lang w:eastAsia="en-GB"/>
          </w:rPr>
          <w:delText xml:space="preserve"> over the next 10 days (or until you go home if sooner). This will involve measuring your blood oxygen levels (with a clothes peg-like device on your finger</w:delText>
        </w:r>
        <w:r w:rsidR="001D0696" w:rsidDel="00D820F0">
          <w:rPr>
            <w:rFonts w:eastAsia="Times New Roman" w:cstheme="minorHAnsi"/>
            <w:lang w:eastAsia="en-GB"/>
          </w:rPr>
          <w:delText>, toe</w:delText>
        </w:r>
        <w:r w:rsidDel="00D820F0">
          <w:rPr>
            <w:rFonts w:eastAsia="Times New Roman" w:cstheme="minorHAnsi"/>
            <w:lang w:eastAsia="en-GB"/>
          </w:rPr>
          <w:delText xml:space="preserve"> or ear) while the amount of any supplemental oxygen you </w:delText>
        </w:r>
        <w:r w:rsidR="00130FF0" w:rsidDel="00D820F0">
          <w:rPr>
            <w:rFonts w:eastAsia="Times New Roman" w:cstheme="minorHAnsi"/>
            <w:lang w:eastAsia="en-GB"/>
          </w:rPr>
          <w:delText>receive</w:delText>
        </w:r>
        <w:r w:rsidDel="00D820F0">
          <w:rPr>
            <w:rFonts w:eastAsia="Times New Roman" w:cstheme="minorHAnsi"/>
            <w:lang w:eastAsia="en-GB"/>
          </w:rPr>
          <w:delText xml:space="preserve"> is slowly reduced. If you feel unwell at any time during this measurement</w:delText>
        </w:r>
        <w:r w:rsidR="004021B5" w:rsidDel="00D820F0">
          <w:rPr>
            <w:rFonts w:eastAsia="Times New Roman" w:cstheme="minorHAnsi"/>
            <w:lang w:eastAsia="en-GB"/>
          </w:rPr>
          <w:delText>,</w:delText>
        </w:r>
        <w:r w:rsidDel="00D820F0">
          <w:rPr>
            <w:rFonts w:eastAsia="Times New Roman" w:cstheme="minorHAnsi"/>
            <w:lang w:eastAsia="en-GB"/>
          </w:rPr>
          <w:delText xml:space="preserve"> it would be stopped and your oxygen supply returned to normal.</w:delText>
        </w:r>
        <w:r w:rsidR="00D82F40" w:rsidDel="00D820F0">
          <w:rPr>
            <w:rFonts w:eastAsia="Times New Roman" w:cstheme="minorHAnsi"/>
            <w:lang w:eastAsia="en-GB"/>
          </w:rPr>
          <w:delText xml:space="preserve"> It will take </w:delText>
        </w:r>
        <w:r w:rsidR="001D0696" w:rsidDel="00D820F0">
          <w:rPr>
            <w:rFonts w:eastAsia="Times New Roman" w:cstheme="minorHAnsi"/>
            <w:lang w:eastAsia="en-GB"/>
          </w:rPr>
          <w:delText xml:space="preserve">up to </w:delText>
        </w:r>
        <w:r w:rsidR="00D82F40" w:rsidDel="00D820F0">
          <w:rPr>
            <w:rFonts w:eastAsia="Times New Roman" w:cstheme="minorHAnsi"/>
            <w:lang w:eastAsia="en-GB"/>
          </w:rPr>
          <w:delText>about 30 minutes each time.</w:delText>
        </w:r>
      </w:del>
    </w:p>
    <w:p w14:paraId="39FCF906" w14:textId="1D5EF56F" w:rsidR="00FB1A06" w:rsidDel="00D820F0" w:rsidRDefault="00FB1A06">
      <w:pPr>
        <w:spacing w:after="60" w:line="240" w:lineRule="auto"/>
        <w:rPr>
          <w:del w:id="142" w:author="Richard Haynes" w:date="2021-11-09T17:04:00Z"/>
          <w:rFonts w:eastAsia="Times New Roman" w:cstheme="minorHAnsi"/>
          <w:lang w:eastAsia="en-GB"/>
        </w:rPr>
      </w:pPr>
      <w:del w:id="143" w:author="Richard Haynes" w:date="2021-11-09T17:04:00Z">
        <w:r w:rsidDel="00D820F0">
          <w:rPr>
            <w:rFonts w:eastAsia="Times New Roman" w:cstheme="minorHAnsi"/>
            <w:lang w:eastAsia="en-GB"/>
          </w:rPr>
          <w:delText xml:space="preserve">We will also assess the severity of your disease on a daily basis (just by reviewing your medical records) and ask you how well you are tolerating the dimethyl fumarate and if you have had any side-effects. </w:delText>
        </w:r>
      </w:del>
    </w:p>
    <w:p w14:paraId="714E71BB" w14:textId="454B5650" w:rsidR="00FB1A06" w:rsidDel="00D820F0" w:rsidRDefault="00FB1A06">
      <w:pPr>
        <w:spacing w:after="60" w:line="240" w:lineRule="auto"/>
        <w:rPr>
          <w:del w:id="144" w:author="Richard Haynes" w:date="2021-11-09T17:04:00Z"/>
          <w:rFonts w:eastAsia="Times New Roman" w:cstheme="minorHAnsi"/>
          <w:lang w:eastAsia="en-GB"/>
        </w:rPr>
      </w:pPr>
      <w:del w:id="145" w:author="Richard Haynes" w:date="2021-11-09T17:04:00Z">
        <w:r w:rsidDel="00D820F0">
          <w:rPr>
            <w:rFonts w:eastAsia="Times New Roman" w:cstheme="minorHAnsi"/>
            <w:lang w:eastAsia="en-GB"/>
          </w:rPr>
          <w:delText xml:space="preserve">We will also collect the results of some blood tests that you </w:delText>
        </w:r>
        <w:r w:rsidR="004021B5" w:rsidDel="00D820F0">
          <w:rPr>
            <w:rFonts w:eastAsia="Times New Roman" w:cstheme="minorHAnsi"/>
            <w:lang w:eastAsia="en-GB"/>
          </w:rPr>
          <w:delText xml:space="preserve">may </w:delText>
        </w:r>
        <w:r w:rsidDel="00D820F0">
          <w:rPr>
            <w:rFonts w:eastAsia="Times New Roman" w:cstheme="minorHAnsi"/>
            <w:lang w:eastAsia="en-GB"/>
          </w:rPr>
          <w:delText>have done as part of your routine care.</w:delText>
        </w:r>
        <w:r w:rsidR="004021B5" w:rsidDel="00D820F0">
          <w:rPr>
            <w:rFonts w:eastAsia="Times New Roman" w:cstheme="minorHAnsi"/>
            <w:lang w:eastAsia="en-GB"/>
          </w:rPr>
          <w:delText xml:space="preserve"> If they are not done as part of your routine care</w:delText>
        </w:r>
        <w:r w:rsidR="00FE66BA" w:rsidDel="00D820F0">
          <w:rPr>
            <w:rFonts w:eastAsia="Times New Roman" w:cstheme="minorHAnsi"/>
            <w:lang w:eastAsia="en-GB"/>
          </w:rPr>
          <w:delText>,</w:delText>
        </w:r>
        <w:r w:rsidR="004021B5" w:rsidDel="00D820F0">
          <w:rPr>
            <w:rFonts w:eastAsia="Times New Roman" w:cstheme="minorHAnsi"/>
            <w:lang w:eastAsia="en-GB"/>
          </w:rPr>
          <w:delText xml:space="preserve"> it would require about 3 mL</w:delText>
        </w:r>
        <w:r w:rsidR="004170AE" w:rsidDel="00D820F0">
          <w:rPr>
            <w:rFonts w:eastAsia="Times New Roman" w:cstheme="minorHAnsi"/>
            <w:lang w:eastAsia="en-GB"/>
          </w:rPr>
          <w:delText xml:space="preserve"> (about half a teaspoon)</w:delText>
        </w:r>
        <w:r w:rsidR="004021B5" w:rsidDel="00D820F0">
          <w:rPr>
            <w:rFonts w:eastAsia="Times New Roman" w:cstheme="minorHAnsi"/>
            <w:lang w:eastAsia="en-GB"/>
          </w:rPr>
          <w:delText xml:space="preserve"> of blood to be taken on one or two occasions.</w:delText>
        </w:r>
        <w:r w:rsidR="00BD3C57" w:rsidDel="00D820F0">
          <w:rPr>
            <w:rFonts w:eastAsia="Times New Roman" w:cstheme="minorHAnsi"/>
            <w:lang w:eastAsia="en-GB"/>
          </w:rPr>
          <w:delText xml:space="preserve"> Once analysed at your hospital laboratory they would be destroyed.</w:delText>
        </w:r>
      </w:del>
    </w:p>
    <w:p w14:paraId="5B20135D" w14:textId="67CD4985" w:rsidR="001D0696" w:rsidRPr="00402063" w:rsidDel="00D820F0" w:rsidRDefault="001D0696" w:rsidP="00D820F0">
      <w:pPr>
        <w:spacing w:after="60" w:line="240" w:lineRule="auto"/>
        <w:rPr>
          <w:del w:id="146" w:author="Richard Haynes" w:date="2021-11-09T17:04:00Z"/>
          <w:rFonts w:eastAsia="Times New Roman" w:cstheme="minorHAnsi"/>
          <w:b/>
          <w:bCs/>
          <w:color w:val="000000" w:themeColor="text1"/>
          <w:lang w:eastAsia="en-GB"/>
        </w:rPr>
      </w:pPr>
      <w:del w:id="147" w:author="Richard Haynes" w:date="2021-11-09T17:04:00Z">
        <w:r w:rsidDel="00D820F0">
          <w:rPr>
            <w:rFonts w:eastAsia="Times New Roman" w:cstheme="minorHAnsi"/>
            <w:b/>
            <w:bCs/>
            <w:color w:val="000000" w:themeColor="text1"/>
            <w:lang w:eastAsia="en-GB"/>
          </w:rPr>
          <w:delText>17</w:delText>
        </w:r>
        <w:r w:rsidRPr="00402063" w:rsidDel="00D820F0">
          <w:rPr>
            <w:rFonts w:eastAsia="Times New Roman" w:cstheme="minorHAnsi"/>
            <w:b/>
            <w:bCs/>
            <w:color w:val="000000" w:themeColor="text1"/>
            <w:lang w:eastAsia="en-GB"/>
          </w:rPr>
          <w:delText>) Can I stop the study treatment or my participation early?</w:delText>
        </w:r>
      </w:del>
    </w:p>
    <w:p w14:paraId="65D76A54" w14:textId="53AE7CAA" w:rsidR="001D0696" w:rsidDel="00D820F0" w:rsidRDefault="001D0696" w:rsidP="00D820F0">
      <w:pPr>
        <w:spacing w:after="60" w:line="240" w:lineRule="auto"/>
        <w:rPr>
          <w:del w:id="148" w:author="Richard Haynes" w:date="2021-11-09T17:04:00Z"/>
          <w:rFonts w:eastAsia="Times New Roman" w:cstheme="minorHAnsi"/>
          <w:lang w:eastAsia="en-GB"/>
        </w:rPr>
      </w:pPr>
      <w:del w:id="149" w:author="Richard Haynes" w:date="2021-11-09T17:04:00Z">
        <w:r w:rsidRPr="00402063" w:rsidDel="00D820F0">
          <w:rPr>
            <w:rFonts w:eastAsia="Times New Roman" w:cstheme="minorHAnsi"/>
            <w:color w:val="000000" w:themeColor="text1"/>
            <w:lang w:eastAsia="en-GB"/>
          </w:rPr>
          <w:delText xml:space="preserve">If you or your doctor want to stop the study treatment </w:delText>
        </w:r>
        <w:r w:rsidDel="00D820F0">
          <w:rPr>
            <w:rFonts w:eastAsia="Times New Roman" w:cstheme="minorHAnsi"/>
            <w:color w:val="000000" w:themeColor="text1"/>
            <w:lang w:eastAsia="en-GB"/>
          </w:rPr>
          <w:delText xml:space="preserve">or your involvement in this part of the study </w:delText>
        </w:r>
        <w:r w:rsidRPr="00402063" w:rsidDel="00D820F0">
          <w:rPr>
            <w:rFonts w:eastAsia="Times New Roman" w:cstheme="minorHAnsi"/>
            <w:color w:val="000000" w:themeColor="text1"/>
            <w:lang w:eastAsia="en-GB"/>
          </w:rPr>
          <w:delText>before the course has been completed, then you are free to do so.</w:delText>
        </w:r>
      </w:del>
    </w:p>
    <w:p w14:paraId="25511B25" w14:textId="3071D353" w:rsidR="001D0696" w:rsidDel="00D820F0" w:rsidRDefault="001D0696" w:rsidP="00D820F0">
      <w:pPr>
        <w:spacing w:after="60" w:line="240" w:lineRule="auto"/>
        <w:rPr>
          <w:del w:id="150" w:author="Richard Haynes" w:date="2021-11-09T17:04:00Z"/>
          <w:rFonts w:eastAsia="Times New Roman" w:cstheme="minorHAnsi"/>
          <w:b/>
          <w:lang w:eastAsia="en-GB"/>
        </w:rPr>
      </w:pPr>
      <w:del w:id="151" w:author="Richard Haynes" w:date="2021-11-09T17:04:00Z">
        <w:r w:rsidDel="00D820F0">
          <w:rPr>
            <w:rFonts w:eastAsia="Times New Roman" w:cstheme="minorHAnsi"/>
            <w:b/>
            <w:lang w:eastAsia="en-GB"/>
          </w:rPr>
          <w:delText>18) Do I have to take part?</w:delText>
        </w:r>
      </w:del>
    </w:p>
    <w:p w14:paraId="278604DF" w14:textId="468ADCE7" w:rsidR="00BD3C57" w:rsidDel="00D820F0" w:rsidRDefault="001D0696" w:rsidP="00D820F0">
      <w:pPr>
        <w:spacing w:after="60" w:line="240" w:lineRule="auto"/>
        <w:rPr>
          <w:del w:id="152" w:author="Richard Haynes" w:date="2021-11-09T17:04:00Z"/>
          <w:rFonts w:cstheme="minorHAnsi"/>
        </w:rPr>
      </w:pPr>
      <w:del w:id="153" w:author="Richard Haynes" w:date="2021-11-09T17:04:00Z">
        <w:r w:rsidDel="00D820F0">
          <w:rPr>
            <w:rFonts w:eastAsia="Times New Roman" w:cstheme="minorHAnsi"/>
            <w:lang w:eastAsia="en-GB"/>
          </w:rPr>
          <w:delText>No. Joining this part of the study is voluntary. You can still join the rest of the study without participating in this part.</w:delText>
        </w:r>
      </w:del>
    </w:p>
    <w:p w14:paraId="1688E607" w14:textId="584951FF" w:rsidR="001D0696" w:rsidRPr="00BD3C57" w:rsidRDefault="00BD3C57" w:rsidP="00D820F0">
      <w:pPr>
        <w:spacing w:after="60" w:line="240" w:lineRule="auto"/>
        <w:rPr>
          <w:rFonts w:cstheme="minorHAnsi"/>
        </w:rPr>
      </w:pPr>
      <w:del w:id="154" w:author="Richard Haynes" w:date="2021-11-09T17:04:00Z">
        <w:r w:rsidDel="00D820F0">
          <w:rPr>
            <w:rFonts w:cstheme="minorHAnsi"/>
          </w:rPr>
          <w:tab/>
        </w:r>
      </w:del>
    </w:p>
    <w:sectPr w:rsidR="001D0696" w:rsidRPr="00BD3C57"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2F807E7B" w:rsidR="00B814B8" w:rsidRPr="00842877" w:rsidRDefault="00B814B8">
    <w:pPr>
      <w:pStyle w:val="Footer"/>
      <w:rPr>
        <w:sz w:val="16"/>
        <w:szCs w:val="16"/>
      </w:rPr>
    </w:pPr>
    <w:r w:rsidRPr="00842877">
      <w:rPr>
        <w:sz w:val="16"/>
        <w:szCs w:val="16"/>
      </w:rPr>
      <w:t xml:space="preserve">RECOVERY trial ICF/PIL </w:t>
    </w:r>
    <w:r w:rsidR="00986751" w:rsidRPr="00842877">
      <w:rPr>
        <w:sz w:val="16"/>
        <w:szCs w:val="16"/>
      </w:rPr>
      <w:t>V</w:t>
    </w:r>
    <w:ins w:id="155" w:author="Richard Haynes" w:date="2021-11-03T16:32:00Z">
      <w:r w:rsidR="007250CB">
        <w:rPr>
          <w:sz w:val="16"/>
          <w:szCs w:val="16"/>
        </w:rPr>
        <w:t>17.</w:t>
      </w:r>
    </w:ins>
    <w:ins w:id="156" w:author="Richard Haynes" w:date="2021-11-16T20:52:00Z">
      <w:r w:rsidR="00B27EA5">
        <w:rPr>
          <w:sz w:val="16"/>
          <w:szCs w:val="16"/>
        </w:rPr>
        <w:t>1</w:t>
      </w:r>
    </w:ins>
    <w:del w:id="157" w:author="Richard Haynes" w:date="2021-11-03T16:32:00Z">
      <w:r w:rsidR="00986751" w:rsidDel="007250CB">
        <w:rPr>
          <w:sz w:val="16"/>
          <w:szCs w:val="16"/>
        </w:rPr>
        <w:delText>1</w:delText>
      </w:r>
      <w:r w:rsidR="0010061E" w:rsidDel="007250CB">
        <w:rPr>
          <w:sz w:val="16"/>
          <w:szCs w:val="16"/>
        </w:rPr>
        <w:delText>6</w:delText>
      </w:r>
      <w:r w:rsidR="004E0E8D" w:rsidDel="007250CB">
        <w:rPr>
          <w:sz w:val="16"/>
          <w:szCs w:val="16"/>
        </w:rPr>
        <w:delText>.</w:delText>
      </w:r>
      <w:r w:rsidR="00647B8E" w:rsidDel="007250CB">
        <w:rPr>
          <w:sz w:val="16"/>
          <w:szCs w:val="16"/>
        </w:rPr>
        <w:delText>1</w:delText>
      </w:r>
    </w:del>
    <w:r w:rsidR="00647B8E">
      <w:rPr>
        <w:sz w:val="16"/>
        <w:szCs w:val="16"/>
      </w:rPr>
      <w:t xml:space="preserve"> </w:t>
    </w:r>
    <w:del w:id="158" w:author="Richard Haynes" w:date="2021-11-03T16:32:00Z">
      <w:r w:rsidR="00647B8E" w:rsidDel="007250CB">
        <w:rPr>
          <w:sz w:val="16"/>
          <w:szCs w:val="16"/>
        </w:rPr>
        <w:delText>23</w:delText>
      </w:r>
      <w:r w:rsidR="00962444" w:rsidDel="007250CB">
        <w:rPr>
          <w:sz w:val="16"/>
          <w:szCs w:val="16"/>
        </w:rPr>
        <w:delText>-Oct</w:delText>
      </w:r>
    </w:del>
    <w:ins w:id="159" w:author="Richard Haynes" w:date="2021-11-11T18:57:00Z">
      <w:r w:rsidR="00645815">
        <w:rPr>
          <w:sz w:val="16"/>
          <w:szCs w:val="16"/>
        </w:rPr>
        <w:t>1</w:t>
      </w:r>
    </w:ins>
    <w:ins w:id="160" w:author="Richard Haynes" w:date="2021-11-16T20:52:00Z">
      <w:r w:rsidR="00D55712">
        <w:rPr>
          <w:sz w:val="16"/>
          <w:szCs w:val="16"/>
        </w:rPr>
        <w:t>7</w:t>
      </w:r>
    </w:ins>
    <w:ins w:id="161" w:author="Richard Haynes" w:date="2021-11-03T16:32:00Z">
      <w:r w:rsidR="007250CB">
        <w:rPr>
          <w:sz w:val="16"/>
          <w:szCs w:val="16"/>
        </w:rPr>
        <w:t>-Nov</w:t>
      </w:r>
    </w:ins>
    <w:r w:rsidRPr="00842877">
      <w:rPr>
        <w:sz w:val="16"/>
        <w:szCs w:val="16"/>
      </w:rPr>
      <w:t>-202</w:t>
    </w:r>
    <w:r w:rsidR="00017249">
      <w:rPr>
        <w:sz w:val="16"/>
        <w:szCs w:val="16"/>
      </w:rPr>
      <w:t>1</w:t>
    </w:r>
    <w:r w:rsidRPr="00842877">
      <w:rPr>
        <w:sz w:val="16"/>
        <w:szCs w:val="16"/>
      </w:rPr>
      <w:t xml:space="preserve">      IRAS 281712    </w:t>
    </w:r>
    <w:r w:rsidRPr="00842877">
      <w:rPr>
        <w:sz w:val="16"/>
        <w:szCs w:val="16"/>
      </w:rPr>
      <w:tab/>
      <w:t>REC Ref 20/EE/0101</w:t>
    </w:r>
  </w:p>
  <w:p w14:paraId="670586E0" w14:textId="59CE109E" w:rsidR="00B814B8" w:rsidRDefault="00D55712">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2</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7</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51E05281"/>
    <w:multiLevelType w:val="hybridMultilevel"/>
    <w:tmpl w:val="F1840A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17249"/>
    <w:rsid w:val="00024200"/>
    <w:rsid w:val="000264EC"/>
    <w:rsid w:val="0002754B"/>
    <w:rsid w:val="00033D88"/>
    <w:rsid w:val="00037B3E"/>
    <w:rsid w:val="00083A7E"/>
    <w:rsid w:val="000A16D3"/>
    <w:rsid w:val="000A41B2"/>
    <w:rsid w:val="000B02B9"/>
    <w:rsid w:val="000B046D"/>
    <w:rsid w:val="000C3EC6"/>
    <w:rsid w:val="000E4E3D"/>
    <w:rsid w:val="000F14AC"/>
    <w:rsid w:val="000F30CD"/>
    <w:rsid w:val="001003E3"/>
    <w:rsid w:val="0010061E"/>
    <w:rsid w:val="00104644"/>
    <w:rsid w:val="00111A98"/>
    <w:rsid w:val="0011207C"/>
    <w:rsid w:val="00121BE6"/>
    <w:rsid w:val="00127B8D"/>
    <w:rsid w:val="00130FF0"/>
    <w:rsid w:val="001442D9"/>
    <w:rsid w:val="00151700"/>
    <w:rsid w:val="00155AEA"/>
    <w:rsid w:val="00155CE5"/>
    <w:rsid w:val="001575C0"/>
    <w:rsid w:val="0016490C"/>
    <w:rsid w:val="0016582D"/>
    <w:rsid w:val="001729EE"/>
    <w:rsid w:val="00181EAC"/>
    <w:rsid w:val="00183176"/>
    <w:rsid w:val="001918B8"/>
    <w:rsid w:val="00194896"/>
    <w:rsid w:val="001967A6"/>
    <w:rsid w:val="001B5158"/>
    <w:rsid w:val="001D0696"/>
    <w:rsid w:val="001E5442"/>
    <w:rsid w:val="001E71FE"/>
    <w:rsid w:val="001F63F8"/>
    <w:rsid w:val="00202F34"/>
    <w:rsid w:val="002067AA"/>
    <w:rsid w:val="002225B4"/>
    <w:rsid w:val="00223EEA"/>
    <w:rsid w:val="00232926"/>
    <w:rsid w:val="00232BA1"/>
    <w:rsid w:val="00245B5E"/>
    <w:rsid w:val="002515D5"/>
    <w:rsid w:val="00251B30"/>
    <w:rsid w:val="00253221"/>
    <w:rsid w:val="00256168"/>
    <w:rsid w:val="002620DA"/>
    <w:rsid w:val="00271BE5"/>
    <w:rsid w:val="00290AA5"/>
    <w:rsid w:val="00291EE5"/>
    <w:rsid w:val="002A5EA8"/>
    <w:rsid w:val="002C37A8"/>
    <w:rsid w:val="002D0C5C"/>
    <w:rsid w:val="002D30E1"/>
    <w:rsid w:val="002D6E6E"/>
    <w:rsid w:val="002E0B4E"/>
    <w:rsid w:val="002F08B3"/>
    <w:rsid w:val="00307ABD"/>
    <w:rsid w:val="0031547E"/>
    <w:rsid w:val="00321B8E"/>
    <w:rsid w:val="0034114C"/>
    <w:rsid w:val="00341F8F"/>
    <w:rsid w:val="00354845"/>
    <w:rsid w:val="00371059"/>
    <w:rsid w:val="00377B92"/>
    <w:rsid w:val="00380013"/>
    <w:rsid w:val="00383830"/>
    <w:rsid w:val="003936C1"/>
    <w:rsid w:val="00397629"/>
    <w:rsid w:val="003B0623"/>
    <w:rsid w:val="003B5775"/>
    <w:rsid w:val="003C655D"/>
    <w:rsid w:val="003D6924"/>
    <w:rsid w:val="003D6C2E"/>
    <w:rsid w:val="003E4490"/>
    <w:rsid w:val="003F41C1"/>
    <w:rsid w:val="003F4CD7"/>
    <w:rsid w:val="003F4EFA"/>
    <w:rsid w:val="00402063"/>
    <w:rsid w:val="004021B5"/>
    <w:rsid w:val="00402791"/>
    <w:rsid w:val="004170AE"/>
    <w:rsid w:val="00436CB0"/>
    <w:rsid w:val="00445731"/>
    <w:rsid w:val="004647D6"/>
    <w:rsid w:val="00475B52"/>
    <w:rsid w:val="004803FB"/>
    <w:rsid w:val="00492F15"/>
    <w:rsid w:val="00493952"/>
    <w:rsid w:val="004A76B8"/>
    <w:rsid w:val="004B099A"/>
    <w:rsid w:val="004B2292"/>
    <w:rsid w:val="004B50DA"/>
    <w:rsid w:val="004B7B19"/>
    <w:rsid w:val="004C32A3"/>
    <w:rsid w:val="004D404A"/>
    <w:rsid w:val="004E031F"/>
    <w:rsid w:val="004E0E8D"/>
    <w:rsid w:val="004E7228"/>
    <w:rsid w:val="004F0EC6"/>
    <w:rsid w:val="004F3B12"/>
    <w:rsid w:val="005151A3"/>
    <w:rsid w:val="00516CFF"/>
    <w:rsid w:val="00546BFF"/>
    <w:rsid w:val="005725FC"/>
    <w:rsid w:val="005B0640"/>
    <w:rsid w:val="005C1526"/>
    <w:rsid w:val="005D001E"/>
    <w:rsid w:val="005D5BA7"/>
    <w:rsid w:val="005D609D"/>
    <w:rsid w:val="00617493"/>
    <w:rsid w:val="00645815"/>
    <w:rsid w:val="00647B8E"/>
    <w:rsid w:val="00647D2C"/>
    <w:rsid w:val="00680822"/>
    <w:rsid w:val="006A5733"/>
    <w:rsid w:val="006A70A2"/>
    <w:rsid w:val="006B73CB"/>
    <w:rsid w:val="006C4F9E"/>
    <w:rsid w:val="006D29FD"/>
    <w:rsid w:val="006F4262"/>
    <w:rsid w:val="007003A3"/>
    <w:rsid w:val="00711EBD"/>
    <w:rsid w:val="007134EC"/>
    <w:rsid w:val="00714078"/>
    <w:rsid w:val="00715B16"/>
    <w:rsid w:val="007250CB"/>
    <w:rsid w:val="00730ACF"/>
    <w:rsid w:val="00731101"/>
    <w:rsid w:val="007316AF"/>
    <w:rsid w:val="007559D8"/>
    <w:rsid w:val="00757E87"/>
    <w:rsid w:val="007872EA"/>
    <w:rsid w:val="007A01FE"/>
    <w:rsid w:val="007A14E2"/>
    <w:rsid w:val="007A5E27"/>
    <w:rsid w:val="007A770A"/>
    <w:rsid w:val="007B165F"/>
    <w:rsid w:val="007D17D9"/>
    <w:rsid w:val="007E79D7"/>
    <w:rsid w:val="007F284A"/>
    <w:rsid w:val="00842877"/>
    <w:rsid w:val="00846DBE"/>
    <w:rsid w:val="00847D84"/>
    <w:rsid w:val="00853A15"/>
    <w:rsid w:val="00853F47"/>
    <w:rsid w:val="00855415"/>
    <w:rsid w:val="008844A0"/>
    <w:rsid w:val="008A3A79"/>
    <w:rsid w:val="008A5097"/>
    <w:rsid w:val="008B0E65"/>
    <w:rsid w:val="008B1713"/>
    <w:rsid w:val="008B585E"/>
    <w:rsid w:val="008D56E7"/>
    <w:rsid w:val="008D739D"/>
    <w:rsid w:val="008E03BF"/>
    <w:rsid w:val="00901E18"/>
    <w:rsid w:val="00902E4D"/>
    <w:rsid w:val="00922865"/>
    <w:rsid w:val="00930D67"/>
    <w:rsid w:val="00934F3E"/>
    <w:rsid w:val="00942F4E"/>
    <w:rsid w:val="00943C7D"/>
    <w:rsid w:val="00962444"/>
    <w:rsid w:val="009676D2"/>
    <w:rsid w:val="0098068D"/>
    <w:rsid w:val="0098569C"/>
    <w:rsid w:val="00986751"/>
    <w:rsid w:val="00996106"/>
    <w:rsid w:val="009A02CE"/>
    <w:rsid w:val="009A680F"/>
    <w:rsid w:val="009C4DD0"/>
    <w:rsid w:val="009D06C5"/>
    <w:rsid w:val="009F7002"/>
    <w:rsid w:val="00A07C73"/>
    <w:rsid w:val="00A26BE8"/>
    <w:rsid w:val="00A36655"/>
    <w:rsid w:val="00A4020E"/>
    <w:rsid w:val="00A413DB"/>
    <w:rsid w:val="00A44963"/>
    <w:rsid w:val="00A44C3B"/>
    <w:rsid w:val="00A54954"/>
    <w:rsid w:val="00A64465"/>
    <w:rsid w:val="00A659DF"/>
    <w:rsid w:val="00A72E25"/>
    <w:rsid w:val="00A77396"/>
    <w:rsid w:val="00AA0987"/>
    <w:rsid w:val="00AA3834"/>
    <w:rsid w:val="00AB0EA4"/>
    <w:rsid w:val="00AC5D2A"/>
    <w:rsid w:val="00AE757A"/>
    <w:rsid w:val="00AF1DEE"/>
    <w:rsid w:val="00B11D80"/>
    <w:rsid w:val="00B17C22"/>
    <w:rsid w:val="00B27EA5"/>
    <w:rsid w:val="00B467EE"/>
    <w:rsid w:val="00B5234B"/>
    <w:rsid w:val="00B55913"/>
    <w:rsid w:val="00B745F5"/>
    <w:rsid w:val="00B750AC"/>
    <w:rsid w:val="00B7765F"/>
    <w:rsid w:val="00B814B8"/>
    <w:rsid w:val="00B8673A"/>
    <w:rsid w:val="00B92F8C"/>
    <w:rsid w:val="00BA13FC"/>
    <w:rsid w:val="00BA6FA3"/>
    <w:rsid w:val="00BC1A06"/>
    <w:rsid w:val="00BC5542"/>
    <w:rsid w:val="00BC581A"/>
    <w:rsid w:val="00BD102A"/>
    <w:rsid w:val="00BD3C57"/>
    <w:rsid w:val="00BD47CA"/>
    <w:rsid w:val="00BE0DD3"/>
    <w:rsid w:val="00BE6E41"/>
    <w:rsid w:val="00BF4001"/>
    <w:rsid w:val="00BF5DF6"/>
    <w:rsid w:val="00C11AAA"/>
    <w:rsid w:val="00C22946"/>
    <w:rsid w:val="00C359A1"/>
    <w:rsid w:val="00C66732"/>
    <w:rsid w:val="00C71B46"/>
    <w:rsid w:val="00C7423E"/>
    <w:rsid w:val="00C82C2A"/>
    <w:rsid w:val="00CA57E0"/>
    <w:rsid w:val="00CB0833"/>
    <w:rsid w:val="00CB1F1C"/>
    <w:rsid w:val="00CF4211"/>
    <w:rsid w:val="00D010F4"/>
    <w:rsid w:val="00D034F8"/>
    <w:rsid w:val="00D0644F"/>
    <w:rsid w:val="00D16679"/>
    <w:rsid w:val="00D217F2"/>
    <w:rsid w:val="00D310FC"/>
    <w:rsid w:val="00D4616C"/>
    <w:rsid w:val="00D55712"/>
    <w:rsid w:val="00D55A77"/>
    <w:rsid w:val="00D67904"/>
    <w:rsid w:val="00D67F39"/>
    <w:rsid w:val="00D820F0"/>
    <w:rsid w:val="00D82F40"/>
    <w:rsid w:val="00D9051A"/>
    <w:rsid w:val="00DB05A0"/>
    <w:rsid w:val="00DC4601"/>
    <w:rsid w:val="00DF00A1"/>
    <w:rsid w:val="00DF1136"/>
    <w:rsid w:val="00DF1D60"/>
    <w:rsid w:val="00DF3492"/>
    <w:rsid w:val="00E11BAA"/>
    <w:rsid w:val="00E33BE9"/>
    <w:rsid w:val="00E33E11"/>
    <w:rsid w:val="00E532C7"/>
    <w:rsid w:val="00E672DC"/>
    <w:rsid w:val="00E73DF7"/>
    <w:rsid w:val="00E90DBA"/>
    <w:rsid w:val="00E97E80"/>
    <w:rsid w:val="00EA1398"/>
    <w:rsid w:val="00EA3F6F"/>
    <w:rsid w:val="00EA49B3"/>
    <w:rsid w:val="00EB2916"/>
    <w:rsid w:val="00F00BE5"/>
    <w:rsid w:val="00F0194D"/>
    <w:rsid w:val="00F25135"/>
    <w:rsid w:val="00F565FF"/>
    <w:rsid w:val="00F5761A"/>
    <w:rsid w:val="00F66447"/>
    <w:rsid w:val="00F84C5A"/>
    <w:rsid w:val="00F91906"/>
    <w:rsid w:val="00F97B15"/>
    <w:rsid w:val="00FB07C4"/>
    <w:rsid w:val="00FB1A06"/>
    <w:rsid w:val="00FC3271"/>
    <w:rsid w:val="00FD6121"/>
    <w:rsid w:val="00FE29D2"/>
    <w:rsid w:val="00FE4B1A"/>
    <w:rsid w:val="00FE66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21"/>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2593</Words>
  <Characters>14781</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2021-10-23T07:40:00Z</cp:lastPrinted>
  <dcterms:created xsi:type="dcterms:W3CDTF">2021-11-17T12:29:00Z</dcterms:created>
  <dcterms:modified xsi:type="dcterms:W3CDTF">2021-11-17T12:29:00Z</dcterms:modified>
</cp:coreProperties>
</file>