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74937625" w:rsidR="00033D88" w:rsidRPr="00402063" w:rsidRDefault="004A76B8" w:rsidP="00753628">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12-11T14:28:00Z">
              <w:r w:rsidR="0010061E" w:rsidRPr="00402063" w:rsidDel="009208D1">
                <w:rPr>
                  <w:rFonts w:cstheme="minorHAnsi"/>
                </w:rPr>
                <w:delText>V</w:delText>
              </w:r>
              <w:r w:rsidR="007250CB" w:rsidDel="009208D1">
                <w:rPr>
                  <w:rFonts w:cstheme="minorHAnsi"/>
                </w:rPr>
                <w:delText>1</w:delText>
              </w:r>
              <w:r w:rsidR="008A0E59" w:rsidDel="009208D1">
                <w:rPr>
                  <w:rFonts w:cstheme="minorHAnsi"/>
                </w:rPr>
                <w:delText>8</w:delText>
              </w:r>
            </w:del>
            <w:ins w:id="1" w:author="Richard Haynes" w:date="2021-12-11T14:28:00Z">
              <w:r w:rsidR="009208D1" w:rsidRPr="00402063">
                <w:rPr>
                  <w:rFonts w:cstheme="minorHAnsi"/>
                </w:rPr>
                <w:t>V</w:t>
              </w:r>
              <w:r w:rsidR="009208D1">
                <w:rPr>
                  <w:rFonts w:cstheme="minorHAnsi"/>
                </w:rPr>
                <w:t>19</w:t>
              </w:r>
            </w:ins>
            <w:r w:rsidR="008A0E59">
              <w:rPr>
                <w:rFonts w:cstheme="minorHAnsi"/>
              </w:rPr>
              <w:t>.</w:t>
            </w:r>
            <w:del w:id="2" w:author="Richard Haynes" w:date="2021-12-19T17:46:00Z">
              <w:r w:rsidR="008A0E59" w:rsidDel="00753628">
                <w:rPr>
                  <w:rFonts w:cstheme="minorHAnsi"/>
                </w:rPr>
                <w:delText>0</w:delText>
              </w:r>
              <w:r w:rsidR="007250CB" w:rsidDel="00753628">
                <w:rPr>
                  <w:rFonts w:cstheme="minorHAnsi"/>
                </w:rPr>
                <w:delText xml:space="preserve"> </w:delText>
              </w:r>
            </w:del>
            <w:ins w:id="3" w:author="Richard Haynes" w:date="2021-12-19T17:46:00Z">
              <w:r w:rsidR="00753628">
                <w:rPr>
                  <w:rFonts w:cstheme="minorHAnsi"/>
                </w:rPr>
                <w:t xml:space="preserve">1 </w:t>
              </w:r>
            </w:ins>
            <w:del w:id="4" w:author="Richard Haynes" w:date="2021-12-11T14:28:00Z">
              <w:r w:rsidR="008A0E59" w:rsidDel="009208D1">
                <w:rPr>
                  <w:rFonts w:cstheme="minorHAnsi"/>
                </w:rPr>
                <w:delText>29</w:delText>
              </w:r>
              <w:r w:rsidR="007250CB" w:rsidDel="009208D1">
                <w:rPr>
                  <w:rFonts w:cstheme="minorHAnsi"/>
                </w:rPr>
                <w:delText>-Nov</w:delText>
              </w:r>
            </w:del>
            <w:ins w:id="5" w:author="Richard Haynes" w:date="2021-12-11T14:28:00Z">
              <w:r w:rsidR="001E39F0">
                <w:rPr>
                  <w:rFonts w:cstheme="minorHAnsi"/>
                </w:rPr>
                <w:t>1</w:t>
              </w:r>
            </w:ins>
            <w:ins w:id="6" w:author="Richard Haynes" w:date="2021-12-19T17:46:00Z">
              <w:r w:rsidR="00753628">
                <w:rPr>
                  <w:rFonts w:cstheme="minorHAnsi"/>
                </w:rPr>
                <w:t>9</w:t>
              </w:r>
            </w:ins>
            <w:ins w:id="7" w:author="Richard Haynes" w:date="2021-12-11T14:28:00Z">
              <w:r w:rsidR="009208D1">
                <w:rPr>
                  <w:rFonts w:cstheme="minorHAnsi"/>
                </w:rPr>
                <w:t>-Dec</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ins w:id="8" w:author="Richard Haynes" w:date="2021-12-11T14:29:00Z"/>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ins w:id="9" w:author="Richard Haynes" w:date="2021-12-11T14:29:00Z"/>
                <w:rFonts w:cstheme="minorHAnsi"/>
                <w:b/>
              </w:rPr>
            </w:pPr>
            <w:ins w:id="10" w:author="Richard Haynes" w:date="2021-12-11T14:29:00Z">
              <w:r>
                <w:rPr>
                  <w:rFonts w:cstheme="minorHAnsi"/>
                  <w:b/>
                </w:rPr>
                <w:t xml:space="preserve">7. </w:t>
              </w:r>
            </w:ins>
            <w:ins w:id="11" w:author="Richard Haynes" w:date="2021-12-11T14:32:00Z">
              <w:r>
                <w:rPr>
                  <w:rFonts w:cstheme="minorHAnsi"/>
                  <w:b/>
                </w:rPr>
                <w:t>S</w:t>
              </w:r>
            </w:ins>
            <w:ins w:id="12" w:author="Richard Haynes" w:date="2021-12-11T14:30:00Z">
              <w:r>
                <w:rPr>
                  <w:rFonts w:cstheme="minorHAnsi"/>
                  <w:b/>
                </w:rPr>
                <w:t>ample</w:t>
              </w:r>
            </w:ins>
            <w:ins w:id="13" w:author="Richard Haynes" w:date="2021-12-11T14:32:00Z">
              <w:r>
                <w:rPr>
                  <w:rFonts w:cstheme="minorHAnsi"/>
                  <w:b/>
                </w:rPr>
                <w:t>s</w:t>
              </w:r>
            </w:ins>
            <w:ins w:id="14" w:author="Richard Haynes" w:date="2021-12-11T14:30:00Z">
              <w:r>
                <w:rPr>
                  <w:rFonts w:cstheme="minorHAnsi"/>
                  <w:b/>
                </w:rPr>
                <w:t xml:space="preserve">: </w:t>
              </w:r>
              <w:r>
                <w:rPr>
                  <w:rFonts w:cstheme="minorHAnsi"/>
                </w:rPr>
                <w:t>I am aware that a blood sample</w:t>
              </w:r>
            </w:ins>
            <w:ins w:id="15" w:author="Richard Haynes" w:date="2021-12-11T14:31:00Z">
              <w:r>
                <w:rPr>
                  <w:rFonts w:cstheme="minorHAnsi"/>
                </w:rPr>
                <w:t xml:space="preserve"> and nasal/mouth swabs</w:t>
              </w:r>
            </w:ins>
            <w:ins w:id="16" w:author="Richard Haynes" w:date="2021-12-11T14:30:00Z">
              <w:r>
                <w:rPr>
                  <w:rFonts w:cstheme="minorHAnsi"/>
                </w:rPr>
                <w:t xml:space="preserve"> </w:t>
              </w:r>
            </w:ins>
            <w:ins w:id="17" w:author="Richard Haynes" w:date="2021-12-11T14:32:00Z">
              <w:r>
                <w:rPr>
                  <w:rFonts w:cstheme="minorHAnsi"/>
                </w:rPr>
                <w:t>may</w:t>
              </w:r>
            </w:ins>
            <w:ins w:id="18" w:author="Richard Haynes" w:date="2021-12-11T14:30:00Z">
              <w:r>
                <w:rPr>
                  <w:rFonts w:cstheme="minorHAnsi"/>
                </w:rPr>
                <w:t xml:space="preserve"> be sent to a central laboratory for measurement of coronavirus and antibodies against it</w:t>
              </w:r>
            </w:ins>
            <w:ins w:id="19" w:author="Richard Haynes" w:date="2021-12-11T14:31:00Z">
              <w:r>
                <w:rPr>
                  <w:rFonts w:cstheme="minorHAnsi"/>
                </w:rPr>
                <w:t xml:space="preserve"> and/or influenza virus</w:t>
              </w:r>
            </w:ins>
            <w:ins w:id="20" w:author="Richard Haynes" w:date="2021-12-11T14:30:00Z">
              <w:r>
                <w:rPr>
                  <w:rFonts w:cstheme="minorHAnsi"/>
                </w:rPr>
                <w:t>.</w:t>
              </w:r>
            </w:ins>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4F47B5B4" w:rsidR="00033D88" w:rsidRPr="00402063" w:rsidRDefault="00853A15" w:rsidP="00DB05A0">
            <w:pPr>
              <w:spacing w:before="40" w:after="0" w:line="240" w:lineRule="auto"/>
              <w:ind w:left="-57" w:right="-57"/>
              <w:jc w:val="both"/>
              <w:rPr>
                <w:rFonts w:cstheme="minorHAnsi"/>
              </w:rPr>
            </w:pPr>
            <w:del w:id="21" w:author="Richard Haynes" w:date="2021-12-11T15:39:00Z">
              <w:r w:rsidDel="00163B5F">
                <w:rPr>
                  <w:rFonts w:cstheme="minorHAnsi"/>
                  <w:b/>
                </w:rPr>
                <w:delText>7</w:delText>
              </w:r>
            </w:del>
            <w:ins w:id="22" w:author="Richard Haynes" w:date="2021-12-11T15:39:00Z">
              <w:r w:rsidR="00163B5F">
                <w:rPr>
                  <w:rFonts w:cstheme="minorHAnsi"/>
                  <w:b/>
                </w:rPr>
                <w:t>8</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7263284" w:rsidR="00627550" w:rsidRDefault="00627550" w:rsidP="009208D1">
      <w:pPr>
        <w:tabs>
          <w:tab w:val="left" w:pos="1650"/>
          <w:tab w:val="left" w:pos="2250"/>
          <w:tab w:val="center" w:pos="5233"/>
        </w:tabs>
        <w:rPr>
          <w:ins w:id="23" w:author="Richard Haynes" w:date="2021-12-20T21:03:00Z"/>
          <w:rFonts w:ascii="Arial" w:hAnsi="Arial" w:cs="Arial"/>
          <w:i/>
          <w:sz w:val="16"/>
          <w:szCs w:val="16"/>
        </w:rPr>
      </w:pPr>
      <w:bookmarkStart w:id="24" w:name="_GoBack"/>
      <w:bookmarkEnd w:id="24"/>
    </w:p>
    <w:p w14:paraId="5F6C9984" w14:textId="77777777" w:rsidR="00753628" w:rsidRPr="00627550" w:rsidRDefault="00753628" w:rsidP="00627550">
      <w:pPr>
        <w:rPr>
          <w:ins w:id="25" w:author="Richard Haynes" w:date="2021-12-19T17:46:00Z"/>
          <w:rFonts w:ascii="Arial" w:hAnsi="Arial" w:cs="Arial"/>
          <w:sz w:val="16"/>
          <w:szCs w:val="16"/>
          <w:rPrChange w:id="26" w:author="Richard Haynes" w:date="2021-12-20T21:03:00Z">
            <w:rPr>
              <w:ins w:id="27" w:author="Richard Haynes" w:date="2021-12-19T17:46:00Z"/>
              <w:rFonts w:ascii="Arial" w:hAnsi="Arial" w:cs="Arial"/>
              <w:i/>
              <w:sz w:val="16"/>
              <w:szCs w:val="16"/>
            </w:rPr>
          </w:rPrChange>
        </w:rPr>
        <w:pPrChange w:id="28" w:author="Richard Haynes" w:date="2021-12-20T21:03:00Z">
          <w:pPr>
            <w:tabs>
              <w:tab w:val="left" w:pos="1650"/>
              <w:tab w:val="left" w:pos="2250"/>
              <w:tab w:val="center" w:pos="5233"/>
            </w:tabs>
          </w:pPr>
        </w:pPrChange>
      </w:pPr>
    </w:p>
    <w:p w14:paraId="4615072C" w14:textId="77777777" w:rsidR="009B7951" w:rsidRPr="00F73488" w:rsidRDefault="009B7951" w:rsidP="00F73488">
      <w:pPr>
        <w:rPr>
          <w:ins w:id="29" w:author="Richard Haynes" w:date="2021-12-17T11:31:00Z"/>
          <w:rFonts w:ascii="Arial" w:hAnsi="Arial" w:cs="Arial"/>
          <w:sz w:val="16"/>
          <w:szCs w:val="16"/>
        </w:rPr>
      </w:pPr>
    </w:p>
    <w:p w14:paraId="1A64DEFD" w14:textId="2E59F3AD" w:rsidR="0010061E" w:rsidDel="009208D1" w:rsidRDefault="001918B8" w:rsidP="00645815">
      <w:pPr>
        <w:tabs>
          <w:tab w:val="left" w:pos="-720"/>
          <w:tab w:val="left" w:pos="558"/>
          <w:tab w:val="left" w:pos="1170"/>
          <w:tab w:val="left" w:pos="2850"/>
        </w:tabs>
        <w:rPr>
          <w:del w:id="30" w:author="Richard Haynes" w:date="2021-12-11T14:33:00Z"/>
          <w:rFonts w:ascii="Arial" w:hAnsi="Arial" w:cs="Arial"/>
          <w:i/>
          <w:sz w:val="16"/>
          <w:szCs w:val="16"/>
        </w:rPr>
      </w:pPr>
      <w:del w:id="31" w:author="Richard Haynes" w:date="2021-12-19T18:09:00Z">
        <w:r w:rsidDel="00F73488">
          <w:rPr>
            <w:rFonts w:ascii="Arial" w:hAnsi="Arial" w:cs="Arial"/>
            <w:i/>
            <w:sz w:val="16"/>
            <w:szCs w:val="16"/>
          </w:rPr>
          <w:tab/>
        </w:r>
      </w:del>
      <w:del w:id="32" w:author="Richard Haynes" w:date="2021-12-11T14:33:00Z">
        <w:r w:rsidDel="009208D1">
          <w:rPr>
            <w:rFonts w:ascii="Arial" w:hAnsi="Arial" w:cs="Arial"/>
            <w:i/>
            <w:sz w:val="16"/>
            <w:szCs w:val="16"/>
          </w:rPr>
          <w:tab/>
        </w:r>
        <w:r w:rsidR="00645815" w:rsidDel="009208D1">
          <w:rPr>
            <w:rFonts w:ascii="Arial" w:hAnsi="Arial" w:cs="Arial"/>
            <w:i/>
            <w:sz w:val="16"/>
            <w:szCs w:val="16"/>
          </w:rPr>
          <w:tab/>
        </w:r>
      </w:del>
    </w:p>
    <w:p w14:paraId="0B4247B3" w14:textId="1FF7D2A1" w:rsidR="00D820F0" w:rsidDel="009208D1" w:rsidRDefault="00D820F0" w:rsidP="009208D1">
      <w:pPr>
        <w:tabs>
          <w:tab w:val="left" w:pos="-720"/>
          <w:tab w:val="left" w:pos="558"/>
          <w:tab w:val="left" w:pos="1170"/>
          <w:tab w:val="left" w:pos="2850"/>
        </w:tabs>
        <w:rPr>
          <w:del w:id="33" w:author="Richard Haynes" w:date="2021-12-11T14:32:00Z"/>
          <w:rFonts w:ascii="Arial" w:hAnsi="Arial" w:cs="Arial"/>
          <w:sz w:val="16"/>
          <w:szCs w:val="16"/>
        </w:rPr>
      </w:pPr>
    </w:p>
    <w:p w14:paraId="67DCC9F7" w14:textId="68554648" w:rsidR="00017249" w:rsidRPr="009208D1" w:rsidDel="00F73488" w:rsidRDefault="0010061E" w:rsidP="009208D1">
      <w:pPr>
        <w:tabs>
          <w:tab w:val="left" w:pos="1650"/>
          <w:tab w:val="left" w:pos="2250"/>
          <w:tab w:val="center" w:pos="5233"/>
        </w:tabs>
        <w:rPr>
          <w:del w:id="34" w:author="Richard Haynes" w:date="2021-12-19T18:09:00Z"/>
          <w:rFonts w:ascii="Arial" w:hAnsi="Arial" w:cs="Arial"/>
          <w:sz w:val="16"/>
          <w:szCs w:val="16"/>
        </w:rPr>
      </w:pPr>
      <w:del w:id="35" w:author="Richard Haynes" w:date="2021-12-11T14:32:00Z">
        <w:r w:rsidDel="009208D1">
          <w:rPr>
            <w:rFonts w:ascii="Arial" w:hAnsi="Arial" w:cs="Arial"/>
            <w:sz w:val="16"/>
            <w:szCs w:val="16"/>
          </w:rPr>
          <w:tab/>
        </w:r>
        <w:r w:rsidR="00962444" w:rsidDel="009208D1">
          <w:rPr>
            <w:rFonts w:ascii="Arial" w:hAnsi="Arial" w:cs="Arial"/>
            <w:sz w:val="16"/>
            <w:szCs w:val="16"/>
          </w:rPr>
          <w:tab/>
        </w:r>
        <w:r w:rsidR="000B02B9" w:rsidDel="009208D1">
          <w:rPr>
            <w:rFonts w:ascii="Arial" w:hAnsi="Arial" w:cs="Arial"/>
            <w:sz w:val="16"/>
            <w:szCs w:val="16"/>
          </w:rPr>
          <w:tab/>
        </w:r>
      </w:del>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lastRenderedPageBreak/>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73488">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73488">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73488">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w:t>
      </w:r>
      <w:proofErr w:type="gramStart"/>
      <w:r w:rsidRPr="00402063">
        <w:rPr>
          <w:rFonts w:eastAsia="Times New Roman" w:cstheme="minorHAnsi"/>
          <w:bCs/>
          <w:color w:val="000000" w:themeColor="text1"/>
          <w:lang w:eastAsia="en-GB"/>
        </w:rPr>
        <w:t>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w:t>
      </w:r>
      <w:proofErr w:type="gramEnd"/>
      <w:r w:rsidRPr="00402063">
        <w:rPr>
          <w:rFonts w:eastAsia="Times New Roman" w:cstheme="minorHAnsi"/>
          <w:bCs/>
          <w:color w:val="000000" w:themeColor="text1"/>
          <w:lang w:eastAsia="en-GB"/>
        </w:rPr>
        <w:t xml:space="preserve">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F73488">
      <w:pPr>
        <w:spacing w:after="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0DE41E73" w:rsidR="00383830" w:rsidRDefault="00383830"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a</w:t>
      </w:r>
      <w:del w:id="36" w:author="Richard Haynes" w:date="2021-12-19T18:09:00Z">
        <w:r w:rsidR="00377B92" w:rsidDel="00F73488">
          <w:rPr>
            <w:rFonts w:eastAsia="Times New Roman" w:cstheme="minorHAnsi"/>
            <w:bCs/>
            <w:color w:val="000000" w:themeColor="text1"/>
            <w:lang w:eastAsia="en-GB"/>
          </w:rPr>
          <w:delText xml:space="preserve"> a</w:delText>
        </w:r>
      </w:del>
      <w:r w:rsidR="00377B92">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dexamethasone (if you have low oxygen levels)</w:t>
      </w:r>
      <w:ins w:id="37" w:author="Haynes, Richard (RTH) OUH" w:date="2021-12-16T11:47:00Z">
        <w:r w:rsidR="00245D5C">
          <w:rPr>
            <w:rFonts w:eastAsia="Times New Roman" w:cstheme="minorHAnsi"/>
            <w:bCs/>
            <w:color w:val="000000" w:themeColor="text1"/>
            <w:lang w:eastAsia="en-GB"/>
          </w:rPr>
          <w:t>,</w:t>
        </w:r>
      </w:ins>
      <w:del w:id="38" w:author="Haynes, Richard (RTH) OUH" w:date="2021-12-16T11:47:00Z">
        <w:r w:rsidR="008B585E" w:rsidDel="00245D5C">
          <w:rPr>
            <w:rFonts w:eastAsia="Times New Roman" w:cstheme="minorHAnsi"/>
            <w:bCs/>
            <w:color w:val="000000" w:themeColor="text1"/>
            <w:lang w:eastAsia="en-GB"/>
          </w:rPr>
          <w:delText xml:space="preserve"> or</w:delText>
        </w:r>
      </w:del>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w:t>
      </w:r>
      <w:proofErr w:type="spellStart"/>
      <w:r w:rsidR="008B585E">
        <w:rPr>
          <w:rFonts w:eastAsia="Times New Roman" w:cstheme="minorHAnsi"/>
          <w:bCs/>
          <w:color w:val="000000" w:themeColor="text1"/>
          <w:lang w:eastAsia="en-GB"/>
        </w:rPr>
        <w:t>empagliflozin</w:t>
      </w:r>
      <w:proofErr w:type="spellEnd"/>
      <w:ins w:id="39" w:author="Haynes, Richard (RTH) OUH" w:date="2021-12-16T11:47:00Z">
        <w:r w:rsidR="00245D5C">
          <w:rPr>
            <w:rFonts w:eastAsia="Times New Roman" w:cstheme="minorHAnsi"/>
            <w:bCs/>
            <w:color w:val="000000" w:themeColor="text1"/>
            <w:lang w:eastAsia="en-GB"/>
          </w:rPr>
          <w:t xml:space="preserve">, a synthetic antibody treatment directed against the virus (called </w:t>
        </w:r>
        <w:proofErr w:type="spellStart"/>
        <w:r w:rsidR="00245D5C">
          <w:rPr>
            <w:rFonts w:eastAsia="Times New Roman" w:cstheme="minorHAnsi"/>
            <w:bCs/>
            <w:color w:val="000000" w:themeColor="text1"/>
            <w:lang w:eastAsia="en-GB"/>
          </w:rPr>
          <w:t>sotr</w:t>
        </w:r>
      </w:ins>
      <w:ins w:id="40" w:author="Haynes, Richard (RTH) OUH" w:date="2021-12-16T11:48:00Z">
        <w:r w:rsidR="00245D5C">
          <w:rPr>
            <w:rFonts w:eastAsia="Times New Roman" w:cstheme="minorHAnsi"/>
            <w:bCs/>
            <w:color w:val="000000" w:themeColor="text1"/>
            <w:lang w:eastAsia="en-GB"/>
          </w:rPr>
          <w:t>ovimab</w:t>
        </w:r>
        <w:proofErr w:type="spellEnd"/>
        <w:r w:rsidR="00245D5C">
          <w:rPr>
            <w:rFonts w:eastAsia="Times New Roman" w:cstheme="minorHAnsi"/>
            <w:bCs/>
            <w:color w:val="000000" w:themeColor="text1"/>
            <w:lang w:eastAsia="en-GB"/>
          </w:rPr>
          <w:t xml:space="preserve">) and an antiviral drug called </w:t>
        </w:r>
        <w:proofErr w:type="spellStart"/>
        <w:r w:rsidR="00245D5C">
          <w:rPr>
            <w:rFonts w:eastAsia="Times New Roman" w:cstheme="minorHAnsi"/>
            <w:bCs/>
            <w:color w:val="000000" w:themeColor="text1"/>
            <w:lang w:eastAsia="en-GB"/>
          </w:rPr>
          <w:t>molnupiravir</w:t>
        </w:r>
      </w:ins>
      <w:proofErr w:type="spellEnd"/>
      <w:r w:rsidR="00AE757A">
        <w:rPr>
          <w:rFonts w:eastAsia="Times New Roman" w:cstheme="minorHAnsi"/>
          <w:bCs/>
          <w:color w:val="000000" w:themeColor="text1"/>
          <w:lang w:eastAsia="en-GB"/>
        </w:rPr>
        <w:t xml:space="preserve">. </w:t>
      </w:r>
    </w:p>
    <w:p w14:paraId="5F6034EA" w14:textId="7EBA8BE0" w:rsidR="00377B92" w:rsidRPr="00402063" w:rsidRDefault="00377B92"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two anti-viral treatments, </w:t>
      </w:r>
      <w:proofErr w:type="spellStart"/>
      <w:r>
        <w:rPr>
          <w:rFonts w:eastAsia="Times New Roman" w:cstheme="minorHAnsi"/>
          <w:bCs/>
          <w:color w:val="000000" w:themeColor="text1"/>
          <w:lang w:eastAsia="en-GB"/>
        </w:rPr>
        <w:t>oseltamivir</w:t>
      </w:r>
      <w:proofErr w:type="spellEnd"/>
      <w:r>
        <w:rPr>
          <w:rFonts w:eastAsia="Times New Roman" w:cstheme="minorHAnsi"/>
          <w:bCs/>
          <w:color w:val="000000" w:themeColor="text1"/>
          <w:lang w:eastAsia="en-GB"/>
        </w:rPr>
        <w:t xml:space="preserve"> and </w:t>
      </w:r>
      <w:proofErr w:type="spellStart"/>
      <w:r>
        <w:rPr>
          <w:rFonts w:eastAsia="Times New Roman" w:cstheme="minorHAnsi"/>
          <w:bCs/>
          <w:color w:val="000000" w:themeColor="text1"/>
          <w:lang w:eastAsia="en-GB"/>
        </w:rPr>
        <w:t>baloxavir</w:t>
      </w:r>
      <w:proofErr w:type="spellEnd"/>
      <w:r>
        <w:rPr>
          <w:rFonts w:eastAsia="Times New Roman" w:cstheme="minorHAnsi"/>
          <w:bCs/>
          <w:color w:val="000000" w:themeColor="text1"/>
          <w:lang w:eastAsia="en-GB"/>
        </w:rPr>
        <w:t xml:space="preserve">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ins w:id="41" w:author="Richard Haynes" w:date="2021-12-19T17:53:00Z">
        <w:r w:rsidR="00DA2633">
          <w:rPr>
            <w:rFonts w:eastAsia="Times New Roman" w:cstheme="minorHAnsi"/>
            <w:color w:val="000000" w:themeColor="text1"/>
            <w:lang w:eastAsia="en-GB"/>
          </w:rPr>
          <w:t xml:space="preserve"> Patients may be included if they have previously been recruited into </w:t>
        </w:r>
      </w:ins>
      <w:ins w:id="42" w:author="Richard Haynes" w:date="2021-12-19T17:54:00Z">
        <w:r w:rsidR="00DA2633">
          <w:rPr>
            <w:rFonts w:eastAsia="Times New Roman" w:cstheme="minorHAnsi"/>
            <w:color w:val="000000" w:themeColor="text1"/>
            <w:lang w:eastAsia="en-GB"/>
          </w:rPr>
          <w:t xml:space="preserve">RECOVERY &gt;6 months ago (although not into the same </w:t>
        </w:r>
      </w:ins>
      <w:ins w:id="43" w:author="Richard Haynes" w:date="2021-12-19T17:55:00Z">
        <w:r w:rsidR="00DA2633">
          <w:rPr>
            <w:rFonts w:eastAsia="Times New Roman" w:cstheme="minorHAnsi"/>
            <w:color w:val="000000" w:themeColor="text1"/>
            <w:lang w:eastAsia="en-GB"/>
          </w:rPr>
          <w:t>comparison</w:t>
        </w:r>
      </w:ins>
      <w:ins w:id="44" w:author="Richard Haynes" w:date="2021-12-19T17:54:00Z">
        <w:r w:rsidR="00DA2633">
          <w:rPr>
            <w:rFonts w:eastAsia="Times New Roman" w:cstheme="minorHAnsi"/>
            <w:color w:val="000000" w:themeColor="text1"/>
            <w:lang w:eastAsia="en-GB"/>
          </w:rPr>
          <w:t xml:space="preserve"> more than once).</w:t>
        </w:r>
      </w:ins>
    </w:p>
    <w:p w14:paraId="532533A0" w14:textId="3A98CC26" w:rsidR="002E0B4E" w:rsidRPr="00402063" w:rsidRDefault="00181EAC"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36D0E9B" w14:textId="77777777" w:rsidR="00F73488" w:rsidRDefault="00181EAC" w:rsidP="00F73488">
      <w:pPr>
        <w:spacing w:after="0" w:line="240" w:lineRule="auto"/>
        <w:rPr>
          <w:ins w:id="45" w:author="Richard Haynes" w:date="2021-12-19T18:10: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ins w:id="46" w:author="Richard Haynes" w:date="2021-12-11T14:35:00Z">
        <w:r w:rsidR="009208D1">
          <w:rPr>
            <w:rFonts w:eastAsia="Times New Roman" w:cstheme="minorHAnsi"/>
            <w:bCs/>
            <w:color w:val="000000" w:themeColor="text1"/>
            <w:lang w:eastAsia="en-GB"/>
          </w:rPr>
          <w:t xml:space="preserve">If you </w:t>
        </w:r>
      </w:ins>
      <w:ins w:id="47" w:author="Richard Haynes" w:date="2021-12-17T11:27:00Z">
        <w:r w:rsidR="009B7951">
          <w:rPr>
            <w:rFonts w:eastAsia="Times New Roman" w:cstheme="minorHAnsi"/>
            <w:bCs/>
            <w:color w:val="000000" w:themeColor="text1"/>
            <w:lang w:eastAsia="en-GB"/>
          </w:rPr>
          <w:t xml:space="preserve">might receive </w:t>
        </w:r>
        <w:proofErr w:type="spellStart"/>
        <w:r w:rsidR="009B7951">
          <w:rPr>
            <w:rFonts w:eastAsia="Times New Roman" w:cstheme="minorHAnsi"/>
            <w:bCs/>
            <w:color w:val="000000" w:themeColor="text1"/>
            <w:lang w:eastAsia="en-GB"/>
          </w:rPr>
          <w:t>sotrovimab</w:t>
        </w:r>
        <w:proofErr w:type="spellEnd"/>
        <w:r w:rsidR="009B7951">
          <w:rPr>
            <w:rFonts w:eastAsia="Times New Roman" w:cstheme="minorHAnsi"/>
            <w:bCs/>
            <w:color w:val="000000" w:themeColor="text1"/>
            <w:lang w:eastAsia="en-GB"/>
          </w:rPr>
          <w:t xml:space="preserve"> or </w:t>
        </w:r>
        <w:proofErr w:type="spellStart"/>
        <w:r w:rsidR="009B7951">
          <w:rPr>
            <w:rFonts w:eastAsia="Times New Roman" w:cstheme="minorHAnsi"/>
            <w:bCs/>
            <w:color w:val="000000" w:themeColor="text1"/>
            <w:lang w:eastAsia="en-GB"/>
          </w:rPr>
          <w:t>molnupiravir</w:t>
        </w:r>
      </w:ins>
      <w:proofErr w:type="spellEnd"/>
      <w:ins w:id="48" w:author="Richard Haynes" w:date="2021-12-11T14:35:00Z">
        <w:r w:rsidR="009208D1">
          <w:rPr>
            <w:rFonts w:eastAsia="Times New Roman" w:cstheme="minorHAnsi"/>
            <w:bCs/>
            <w:color w:val="000000" w:themeColor="text1"/>
            <w:lang w:eastAsia="en-GB"/>
          </w:rPr>
          <w:t xml:space="preserve"> a blood sample will be sent to a central laboratory for measurement of coronavirus and antibodies against it</w:t>
        </w:r>
      </w:ins>
      <w:ins w:id="49" w:author="Richard Haynes" w:date="2021-12-17T11:28:00Z">
        <w:r w:rsidR="009B7951">
          <w:rPr>
            <w:rFonts w:eastAsia="Times New Roman" w:cstheme="minorHAnsi"/>
            <w:bCs/>
            <w:color w:val="000000" w:themeColor="text1"/>
            <w:lang w:eastAsia="en-GB"/>
          </w:rPr>
          <w:t xml:space="preserve">, and nasal and mouth swabs </w:t>
        </w:r>
      </w:ins>
      <w:ins w:id="50" w:author="Richard Haynes" w:date="2021-12-17T11:30:00Z">
        <w:r w:rsidR="009B7951">
          <w:rPr>
            <w:rFonts w:eastAsia="Times New Roman" w:cstheme="minorHAnsi"/>
            <w:bCs/>
            <w:color w:val="000000" w:themeColor="text1"/>
            <w:lang w:eastAsia="en-GB"/>
          </w:rPr>
          <w:t xml:space="preserve">may be collected </w:t>
        </w:r>
      </w:ins>
      <w:ins w:id="51" w:author="Richard Haynes" w:date="2021-12-17T11:28:00Z">
        <w:r w:rsidR="009B7951">
          <w:rPr>
            <w:rFonts w:eastAsia="Times New Roman" w:cstheme="minorHAnsi"/>
            <w:bCs/>
            <w:color w:val="000000" w:themeColor="text1"/>
            <w:lang w:eastAsia="en-GB"/>
          </w:rPr>
          <w:t>now and twice more in the next 5 days</w:t>
        </w:r>
      </w:ins>
      <w:ins w:id="52" w:author="Richard Haynes" w:date="2021-12-11T14:35:00Z">
        <w:r w:rsidR="009208D1">
          <w:rPr>
            <w:rFonts w:eastAsia="Times New Roman" w:cstheme="minorHAnsi"/>
            <w:bCs/>
            <w:color w:val="000000" w:themeColor="text1"/>
            <w:lang w:eastAsia="en-GB"/>
          </w:rPr>
          <w:t xml:space="preserve">. </w:t>
        </w:r>
      </w:ins>
      <w:ins w:id="53" w:author="Richard Haynes" w:date="2021-12-17T11:29:00Z">
        <w:r w:rsidR="009B7951">
          <w:rPr>
            <w:rFonts w:eastAsia="Times New Roman" w:cstheme="minorHAnsi"/>
            <w:bCs/>
            <w:color w:val="000000" w:themeColor="text1"/>
            <w:lang w:eastAsia="en-GB"/>
          </w:rPr>
          <w:t>I</w:t>
        </w:r>
      </w:ins>
      <w:ins w:id="54" w:author="Richard Haynes" w:date="2021-12-11T14:38:00Z">
        <w:r w:rsidR="00227E65">
          <w:rPr>
            <w:rFonts w:eastAsia="Times New Roman" w:cstheme="minorHAnsi"/>
            <w:bCs/>
            <w:color w:val="000000" w:themeColor="text1"/>
            <w:lang w:eastAsia="en-GB"/>
          </w:rPr>
          <w:t>f you have ‘flu</w:t>
        </w:r>
      </w:ins>
      <w:ins w:id="55" w:author="Richard Haynes" w:date="2021-12-17T11:29:00Z">
        <w:r w:rsidR="009B7951">
          <w:rPr>
            <w:rFonts w:eastAsia="Times New Roman" w:cstheme="minorHAnsi"/>
            <w:bCs/>
            <w:color w:val="000000" w:themeColor="text1"/>
            <w:lang w:eastAsia="en-GB"/>
          </w:rPr>
          <w:t xml:space="preserve"> nasal and mouth swabs will be collected now and once more in 5 days.</w:t>
        </w:r>
      </w:ins>
      <w:ins w:id="56" w:author="Richard Haynes" w:date="2021-12-11T14:36:00Z">
        <w:r w:rsidR="009208D1">
          <w:rPr>
            <w:rFonts w:eastAsia="Times New Roman" w:cstheme="minorHAnsi"/>
            <w:bCs/>
            <w:color w:val="000000" w:themeColor="text1"/>
            <w:lang w:eastAsia="en-GB"/>
          </w:rPr>
          <w:t xml:space="preserve"> </w:t>
        </w:r>
      </w:ins>
      <w:ins w:id="57" w:author="Richard Haynes" w:date="2021-12-11T14:39:00Z">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ins>
    </w:p>
    <w:p w14:paraId="3EB459E1" w14:textId="51F4B268" w:rsidR="00181EAC" w:rsidRPr="00402063" w:rsidDel="009B7951" w:rsidRDefault="00181EAC" w:rsidP="00F73488">
      <w:pPr>
        <w:spacing w:after="0" w:line="240" w:lineRule="auto"/>
        <w:rPr>
          <w:del w:id="58" w:author="Richard Haynes" w:date="2021-12-17T11:32: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ins w:id="59" w:author="Richard Haynes" w:date="2021-12-11T14:39:00Z">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which might be 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ins>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27E8ED53" w14:textId="06AA02B2" w:rsidR="00181EAC" w:rsidRDefault="00181EAC"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w:t>
      </w:r>
      <w:r w:rsidRPr="00402063">
        <w:rPr>
          <w:rFonts w:eastAsia="Times New Roman" w:cstheme="minorHAnsi"/>
          <w:bCs/>
          <w:color w:val="000000" w:themeColor="text1"/>
          <w:lang w:eastAsia="en-GB"/>
        </w:rPr>
        <w:lastRenderedPageBreak/>
        <w:t>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C5CFB2E" w:rsidR="00962444" w:rsidRPr="00402063" w:rsidDel="00227E65" w:rsidRDefault="00962444" w:rsidP="00F73488">
      <w:pPr>
        <w:spacing w:after="0" w:line="240" w:lineRule="auto"/>
        <w:rPr>
          <w:del w:id="60" w:author="Richard Haynes" w:date="2021-12-11T14:40:00Z"/>
          <w:rFonts w:eastAsia="Times New Roman" w:cstheme="minorHAnsi"/>
          <w:bCs/>
          <w:color w:val="000000" w:themeColor="text1"/>
          <w:lang w:eastAsia="en-GB"/>
        </w:rPr>
      </w:pPr>
    </w:p>
    <w:p w14:paraId="2DE541CD" w14:textId="77777777" w:rsidR="00181EAC" w:rsidRPr="00402063" w:rsidRDefault="00181EAC"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73488">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F73488">
      <w:pPr>
        <w:pStyle w:val="ListParagraph"/>
        <w:numPr>
          <w:ilvl w:val="0"/>
          <w:numId w:val="4"/>
        </w:numPr>
        <w:spacing w:after="0" w:line="240" w:lineRule="auto"/>
        <w:rPr>
          <w:rFonts w:eastAsia="Times New Roman" w:cstheme="minorHAnsi"/>
          <w:color w:val="000000" w:themeColor="text1"/>
          <w:lang w:eastAsia="en-GB"/>
        </w:rPr>
      </w:pPr>
      <w:proofErr w:type="spellStart"/>
      <w:r w:rsidRPr="00962444">
        <w:rPr>
          <w:rFonts w:eastAsia="Times New Roman" w:cstheme="minorHAnsi"/>
          <w:lang w:eastAsia="en-GB"/>
        </w:rPr>
        <w:t>Empagliflozin</w:t>
      </w:r>
      <w:proofErr w:type="spellEnd"/>
      <w:r w:rsidRPr="00962444">
        <w:rPr>
          <w:rFonts w:eastAsia="Times New Roman" w:cstheme="minorHAnsi"/>
          <w:lang w:eastAsia="en-GB"/>
        </w:rPr>
        <w:t xml:space="preserve">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w:t>
      </w:r>
      <w:proofErr w:type="spellStart"/>
      <w:r w:rsidR="002D0C5C" w:rsidRPr="00962444">
        <w:rPr>
          <w:rFonts w:eastAsia="Times New Roman" w:cstheme="minorHAnsi"/>
          <w:lang w:eastAsia="en-GB"/>
        </w:rPr>
        <w:t>empagliflozin</w:t>
      </w:r>
      <w:proofErr w:type="spellEnd"/>
      <w:r w:rsidR="002D0C5C" w:rsidRPr="00962444">
        <w:rPr>
          <w:rFonts w:eastAsia="Times New Roman" w:cstheme="minorHAnsi"/>
          <w:lang w:eastAsia="en-GB"/>
        </w:rPr>
        <w:t xml:space="preserve">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 xml:space="preserve">You will be monitored for this with daily </w:t>
      </w:r>
      <w:proofErr w:type="spellStart"/>
      <w:r w:rsidR="00B92F8C" w:rsidRPr="00962444">
        <w:rPr>
          <w:rFonts w:eastAsia="Times New Roman" w:cstheme="minorHAnsi"/>
          <w:lang w:eastAsia="en-GB"/>
        </w:rPr>
        <w:t>fingerprick</w:t>
      </w:r>
      <w:proofErr w:type="spellEnd"/>
      <w:r w:rsidR="00B92F8C" w:rsidRPr="00962444">
        <w:rPr>
          <w:rFonts w:eastAsia="Times New Roman" w:cstheme="minorHAnsi"/>
          <w:lang w:eastAsia="en-GB"/>
        </w:rPr>
        <w:t xml:space="preserve"> blood or urine tests.</w:t>
      </w:r>
    </w:p>
    <w:p w14:paraId="3B23E392" w14:textId="79FF18CC" w:rsidR="00962444" w:rsidRPr="00E33E11" w:rsidRDefault="00377B92" w:rsidP="00F73488">
      <w:pPr>
        <w:pStyle w:val="ListParagraph"/>
        <w:numPr>
          <w:ilvl w:val="0"/>
          <w:numId w:val="4"/>
        </w:numPr>
        <w:spacing w:after="0" w:line="240" w:lineRule="auto"/>
        <w:rPr>
          <w:rFonts w:eastAsia="Times New Roman" w:cstheme="minorHAnsi"/>
          <w:color w:val="000000" w:themeColor="text1"/>
          <w:lang w:eastAsia="en-GB"/>
        </w:rPr>
      </w:pPr>
      <w:proofErr w:type="spellStart"/>
      <w:r>
        <w:rPr>
          <w:rFonts w:eastAsia="Times New Roman" w:cstheme="minorHAnsi"/>
          <w:lang w:eastAsia="en-GB"/>
        </w:rPr>
        <w:t>O</w:t>
      </w:r>
      <w:r w:rsidRPr="000E58A2">
        <w:rPr>
          <w:rFonts w:eastAsia="Times New Roman" w:cstheme="minorHAnsi"/>
          <w:lang w:eastAsia="en-GB"/>
        </w:rPr>
        <w:t>seltamivir</w:t>
      </w:r>
      <w:proofErr w:type="spellEnd"/>
      <w:r w:rsidRPr="000E58A2">
        <w:rPr>
          <w:rFonts w:eastAsia="Times New Roman" w:cstheme="minorHAnsi"/>
          <w:lang w:eastAsia="en-GB"/>
        </w:rPr>
        <w:t xml:space="preserve">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73488">
      <w:pPr>
        <w:pStyle w:val="ListParagraph"/>
        <w:numPr>
          <w:ilvl w:val="0"/>
          <w:numId w:val="4"/>
        </w:numPr>
        <w:spacing w:after="0" w:line="240" w:lineRule="auto"/>
        <w:rPr>
          <w:ins w:id="61" w:author="Richard Haynes" w:date="2021-12-11T14:41:00Z"/>
          <w:rFonts w:eastAsia="Times New Roman" w:cstheme="minorHAnsi"/>
          <w:color w:val="000000" w:themeColor="text1"/>
          <w:lang w:eastAsia="en-GB"/>
        </w:rPr>
      </w:pPr>
      <w:proofErr w:type="spellStart"/>
      <w:r>
        <w:rPr>
          <w:rFonts w:eastAsia="Times New Roman" w:cstheme="minorHAnsi"/>
          <w:lang w:eastAsia="en-GB"/>
        </w:rPr>
        <w:t>Baloxavir</w:t>
      </w:r>
      <w:proofErr w:type="spellEnd"/>
      <w:r>
        <w:rPr>
          <w:rFonts w:eastAsia="Times New Roman" w:cstheme="minorHAnsi"/>
          <w:lang w:eastAsia="en-GB"/>
        </w:rPr>
        <w:t xml:space="preserve"> rarely causes allergic reactions, but has no other known side effects.</w:t>
      </w:r>
    </w:p>
    <w:p w14:paraId="566C6D08" w14:textId="1F9394CC" w:rsidR="00227E65" w:rsidRPr="002D74C5" w:rsidRDefault="00227E65" w:rsidP="00F73488">
      <w:pPr>
        <w:pStyle w:val="ListParagraph"/>
        <w:numPr>
          <w:ilvl w:val="0"/>
          <w:numId w:val="4"/>
        </w:numPr>
        <w:spacing w:after="0" w:line="240" w:lineRule="auto"/>
        <w:rPr>
          <w:ins w:id="62" w:author="Richard Haynes" w:date="2021-12-11T14:41:00Z"/>
          <w:rFonts w:eastAsia="Times New Roman" w:cstheme="minorHAnsi"/>
          <w:color w:val="000000" w:themeColor="text1"/>
          <w:lang w:eastAsia="en-GB"/>
        </w:rPr>
      </w:pPr>
      <w:proofErr w:type="spellStart"/>
      <w:ins w:id="63" w:author="Richard Haynes" w:date="2021-12-11T14:41:00Z">
        <w:r>
          <w:rPr>
            <w:rFonts w:eastAsia="Times New Roman" w:cstheme="minorHAnsi"/>
            <w:lang w:eastAsia="en-GB"/>
          </w:rPr>
          <w:t>Sotrovimab</w:t>
        </w:r>
        <w:proofErr w:type="spellEnd"/>
        <w:r>
          <w:rPr>
            <w:rFonts w:eastAsia="Times New Roman" w:cstheme="minorHAnsi"/>
            <w:lang w:eastAsia="en-GB"/>
          </w:rPr>
          <w:t xml:space="preserve"> is given by intravenous infusion and may cause allergic reactions during the infusion</w:t>
        </w:r>
      </w:ins>
      <w:ins w:id="64" w:author="Richard Haynes" w:date="2021-12-19T17:47:00Z">
        <w:r w:rsidR="00DA2633">
          <w:rPr>
            <w:rFonts w:eastAsia="Times New Roman" w:cstheme="minorHAnsi"/>
            <w:lang w:eastAsia="en-GB"/>
          </w:rPr>
          <w:t>, but severe reactions have been rare</w:t>
        </w:r>
      </w:ins>
      <w:ins w:id="65" w:author="Richard Haynes" w:date="2021-12-11T14:41:00Z">
        <w:r>
          <w:rPr>
            <w:rFonts w:eastAsia="Times New Roman" w:cstheme="minorHAnsi"/>
            <w:lang w:eastAsia="en-GB"/>
          </w:rPr>
          <w:t>.</w:t>
        </w:r>
      </w:ins>
    </w:p>
    <w:p w14:paraId="09F98E53" w14:textId="5DCE12D2" w:rsidR="00227E65" w:rsidRPr="00962444" w:rsidRDefault="00227E65" w:rsidP="00F73488">
      <w:pPr>
        <w:pStyle w:val="ListParagraph"/>
        <w:numPr>
          <w:ilvl w:val="0"/>
          <w:numId w:val="4"/>
        </w:numPr>
        <w:spacing w:after="0" w:line="240" w:lineRule="auto"/>
        <w:rPr>
          <w:rFonts w:eastAsia="Times New Roman" w:cstheme="minorHAnsi"/>
          <w:color w:val="000000" w:themeColor="text1"/>
          <w:lang w:eastAsia="en-GB"/>
        </w:rPr>
      </w:pPr>
      <w:proofErr w:type="spellStart"/>
      <w:ins w:id="66" w:author="Richard Haynes" w:date="2021-12-11T14:42:00Z">
        <w:r>
          <w:rPr>
            <w:rFonts w:eastAsia="Times New Roman" w:cstheme="minorHAnsi"/>
            <w:lang w:eastAsia="en-GB"/>
          </w:rPr>
          <w:t>Molnupiravir</w:t>
        </w:r>
        <w:proofErr w:type="spellEnd"/>
        <w:r>
          <w:rPr>
            <w:rFonts w:eastAsia="Times New Roman" w:cstheme="minorHAnsi"/>
            <w:lang w:eastAsia="en-GB"/>
          </w:rPr>
          <w:t xml:space="preserve"> may cause </w:t>
        </w:r>
      </w:ins>
      <w:ins w:id="67" w:author="Richard Haynes" w:date="2021-12-11T14:43:00Z">
        <w:r>
          <w:rPr>
            <w:rFonts w:eastAsia="Times New Roman" w:cstheme="minorHAnsi"/>
            <w:lang w:eastAsia="en-GB"/>
          </w:rPr>
          <w:t>dizziness, headache, tummy upset and rashes.</w:t>
        </w:r>
      </w:ins>
      <w:ins w:id="68" w:author="Richard Haynes" w:date="2021-12-14T13:29:00Z">
        <w:r w:rsidR="002D74C5">
          <w:rPr>
            <w:rFonts w:eastAsia="Times New Roman" w:cstheme="minorHAnsi"/>
            <w:lang w:eastAsia="en-GB"/>
          </w:rPr>
          <w:t xml:space="preserve"> (Women taking </w:t>
        </w:r>
        <w:proofErr w:type="spellStart"/>
        <w:r w:rsidR="002D74C5">
          <w:rPr>
            <w:rFonts w:eastAsia="Times New Roman" w:cstheme="minorHAnsi"/>
            <w:lang w:eastAsia="en-GB"/>
          </w:rPr>
          <w:t>molnupiravir</w:t>
        </w:r>
        <w:proofErr w:type="spellEnd"/>
        <w:r w:rsidR="002D74C5">
          <w:rPr>
            <w:rFonts w:eastAsia="Times New Roman" w:cstheme="minorHAnsi"/>
            <w:lang w:eastAsia="en-GB"/>
          </w:rPr>
          <w:t xml:space="preserve"> should not get pregnant while taking the drug or for 4 days afterwards.</w:t>
        </w:r>
      </w:ins>
      <w:ins w:id="69" w:author="Richard Haynes" w:date="2021-12-14T13:30:00Z">
        <w:r w:rsidR="002D74C5">
          <w:rPr>
            <w:rFonts w:eastAsia="Times New Roman" w:cstheme="minorHAnsi"/>
            <w:lang w:eastAsia="en-GB"/>
          </w:rPr>
          <w:t>)</w:t>
        </w:r>
      </w:ins>
    </w:p>
    <w:p w14:paraId="5E144DCF" w14:textId="2336F635" w:rsidR="00962444" w:rsidDel="009B7951" w:rsidRDefault="00731101" w:rsidP="00F73488">
      <w:pPr>
        <w:spacing w:after="0" w:line="240" w:lineRule="auto"/>
        <w:rPr>
          <w:del w:id="70" w:author="Richard Haynes" w:date="2021-12-17T11:32:00Z"/>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del w:id="71" w:author="Richard Haynes" w:date="2021-12-11T14:43:00Z">
        <w:r w:rsidR="00BD3C57" w:rsidRPr="00962444" w:rsidDel="00227E65">
          <w:rPr>
            <w:rFonts w:ascii="Calibri" w:eastAsia="Calibri" w:hAnsi="Calibri" w:cs="Times New Roman"/>
            <w:iCs/>
          </w:rPr>
          <w:delText xml:space="preserve">At some sites, other treatments may also be assessed. </w:delText>
        </w:r>
      </w:del>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78808976" w14:textId="77777777" w:rsidR="00F73488" w:rsidRDefault="005D5BA7" w:rsidP="00F73488">
      <w:pPr>
        <w:spacing w:after="0" w:line="240" w:lineRule="auto"/>
        <w:rPr>
          <w:ins w:id="72" w:author="Richard Haynes" w:date="2021-12-19T18:10:00Z"/>
          <w:rFonts w:eastAsia="Times New Roman" w:cstheme="minorHAnsi"/>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p>
    <w:p w14:paraId="3B49D0BC" w14:textId="1AF307D7" w:rsidR="00271BE5" w:rsidRPr="00962444" w:rsidRDefault="004E0E8D" w:rsidP="00F73488">
      <w:pPr>
        <w:spacing w:after="0" w:line="240" w:lineRule="auto"/>
        <w:rPr>
          <w:rFonts w:eastAsia="Times New Roman" w:cstheme="minorHAnsi"/>
          <w:color w:val="000000" w:themeColor="text1"/>
          <w:lang w:eastAsia="en-GB"/>
        </w:rPr>
      </w:pPr>
      <w:r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proofErr w:type="spellStart"/>
      <w:r w:rsidR="008B585E" w:rsidRPr="00962444">
        <w:rPr>
          <w:rFonts w:eastAsia="Times New Roman" w:cstheme="minorHAnsi"/>
          <w:lang w:eastAsia="en-GB"/>
        </w:rPr>
        <w:t>empagliflozin</w:t>
      </w:r>
      <w:proofErr w:type="spellEnd"/>
      <w:ins w:id="73" w:author="Richard Haynes" w:date="2021-12-11T14:44:00Z">
        <w:r w:rsidR="00227E65">
          <w:rPr>
            <w:rFonts w:eastAsia="Times New Roman" w:cstheme="minorHAnsi"/>
            <w:lang w:eastAsia="en-GB"/>
          </w:rPr>
          <w:t xml:space="preserve"> or </w:t>
        </w:r>
        <w:proofErr w:type="spellStart"/>
        <w:r w:rsidR="00227E65">
          <w:rPr>
            <w:rFonts w:eastAsia="Times New Roman" w:cstheme="minorHAnsi"/>
            <w:lang w:eastAsia="en-GB"/>
          </w:rPr>
          <w:t>molnupiravir</w:t>
        </w:r>
      </w:ins>
      <w:proofErr w:type="spellEnd"/>
      <w:r w:rsidR="008B585E" w:rsidRPr="00962444">
        <w:rPr>
          <w:rFonts w:eastAsia="Times New Roman" w:cstheme="minorHAnsi"/>
          <w:lang w:eastAsia="en-GB"/>
        </w:rPr>
        <w:t xml:space="preserve"> </w:t>
      </w:r>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del w:id="74" w:author="Haynes, Richard (RTH) OUH" w:date="2021-12-16T11:50:00Z">
        <w:r w:rsidR="008B585E" w:rsidRPr="00962444" w:rsidDel="00245D5C">
          <w:rPr>
            <w:rFonts w:eastAsia="Times New Roman" w:cstheme="minorHAnsi"/>
            <w:lang w:eastAsia="en-GB"/>
          </w:rPr>
          <w:delText>T</w:delText>
        </w:r>
        <w:r w:rsidR="005D5BA7" w:rsidRPr="00962444" w:rsidDel="00245D5C">
          <w:rPr>
            <w:rFonts w:eastAsia="Times New Roman" w:cstheme="minorHAnsi"/>
            <w:lang w:eastAsia="en-GB"/>
          </w:rPr>
          <w:delText>he</w:delText>
        </w:r>
        <w:r w:rsidR="00DF00A1" w:rsidRPr="00962444" w:rsidDel="00245D5C">
          <w:rPr>
            <w:rFonts w:eastAsia="Times New Roman" w:cstheme="minorHAnsi"/>
            <w:lang w:eastAsia="en-GB"/>
          </w:rPr>
          <w:delText xml:space="preserve"> other</w:delText>
        </w:r>
        <w:r w:rsidR="005D5BA7" w:rsidRPr="00962444" w:rsidDel="00245D5C">
          <w:rPr>
            <w:rFonts w:eastAsia="Times New Roman" w:cstheme="minorHAnsi"/>
            <w:lang w:eastAsia="en-GB"/>
          </w:rPr>
          <w:delText xml:space="preserve"> treatments</w:delText>
        </w:r>
      </w:del>
      <w:ins w:id="75" w:author="Haynes, Richard (RTH) OUH" w:date="2021-12-16T11:50:00Z">
        <w:r w:rsidR="00245D5C">
          <w:rPr>
            <w:rFonts w:eastAsia="Times New Roman" w:cstheme="minorHAnsi"/>
            <w:lang w:eastAsia="en-GB"/>
          </w:rPr>
          <w:t>D</w:t>
        </w:r>
      </w:ins>
      <w:ins w:id="76" w:author="Haynes, Richard (RTH) OUH" w:date="2021-12-16T11:49:00Z">
        <w:r w:rsidR="00245D5C">
          <w:rPr>
            <w:rFonts w:eastAsia="Times New Roman" w:cstheme="minorHAnsi"/>
            <w:lang w:eastAsia="en-GB"/>
          </w:rPr>
          <w:t>examethasone</w:t>
        </w:r>
      </w:ins>
      <w:ins w:id="77" w:author="Haynes, Richard (RTH) OUH" w:date="2021-12-16T11:50:00Z">
        <w:r w:rsidR="00245D5C">
          <w:rPr>
            <w:rFonts w:eastAsia="Times New Roman" w:cstheme="minorHAnsi"/>
            <w:lang w:eastAsia="en-GB"/>
          </w:rPr>
          <w:t xml:space="preserve"> and</w:t>
        </w:r>
      </w:ins>
      <w:ins w:id="78" w:author="Haynes, Richard (RTH) OUH" w:date="2021-12-16T11:49:00Z">
        <w:r w:rsidR="00245D5C">
          <w:rPr>
            <w:rFonts w:eastAsia="Times New Roman" w:cstheme="minorHAnsi"/>
            <w:lang w:eastAsia="en-GB"/>
          </w:rPr>
          <w:t xml:space="preserve"> </w:t>
        </w:r>
        <w:proofErr w:type="spellStart"/>
        <w:r w:rsidR="00245D5C">
          <w:rPr>
            <w:rFonts w:eastAsia="Times New Roman" w:cstheme="minorHAnsi"/>
            <w:lang w:eastAsia="en-GB"/>
          </w:rPr>
          <w:t>oseltamivir</w:t>
        </w:r>
      </w:ins>
      <w:proofErr w:type="spellEnd"/>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proofErr w:type="spellStart"/>
      <w:r w:rsidR="00D55712" w:rsidRPr="00D55712">
        <w:rPr>
          <w:rFonts w:eastAsia="Times New Roman"/>
          <w:lang w:eastAsia="en-GB"/>
        </w:rPr>
        <w:t>Baloxavir</w:t>
      </w:r>
      <w:proofErr w:type="spellEnd"/>
      <w:ins w:id="79" w:author="Richard Haynes" w:date="2021-12-11T14:44:00Z">
        <w:r w:rsidR="00227E65">
          <w:rPr>
            <w:rFonts w:eastAsia="Times New Roman"/>
            <w:lang w:eastAsia="en-GB"/>
          </w:rPr>
          <w:t xml:space="preserve"> and </w:t>
        </w:r>
        <w:proofErr w:type="spellStart"/>
        <w:r w:rsidR="00227E65">
          <w:rPr>
            <w:rFonts w:eastAsia="Times New Roman"/>
            <w:lang w:eastAsia="en-GB"/>
          </w:rPr>
          <w:t>sotrovimab</w:t>
        </w:r>
        <w:proofErr w:type="spellEnd"/>
        <w:r w:rsidR="00227E65">
          <w:rPr>
            <w:rFonts w:eastAsia="Times New Roman"/>
            <w:lang w:eastAsia="en-GB"/>
          </w:rPr>
          <w:t xml:space="preserve"> are</w:t>
        </w:r>
      </w:ins>
      <w:del w:id="80" w:author="Richard Haynes" w:date="2021-12-11T14:44:00Z">
        <w:r w:rsidR="00D55712" w:rsidRPr="00D55712" w:rsidDel="00227E65">
          <w:rPr>
            <w:rFonts w:eastAsia="Times New Roman"/>
            <w:lang w:eastAsia="en-GB"/>
          </w:rPr>
          <w:delText xml:space="preserve"> is</w:delText>
        </w:r>
      </w:del>
      <w:r w:rsidR="00D55712" w:rsidRPr="00D55712">
        <w:rPr>
          <w:rFonts w:eastAsia="Times New Roman"/>
          <w:lang w:eastAsia="en-GB"/>
        </w:rPr>
        <w:t xml:space="preserve"> considered to have an acceptably low level of risk to use in pregnant women in this trial by a national expert panel</w:t>
      </w:r>
      <w:ins w:id="81" w:author="Richard Haynes" w:date="2021-12-19T17:52:00Z">
        <w:r w:rsidR="00DA2633">
          <w:rPr>
            <w:rFonts w:eastAsia="Times New Roman"/>
            <w:lang w:eastAsia="en-GB"/>
          </w:rPr>
          <w:t xml:space="preserve">; </w:t>
        </w:r>
      </w:ins>
      <w:ins w:id="82" w:author="Richard Haynes" w:date="2021-12-19T17:53:00Z">
        <w:r w:rsidR="00DA2633">
          <w:rPr>
            <w:rFonts w:eastAsia="Times New Roman"/>
            <w:lang w:eastAsia="en-GB"/>
          </w:rPr>
          <w:t>your medical team will discuss with you whether you would be happy to receive them</w:t>
        </w:r>
      </w:ins>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F73488">
      <w:pPr>
        <w:spacing w:after="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F73488">
      <w:pPr>
        <w:spacing w:after="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73488">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F73488">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73488">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73488">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If we find out any new information that </w:t>
      </w:r>
      <w:r w:rsidRPr="00402063">
        <w:rPr>
          <w:rFonts w:eastAsia="Times New Roman" w:cstheme="minorHAnsi"/>
          <w:color w:val="000000" w:themeColor="text1"/>
          <w:lang w:eastAsia="en-GB"/>
        </w:rPr>
        <w:lastRenderedPageBreak/>
        <w:t>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16358357" w:rsidR="00B814B8" w:rsidRPr="00842877" w:rsidRDefault="00B814B8">
    <w:pPr>
      <w:pStyle w:val="Footer"/>
      <w:rPr>
        <w:sz w:val="16"/>
        <w:szCs w:val="16"/>
      </w:rPr>
    </w:pPr>
    <w:r w:rsidRPr="00842877">
      <w:rPr>
        <w:sz w:val="16"/>
        <w:szCs w:val="16"/>
      </w:rPr>
      <w:t xml:space="preserve">RECOVERY trial ICF/PIL </w:t>
    </w:r>
    <w:del w:id="83" w:author="Richard Haynes" w:date="2021-12-11T14:28:00Z">
      <w:r w:rsidR="00986751" w:rsidRPr="00842877" w:rsidDel="009208D1">
        <w:rPr>
          <w:sz w:val="16"/>
          <w:szCs w:val="16"/>
        </w:rPr>
        <w:delText>V</w:delText>
      </w:r>
      <w:r w:rsidR="008A0E59" w:rsidDel="009208D1">
        <w:rPr>
          <w:sz w:val="16"/>
          <w:szCs w:val="16"/>
        </w:rPr>
        <w:delText>18</w:delText>
      </w:r>
    </w:del>
    <w:ins w:id="84" w:author="Richard Haynes" w:date="2021-12-11T14:28:00Z">
      <w:r w:rsidR="009208D1" w:rsidRPr="00842877">
        <w:rPr>
          <w:sz w:val="16"/>
          <w:szCs w:val="16"/>
        </w:rPr>
        <w:t>V</w:t>
      </w:r>
      <w:r w:rsidR="009208D1">
        <w:rPr>
          <w:sz w:val="16"/>
          <w:szCs w:val="16"/>
        </w:rPr>
        <w:t>19</w:t>
      </w:r>
    </w:ins>
    <w:r w:rsidR="008A0E59">
      <w:rPr>
        <w:sz w:val="16"/>
        <w:szCs w:val="16"/>
      </w:rPr>
      <w:t>.</w:t>
    </w:r>
    <w:ins w:id="85" w:author="Richard Haynes" w:date="2021-12-19T17:46:00Z">
      <w:r w:rsidR="00753628">
        <w:rPr>
          <w:sz w:val="16"/>
          <w:szCs w:val="16"/>
        </w:rPr>
        <w:t>1</w:t>
      </w:r>
    </w:ins>
    <w:del w:id="86" w:author="Richard Haynes" w:date="2021-12-19T17:46:00Z">
      <w:r w:rsidR="008A0E59" w:rsidDel="00753628">
        <w:rPr>
          <w:sz w:val="16"/>
          <w:szCs w:val="16"/>
        </w:rPr>
        <w:delText>0</w:delText>
      </w:r>
    </w:del>
    <w:r w:rsidR="00647B8E">
      <w:rPr>
        <w:sz w:val="16"/>
        <w:szCs w:val="16"/>
      </w:rPr>
      <w:t xml:space="preserve"> </w:t>
    </w:r>
    <w:del w:id="87" w:author="Richard Haynes" w:date="2021-12-11T14:28:00Z">
      <w:r w:rsidR="008A0E59" w:rsidDel="009208D1">
        <w:rPr>
          <w:sz w:val="16"/>
          <w:szCs w:val="16"/>
        </w:rPr>
        <w:delText>29</w:delText>
      </w:r>
      <w:r w:rsidR="007250CB" w:rsidDel="009208D1">
        <w:rPr>
          <w:sz w:val="16"/>
          <w:szCs w:val="16"/>
        </w:rPr>
        <w:delText>-Nov</w:delText>
      </w:r>
    </w:del>
    <w:ins w:id="88" w:author="Richard Haynes" w:date="2021-12-11T14:28:00Z">
      <w:r w:rsidR="001E39F0">
        <w:rPr>
          <w:sz w:val="16"/>
          <w:szCs w:val="16"/>
        </w:rPr>
        <w:t>1</w:t>
      </w:r>
    </w:ins>
    <w:ins w:id="89" w:author="Richard Haynes" w:date="2021-12-20T21:03:00Z">
      <w:r w:rsidR="00627550">
        <w:rPr>
          <w:sz w:val="16"/>
          <w:szCs w:val="16"/>
        </w:rPr>
        <w:t>9</w:t>
      </w:r>
    </w:ins>
    <w:ins w:id="90" w:author="Richard Haynes" w:date="2021-12-11T14:28:00Z">
      <w:r w:rsidR="009208D1">
        <w:rPr>
          <w:sz w:val="16"/>
          <w:szCs w:val="16"/>
        </w:rPr>
        <w:t>-Dec</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6A8598D8" w:rsidR="00B814B8" w:rsidRDefault="00627550">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Haynes, Richard (RTH) OUH">
    <w15:presenceInfo w15:providerId="AD" w15:userId="S::Richard.Haynes@ouh.nhs.uk::cae9053c-cf90-4225-bc55-0bc30ae5a5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3B5F"/>
    <w:rsid w:val="0016490C"/>
    <w:rsid w:val="0016582D"/>
    <w:rsid w:val="001729EE"/>
    <w:rsid w:val="00181EAC"/>
    <w:rsid w:val="00183176"/>
    <w:rsid w:val="001918B8"/>
    <w:rsid w:val="00194896"/>
    <w:rsid w:val="00195F43"/>
    <w:rsid w:val="001967A6"/>
    <w:rsid w:val="001B5158"/>
    <w:rsid w:val="001D0696"/>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71BE5"/>
    <w:rsid w:val="00290AA5"/>
    <w:rsid w:val="00291EE5"/>
    <w:rsid w:val="002A5EA8"/>
    <w:rsid w:val="002C37A8"/>
    <w:rsid w:val="002D0C5C"/>
    <w:rsid w:val="002D30E1"/>
    <w:rsid w:val="002D6E6E"/>
    <w:rsid w:val="002D74C5"/>
    <w:rsid w:val="002E0B4E"/>
    <w:rsid w:val="002F08B3"/>
    <w:rsid w:val="00307ABD"/>
    <w:rsid w:val="0031547E"/>
    <w:rsid w:val="00321B8E"/>
    <w:rsid w:val="0034114C"/>
    <w:rsid w:val="00341F8F"/>
    <w:rsid w:val="00353E90"/>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27550"/>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3628"/>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901E18"/>
    <w:rsid w:val="00902E4D"/>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C4601"/>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F00BE5"/>
    <w:rsid w:val="00F0194D"/>
    <w:rsid w:val="00F05D6B"/>
    <w:rsid w:val="00F25135"/>
    <w:rsid w:val="00F565FF"/>
    <w:rsid w:val="00F5761A"/>
    <w:rsid w:val="00F66447"/>
    <w:rsid w:val="00F73488"/>
    <w:rsid w:val="00F7743F"/>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2177</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5</cp:revision>
  <cp:lastPrinted>2021-12-07T13:58:00Z</cp:lastPrinted>
  <dcterms:created xsi:type="dcterms:W3CDTF">2021-12-19T17:47:00Z</dcterms:created>
  <dcterms:modified xsi:type="dcterms:W3CDTF">2021-12-20T21:03:00Z</dcterms:modified>
</cp:coreProperties>
</file>