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C7FA47" w14:textId="301E5778" w:rsidR="00402791" w:rsidRPr="00402063" w:rsidRDefault="00A44C3B" w:rsidP="002225B4">
      <w:pPr>
        <w:pBdr>
          <w:top w:val="single" w:sz="12" w:space="1" w:color="auto"/>
          <w:bottom w:val="single" w:sz="12" w:space="1" w:color="auto"/>
        </w:pBdr>
        <w:contextualSpacing/>
        <w:jc w:val="center"/>
        <w:rPr>
          <w:rFonts w:cstheme="minorHAnsi"/>
          <w:b/>
          <w:bCs/>
          <w:color w:val="000000"/>
          <w:u w:val="single"/>
        </w:rPr>
      </w:pPr>
      <w:r w:rsidRPr="00402063">
        <w:rPr>
          <w:rFonts w:cstheme="minorHAnsi"/>
          <w:b/>
          <w:bCs/>
          <w:noProof/>
          <w:color w:val="000000"/>
          <w:sz w:val="28"/>
          <w:lang w:eastAsia="en-GB"/>
        </w:rPr>
        <w:drawing>
          <wp:anchor distT="0" distB="0" distL="114300" distR="114300" simplePos="0" relativeHeight="251656704" behindDoc="0" locked="0" layoutInCell="1" allowOverlap="1" wp14:anchorId="0998FE28" wp14:editId="170E6C9D">
            <wp:simplePos x="0" y="0"/>
            <wp:positionH relativeFrom="margin">
              <wp:posOffset>6183630</wp:posOffset>
            </wp:positionH>
            <wp:positionV relativeFrom="paragraph">
              <wp:posOffset>133350</wp:posOffset>
            </wp:positionV>
            <wp:extent cx="462280" cy="461645"/>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r w:rsidR="003B0623" w:rsidRPr="00402063">
        <w:rPr>
          <w:rFonts w:cstheme="minorHAnsi"/>
          <w:b/>
          <w:bCs/>
          <w:noProof/>
          <w:color w:val="000000"/>
          <w:sz w:val="28"/>
          <w:lang w:eastAsia="en-GB"/>
        </w:rPr>
        <w:drawing>
          <wp:anchor distT="0" distB="0" distL="114300" distR="114300" simplePos="0" relativeHeight="251670016" behindDoc="0" locked="0" layoutInCell="1" allowOverlap="1" wp14:anchorId="553FAD03" wp14:editId="5832CE39">
            <wp:simplePos x="0" y="0"/>
            <wp:positionH relativeFrom="column">
              <wp:posOffset>0</wp:posOffset>
            </wp:positionH>
            <wp:positionV relativeFrom="paragraph">
              <wp:posOffset>217805</wp:posOffset>
            </wp:positionV>
            <wp:extent cx="938150" cy="29286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38150" cy="292862"/>
                    </a:xfrm>
                    <a:prstGeom prst="rect">
                      <a:avLst/>
                    </a:prstGeom>
                  </pic:spPr>
                </pic:pic>
              </a:graphicData>
            </a:graphic>
            <wp14:sizeRelH relativeFrom="margin">
              <wp14:pctWidth>0</wp14:pctWidth>
            </wp14:sizeRelH>
            <wp14:sizeRelV relativeFrom="margin">
              <wp14:pctHeight>0</wp14:pctHeight>
            </wp14:sizeRelV>
          </wp:anchor>
        </w:drawing>
      </w:r>
    </w:p>
    <w:p w14:paraId="3EEAB95D" w14:textId="4C27FE61" w:rsidR="002225B4" w:rsidRPr="00402063" w:rsidRDefault="002225B4" w:rsidP="002225B4">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57B6B95F" w14:textId="77777777" w:rsidR="00402791" w:rsidRPr="00402063" w:rsidRDefault="00402791" w:rsidP="002225B4">
      <w:pPr>
        <w:pBdr>
          <w:top w:val="single" w:sz="12" w:space="1" w:color="auto"/>
          <w:bottom w:val="single" w:sz="12" w:space="1" w:color="auto"/>
        </w:pBdr>
        <w:contextualSpacing/>
        <w:jc w:val="center"/>
        <w:rPr>
          <w:rFonts w:cstheme="minorHAnsi"/>
          <w:b/>
          <w:bCs/>
          <w:color w:val="000000"/>
        </w:rPr>
      </w:pPr>
    </w:p>
    <w:p w14:paraId="4DD609DD" w14:textId="1A2A284B" w:rsidR="00FB07C4" w:rsidRPr="00402063" w:rsidRDefault="00FB07C4" w:rsidP="007559D8">
      <w:pPr>
        <w:tabs>
          <w:tab w:val="left" w:pos="-720"/>
          <w:tab w:val="left" w:pos="558"/>
          <w:tab w:val="left" w:pos="1170"/>
          <w:tab w:val="left" w:pos="1674"/>
          <w:tab w:val="left" w:pos="4798"/>
        </w:tabs>
        <w:jc w:val="both"/>
        <w:rPr>
          <w:rFonts w:cstheme="minorHAnsi"/>
          <w:b/>
          <w:bCs/>
        </w:rPr>
      </w:pPr>
    </w:p>
    <w:tbl>
      <w:tblPr>
        <w:tblStyle w:val="TableGrid"/>
        <w:tblW w:w="0" w:type="auto"/>
        <w:tblLook w:val="04A0" w:firstRow="1" w:lastRow="0" w:firstColumn="1" w:lastColumn="0" w:noHBand="0" w:noVBand="1"/>
      </w:tblPr>
      <w:tblGrid>
        <w:gridCol w:w="2268"/>
        <w:gridCol w:w="3402"/>
        <w:gridCol w:w="4786"/>
      </w:tblGrid>
      <w:tr w:rsidR="000E4E3D" w:rsidRPr="00402063" w14:paraId="482D47FF" w14:textId="77777777" w:rsidTr="007559D8">
        <w:trPr>
          <w:trHeight w:val="510"/>
        </w:trPr>
        <w:tc>
          <w:tcPr>
            <w:tcW w:w="2268" w:type="dxa"/>
            <w:vMerge w:val="restart"/>
            <w:tcBorders>
              <w:top w:val="nil"/>
              <w:left w:val="nil"/>
              <w:right w:val="single" w:sz="4" w:space="0" w:color="auto"/>
            </w:tcBorders>
          </w:tcPr>
          <w:p w14:paraId="0BA4FDEA" w14:textId="77777777" w:rsidR="000E4E3D" w:rsidRPr="00402063" w:rsidRDefault="000E4E3D" w:rsidP="00B814B8">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53ADA8B0" w14:textId="77777777" w:rsidR="000E4E3D" w:rsidRPr="00402063" w:rsidRDefault="000E4E3D" w:rsidP="00B814B8">
            <w:pPr>
              <w:spacing w:before="100" w:beforeAutospacing="1" w:after="100" w:afterAutospacing="1"/>
              <w:rPr>
                <w:rFonts w:eastAsia="Times New Roman" w:cstheme="minorHAnsi"/>
                <w:b/>
                <w:bCs/>
                <w:color w:val="666666"/>
                <w:lang w:eastAsia="en-GB"/>
              </w:rPr>
            </w:pPr>
          </w:p>
        </w:tc>
      </w:tr>
      <w:tr w:rsidR="000E4E3D" w:rsidRPr="00402063" w14:paraId="3735FD51" w14:textId="77777777" w:rsidTr="00151700">
        <w:trPr>
          <w:trHeight w:val="79"/>
        </w:trPr>
        <w:tc>
          <w:tcPr>
            <w:tcW w:w="2268" w:type="dxa"/>
            <w:vMerge/>
            <w:tcBorders>
              <w:left w:val="nil"/>
              <w:bottom w:val="nil"/>
              <w:right w:val="nil"/>
            </w:tcBorders>
          </w:tcPr>
          <w:p w14:paraId="0C2FD63C" w14:textId="77777777" w:rsidR="000E4E3D" w:rsidRPr="00402063" w:rsidRDefault="000E4E3D" w:rsidP="00B814B8">
            <w:pPr>
              <w:spacing w:before="100" w:beforeAutospacing="1" w:after="100" w:afterAutospacing="1"/>
              <w:rPr>
                <w:rFonts w:cstheme="minorHAnsi"/>
                <w:b/>
                <w:bCs/>
                <w:lang w:val="en-US"/>
              </w:rPr>
            </w:pPr>
          </w:p>
        </w:tc>
        <w:tc>
          <w:tcPr>
            <w:tcW w:w="8188" w:type="dxa"/>
            <w:gridSpan w:val="2"/>
            <w:tcBorders>
              <w:left w:val="nil"/>
              <w:right w:val="nil"/>
            </w:tcBorders>
          </w:tcPr>
          <w:p w14:paraId="223A720C" w14:textId="77777777" w:rsidR="000E4E3D" w:rsidRPr="00AB0EA4" w:rsidRDefault="000E4E3D" w:rsidP="00B814B8">
            <w:pPr>
              <w:spacing w:before="100" w:beforeAutospacing="1" w:after="100" w:afterAutospacing="1"/>
              <w:rPr>
                <w:rFonts w:cstheme="minorHAnsi"/>
                <w:b/>
                <w:bCs/>
                <w:sz w:val="4"/>
                <w:szCs w:val="4"/>
                <w:lang w:val="en-US"/>
              </w:rPr>
            </w:pPr>
          </w:p>
        </w:tc>
      </w:tr>
      <w:tr w:rsidR="000E4E3D" w:rsidRPr="00402063" w14:paraId="25CD7180" w14:textId="77777777" w:rsidTr="007559D8">
        <w:trPr>
          <w:trHeight w:val="510"/>
        </w:trPr>
        <w:tc>
          <w:tcPr>
            <w:tcW w:w="2268" w:type="dxa"/>
            <w:vMerge w:val="restart"/>
            <w:tcBorders>
              <w:top w:val="nil"/>
              <w:left w:val="nil"/>
              <w:right w:val="single" w:sz="4" w:space="0" w:color="auto"/>
            </w:tcBorders>
          </w:tcPr>
          <w:p w14:paraId="2D43E6CA" w14:textId="77777777" w:rsidR="000E4E3D" w:rsidRPr="00402063" w:rsidRDefault="000E4E3D" w:rsidP="00B814B8">
            <w:pPr>
              <w:spacing w:before="100" w:beforeAutospacing="1" w:after="100" w:afterAutospacing="1"/>
              <w:rPr>
                <w:rFonts w:cstheme="minorHAnsi"/>
                <w:b/>
                <w:bCs/>
                <w:lang w:val="en-US"/>
              </w:rPr>
            </w:pPr>
            <w:r w:rsidRPr="00402063">
              <w:rPr>
                <w:rFonts w:cstheme="minorHAnsi"/>
                <w:b/>
                <w:bCs/>
                <w:sz w:val="24"/>
                <w:lang w:val="en-US"/>
              </w:rPr>
              <w:t xml:space="preserve">Patient Name: </w:t>
            </w:r>
            <w:r w:rsidRPr="00402063">
              <w:rPr>
                <w:rFonts w:cstheme="minorHAnsi"/>
                <w:b/>
                <w:bCs/>
                <w:sz w:val="24"/>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20F9AF79" w14:textId="77777777" w:rsidR="000E4E3D" w:rsidRPr="00402063" w:rsidRDefault="000E4E3D" w:rsidP="00B814B8">
            <w:pPr>
              <w:spacing w:before="100" w:beforeAutospacing="1" w:after="100" w:afterAutospacing="1"/>
              <w:rPr>
                <w:rFonts w:cstheme="minorHAnsi"/>
                <w:b/>
                <w:bCs/>
                <w:lang w:val="en-US"/>
              </w:rPr>
            </w:pPr>
          </w:p>
        </w:tc>
      </w:tr>
      <w:tr w:rsidR="000E4E3D" w:rsidRPr="00402063" w14:paraId="6355E64D" w14:textId="77777777" w:rsidTr="00151700">
        <w:trPr>
          <w:trHeight w:val="79"/>
        </w:trPr>
        <w:tc>
          <w:tcPr>
            <w:tcW w:w="2268" w:type="dxa"/>
            <w:vMerge/>
            <w:tcBorders>
              <w:left w:val="nil"/>
              <w:bottom w:val="nil"/>
              <w:right w:val="nil"/>
            </w:tcBorders>
          </w:tcPr>
          <w:p w14:paraId="55880C59" w14:textId="77777777" w:rsidR="000E4E3D" w:rsidRPr="00402063" w:rsidRDefault="000E4E3D" w:rsidP="00B814B8">
            <w:pPr>
              <w:spacing w:before="100" w:beforeAutospacing="1" w:after="100" w:afterAutospacing="1"/>
              <w:rPr>
                <w:rFonts w:cstheme="minorHAnsi"/>
                <w:b/>
                <w:bCs/>
                <w:lang w:val="en-US"/>
              </w:rPr>
            </w:pPr>
          </w:p>
        </w:tc>
        <w:tc>
          <w:tcPr>
            <w:tcW w:w="8188" w:type="dxa"/>
            <w:gridSpan w:val="2"/>
            <w:tcBorders>
              <w:left w:val="nil"/>
              <w:bottom w:val="nil"/>
              <w:right w:val="nil"/>
            </w:tcBorders>
          </w:tcPr>
          <w:p w14:paraId="5F4E8BCB" w14:textId="77777777" w:rsidR="000E4E3D" w:rsidRPr="00AB0EA4" w:rsidRDefault="000E4E3D" w:rsidP="00B814B8">
            <w:pPr>
              <w:spacing w:before="100" w:beforeAutospacing="1" w:after="100" w:afterAutospacing="1"/>
              <w:rPr>
                <w:rFonts w:cstheme="minorHAnsi"/>
                <w:b/>
                <w:bCs/>
                <w:sz w:val="4"/>
                <w:szCs w:val="4"/>
                <w:lang w:val="en-US"/>
              </w:rPr>
            </w:pPr>
          </w:p>
        </w:tc>
      </w:tr>
      <w:tr w:rsidR="007559D8" w:rsidRPr="00402063" w14:paraId="24363DDA" w14:textId="77777777" w:rsidTr="007559D8">
        <w:trPr>
          <w:gridAfter w:val="1"/>
          <w:wAfter w:w="4786" w:type="dxa"/>
          <w:trHeight w:val="454"/>
        </w:trPr>
        <w:tc>
          <w:tcPr>
            <w:tcW w:w="2268" w:type="dxa"/>
            <w:tcBorders>
              <w:top w:val="nil"/>
              <w:left w:val="nil"/>
              <w:bottom w:val="nil"/>
              <w:right w:val="single" w:sz="4" w:space="0" w:color="auto"/>
            </w:tcBorders>
          </w:tcPr>
          <w:p w14:paraId="717105F7" w14:textId="3111E744" w:rsidR="007559D8" w:rsidRPr="00402063" w:rsidRDefault="007559D8" w:rsidP="007559D8">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 xml:space="preserve">(enter after </w:t>
            </w:r>
            <w:proofErr w:type="spellStart"/>
            <w:r w:rsidRPr="00402063">
              <w:rPr>
                <w:rFonts w:cstheme="minorHAnsi"/>
                <w:bCs/>
                <w:sz w:val="18"/>
                <w:lang w:val="en-US"/>
              </w:rPr>
              <w:t>randomisation</w:t>
            </w:r>
            <w:proofErr w:type="spellEnd"/>
            <w:r w:rsidRPr="00402063">
              <w:rPr>
                <w:rFonts w:cstheme="minorHAnsi"/>
                <w:bCs/>
                <w:sz w:val="18"/>
                <w:lang w:val="en-US"/>
              </w:rPr>
              <w:t>)</w:t>
            </w:r>
          </w:p>
        </w:tc>
        <w:tc>
          <w:tcPr>
            <w:tcW w:w="3402" w:type="dxa"/>
            <w:tcBorders>
              <w:left w:val="single" w:sz="4" w:space="0" w:color="auto"/>
            </w:tcBorders>
          </w:tcPr>
          <w:p w14:paraId="17FEC773" w14:textId="77777777" w:rsidR="000E4E3D" w:rsidRPr="00402063" w:rsidRDefault="000E4E3D" w:rsidP="00B814B8">
            <w:pPr>
              <w:spacing w:before="100" w:beforeAutospacing="1" w:after="100" w:afterAutospacing="1"/>
              <w:rPr>
                <w:rFonts w:cstheme="minorHAnsi"/>
                <w:b/>
                <w:bCs/>
                <w:lang w:val="en-US"/>
              </w:rPr>
            </w:pPr>
          </w:p>
        </w:tc>
      </w:tr>
    </w:tbl>
    <w:tbl>
      <w:tblPr>
        <w:tblW w:w="0" w:type="auto"/>
        <w:tblInd w:w="85" w:type="dxa"/>
        <w:tblCellMar>
          <w:left w:w="0" w:type="dxa"/>
          <w:right w:w="28" w:type="dxa"/>
        </w:tblCellMar>
        <w:tblLook w:val="01E0" w:firstRow="1" w:lastRow="1" w:firstColumn="1" w:lastColumn="1" w:noHBand="0" w:noVBand="0"/>
      </w:tblPr>
      <w:tblGrid>
        <w:gridCol w:w="3719"/>
        <w:gridCol w:w="240"/>
        <w:gridCol w:w="3446"/>
        <w:gridCol w:w="286"/>
        <w:gridCol w:w="1548"/>
        <w:gridCol w:w="63"/>
        <w:gridCol w:w="904"/>
      </w:tblGrid>
      <w:tr w:rsidR="00033D88" w:rsidRPr="00402063" w14:paraId="6B9C56F5" w14:textId="77777777" w:rsidTr="00AB0EA4">
        <w:trPr>
          <w:gridAfter w:val="2"/>
          <w:wAfter w:w="967" w:type="dxa"/>
          <w:trHeight w:val="806"/>
        </w:trPr>
        <w:tc>
          <w:tcPr>
            <w:tcW w:w="9239" w:type="dxa"/>
            <w:gridSpan w:val="5"/>
            <w:shd w:val="clear" w:color="auto" w:fill="auto"/>
            <w:tcMar>
              <w:top w:w="85" w:type="dxa"/>
              <w:left w:w="85" w:type="dxa"/>
              <w:bottom w:w="85" w:type="dxa"/>
              <w:right w:w="85" w:type="dxa"/>
            </w:tcMar>
          </w:tcPr>
          <w:p w14:paraId="672AAF84" w14:textId="5F2DE7EF" w:rsidR="00033D88" w:rsidRPr="00402063" w:rsidRDefault="004A76B8">
            <w:pPr>
              <w:pStyle w:val="ListParagraph"/>
              <w:numPr>
                <w:ilvl w:val="0"/>
                <w:numId w:val="3"/>
              </w:numPr>
              <w:spacing w:after="0" w:line="240" w:lineRule="auto"/>
              <w:ind w:left="-57" w:right="-57" w:hanging="357"/>
              <w:jc w:val="both"/>
              <w:rPr>
                <w:rFonts w:cstheme="minorHAnsi"/>
              </w:rPr>
              <w:pPrChange w:id="0" w:author="Richard Haynes" w:date="2022-05-31T16:04:00Z">
                <w:pPr>
                  <w:pStyle w:val="ListParagraph"/>
                  <w:numPr>
                    <w:numId w:val="3"/>
                  </w:numPr>
                  <w:tabs>
                    <w:tab w:val="num" w:pos="0"/>
                  </w:tabs>
                  <w:spacing w:after="0" w:line="240" w:lineRule="auto"/>
                  <w:ind w:left="0" w:right="-57" w:hanging="360"/>
                  <w:jc w:val="both"/>
                </w:pPr>
              </w:pPrChange>
            </w:pPr>
            <w:r w:rsidRPr="00402063">
              <w:rPr>
                <w:rFonts w:cstheme="minorHAnsi"/>
                <w:b/>
              </w:rPr>
              <w:t xml:space="preserve">1. </w:t>
            </w:r>
            <w:r w:rsidR="00033D88" w:rsidRPr="00402063">
              <w:rPr>
                <w:rFonts w:cstheme="minorHAnsi"/>
                <w:b/>
              </w:rPr>
              <w:t>Information about the study has been provided to me:</w:t>
            </w:r>
            <w:r w:rsidR="00033D88" w:rsidRPr="00402063">
              <w:rPr>
                <w:rFonts w:cstheme="minorHAnsi"/>
              </w:rPr>
              <w:t xml:space="preserve"> I confirm that I have read </w:t>
            </w:r>
            <w:r w:rsidR="00475B52">
              <w:rPr>
                <w:rFonts w:cstheme="minorHAnsi"/>
              </w:rPr>
              <w:t xml:space="preserve">(or had read to me) </w:t>
            </w:r>
            <w:r w:rsidR="00033D88" w:rsidRPr="00402063">
              <w:rPr>
                <w:rFonts w:cstheme="minorHAnsi"/>
              </w:rPr>
              <w:t>and understood the Participant Information Leaflet</w:t>
            </w:r>
            <w:r w:rsidRPr="00402063">
              <w:rPr>
                <w:rFonts w:cstheme="minorHAnsi"/>
              </w:rPr>
              <w:t xml:space="preserve"> (</w:t>
            </w:r>
            <w:del w:id="1" w:author="Richard Haynes" w:date="2022-05-31T16:04:00Z">
              <w:r w:rsidR="00D03007" w:rsidDel="00732D1E">
                <w:rPr>
                  <w:rFonts w:cstheme="minorHAnsi"/>
                </w:rPr>
                <w:delText>V23</w:delText>
              </w:r>
            </w:del>
            <w:ins w:id="2" w:author="Richard Haynes" w:date="2022-05-31T16:04:00Z">
              <w:r w:rsidR="00732D1E">
                <w:rPr>
                  <w:rFonts w:cstheme="minorHAnsi"/>
                </w:rPr>
                <w:t>V24</w:t>
              </w:r>
            </w:ins>
            <w:r w:rsidR="00306ABA">
              <w:rPr>
                <w:rFonts w:cstheme="minorHAnsi"/>
              </w:rPr>
              <w:t xml:space="preserve">.0 </w:t>
            </w:r>
            <w:del w:id="3" w:author="Richard Haynes" w:date="2022-05-31T16:04:00Z">
              <w:r w:rsidR="00D03007" w:rsidDel="00732D1E">
                <w:rPr>
                  <w:rFonts w:cstheme="minorHAnsi"/>
                </w:rPr>
                <w:delText>13</w:delText>
              </w:r>
            </w:del>
            <w:ins w:id="4" w:author="Richard Haynes" w:date="2022-05-31T16:04:00Z">
              <w:r w:rsidR="00732D1E">
                <w:rPr>
                  <w:rFonts w:cstheme="minorHAnsi"/>
                </w:rPr>
                <w:t>31</w:t>
              </w:r>
            </w:ins>
            <w:r w:rsidR="008E22C0">
              <w:rPr>
                <w:rFonts w:cstheme="minorHAnsi"/>
              </w:rPr>
              <w:t>-</w:t>
            </w:r>
            <w:r w:rsidR="00D03007">
              <w:rPr>
                <w:rFonts w:cstheme="minorHAnsi"/>
              </w:rPr>
              <w:t>May</w:t>
            </w:r>
            <w:r w:rsidR="00306ABA">
              <w:rPr>
                <w:rFonts w:cstheme="minorHAnsi"/>
              </w:rPr>
              <w:t>-2022</w:t>
            </w:r>
            <w:r w:rsidRPr="00402063">
              <w:rPr>
                <w:rFonts w:cstheme="minorHAnsi"/>
              </w:rPr>
              <w:t>)</w:t>
            </w:r>
            <w:r w:rsidR="00033D88" w:rsidRPr="00402063">
              <w:rPr>
                <w:rFonts w:cstheme="minorHAnsi"/>
              </w:rPr>
              <w:t xml:space="preserve"> </w:t>
            </w:r>
            <w:r w:rsidR="003F41C1">
              <w:rPr>
                <w:rFonts w:cstheme="minorHAnsi"/>
              </w:rPr>
              <w:t xml:space="preserve">and </w:t>
            </w:r>
            <w:r w:rsidR="00033D88" w:rsidRPr="00402063">
              <w:rPr>
                <w:rFonts w:cstheme="minorHAnsi"/>
              </w:rPr>
              <w:t>I have had the opportunity to consider the information and ask questions. These have been answered satisfactorily.</w:t>
            </w:r>
          </w:p>
        </w:tc>
      </w:tr>
      <w:tr w:rsidR="00033D88" w:rsidRPr="00402063" w14:paraId="6E557D8D" w14:textId="77777777" w:rsidTr="007872EA">
        <w:trPr>
          <w:gridAfter w:val="2"/>
          <w:wAfter w:w="967" w:type="dxa"/>
          <w:trHeight w:val="20"/>
        </w:trPr>
        <w:tc>
          <w:tcPr>
            <w:tcW w:w="9239" w:type="dxa"/>
            <w:gridSpan w:val="5"/>
            <w:shd w:val="clear" w:color="auto" w:fill="auto"/>
            <w:tcMar>
              <w:top w:w="85" w:type="dxa"/>
              <w:left w:w="85" w:type="dxa"/>
              <w:bottom w:w="85" w:type="dxa"/>
              <w:right w:w="85" w:type="dxa"/>
            </w:tcMar>
          </w:tcPr>
          <w:p w14:paraId="67C0E671" w14:textId="3452114C" w:rsidR="00033D88" w:rsidRPr="00402063" w:rsidRDefault="004A76B8" w:rsidP="00B814B8">
            <w:pPr>
              <w:spacing w:after="0" w:line="240" w:lineRule="auto"/>
              <w:ind w:left="-57" w:right="-57"/>
              <w:jc w:val="both"/>
              <w:rPr>
                <w:rFonts w:cstheme="minorHAnsi"/>
              </w:rPr>
            </w:pPr>
            <w:r w:rsidRPr="00402063">
              <w:rPr>
                <w:rFonts w:cstheme="minorHAnsi"/>
                <w:b/>
              </w:rPr>
              <w:t xml:space="preserve">2. </w:t>
            </w:r>
            <w:r w:rsidR="00033D88" w:rsidRPr="00402063">
              <w:rPr>
                <w:rFonts w:cstheme="minorHAnsi"/>
                <w:b/>
              </w:rPr>
              <w:t xml:space="preserve">Voluntary participation: </w:t>
            </w:r>
            <w:r w:rsidR="00033D88" w:rsidRPr="00402063">
              <w:rPr>
                <w:rFonts w:cstheme="minorHAnsi"/>
              </w:rPr>
              <w:t>I understand that my participation is voluntary and that I am free to withdraw at any time, without giving any reason, and without my medical care or legal rights being affected.</w:t>
            </w:r>
          </w:p>
        </w:tc>
      </w:tr>
      <w:tr w:rsidR="00033D88" w:rsidRPr="00402063" w14:paraId="060589A0" w14:textId="77777777" w:rsidTr="007872EA">
        <w:trPr>
          <w:gridAfter w:val="2"/>
          <w:wAfter w:w="967" w:type="dxa"/>
          <w:trHeight w:val="704"/>
        </w:trPr>
        <w:tc>
          <w:tcPr>
            <w:tcW w:w="9239" w:type="dxa"/>
            <w:gridSpan w:val="5"/>
            <w:shd w:val="clear" w:color="auto" w:fill="auto"/>
            <w:tcMar>
              <w:top w:w="85" w:type="dxa"/>
              <w:left w:w="85" w:type="dxa"/>
              <w:bottom w:w="85" w:type="dxa"/>
              <w:right w:w="85" w:type="dxa"/>
            </w:tcMar>
          </w:tcPr>
          <w:p w14:paraId="60BE77C4" w14:textId="7063F014" w:rsidR="00033D88" w:rsidRPr="00402063" w:rsidRDefault="004A76B8" w:rsidP="007872EA">
            <w:pPr>
              <w:spacing w:after="0" w:line="240" w:lineRule="auto"/>
              <w:ind w:left="-57" w:right="-57"/>
              <w:jc w:val="both"/>
              <w:rPr>
                <w:rFonts w:cstheme="minorHAnsi"/>
              </w:rPr>
            </w:pPr>
            <w:r w:rsidRPr="00402063">
              <w:rPr>
                <w:rFonts w:cstheme="minorHAnsi"/>
                <w:b/>
              </w:rPr>
              <w:t xml:space="preserve">3. </w:t>
            </w:r>
            <w:r w:rsidR="00033D88" w:rsidRPr="00402063">
              <w:rPr>
                <w:rFonts w:cstheme="minorHAnsi"/>
                <w:b/>
              </w:rPr>
              <w:t xml:space="preserve">Access to study data about me: </w:t>
            </w:r>
            <w:r w:rsidR="00033D88" w:rsidRPr="00402063">
              <w:rPr>
                <w:rFonts w:cstheme="minorHAnsi"/>
              </w:rPr>
              <w:t xml:space="preserve">I give permission for relevant sections of my medical notes and information collected during the study to be looked at, in confidence, by authorised individuals from this hospital, </w:t>
            </w:r>
            <w:r w:rsidR="00B7765F" w:rsidRPr="00402063">
              <w:rPr>
                <w:rFonts w:cstheme="minorHAnsi"/>
              </w:rPr>
              <w:t>the University of Oxford</w:t>
            </w:r>
            <w:r w:rsidR="00033D88" w:rsidRPr="00402063">
              <w:rPr>
                <w:rFonts w:cstheme="minorHAnsi"/>
              </w:rPr>
              <w:t xml:space="preserve">, and regulatory authorities to check that the study is being carried out correctly. </w:t>
            </w:r>
          </w:p>
        </w:tc>
      </w:tr>
      <w:tr w:rsidR="00033D88" w:rsidRPr="00402063" w14:paraId="7134E905" w14:textId="77777777" w:rsidTr="00223EEA">
        <w:trPr>
          <w:gridAfter w:val="2"/>
          <w:wAfter w:w="967" w:type="dxa"/>
          <w:trHeight w:val="20"/>
        </w:trPr>
        <w:tc>
          <w:tcPr>
            <w:tcW w:w="9239" w:type="dxa"/>
            <w:gridSpan w:val="5"/>
            <w:shd w:val="clear" w:color="auto" w:fill="auto"/>
            <w:tcMar>
              <w:top w:w="85" w:type="dxa"/>
              <w:left w:w="85" w:type="dxa"/>
              <w:bottom w:w="85" w:type="dxa"/>
              <w:right w:w="85" w:type="dxa"/>
            </w:tcMar>
          </w:tcPr>
          <w:p w14:paraId="1D7D766D" w14:textId="01D1CAB5" w:rsidR="00033D88" w:rsidRPr="00402063" w:rsidRDefault="004A76B8" w:rsidP="007250CB">
            <w:pPr>
              <w:spacing w:after="0" w:line="240" w:lineRule="auto"/>
              <w:ind w:left="-57" w:right="-57"/>
              <w:jc w:val="both"/>
              <w:rPr>
                <w:rFonts w:cstheme="minorHAnsi"/>
              </w:rPr>
            </w:pPr>
            <w:r w:rsidRPr="00402063">
              <w:rPr>
                <w:rFonts w:cstheme="minorHAnsi"/>
                <w:b/>
              </w:rPr>
              <w:t xml:space="preserve">4. </w:t>
            </w:r>
            <w:r w:rsidR="00033D88" w:rsidRPr="00402063">
              <w:rPr>
                <w:rFonts w:cstheme="minorHAnsi"/>
                <w:b/>
              </w:rPr>
              <w:t>Access to my medical information:</w:t>
            </w:r>
            <w:r w:rsidR="00033D88" w:rsidRPr="00402063">
              <w:rPr>
                <w:rFonts w:cstheme="minorHAnsi"/>
              </w:rPr>
              <w:t xml:space="preserve"> I agree that medical information collected by the doctors and hospitals which provide me with care and which may be located in local or national health </w:t>
            </w:r>
            <w:r w:rsidR="008E03BF" w:rsidRPr="00402063">
              <w:rPr>
                <w:rFonts w:cstheme="minorHAnsi"/>
              </w:rPr>
              <w:t xml:space="preserve">and research </w:t>
            </w:r>
            <w:r w:rsidR="00033D88" w:rsidRPr="00402063">
              <w:rPr>
                <w:rFonts w:cstheme="minorHAnsi"/>
              </w:rPr>
              <w:t>organizations (including hospital admission</w:t>
            </w:r>
            <w:r w:rsidR="008E03BF" w:rsidRPr="00402063">
              <w:rPr>
                <w:rFonts w:cstheme="minorHAnsi"/>
              </w:rPr>
              <w:t>,</w:t>
            </w:r>
            <w:r w:rsidR="00033D88" w:rsidRPr="00402063">
              <w:rPr>
                <w:rFonts w:cstheme="minorHAnsi"/>
              </w:rPr>
              <w:t xml:space="preserve"> civil registration</w:t>
            </w:r>
            <w:r w:rsidR="008E03BF" w:rsidRPr="00402063">
              <w:rPr>
                <w:rFonts w:cstheme="minorHAnsi"/>
              </w:rPr>
              <w:t>, audit and research</w:t>
            </w:r>
            <w:r w:rsidR="00033D88" w:rsidRPr="00402063">
              <w:rPr>
                <w:rFonts w:cstheme="minorHAnsi"/>
              </w:rPr>
              <w:t xml:space="preserve"> data) may be provided to the study coordinating centre both during and for up to 10 years after </w:t>
            </w:r>
            <w:r w:rsidR="007250CB">
              <w:rPr>
                <w:rFonts w:cstheme="minorHAnsi"/>
              </w:rPr>
              <w:t>my discharge</w:t>
            </w:r>
            <w:r w:rsidR="008E03BF" w:rsidRPr="00402063">
              <w:rPr>
                <w:rFonts w:cstheme="minorHAnsi"/>
              </w:rPr>
              <w:t>.</w:t>
            </w:r>
            <w:r w:rsidR="00033D88" w:rsidRPr="00402063">
              <w:rPr>
                <w:rFonts w:cstheme="minorHAnsi"/>
              </w:rPr>
              <w:t xml:space="preserve"> </w:t>
            </w:r>
            <w:r w:rsidR="008E03BF" w:rsidRPr="00402063">
              <w:rPr>
                <w:rFonts w:cstheme="minorHAnsi"/>
              </w:rPr>
              <w:t xml:space="preserve">I understand </w:t>
            </w:r>
            <w:r w:rsidR="00033D88" w:rsidRPr="00402063">
              <w:rPr>
                <w:rFonts w:cstheme="minorHAnsi"/>
              </w:rPr>
              <w:t>that information that identifies me will be passed securely to such bodies to make this possible</w:t>
            </w:r>
            <w:r w:rsidR="008E03BF" w:rsidRPr="00402063">
              <w:rPr>
                <w:rFonts w:cstheme="minorHAnsi"/>
              </w:rPr>
              <w:t xml:space="preserve"> and</w:t>
            </w:r>
            <w:r w:rsidR="00033D88" w:rsidRPr="00402063">
              <w:rPr>
                <w:rFonts w:cstheme="minorHAnsi"/>
              </w:rPr>
              <w:t xml:space="preserve"> that I can opt out of this at any time by writing to the coordinating centre team. </w:t>
            </w:r>
          </w:p>
        </w:tc>
      </w:tr>
      <w:tr w:rsidR="00033D88" w:rsidRPr="00402063" w14:paraId="35B379CE" w14:textId="77777777" w:rsidTr="007872EA">
        <w:trPr>
          <w:gridAfter w:val="2"/>
          <w:wAfter w:w="967" w:type="dxa"/>
          <w:trHeight w:val="20"/>
        </w:trPr>
        <w:tc>
          <w:tcPr>
            <w:tcW w:w="9239" w:type="dxa"/>
            <w:gridSpan w:val="5"/>
            <w:shd w:val="clear" w:color="auto" w:fill="auto"/>
            <w:tcMar>
              <w:top w:w="85" w:type="dxa"/>
              <w:left w:w="85" w:type="dxa"/>
              <w:bottom w:w="85" w:type="dxa"/>
              <w:right w:w="85" w:type="dxa"/>
            </w:tcMar>
          </w:tcPr>
          <w:p w14:paraId="0F25BC3F" w14:textId="0C27345F" w:rsidR="005D5BA7" w:rsidRPr="00402063" w:rsidRDefault="008E03BF" w:rsidP="005D5BA7">
            <w:pPr>
              <w:spacing w:after="0" w:line="240" w:lineRule="auto"/>
              <w:ind w:left="-57" w:right="-57"/>
              <w:jc w:val="both"/>
              <w:rPr>
                <w:rFonts w:cstheme="minorHAnsi"/>
              </w:rPr>
            </w:pPr>
            <w:r w:rsidRPr="00402063">
              <w:rPr>
                <w:rFonts w:cstheme="minorHAnsi"/>
                <w:b/>
              </w:rPr>
              <w:t>5</w:t>
            </w:r>
            <w:r w:rsidR="004A76B8" w:rsidRPr="00402063">
              <w:rPr>
                <w:rFonts w:cstheme="minorHAnsi"/>
                <w:b/>
              </w:rPr>
              <w:t xml:space="preserve">. </w:t>
            </w:r>
            <w:r w:rsidR="00033D88" w:rsidRPr="00402063">
              <w:rPr>
                <w:rFonts w:cstheme="minorHAnsi"/>
                <w:b/>
              </w:rPr>
              <w:t>Data stored on computer:</w:t>
            </w:r>
            <w:r w:rsidR="00033D88" w:rsidRPr="00402063">
              <w:rPr>
                <w:rFonts w:cstheme="minorHAnsi"/>
              </w:rPr>
              <w:t xml:space="preserve"> I understand that information about my progress in the study will be recorded on a computer database, and that this data will be stored on computers </w:t>
            </w:r>
            <w:r w:rsidRPr="00402063">
              <w:rPr>
                <w:rFonts w:cstheme="minorHAnsi"/>
              </w:rPr>
              <w:t xml:space="preserve">supervised </w:t>
            </w:r>
            <w:r w:rsidR="00033D88" w:rsidRPr="00402063">
              <w:rPr>
                <w:rFonts w:cstheme="minorHAnsi"/>
              </w:rPr>
              <w:t xml:space="preserve">by </w:t>
            </w:r>
            <w:r w:rsidR="00402791" w:rsidRPr="00402063">
              <w:rPr>
                <w:rFonts w:cstheme="minorHAnsi"/>
              </w:rPr>
              <w:t xml:space="preserve">the University of Oxford. </w:t>
            </w:r>
            <w:r w:rsidR="00033D88" w:rsidRPr="00402063">
              <w:rPr>
                <w:rFonts w:cstheme="minorHAnsi"/>
              </w:rPr>
              <w:t>I understand that this information will be kept securely and confidentially.</w:t>
            </w:r>
          </w:p>
        </w:tc>
      </w:tr>
      <w:tr w:rsidR="0098068D" w:rsidRPr="00402063" w14:paraId="3FF749BB" w14:textId="77777777" w:rsidTr="00C359A1">
        <w:trPr>
          <w:gridAfter w:val="1"/>
          <w:wAfter w:w="904" w:type="dxa"/>
          <w:trHeight w:val="249"/>
        </w:trPr>
        <w:tc>
          <w:tcPr>
            <w:tcW w:w="9302" w:type="dxa"/>
            <w:gridSpan w:val="6"/>
            <w:shd w:val="clear" w:color="auto" w:fill="auto"/>
            <w:tcMar>
              <w:top w:w="85" w:type="dxa"/>
              <w:left w:w="85" w:type="dxa"/>
              <w:bottom w:w="85" w:type="dxa"/>
              <w:right w:w="85" w:type="dxa"/>
            </w:tcMar>
          </w:tcPr>
          <w:p w14:paraId="20503468" w14:textId="577EB1FB" w:rsidR="0098068D" w:rsidRDefault="008B585E" w:rsidP="00492F15">
            <w:pPr>
              <w:pStyle w:val="ListParagraph"/>
              <w:spacing w:after="0" w:line="240" w:lineRule="auto"/>
              <w:ind w:left="-53" w:right="-57"/>
              <w:rPr>
                <w:rFonts w:cstheme="minorHAnsi"/>
                <w:b/>
              </w:rPr>
            </w:pPr>
            <w:r>
              <w:rPr>
                <w:rFonts w:cstheme="minorHAnsi"/>
                <w:b/>
              </w:rPr>
              <w:t>6</w:t>
            </w:r>
            <w:r w:rsidR="0098068D">
              <w:rPr>
                <w:rFonts w:cstheme="minorHAnsi"/>
                <w:b/>
              </w:rPr>
              <w:t xml:space="preserve">. GP: </w:t>
            </w:r>
            <w:r w:rsidR="0098068D" w:rsidRPr="00C359A1">
              <w:rPr>
                <w:rFonts w:cstheme="minorHAnsi"/>
              </w:rPr>
              <w:t xml:space="preserve">I understand that my GP </w:t>
            </w:r>
            <w:r w:rsidR="00492F15">
              <w:rPr>
                <w:rFonts w:cstheme="minorHAnsi"/>
              </w:rPr>
              <w:t>may</w:t>
            </w:r>
            <w:r w:rsidR="0098068D" w:rsidRPr="00C359A1">
              <w:rPr>
                <w:rFonts w:cstheme="minorHAnsi"/>
              </w:rPr>
              <w:t xml:space="preserve"> be informed of </w:t>
            </w:r>
            <w:r w:rsidR="00492F15">
              <w:rPr>
                <w:rFonts w:cstheme="minorHAnsi"/>
              </w:rPr>
              <w:t xml:space="preserve">any issues relevant to </w:t>
            </w:r>
            <w:r w:rsidR="0098068D" w:rsidRPr="00C359A1">
              <w:rPr>
                <w:rFonts w:cstheme="minorHAnsi"/>
              </w:rPr>
              <w:t>my participation in the</w:t>
            </w:r>
            <w:r w:rsidR="0098068D">
              <w:rPr>
                <w:rFonts w:cstheme="minorHAnsi"/>
              </w:rPr>
              <w:t xml:space="preserve"> RECOVERY trial.</w:t>
            </w:r>
          </w:p>
        </w:tc>
      </w:tr>
      <w:tr w:rsidR="009208D1" w:rsidRPr="00402063" w14:paraId="6FECCE47" w14:textId="77777777" w:rsidTr="00C359A1">
        <w:trPr>
          <w:gridAfter w:val="1"/>
          <w:wAfter w:w="904" w:type="dxa"/>
          <w:trHeight w:val="249"/>
        </w:trPr>
        <w:tc>
          <w:tcPr>
            <w:tcW w:w="9302" w:type="dxa"/>
            <w:gridSpan w:val="6"/>
            <w:shd w:val="clear" w:color="auto" w:fill="auto"/>
            <w:tcMar>
              <w:top w:w="85" w:type="dxa"/>
              <w:left w:w="85" w:type="dxa"/>
              <w:bottom w:w="85" w:type="dxa"/>
              <w:right w:w="85" w:type="dxa"/>
            </w:tcMar>
          </w:tcPr>
          <w:p w14:paraId="570EDACD" w14:textId="2AD91CEA" w:rsidR="009208D1" w:rsidRDefault="009208D1" w:rsidP="009208D1">
            <w:pPr>
              <w:pStyle w:val="ListParagraph"/>
              <w:spacing w:after="0" w:line="240" w:lineRule="auto"/>
              <w:ind w:left="-53" w:right="-57"/>
              <w:rPr>
                <w:rFonts w:cstheme="minorHAnsi"/>
                <w:b/>
              </w:rPr>
            </w:pPr>
            <w:r>
              <w:rPr>
                <w:rFonts w:cstheme="minorHAnsi"/>
                <w:b/>
              </w:rPr>
              <w:t xml:space="preserve">7. Samples: </w:t>
            </w:r>
            <w:r>
              <w:rPr>
                <w:rFonts w:cstheme="minorHAnsi"/>
              </w:rPr>
              <w:t>I am aware that a blood sample and nasal/mouth swabs may be sent to a central laboratory for measurement of coronavirus and antibodies against it and/or influenza virus.</w:t>
            </w:r>
          </w:p>
        </w:tc>
      </w:tr>
      <w:tr w:rsidR="00033D88" w:rsidRPr="00402063" w14:paraId="5F52761E" w14:textId="77777777" w:rsidTr="007872EA">
        <w:trPr>
          <w:gridAfter w:val="2"/>
          <w:wAfter w:w="967" w:type="dxa"/>
          <w:trHeight w:val="18"/>
        </w:trPr>
        <w:tc>
          <w:tcPr>
            <w:tcW w:w="9239" w:type="dxa"/>
            <w:gridSpan w:val="5"/>
            <w:shd w:val="clear" w:color="auto" w:fill="auto"/>
            <w:tcMar>
              <w:top w:w="85" w:type="dxa"/>
              <w:left w:w="85" w:type="dxa"/>
              <w:bottom w:w="85" w:type="dxa"/>
              <w:right w:w="85" w:type="dxa"/>
            </w:tcMar>
          </w:tcPr>
          <w:p w14:paraId="2AAD8EF7" w14:textId="6A713722" w:rsidR="00033D88" w:rsidRPr="00402063" w:rsidRDefault="00163B5F" w:rsidP="00DB05A0">
            <w:pPr>
              <w:spacing w:before="40" w:after="0" w:line="240" w:lineRule="auto"/>
              <w:ind w:left="-57" w:right="-57"/>
              <w:jc w:val="both"/>
              <w:rPr>
                <w:rFonts w:cstheme="minorHAnsi"/>
              </w:rPr>
            </w:pPr>
            <w:r>
              <w:rPr>
                <w:rFonts w:cstheme="minorHAnsi"/>
                <w:b/>
              </w:rPr>
              <w:t>8</w:t>
            </w:r>
            <w:r w:rsidR="004A76B8" w:rsidRPr="00402063">
              <w:rPr>
                <w:rFonts w:cstheme="minorHAnsi"/>
                <w:b/>
              </w:rPr>
              <w:t xml:space="preserve">. </w:t>
            </w:r>
            <w:r w:rsidR="00033D88" w:rsidRPr="00402063">
              <w:rPr>
                <w:rFonts w:cstheme="minorHAnsi"/>
                <w:b/>
              </w:rPr>
              <w:t>Agreement to take part:</w:t>
            </w:r>
            <w:r w:rsidR="00033D88" w:rsidRPr="00402063">
              <w:rPr>
                <w:rFonts w:cstheme="minorHAnsi"/>
              </w:rPr>
              <w:t xml:space="preserve"> I </w:t>
            </w:r>
            <w:r w:rsidR="007E79D7" w:rsidRPr="00402063">
              <w:rPr>
                <w:rFonts w:cstheme="minorHAnsi"/>
              </w:rPr>
              <w:t xml:space="preserve">have read the information (or had it read to me), had an opportunity to ask questions and </w:t>
            </w:r>
            <w:r w:rsidR="00033D88" w:rsidRPr="00402063">
              <w:rPr>
                <w:rFonts w:cstheme="minorHAnsi"/>
              </w:rPr>
              <w:t>agree to take part in the above study.</w:t>
            </w:r>
          </w:p>
        </w:tc>
      </w:tr>
      <w:tr w:rsidR="002C37A8" w:rsidRPr="00402063" w14:paraId="47166502" w14:textId="77777777" w:rsidTr="00647D2C">
        <w:tblPrEx>
          <w:tblCellMar>
            <w:left w:w="108" w:type="dxa"/>
            <w:right w:w="108" w:type="dxa"/>
          </w:tblCellMar>
        </w:tblPrEx>
        <w:trPr>
          <w:trHeight w:val="164"/>
        </w:trPr>
        <w:tc>
          <w:tcPr>
            <w:tcW w:w="3719" w:type="dxa"/>
            <w:tcMar>
              <w:left w:w="0" w:type="dxa"/>
              <w:right w:w="0" w:type="dxa"/>
            </w:tcMar>
            <w:vAlign w:val="bottom"/>
          </w:tcPr>
          <w:p w14:paraId="20D35CA8" w14:textId="77777777" w:rsidR="0031547E" w:rsidRDefault="0031547E" w:rsidP="00B814B8">
            <w:pPr>
              <w:spacing w:after="0" w:line="240" w:lineRule="auto"/>
              <w:rPr>
                <w:rFonts w:cstheme="minorHAnsi"/>
              </w:rPr>
            </w:pPr>
          </w:p>
          <w:p w14:paraId="462C24CA" w14:textId="56C363AA"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268C346C" w14:textId="77777777" w:rsidR="002C37A8" w:rsidRPr="00402063" w:rsidRDefault="002C37A8" w:rsidP="00B814B8">
            <w:pPr>
              <w:spacing w:after="0" w:line="240" w:lineRule="auto"/>
              <w:rPr>
                <w:rFonts w:cstheme="minorHAnsi"/>
              </w:rPr>
            </w:pPr>
          </w:p>
        </w:tc>
        <w:tc>
          <w:tcPr>
            <w:tcW w:w="3446" w:type="dxa"/>
            <w:vAlign w:val="bottom"/>
          </w:tcPr>
          <w:p w14:paraId="6BC3E14F"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54A777E1" w14:textId="77777777" w:rsidR="002C37A8" w:rsidRPr="00402063" w:rsidRDefault="002C37A8" w:rsidP="00B814B8">
            <w:pPr>
              <w:spacing w:after="0" w:line="240" w:lineRule="auto"/>
              <w:rPr>
                <w:rFonts w:cstheme="minorHAnsi"/>
              </w:rPr>
            </w:pPr>
          </w:p>
        </w:tc>
        <w:tc>
          <w:tcPr>
            <w:tcW w:w="2515" w:type="dxa"/>
            <w:gridSpan w:val="3"/>
            <w:tcMar>
              <w:left w:w="0" w:type="dxa"/>
              <w:right w:w="0" w:type="dxa"/>
            </w:tcMar>
            <w:vAlign w:val="bottom"/>
          </w:tcPr>
          <w:p w14:paraId="37AEC709" w14:textId="6042AB1D"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p>
        </w:tc>
      </w:tr>
      <w:tr w:rsidR="002C37A8" w:rsidRPr="00402063" w14:paraId="27E0A550" w14:textId="77777777" w:rsidTr="00647D2C">
        <w:tblPrEx>
          <w:tblCellMar>
            <w:left w:w="108" w:type="dxa"/>
            <w:right w:w="108" w:type="dxa"/>
          </w:tblCellMar>
        </w:tblPrEx>
        <w:trPr>
          <w:trHeight w:val="457"/>
        </w:trPr>
        <w:tc>
          <w:tcPr>
            <w:tcW w:w="3719" w:type="dxa"/>
            <w:tcMar>
              <w:left w:w="0" w:type="dxa"/>
              <w:right w:w="0" w:type="dxa"/>
            </w:tcMar>
          </w:tcPr>
          <w:p w14:paraId="412DD52B" w14:textId="77777777" w:rsidR="002C37A8" w:rsidRPr="00402063" w:rsidRDefault="002C37A8" w:rsidP="00B814B8">
            <w:pPr>
              <w:rPr>
                <w:rFonts w:cstheme="minorHAnsi"/>
              </w:rPr>
            </w:pPr>
            <w:r w:rsidRPr="00402063">
              <w:rPr>
                <w:rFonts w:cstheme="minorHAnsi"/>
              </w:rPr>
              <w:t>PRINTED name of participant</w:t>
            </w:r>
          </w:p>
        </w:tc>
        <w:tc>
          <w:tcPr>
            <w:tcW w:w="240" w:type="dxa"/>
            <w:tcMar>
              <w:left w:w="0" w:type="dxa"/>
              <w:right w:w="0" w:type="dxa"/>
            </w:tcMar>
          </w:tcPr>
          <w:p w14:paraId="1657AB7D" w14:textId="77777777" w:rsidR="002C37A8" w:rsidRPr="00402063" w:rsidRDefault="002C37A8" w:rsidP="00B814B8">
            <w:pPr>
              <w:rPr>
                <w:rFonts w:cstheme="minorHAnsi"/>
              </w:rPr>
            </w:pPr>
          </w:p>
        </w:tc>
        <w:tc>
          <w:tcPr>
            <w:tcW w:w="3446" w:type="dxa"/>
          </w:tcPr>
          <w:p w14:paraId="3C5A9E39" w14:textId="77777777" w:rsidR="002C37A8" w:rsidRPr="00402063" w:rsidRDefault="002C37A8" w:rsidP="00B814B8">
            <w:pPr>
              <w:jc w:val="center"/>
              <w:rPr>
                <w:rFonts w:cstheme="minorHAnsi"/>
              </w:rPr>
            </w:pPr>
            <w:r w:rsidRPr="00402063">
              <w:rPr>
                <w:rFonts w:cstheme="minorHAnsi"/>
              </w:rPr>
              <w:t>Signature</w:t>
            </w:r>
          </w:p>
        </w:tc>
        <w:tc>
          <w:tcPr>
            <w:tcW w:w="286" w:type="dxa"/>
          </w:tcPr>
          <w:p w14:paraId="7B74B2F1" w14:textId="77777777" w:rsidR="002C37A8" w:rsidRPr="00402063" w:rsidRDefault="002C37A8" w:rsidP="00B814B8">
            <w:pPr>
              <w:rPr>
                <w:rFonts w:cstheme="minorHAnsi"/>
              </w:rPr>
            </w:pPr>
          </w:p>
        </w:tc>
        <w:tc>
          <w:tcPr>
            <w:tcW w:w="2515" w:type="dxa"/>
            <w:gridSpan w:val="3"/>
            <w:tcMar>
              <w:left w:w="0" w:type="dxa"/>
              <w:right w:w="0" w:type="dxa"/>
            </w:tcMar>
          </w:tcPr>
          <w:p w14:paraId="4701B745" w14:textId="77777777" w:rsidR="002C37A8" w:rsidRPr="00402063" w:rsidRDefault="002C37A8" w:rsidP="00B814B8">
            <w:pPr>
              <w:jc w:val="center"/>
              <w:rPr>
                <w:rFonts w:cstheme="minorHAnsi"/>
              </w:rPr>
            </w:pPr>
            <w:r w:rsidRPr="00402063">
              <w:rPr>
                <w:rFonts w:cstheme="minorHAnsi"/>
              </w:rPr>
              <w:t>Today’s date</w:t>
            </w:r>
          </w:p>
        </w:tc>
      </w:tr>
      <w:tr w:rsidR="002C37A8" w:rsidRPr="00402063" w14:paraId="00229497" w14:textId="77777777" w:rsidTr="00647D2C">
        <w:tblPrEx>
          <w:tblCellMar>
            <w:left w:w="108" w:type="dxa"/>
            <w:right w:w="108" w:type="dxa"/>
          </w:tblCellMar>
        </w:tblPrEx>
        <w:trPr>
          <w:trHeight w:val="539"/>
        </w:trPr>
        <w:tc>
          <w:tcPr>
            <w:tcW w:w="3719" w:type="dxa"/>
            <w:tcMar>
              <w:left w:w="0" w:type="dxa"/>
              <w:right w:w="0" w:type="dxa"/>
            </w:tcMar>
            <w:vAlign w:val="bottom"/>
          </w:tcPr>
          <w:p w14:paraId="7032C055"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660967A6" w14:textId="77777777" w:rsidR="002C37A8" w:rsidRPr="00402063" w:rsidRDefault="002C37A8" w:rsidP="00B814B8">
            <w:pPr>
              <w:spacing w:after="0" w:line="240" w:lineRule="auto"/>
              <w:rPr>
                <w:rFonts w:cstheme="minorHAnsi"/>
              </w:rPr>
            </w:pPr>
          </w:p>
        </w:tc>
        <w:tc>
          <w:tcPr>
            <w:tcW w:w="3446" w:type="dxa"/>
            <w:vAlign w:val="bottom"/>
          </w:tcPr>
          <w:p w14:paraId="11DA455E"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7DA3D680" w14:textId="77777777" w:rsidR="002C37A8" w:rsidRPr="00402063" w:rsidRDefault="002C37A8" w:rsidP="00B814B8">
            <w:pPr>
              <w:spacing w:after="0" w:line="240" w:lineRule="auto"/>
              <w:rPr>
                <w:rFonts w:cstheme="minorHAnsi"/>
              </w:rPr>
            </w:pPr>
          </w:p>
        </w:tc>
        <w:tc>
          <w:tcPr>
            <w:tcW w:w="2515" w:type="dxa"/>
            <w:gridSpan w:val="3"/>
            <w:tcMar>
              <w:left w:w="0" w:type="dxa"/>
              <w:right w:w="0" w:type="dxa"/>
            </w:tcMar>
            <w:vAlign w:val="bottom"/>
          </w:tcPr>
          <w:p w14:paraId="1168E4EA" w14:textId="21F3D418"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4C89CB41" w14:textId="77777777" w:rsidTr="00647D2C">
        <w:tblPrEx>
          <w:tblCellMar>
            <w:left w:w="108" w:type="dxa"/>
            <w:right w:w="108" w:type="dxa"/>
          </w:tblCellMar>
        </w:tblPrEx>
        <w:trPr>
          <w:trHeight w:val="546"/>
        </w:trPr>
        <w:tc>
          <w:tcPr>
            <w:tcW w:w="3719" w:type="dxa"/>
            <w:tcMar>
              <w:left w:w="0" w:type="dxa"/>
              <w:right w:w="0" w:type="dxa"/>
            </w:tcMar>
          </w:tcPr>
          <w:p w14:paraId="49AB2572" w14:textId="77777777" w:rsidR="002C37A8" w:rsidRPr="00402063" w:rsidRDefault="002C37A8" w:rsidP="00B814B8">
            <w:pPr>
              <w:spacing w:after="0" w:line="240" w:lineRule="auto"/>
              <w:rPr>
                <w:rFonts w:cstheme="minorHAnsi"/>
              </w:rPr>
            </w:pPr>
            <w:r w:rsidRPr="00402063">
              <w:rPr>
                <w:rFonts w:cstheme="minorHAnsi"/>
              </w:rPr>
              <w:t>PRINTED name of person taking consent</w:t>
            </w:r>
          </w:p>
        </w:tc>
        <w:tc>
          <w:tcPr>
            <w:tcW w:w="240" w:type="dxa"/>
            <w:tcMar>
              <w:left w:w="0" w:type="dxa"/>
              <w:right w:w="0" w:type="dxa"/>
            </w:tcMar>
          </w:tcPr>
          <w:p w14:paraId="45C84FEC" w14:textId="77777777" w:rsidR="002C37A8" w:rsidRPr="00402063" w:rsidRDefault="002C37A8" w:rsidP="00B814B8">
            <w:pPr>
              <w:rPr>
                <w:rFonts w:cstheme="minorHAnsi"/>
              </w:rPr>
            </w:pPr>
          </w:p>
        </w:tc>
        <w:tc>
          <w:tcPr>
            <w:tcW w:w="3446" w:type="dxa"/>
          </w:tcPr>
          <w:p w14:paraId="30AED9DE" w14:textId="77777777" w:rsidR="002C37A8" w:rsidRPr="00402063" w:rsidRDefault="002C37A8" w:rsidP="00B814B8">
            <w:pPr>
              <w:jc w:val="center"/>
              <w:rPr>
                <w:rFonts w:cstheme="minorHAnsi"/>
              </w:rPr>
            </w:pPr>
            <w:r w:rsidRPr="00402063">
              <w:rPr>
                <w:rFonts w:cstheme="minorHAnsi"/>
              </w:rPr>
              <w:t>Signature</w:t>
            </w:r>
          </w:p>
        </w:tc>
        <w:tc>
          <w:tcPr>
            <w:tcW w:w="286" w:type="dxa"/>
          </w:tcPr>
          <w:p w14:paraId="3EE8D7EA" w14:textId="77777777" w:rsidR="002C37A8" w:rsidRPr="00402063" w:rsidRDefault="002C37A8" w:rsidP="00B814B8">
            <w:pPr>
              <w:rPr>
                <w:rFonts w:cstheme="minorHAnsi"/>
              </w:rPr>
            </w:pPr>
          </w:p>
        </w:tc>
        <w:tc>
          <w:tcPr>
            <w:tcW w:w="2515" w:type="dxa"/>
            <w:gridSpan w:val="3"/>
            <w:tcMar>
              <w:left w:w="0" w:type="dxa"/>
              <w:right w:w="0" w:type="dxa"/>
            </w:tcMar>
          </w:tcPr>
          <w:p w14:paraId="05B003AE" w14:textId="77777777" w:rsidR="002C37A8" w:rsidRPr="00402063" w:rsidRDefault="002C37A8" w:rsidP="00B814B8">
            <w:pPr>
              <w:jc w:val="center"/>
              <w:rPr>
                <w:rFonts w:cstheme="minorHAnsi"/>
              </w:rPr>
            </w:pPr>
            <w:r w:rsidRPr="00402063">
              <w:rPr>
                <w:rFonts w:cstheme="minorHAnsi"/>
              </w:rPr>
              <w:t>Today’s date</w:t>
            </w:r>
          </w:p>
        </w:tc>
      </w:tr>
    </w:tbl>
    <w:p w14:paraId="5D475A6C" w14:textId="076DCD2D" w:rsidR="008E03BF" w:rsidRDefault="00B7765F">
      <w:pPr>
        <w:tabs>
          <w:tab w:val="left" w:pos="-720"/>
          <w:tab w:val="left" w:pos="558"/>
          <w:tab w:val="left" w:pos="1170"/>
          <w:tab w:val="left" w:pos="1674"/>
          <w:tab w:val="left" w:pos="4798"/>
        </w:tabs>
        <w:jc w:val="center"/>
        <w:rPr>
          <w:rFonts w:ascii="Arial" w:hAnsi="Arial" w:cs="Arial"/>
          <w:i/>
          <w:sz w:val="16"/>
          <w:szCs w:val="16"/>
        </w:rPr>
      </w:pPr>
      <w:r w:rsidRPr="00402063">
        <w:rPr>
          <w:rFonts w:ascii="Arial" w:hAnsi="Arial" w:cs="Arial"/>
          <w:i/>
          <w:sz w:val="16"/>
          <w:szCs w:val="16"/>
        </w:rPr>
        <w:t>*1 copy for participant; 1 copy for researcher site file; 1 (original) to be kept in medical notes</w:t>
      </w:r>
    </w:p>
    <w:p w14:paraId="3B92FD79" w14:textId="77777777" w:rsidR="00B92F8C" w:rsidRDefault="001918B8" w:rsidP="001918B8">
      <w:pPr>
        <w:tabs>
          <w:tab w:val="left" w:pos="-720"/>
          <w:tab w:val="left" w:pos="558"/>
          <w:tab w:val="left" w:pos="1170"/>
          <w:tab w:val="left" w:pos="1650"/>
          <w:tab w:val="left" w:pos="4798"/>
        </w:tabs>
        <w:rPr>
          <w:rFonts w:ascii="Arial" w:hAnsi="Arial" w:cs="Arial"/>
          <w:i/>
          <w:sz w:val="16"/>
          <w:szCs w:val="16"/>
        </w:rPr>
      </w:pPr>
      <w:r>
        <w:rPr>
          <w:rFonts w:ascii="Arial" w:hAnsi="Arial" w:cs="Arial"/>
          <w:i/>
          <w:sz w:val="16"/>
          <w:szCs w:val="16"/>
        </w:rPr>
        <w:tab/>
      </w:r>
      <w:r>
        <w:rPr>
          <w:rFonts w:ascii="Arial" w:hAnsi="Arial" w:cs="Arial"/>
          <w:i/>
          <w:sz w:val="16"/>
          <w:szCs w:val="16"/>
        </w:rPr>
        <w:tab/>
      </w:r>
      <w:r>
        <w:rPr>
          <w:rFonts w:ascii="Arial" w:hAnsi="Arial" w:cs="Arial"/>
          <w:i/>
          <w:sz w:val="16"/>
          <w:szCs w:val="16"/>
        </w:rPr>
        <w:tab/>
      </w:r>
    </w:p>
    <w:p w14:paraId="03A43FF9" w14:textId="0180D26B" w:rsidR="00753628" w:rsidRDefault="00753628" w:rsidP="009208D1">
      <w:pPr>
        <w:tabs>
          <w:tab w:val="left" w:pos="1650"/>
          <w:tab w:val="left" w:pos="2250"/>
          <w:tab w:val="center" w:pos="5233"/>
        </w:tabs>
        <w:rPr>
          <w:rFonts w:ascii="Arial" w:hAnsi="Arial" w:cs="Arial"/>
          <w:i/>
          <w:sz w:val="16"/>
          <w:szCs w:val="16"/>
        </w:rPr>
      </w:pPr>
    </w:p>
    <w:p w14:paraId="4615072C" w14:textId="57A25F2D" w:rsidR="009B7951" w:rsidRPr="00514B93" w:rsidRDefault="009B7951" w:rsidP="004B2EE2">
      <w:pPr>
        <w:tabs>
          <w:tab w:val="left" w:pos="1035"/>
        </w:tabs>
        <w:rPr>
          <w:rFonts w:ascii="Arial" w:hAnsi="Arial" w:cs="Arial"/>
          <w:sz w:val="16"/>
          <w:szCs w:val="16"/>
        </w:rPr>
      </w:pPr>
    </w:p>
    <w:p w14:paraId="54DE0F33" w14:textId="28A77CF8" w:rsidR="00A77396" w:rsidRPr="00402063" w:rsidRDefault="00E672DC" w:rsidP="00402791">
      <w:pPr>
        <w:pBdr>
          <w:top w:val="single" w:sz="12" w:space="1" w:color="auto"/>
          <w:bottom w:val="single" w:sz="12" w:space="1" w:color="auto"/>
        </w:pBdr>
        <w:contextualSpacing/>
        <w:jc w:val="center"/>
        <w:rPr>
          <w:rFonts w:cstheme="minorHAnsi"/>
          <w:b/>
          <w:bCs/>
        </w:rPr>
      </w:pPr>
      <w:r w:rsidRPr="00402063">
        <w:rPr>
          <w:rFonts w:cstheme="minorHAnsi"/>
          <w:b/>
          <w:bCs/>
          <w:noProof/>
          <w:color w:val="000000"/>
          <w:sz w:val="28"/>
          <w:lang w:eastAsia="en-GB"/>
        </w:rPr>
        <w:lastRenderedPageBreak/>
        <w:drawing>
          <wp:anchor distT="0" distB="0" distL="114300" distR="114300" simplePos="0" relativeHeight="251659776" behindDoc="0" locked="0" layoutInCell="1" allowOverlap="1" wp14:anchorId="4A87857D" wp14:editId="4A2C922A">
            <wp:simplePos x="0" y="0"/>
            <wp:positionH relativeFrom="margin">
              <wp:align>right</wp:align>
            </wp:positionH>
            <wp:positionV relativeFrom="paragraph">
              <wp:posOffset>125095</wp:posOffset>
            </wp:positionV>
            <wp:extent cx="462280" cy="46164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r w:rsidR="003B0623" w:rsidRPr="00402063">
        <w:rPr>
          <w:rFonts w:cstheme="minorHAnsi"/>
          <w:b/>
          <w:bCs/>
          <w:noProof/>
          <w:color w:val="000000"/>
          <w:sz w:val="28"/>
          <w:lang w:eastAsia="en-GB"/>
        </w:rPr>
        <w:drawing>
          <wp:anchor distT="0" distB="0" distL="114300" distR="114300" simplePos="0" relativeHeight="251672064" behindDoc="0" locked="0" layoutInCell="1" allowOverlap="1" wp14:anchorId="2E4EEBFF" wp14:editId="5B1330CA">
            <wp:simplePos x="0" y="0"/>
            <wp:positionH relativeFrom="column">
              <wp:posOffset>0</wp:posOffset>
            </wp:positionH>
            <wp:positionV relativeFrom="paragraph">
              <wp:posOffset>220155</wp:posOffset>
            </wp:positionV>
            <wp:extent cx="938150" cy="292862"/>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38150" cy="292862"/>
                    </a:xfrm>
                    <a:prstGeom prst="rect">
                      <a:avLst/>
                    </a:prstGeom>
                  </pic:spPr>
                </pic:pic>
              </a:graphicData>
            </a:graphic>
            <wp14:sizeRelH relativeFrom="margin">
              <wp14:pctWidth>0</wp14:pctWidth>
            </wp14:sizeRelH>
            <wp14:sizeRelV relativeFrom="margin">
              <wp14:pctHeight>0</wp14:pctHeight>
            </wp14:sizeRelV>
          </wp:anchor>
        </w:drawing>
      </w:r>
    </w:p>
    <w:p w14:paraId="01C64DD1" w14:textId="19B0D7A3" w:rsidR="00402791" w:rsidRPr="00402063" w:rsidRDefault="00402791" w:rsidP="00402791">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2FA402E6" w14:textId="77777777" w:rsidR="00402791" w:rsidRPr="00402063" w:rsidRDefault="00402791" w:rsidP="00402791">
      <w:pPr>
        <w:pBdr>
          <w:top w:val="single" w:sz="12" w:space="1" w:color="auto"/>
          <w:bottom w:val="single" w:sz="12" w:space="1" w:color="auto"/>
        </w:pBdr>
        <w:contextualSpacing/>
        <w:jc w:val="center"/>
        <w:rPr>
          <w:rFonts w:cstheme="minorHAnsi"/>
          <w:b/>
          <w:bCs/>
          <w:color w:val="000000"/>
        </w:rPr>
      </w:pPr>
    </w:p>
    <w:p w14:paraId="4485269D" w14:textId="77777777" w:rsidR="00436CB0" w:rsidRPr="00402063" w:rsidRDefault="00436CB0" w:rsidP="00033D88">
      <w:pPr>
        <w:tabs>
          <w:tab w:val="left" w:pos="-720"/>
          <w:tab w:val="left" w:pos="558"/>
          <w:tab w:val="left" w:pos="1170"/>
          <w:tab w:val="left" w:pos="1674"/>
          <w:tab w:val="left" w:pos="4798"/>
        </w:tabs>
        <w:jc w:val="both"/>
        <w:rPr>
          <w:rFonts w:cstheme="minorHAnsi"/>
          <w:b/>
          <w:bCs/>
        </w:rPr>
      </w:pPr>
    </w:p>
    <w:tbl>
      <w:tblPr>
        <w:tblStyle w:val="TableGrid"/>
        <w:tblW w:w="0" w:type="auto"/>
        <w:tblLook w:val="04A0" w:firstRow="1" w:lastRow="0" w:firstColumn="1" w:lastColumn="0" w:noHBand="0" w:noVBand="1"/>
      </w:tblPr>
      <w:tblGrid>
        <w:gridCol w:w="2268"/>
        <w:gridCol w:w="3402"/>
        <w:gridCol w:w="4786"/>
      </w:tblGrid>
      <w:tr w:rsidR="007559D8" w:rsidRPr="00402063" w14:paraId="4BA0279F" w14:textId="77777777" w:rsidTr="00B814B8">
        <w:trPr>
          <w:trHeight w:val="510"/>
        </w:trPr>
        <w:tc>
          <w:tcPr>
            <w:tcW w:w="2268" w:type="dxa"/>
            <w:vMerge w:val="restart"/>
            <w:tcBorders>
              <w:top w:val="nil"/>
              <w:left w:val="nil"/>
              <w:right w:val="single" w:sz="4" w:space="0" w:color="auto"/>
            </w:tcBorders>
          </w:tcPr>
          <w:p w14:paraId="4DD83761" w14:textId="77777777" w:rsidR="007559D8" w:rsidRPr="00402063" w:rsidRDefault="007559D8" w:rsidP="00B814B8">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7AD15469" w14:textId="77777777" w:rsidR="007559D8" w:rsidRPr="00402063" w:rsidRDefault="007559D8" w:rsidP="00B814B8">
            <w:pPr>
              <w:spacing w:before="100" w:beforeAutospacing="1" w:after="100" w:afterAutospacing="1"/>
              <w:rPr>
                <w:rFonts w:eastAsia="Times New Roman" w:cstheme="minorHAnsi"/>
                <w:b/>
                <w:bCs/>
                <w:color w:val="666666"/>
                <w:lang w:eastAsia="en-GB"/>
              </w:rPr>
            </w:pPr>
          </w:p>
        </w:tc>
      </w:tr>
      <w:tr w:rsidR="007559D8" w:rsidRPr="00402063" w14:paraId="65D60C50" w14:textId="77777777" w:rsidTr="00B814B8">
        <w:trPr>
          <w:trHeight w:val="284"/>
        </w:trPr>
        <w:tc>
          <w:tcPr>
            <w:tcW w:w="2268" w:type="dxa"/>
            <w:vMerge/>
            <w:tcBorders>
              <w:left w:val="nil"/>
              <w:bottom w:val="nil"/>
              <w:right w:val="nil"/>
            </w:tcBorders>
          </w:tcPr>
          <w:p w14:paraId="5A1CD2C1" w14:textId="77777777" w:rsidR="007559D8" w:rsidRPr="00402063" w:rsidRDefault="007559D8" w:rsidP="00B814B8">
            <w:pPr>
              <w:spacing w:before="100" w:beforeAutospacing="1" w:after="100" w:afterAutospacing="1"/>
              <w:rPr>
                <w:rFonts w:cstheme="minorHAnsi"/>
                <w:b/>
                <w:bCs/>
                <w:lang w:val="en-US"/>
              </w:rPr>
            </w:pPr>
          </w:p>
        </w:tc>
        <w:tc>
          <w:tcPr>
            <w:tcW w:w="8188" w:type="dxa"/>
            <w:gridSpan w:val="2"/>
            <w:tcBorders>
              <w:left w:val="nil"/>
              <w:right w:val="nil"/>
            </w:tcBorders>
          </w:tcPr>
          <w:p w14:paraId="1ECE27B5" w14:textId="77777777" w:rsidR="007559D8" w:rsidRPr="00402063" w:rsidRDefault="007559D8" w:rsidP="00B814B8">
            <w:pPr>
              <w:spacing w:before="100" w:beforeAutospacing="1" w:after="100" w:afterAutospacing="1"/>
              <w:rPr>
                <w:rFonts w:cstheme="minorHAnsi"/>
                <w:b/>
                <w:bCs/>
                <w:lang w:val="en-US"/>
              </w:rPr>
            </w:pPr>
          </w:p>
        </w:tc>
      </w:tr>
      <w:tr w:rsidR="007559D8" w:rsidRPr="00402063" w14:paraId="3CA530E0" w14:textId="77777777" w:rsidTr="00B814B8">
        <w:trPr>
          <w:trHeight w:val="510"/>
        </w:trPr>
        <w:tc>
          <w:tcPr>
            <w:tcW w:w="2268" w:type="dxa"/>
            <w:vMerge w:val="restart"/>
            <w:tcBorders>
              <w:top w:val="nil"/>
              <w:left w:val="nil"/>
              <w:right w:val="single" w:sz="4" w:space="0" w:color="auto"/>
            </w:tcBorders>
          </w:tcPr>
          <w:p w14:paraId="5FA356CA" w14:textId="77777777" w:rsidR="007559D8" w:rsidRPr="00402063" w:rsidRDefault="007559D8" w:rsidP="00B814B8">
            <w:pPr>
              <w:spacing w:before="100" w:beforeAutospacing="1" w:after="100" w:afterAutospacing="1"/>
              <w:rPr>
                <w:rFonts w:cstheme="minorHAnsi"/>
                <w:b/>
                <w:bCs/>
                <w:lang w:val="en-US"/>
              </w:rPr>
            </w:pPr>
            <w:r w:rsidRPr="00402063">
              <w:rPr>
                <w:rFonts w:cstheme="minorHAnsi"/>
                <w:b/>
                <w:bCs/>
                <w:sz w:val="24"/>
                <w:lang w:val="en-US"/>
              </w:rPr>
              <w:t xml:space="preserve">Patient Name: </w:t>
            </w:r>
            <w:r w:rsidRPr="00402063">
              <w:rPr>
                <w:rFonts w:cstheme="minorHAnsi"/>
                <w:b/>
                <w:bCs/>
                <w:sz w:val="24"/>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18457BA5" w14:textId="77777777" w:rsidR="007559D8" w:rsidRPr="00402063" w:rsidRDefault="007559D8" w:rsidP="00B814B8">
            <w:pPr>
              <w:spacing w:before="100" w:beforeAutospacing="1" w:after="100" w:afterAutospacing="1"/>
              <w:rPr>
                <w:rFonts w:cstheme="minorHAnsi"/>
                <w:b/>
                <w:bCs/>
                <w:lang w:val="en-US"/>
              </w:rPr>
            </w:pPr>
          </w:p>
        </w:tc>
      </w:tr>
      <w:tr w:rsidR="007559D8" w:rsidRPr="00402063" w14:paraId="782CE90B" w14:textId="77777777" w:rsidTr="00B814B8">
        <w:trPr>
          <w:trHeight w:val="284"/>
        </w:trPr>
        <w:tc>
          <w:tcPr>
            <w:tcW w:w="2268" w:type="dxa"/>
            <w:vMerge/>
            <w:tcBorders>
              <w:left w:val="nil"/>
              <w:bottom w:val="nil"/>
              <w:right w:val="nil"/>
            </w:tcBorders>
          </w:tcPr>
          <w:p w14:paraId="2850C33D" w14:textId="77777777" w:rsidR="007559D8" w:rsidRPr="00402063" w:rsidRDefault="007559D8" w:rsidP="00B814B8">
            <w:pPr>
              <w:spacing w:before="100" w:beforeAutospacing="1" w:after="100" w:afterAutospacing="1"/>
              <w:rPr>
                <w:rFonts w:cstheme="minorHAnsi"/>
                <w:b/>
                <w:bCs/>
                <w:lang w:val="en-US"/>
              </w:rPr>
            </w:pPr>
          </w:p>
        </w:tc>
        <w:tc>
          <w:tcPr>
            <w:tcW w:w="8188" w:type="dxa"/>
            <w:gridSpan w:val="2"/>
            <w:tcBorders>
              <w:left w:val="nil"/>
              <w:bottom w:val="nil"/>
              <w:right w:val="nil"/>
            </w:tcBorders>
          </w:tcPr>
          <w:p w14:paraId="3D5EC809" w14:textId="77777777" w:rsidR="007559D8" w:rsidRPr="00402063" w:rsidRDefault="007559D8" w:rsidP="00B814B8">
            <w:pPr>
              <w:spacing w:before="100" w:beforeAutospacing="1" w:after="100" w:afterAutospacing="1"/>
              <w:rPr>
                <w:rFonts w:cstheme="minorHAnsi"/>
                <w:b/>
                <w:bCs/>
                <w:lang w:val="en-US"/>
              </w:rPr>
            </w:pPr>
          </w:p>
        </w:tc>
      </w:tr>
      <w:tr w:rsidR="007559D8" w:rsidRPr="00402063" w14:paraId="07C1A8F1" w14:textId="77777777" w:rsidTr="00B814B8">
        <w:trPr>
          <w:gridAfter w:val="1"/>
          <w:wAfter w:w="4786" w:type="dxa"/>
          <w:trHeight w:val="454"/>
        </w:trPr>
        <w:tc>
          <w:tcPr>
            <w:tcW w:w="2268" w:type="dxa"/>
            <w:tcBorders>
              <w:top w:val="nil"/>
              <w:left w:val="nil"/>
              <w:bottom w:val="nil"/>
              <w:right w:val="single" w:sz="4" w:space="0" w:color="auto"/>
            </w:tcBorders>
          </w:tcPr>
          <w:p w14:paraId="6DF53AC9" w14:textId="77777777" w:rsidR="007559D8" w:rsidRPr="00402063" w:rsidRDefault="007559D8" w:rsidP="00B814B8">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 xml:space="preserve">(enter after </w:t>
            </w:r>
            <w:proofErr w:type="spellStart"/>
            <w:r w:rsidRPr="00402063">
              <w:rPr>
                <w:rFonts w:cstheme="minorHAnsi"/>
                <w:bCs/>
                <w:sz w:val="18"/>
                <w:lang w:val="en-US"/>
              </w:rPr>
              <w:t>randomisation</w:t>
            </w:r>
            <w:proofErr w:type="spellEnd"/>
            <w:r w:rsidRPr="00402063">
              <w:rPr>
                <w:rFonts w:cstheme="minorHAnsi"/>
                <w:bCs/>
                <w:sz w:val="18"/>
                <w:lang w:val="en-US"/>
              </w:rPr>
              <w:t>)</w:t>
            </w:r>
          </w:p>
        </w:tc>
        <w:tc>
          <w:tcPr>
            <w:tcW w:w="3402" w:type="dxa"/>
            <w:tcBorders>
              <w:left w:val="single" w:sz="4" w:space="0" w:color="auto"/>
            </w:tcBorders>
          </w:tcPr>
          <w:p w14:paraId="73DD3185" w14:textId="77777777" w:rsidR="007559D8" w:rsidRPr="00402063" w:rsidRDefault="007559D8" w:rsidP="00B814B8">
            <w:pPr>
              <w:spacing w:before="100" w:beforeAutospacing="1" w:after="100" w:afterAutospacing="1"/>
              <w:rPr>
                <w:rFonts w:cstheme="minorHAnsi"/>
                <w:b/>
                <w:bCs/>
                <w:lang w:val="en-US"/>
              </w:rPr>
            </w:pPr>
          </w:p>
        </w:tc>
      </w:tr>
    </w:tbl>
    <w:p w14:paraId="5BF69C59" w14:textId="77777777" w:rsidR="00436CB0" w:rsidRPr="00402063" w:rsidRDefault="00436CB0" w:rsidP="007559D8">
      <w:pPr>
        <w:spacing w:after="0"/>
        <w:rPr>
          <w:rFonts w:cstheme="minorHAnsi"/>
          <w:sz w:val="28"/>
        </w:rPr>
      </w:pPr>
    </w:p>
    <w:p w14:paraId="1ED8EFE1" w14:textId="7FF8DF74" w:rsidR="002C37A8" w:rsidRPr="00402063" w:rsidRDefault="002C37A8" w:rsidP="00033D88">
      <w:pPr>
        <w:tabs>
          <w:tab w:val="left" w:pos="-720"/>
          <w:tab w:val="left" w:pos="558"/>
          <w:tab w:val="left" w:pos="1170"/>
          <w:tab w:val="left" w:pos="1674"/>
          <w:tab w:val="left" w:pos="4798"/>
        </w:tabs>
        <w:jc w:val="both"/>
        <w:rPr>
          <w:rFonts w:cstheme="minorHAnsi"/>
          <w:b/>
          <w:bCs/>
        </w:rPr>
      </w:pPr>
      <w:r w:rsidRPr="00402063">
        <w:rPr>
          <w:rFonts w:cstheme="minorHAnsi"/>
          <w:b/>
          <w:bCs/>
        </w:rPr>
        <w:t>If participant is not able to read the text</w:t>
      </w:r>
      <w:r w:rsidR="00290AA5" w:rsidRPr="00402063">
        <w:rPr>
          <w:rFonts w:cstheme="minorHAnsi"/>
          <w:b/>
          <w:bCs/>
        </w:rPr>
        <w:t xml:space="preserve"> and/or sign for themselves</w:t>
      </w:r>
      <w:r w:rsidRPr="00402063">
        <w:rPr>
          <w:rFonts w:cstheme="minorHAnsi"/>
          <w:b/>
          <w:bCs/>
        </w:rPr>
        <w:t xml:space="preserve"> but has capacity to give consent</w:t>
      </w:r>
    </w:p>
    <w:p w14:paraId="037753A6" w14:textId="77777777" w:rsidR="002C37A8" w:rsidRPr="00402063" w:rsidRDefault="002C37A8" w:rsidP="002C37A8">
      <w:pPr>
        <w:rPr>
          <w:rFonts w:cstheme="minorHAnsi"/>
        </w:rPr>
      </w:pPr>
      <w:r w:rsidRPr="00402063">
        <w:rPr>
          <w:rFonts w:cstheme="minorHAnsi"/>
        </w:rPr>
        <w:t xml:space="preserve">I witnessed accurate reading of the consent form to the potential participant, who could ask any questions and got satisfactory replies. </w:t>
      </w:r>
    </w:p>
    <w:p w14:paraId="13D0B0AB" w14:textId="77777777" w:rsidR="002C37A8" w:rsidRPr="00402063" w:rsidRDefault="002C37A8" w:rsidP="002C37A8">
      <w:pPr>
        <w:tabs>
          <w:tab w:val="left" w:pos="-720"/>
          <w:tab w:val="left" w:pos="558"/>
          <w:tab w:val="left" w:pos="1170"/>
          <w:tab w:val="left" w:pos="1674"/>
          <w:tab w:val="left" w:pos="4798"/>
        </w:tabs>
        <w:jc w:val="both"/>
        <w:rPr>
          <w:rFonts w:cstheme="minorHAnsi"/>
          <w:b/>
          <w:bCs/>
        </w:rPr>
      </w:pPr>
      <w:r w:rsidRPr="00402063">
        <w:rPr>
          <w:rFonts w:cstheme="minorHAnsi"/>
        </w:rPr>
        <w:t>I confirm that they gave their consent freely.</w:t>
      </w:r>
    </w:p>
    <w:p w14:paraId="48164DC9" w14:textId="77777777" w:rsidR="002C37A8" w:rsidRPr="00402063" w:rsidRDefault="002C37A8" w:rsidP="007559D8">
      <w:pPr>
        <w:spacing w:after="0"/>
        <w:rPr>
          <w:rFonts w:cstheme="minorHAnsi"/>
          <w:sz w:val="28"/>
        </w:rPr>
      </w:pPr>
    </w:p>
    <w:tbl>
      <w:tblPr>
        <w:tblW w:w="9571" w:type="dxa"/>
        <w:tblInd w:w="250" w:type="dxa"/>
        <w:tblLayout w:type="fixed"/>
        <w:tblLook w:val="01E0" w:firstRow="1" w:lastRow="1" w:firstColumn="1" w:lastColumn="1" w:noHBand="0" w:noVBand="0"/>
      </w:tblPr>
      <w:tblGrid>
        <w:gridCol w:w="3719"/>
        <w:gridCol w:w="240"/>
        <w:gridCol w:w="3446"/>
        <w:gridCol w:w="286"/>
        <w:gridCol w:w="1880"/>
      </w:tblGrid>
      <w:tr w:rsidR="002C37A8" w:rsidRPr="00402063" w14:paraId="3A6F0732" w14:textId="77777777" w:rsidTr="00B814B8">
        <w:trPr>
          <w:trHeight w:val="164"/>
        </w:trPr>
        <w:tc>
          <w:tcPr>
            <w:tcW w:w="3719" w:type="dxa"/>
            <w:tcMar>
              <w:left w:w="0" w:type="dxa"/>
              <w:right w:w="0" w:type="dxa"/>
            </w:tcMar>
            <w:vAlign w:val="bottom"/>
          </w:tcPr>
          <w:p w14:paraId="1AB304AB"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60C6D622" w14:textId="77777777" w:rsidR="002C37A8" w:rsidRPr="00402063" w:rsidRDefault="002C37A8" w:rsidP="00B814B8">
            <w:pPr>
              <w:spacing w:after="0" w:line="240" w:lineRule="auto"/>
              <w:rPr>
                <w:rFonts w:cstheme="minorHAnsi"/>
              </w:rPr>
            </w:pPr>
          </w:p>
        </w:tc>
        <w:tc>
          <w:tcPr>
            <w:tcW w:w="3446" w:type="dxa"/>
            <w:vAlign w:val="bottom"/>
          </w:tcPr>
          <w:p w14:paraId="4711B12A"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0CC677CB" w14:textId="77777777" w:rsidR="002C37A8" w:rsidRPr="00402063" w:rsidRDefault="002C37A8" w:rsidP="00B814B8">
            <w:pPr>
              <w:spacing w:after="0" w:line="240" w:lineRule="auto"/>
              <w:rPr>
                <w:rFonts w:cstheme="minorHAnsi"/>
              </w:rPr>
            </w:pPr>
          </w:p>
        </w:tc>
        <w:tc>
          <w:tcPr>
            <w:tcW w:w="1880" w:type="dxa"/>
            <w:tcMar>
              <w:left w:w="0" w:type="dxa"/>
              <w:right w:w="0" w:type="dxa"/>
            </w:tcMar>
            <w:vAlign w:val="bottom"/>
          </w:tcPr>
          <w:p w14:paraId="34EE70ED" w14:textId="528E0187"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5462D6C8" w14:textId="77777777" w:rsidTr="00B814B8">
        <w:trPr>
          <w:trHeight w:val="457"/>
        </w:trPr>
        <w:tc>
          <w:tcPr>
            <w:tcW w:w="3719" w:type="dxa"/>
            <w:tcMar>
              <w:left w:w="0" w:type="dxa"/>
              <w:right w:w="0" w:type="dxa"/>
            </w:tcMar>
          </w:tcPr>
          <w:p w14:paraId="5073CD7F" w14:textId="77777777" w:rsidR="002C37A8" w:rsidRPr="00402063" w:rsidRDefault="002C37A8" w:rsidP="002C37A8">
            <w:pPr>
              <w:rPr>
                <w:rFonts w:cstheme="minorHAnsi"/>
              </w:rPr>
            </w:pPr>
            <w:r w:rsidRPr="00402063">
              <w:rPr>
                <w:rFonts w:cstheme="minorHAnsi"/>
              </w:rPr>
              <w:t>PRINTED name of witness</w:t>
            </w:r>
          </w:p>
        </w:tc>
        <w:tc>
          <w:tcPr>
            <w:tcW w:w="240" w:type="dxa"/>
            <w:tcMar>
              <w:left w:w="0" w:type="dxa"/>
              <w:right w:w="0" w:type="dxa"/>
            </w:tcMar>
          </w:tcPr>
          <w:p w14:paraId="059F7428" w14:textId="77777777" w:rsidR="002C37A8" w:rsidRPr="00402063" w:rsidRDefault="002C37A8" w:rsidP="00B814B8">
            <w:pPr>
              <w:rPr>
                <w:rFonts w:cstheme="minorHAnsi"/>
              </w:rPr>
            </w:pPr>
          </w:p>
        </w:tc>
        <w:tc>
          <w:tcPr>
            <w:tcW w:w="3446" w:type="dxa"/>
          </w:tcPr>
          <w:p w14:paraId="5137CF0A" w14:textId="77777777" w:rsidR="002C37A8" w:rsidRPr="00402063" w:rsidRDefault="002C37A8" w:rsidP="00B814B8">
            <w:pPr>
              <w:jc w:val="center"/>
              <w:rPr>
                <w:rFonts w:cstheme="minorHAnsi"/>
              </w:rPr>
            </w:pPr>
            <w:r w:rsidRPr="00402063">
              <w:rPr>
                <w:rFonts w:cstheme="minorHAnsi"/>
              </w:rPr>
              <w:t>Signature</w:t>
            </w:r>
          </w:p>
        </w:tc>
        <w:tc>
          <w:tcPr>
            <w:tcW w:w="286" w:type="dxa"/>
          </w:tcPr>
          <w:p w14:paraId="650E886C" w14:textId="77777777" w:rsidR="002C37A8" w:rsidRPr="00402063" w:rsidRDefault="002C37A8" w:rsidP="00B814B8">
            <w:pPr>
              <w:rPr>
                <w:rFonts w:cstheme="minorHAnsi"/>
              </w:rPr>
            </w:pPr>
          </w:p>
        </w:tc>
        <w:tc>
          <w:tcPr>
            <w:tcW w:w="1880" w:type="dxa"/>
            <w:tcMar>
              <w:left w:w="0" w:type="dxa"/>
              <w:right w:w="0" w:type="dxa"/>
            </w:tcMar>
          </w:tcPr>
          <w:p w14:paraId="7994969C" w14:textId="77777777" w:rsidR="002C37A8" w:rsidRPr="00402063" w:rsidRDefault="002C37A8" w:rsidP="00B814B8">
            <w:pPr>
              <w:jc w:val="center"/>
              <w:rPr>
                <w:rFonts w:cstheme="minorHAnsi"/>
              </w:rPr>
            </w:pPr>
            <w:r w:rsidRPr="00402063">
              <w:rPr>
                <w:rFonts w:cstheme="minorHAnsi"/>
              </w:rPr>
              <w:t>Today’s date</w:t>
            </w:r>
          </w:p>
        </w:tc>
      </w:tr>
      <w:tr w:rsidR="002C37A8" w:rsidRPr="00402063" w14:paraId="6B345E7D" w14:textId="77777777" w:rsidTr="00B814B8">
        <w:trPr>
          <w:trHeight w:val="539"/>
        </w:trPr>
        <w:tc>
          <w:tcPr>
            <w:tcW w:w="3719" w:type="dxa"/>
            <w:tcMar>
              <w:left w:w="0" w:type="dxa"/>
              <w:right w:w="0" w:type="dxa"/>
            </w:tcMar>
            <w:vAlign w:val="bottom"/>
          </w:tcPr>
          <w:p w14:paraId="6ED69716"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396F1E6E" w14:textId="77777777" w:rsidR="002C37A8" w:rsidRPr="00402063" w:rsidRDefault="002C37A8" w:rsidP="00B814B8">
            <w:pPr>
              <w:spacing w:after="0" w:line="240" w:lineRule="auto"/>
              <w:rPr>
                <w:rFonts w:cstheme="minorHAnsi"/>
              </w:rPr>
            </w:pPr>
          </w:p>
        </w:tc>
        <w:tc>
          <w:tcPr>
            <w:tcW w:w="3446" w:type="dxa"/>
            <w:vAlign w:val="bottom"/>
          </w:tcPr>
          <w:p w14:paraId="76EF2A1D"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502F97AA" w14:textId="77777777" w:rsidR="002C37A8" w:rsidRPr="00402063" w:rsidRDefault="002C37A8" w:rsidP="00B814B8">
            <w:pPr>
              <w:spacing w:after="0" w:line="240" w:lineRule="auto"/>
              <w:rPr>
                <w:rFonts w:cstheme="minorHAnsi"/>
              </w:rPr>
            </w:pPr>
          </w:p>
        </w:tc>
        <w:tc>
          <w:tcPr>
            <w:tcW w:w="1880" w:type="dxa"/>
            <w:tcMar>
              <w:left w:w="0" w:type="dxa"/>
              <w:right w:w="0" w:type="dxa"/>
            </w:tcMar>
            <w:vAlign w:val="bottom"/>
          </w:tcPr>
          <w:p w14:paraId="4CDA3BC9" w14:textId="6E95870F"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6B1EF0F0" w14:textId="77777777" w:rsidTr="00B814B8">
        <w:trPr>
          <w:trHeight w:val="546"/>
        </w:trPr>
        <w:tc>
          <w:tcPr>
            <w:tcW w:w="3719" w:type="dxa"/>
            <w:tcMar>
              <w:left w:w="0" w:type="dxa"/>
              <w:right w:w="0" w:type="dxa"/>
            </w:tcMar>
          </w:tcPr>
          <w:p w14:paraId="5319E4C2" w14:textId="77777777" w:rsidR="002C37A8" w:rsidRPr="00402063" w:rsidRDefault="002C37A8" w:rsidP="00B814B8">
            <w:pPr>
              <w:spacing w:after="0" w:line="240" w:lineRule="auto"/>
              <w:rPr>
                <w:rFonts w:cstheme="minorHAnsi"/>
              </w:rPr>
            </w:pPr>
            <w:r w:rsidRPr="00402063">
              <w:rPr>
                <w:rFonts w:cstheme="minorHAnsi"/>
              </w:rPr>
              <w:t>PRINTED name of person taking consent</w:t>
            </w:r>
          </w:p>
        </w:tc>
        <w:tc>
          <w:tcPr>
            <w:tcW w:w="240" w:type="dxa"/>
            <w:tcMar>
              <w:left w:w="0" w:type="dxa"/>
              <w:right w:w="0" w:type="dxa"/>
            </w:tcMar>
          </w:tcPr>
          <w:p w14:paraId="2369D05A" w14:textId="77777777" w:rsidR="002C37A8" w:rsidRPr="00402063" w:rsidRDefault="002C37A8" w:rsidP="00B814B8">
            <w:pPr>
              <w:rPr>
                <w:rFonts w:cstheme="minorHAnsi"/>
              </w:rPr>
            </w:pPr>
          </w:p>
        </w:tc>
        <w:tc>
          <w:tcPr>
            <w:tcW w:w="3446" w:type="dxa"/>
          </w:tcPr>
          <w:p w14:paraId="2D6AD96C" w14:textId="77777777" w:rsidR="002C37A8" w:rsidRPr="00402063" w:rsidRDefault="002C37A8" w:rsidP="00B814B8">
            <w:pPr>
              <w:jc w:val="center"/>
              <w:rPr>
                <w:rFonts w:cstheme="minorHAnsi"/>
              </w:rPr>
            </w:pPr>
            <w:r w:rsidRPr="00402063">
              <w:rPr>
                <w:rFonts w:cstheme="minorHAnsi"/>
              </w:rPr>
              <w:t>Signature</w:t>
            </w:r>
          </w:p>
        </w:tc>
        <w:tc>
          <w:tcPr>
            <w:tcW w:w="286" w:type="dxa"/>
          </w:tcPr>
          <w:p w14:paraId="7723DE12" w14:textId="77777777" w:rsidR="002C37A8" w:rsidRPr="00402063" w:rsidRDefault="002C37A8" w:rsidP="00B814B8">
            <w:pPr>
              <w:rPr>
                <w:rFonts w:cstheme="minorHAnsi"/>
              </w:rPr>
            </w:pPr>
          </w:p>
        </w:tc>
        <w:tc>
          <w:tcPr>
            <w:tcW w:w="1880" w:type="dxa"/>
            <w:tcMar>
              <w:left w:w="0" w:type="dxa"/>
              <w:right w:w="0" w:type="dxa"/>
            </w:tcMar>
          </w:tcPr>
          <w:p w14:paraId="360B5093" w14:textId="77777777" w:rsidR="002C37A8" w:rsidRPr="00402063" w:rsidRDefault="002C37A8" w:rsidP="00B814B8">
            <w:pPr>
              <w:jc w:val="center"/>
              <w:rPr>
                <w:rFonts w:cstheme="minorHAnsi"/>
              </w:rPr>
            </w:pPr>
            <w:r w:rsidRPr="00402063">
              <w:rPr>
                <w:rFonts w:cstheme="minorHAnsi"/>
              </w:rPr>
              <w:t>Today’s date</w:t>
            </w:r>
          </w:p>
        </w:tc>
      </w:tr>
    </w:tbl>
    <w:p w14:paraId="1D0E29B7" w14:textId="77777777" w:rsidR="002C37A8" w:rsidRPr="00402063" w:rsidRDefault="002C37A8" w:rsidP="007559D8">
      <w:pPr>
        <w:spacing w:after="0"/>
        <w:rPr>
          <w:rFonts w:cstheme="minorHAnsi"/>
          <w:sz w:val="28"/>
        </w:rPr>
      </w:pPr>
    </w:p>
    <w:p w14:paraId="43631524" w14:textId="65A63B67" w:rsidR="002C37A8" w:rsidRPr="00402063" w:rsidRDefault="002C37A8" w:rsidP="002C37A8">
      <w:pPr>
        <w:tabs>
          <w:tab w:val="left" w:pos="-720"/>
          <w:tab w:val="left" w:pos="558"/>
          <w:tab w:val="left" w:pos="1170"/>
          <w:tab w:val="left" w:pos="1674"/>
          <w:tab w:val="left" w:pos="4798"/>
        </w:tabs>
        <w:jc w:val="both"/>
        <w:rPr>
          <w:rFonts w:cstheme="minorHAnsi"/>
          <w:b/>
          <w:bCs/>
        </w:rPr>
      </w:pPr>
      <w:r w:rsidRPr="00402063">
        <w:rPr>
          <w:rFonts w:cstheme="minorHAnsi"/>
          <w:b/>
          <w:bCs/>
        </w:rPr>
        <w:t>If participant lacks capacity to give consent due to the severity of their medical condition</w:t>
      </w:r>
      <w:r w:rsidR="00436CB0" w:rsidRPr="00402063">
        <w:rPr>
          <w:rFonts w:cstheme="minorHAnsi"/>
          <w:b/>
          <w:bCs/>
        </w:rPr>
        <w:t xml:space="preserve"> </w:t>
      </w:r>
      <w:r w:rsidRPr="00402063">
        <w:rPr>
          <w:rFonts w:cstheme="minorHAnsi"/>
          <w:b/>
          <w:bCs/>
        </w:rPr>
        <w:t>(e.g. acute respiratory failure or need for immediate ventilation)</w:t>
      </w:r>
      <w:r w:rsidR="004803FB">
        <w:rPr>
          <w:rFonts w:cstheme="minorHAnsi"/>
          <w:b/>
          <w:bCs/>
        </w:rPr>
        <w:t xml:space="preserve"> or prior disease</w:t>
      </w:r>
      <w:r w:rsidR="00D9051A">
        <w:rPr>
          <w:rFonts w:cstheme="minorHAnsi"/>
          <w:b/>
          <w:bCs/>
        </w:rPr>
        <w:t>:</w:t>
      </w:r>
    </w:p>
    <w:p w14:paraId="4B2EE0BE" w14:textId="53924160" w:rsidR="002C37A8" w:rsidRDefault="002C37A8" w:rsidP="002C37A8">
      <w:pPr>
        <w:rPr>
          <w:rFonts w:cstheme="minorHAnsi"/>
        </w:rPr>
      </w:pPr>
      <w:r w:rsidRPr="00402063">
        <w:rPr>
          <w:rFonts w:cstheme="minorHAnsi"/>
        </w:rPr>
        <w:t>I have read the information (or had it read to me) and had an opportunity to ask questions.</w:t>
      </w:r>
    </w:p>
    <w:p w14:paraId="2CE2E302" w14:textId="6CD52EE3" w:rsidR="002620DA" w:rsidRPr="00402063" w:rsidRDefault="002620DA" w:rsidP="002C37A8">
      <w:pPr>
        <w:rPr>
          <w:rFonts w:cstheme="minorHAnsi"/>
        </w:rPr>
      </w:pPr>
      <w:r>
        <w:rPr>
          <w:rFonts w:cstheme="minorHAnsi"/>
        </w:rPr>
        <w:t>I have no other involvement in the RECOVERY trial.</w:t>
      </w:r>
    </w:p>
    <w:p w14:paraId="5D4E682E" w14:textId="20142473" w:rsidR="00436CB0" w:rsidRPr="00402063" w:rsidRDefault="00436CB0" w:rsidP="002C37A8">
      <w:pPr>
        <w:rPr>
          <w:rFonts w:cstheme="minorHAnsi"/>
        </w:rPr>
      </w:pPr>
      <w:r w:rsidRPr="00402063">
        <w:rPr>
          <w:rFonts w:cstheme="minorHAnsi"/>
        </w:rPr>
        <w:t xml:space="preserve">I understand that the patient will be </w:t>
      </w:r>
      <w:r w:rsidR="001729EE">
        <w:rPr>
          <w:rFonts w:cstheme="minorHAnsi"/>
        </w:rPr>
        <w:t>informed about the trial</w:t>
      </w:r>
      <w:r w:rsidRPr="00402063">
        <w:rPr>
          <w:rFonts w:cstheme="minorHAnsi"/>
        </w:rPr>
        <w:t xml:space="preserve"> as soon as they have the capacity to do so and that if they wish, they will be able to withdraw from the study without it affecting their medical care.</w:t>
      </w:r>
    </w:p>
    <w:p w14:paraId="23FFA56C" w14:textId="102AE79E" w:rsidR="000B046D" w:rsidRPr="00402063" w:rsidRDefault="000B046D" w:rsidP="000E4E3D">
      <w:pPr>
        <w:spacing w:after="0"/>
        <w:rPr>
          <w:rFonts w:cstheme="minorHAnsi"/>
        </w:rPr>
      </w:pPr>
      <w:r w:rsidRPr="00402063">
        <w:rPr>
          <w:rFonts w:cstheme="minorHAnsi"/>
        </w:rPr>
        <w:t xml:space="preserve"> I believe that if they were able to, the patient would wish to take part in this study.</w:t>
      </w:r>
    </w:p>
    <w:p w14:paraId="59045B75" w14:textId="1BEEB8B5" w:rsidR="000E4E3D" w:rsidRPr="00402063" w:rsidRDefault="000E4E3D" w:rsidP="000E4E3D">
      <w:pPr>
        <w:spacing w:after="0"/>
        <w:rPr>
          <w:rFonts w:cstheme="minorHAnsi"/>
          <w:sz w:val="28"/>
        </w:rPr>
      </w:pPr>
    </w:p>
    <w:tbl>
      <w:tblPr>
        <w:tblW w:w="9571" w:type="dxa"/>
        <w:tblInd w:w="250" w:type="dxa"/>
        <w:tblLayout w:type="fixed"/>
        <w:tblLook w:val="01E0" w:firstRow="1" w:lastRow="1" w:firstColumn="1" w:lastColumn="1" w:noHBand="0" w:noVBand="0"/>
      </w:tblPr>
      <w:tblGrid>
        <w:gridCol w:w="3719"/>
        <w:gridCol w:w="240"/>
        <w:gridCol w:w="3446"/>
        <w:gridCol w:w="286"/>
        <w:gridCol w:w="1880"/>
      </w:tblGrid>
      <w:tr w:rsidR="002C37A8" w:rsidRPr="00402063" w14:paraId="3E188002" w14:textId="77777777" w:rsidTr="00290AA5">
        <w:trPr>
          <w:trHeight w:val="164"/>
        </w:trPr>
        <w:tc>
          <w:tcPr>
            <w:tcW w:w="3719" w:type="dxa"/>
            <w:tcMar>
              <w:left w:w="0" w:type="dxa"/>
              <w:right w:w="0" w:type="dxa"/>
            </w:tcMar>
            <w:vAlign w:val="bottom"/>
          </w:tcPr>
          <w:p w14:paraId="7C5117E4"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4E0E7ED6" w14:textId="77777777" w:rsidR="002C37A8" w:rsidRPr="00402063" w:rsidRDefault="002C37A8" w:rsidP="00B814B8">
            <w:pPr>
              <w:spacing w:after="0" w:line="240" w:lineRule="auto"/>
              <w:rPr>
                <w:rFonts w:cstheme="minorHAnsi"/>
              </w:rPr>
            </w:pPr>
          </w:p>
        </w:tc>
        <w:tc>
          <w:tcPr>
            <w:tcW w:w="3446" w:type="dxa"/>
            <w:vAlign w:val="bottom"/>
          </w:tcPr>
          <w:p w14:paraId="1D24BF12"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25C2DB86" w14:textId="77777777" w:rsidR="002C37A8" w:rsidRPr="00402063" w:rsidRDefault="002C37A8" w:rsidP="00B814B8">
            <w:pPr>
              <w:spacing w:after="0" w:line="240" w:lineRule="auto"/>
              <w:rPr>
                <w:rFonts w:cstheme="minorHAnsi"/>
              </w:rPr>
            </w:pPr>
          </w:p>
        </w:tc>
        <w:tc>
          <w:tcPr>
            <w:tcW w:w="1880" w:type="dxa"/>
            <w:tcMar>
              <w:left w:w="0" w:type="dxa"/>
              <w:right w:w="0" w:type="dxa"/>
            </w:tcMar>
            <w:vAlign w:val="bottom"/>
          </w:tcPr>
          <w:p w14:paraId="3F6C702F" w14:textId="447210BD"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672C4814" w14:textId="77777777" w:rsidTr="00290AA5">
        <w:trPr>
          <w:trHeight w:val="457"/>
        </w:trPr>
        <w:tc>
          <w:tcPr>
            <w:tcW w:w="3719" w:type="dxa"/>
            <w:tcMar>
              <w:left w:w="0" w:type="dxa"/>
              <w:right w:w="0" w:type="dxa"/>
            </w:tcMar>
          </w:tcPr>
          <w:p w14:paraId="4CF3AAC3" w14:textId="4F104264" w:rsidR="002C37A8" w:rsidRPr="00402063" w:rsidRDefault="002C37A8" w:rsidP="00B7765F">
            <w:pPr>
              <w:rPr>
                <w:rFonts w:cstheme="minorHAnsi"/>
              </w:rPr>
            </w:pPr>
            <w:r w:rsidRPr="00402063">
              <w:rPr>
                <w:rFonts w:cstheme="minorHAnsi"/>
              </w:rPr>
              <w:t xml:space="preserve">PRINTED name of </w:t>
            </w:r>
            <w:r w:rsidR="00B7765F" w:rsidRPr="00402063">
              <w:rPr>
                <w:rFonts w:cstheme="minorHAnsi"/>
              </w:rPr>
              <w:t>Legal Representative</w:t>
            </w:r>
          </w:p>
        </w:tc>
        <w:tc>
          <w:tcPr>
            <w:tcW w:w="240" w:type="dxa"/>
            <w:tcMar>
              <w:left w:w="0" w:type="dxa"/>
              <w:right w:w="0" w:type="dxa"/>
            </w:tcMar>
          </w:tcPr>
          <w:p w14:paraId="3AEAD31B" w14:textId="77777777" w:rsidR="002C37A8" w:rsidRPr="00402063" w:rsidRDefault="002C37A8" w:rsidP="00B814B8">
            <w:pPr>
              <w:rPr>
                <w:rFonts w:cstheme="minorHAnsi"/>
              </w:rPr>
            </w:pPr>
          </w:p>
        </w:tc>
        <w:tc>
          <w:tcPr>
            <w:tcW w:w="3446" w:type="dxa"/>
          </w:tcPr>
          <w:p w14:paraId="5DB18B99" w14:textId="77777777" w:rsidR="002C37A8" w:rsidRPr="00402063" w:rsidRDefault="002C37A8" w:rsidP="00B814B8">
            <w:pPr>
              <w:jc w:val="center"/>
              <w:rPr>
                <w:rFonts w:cstheme="minorHAnsi"/>
              </w:rPr>
            </w:pPr>
            <w:r w:rsidRPr="00402063">
              <w:rPr>
                <w:rFonts w:cstheme="minorHAnsi"/>
              </w:rPr>
              <w:t>Signature</w:t>
            </w:r>
          </w:p>
        </w:tc>
        <w:tc>
          <w:tcPr>
            <w:tcW w:w="286" w:type="dxa"/>
          </w:tcPr>
          <w:p w14:paraId="7F454FC9" w14:textId="77777777" w:rsidR="002C37A8" w:rsidRPr="00402063" w:rsidRDefault="002C37A8" w:rsidP="00B814B8">
            <w:pPr>
              <w:rPr>
                <w:rFonts w:cstheme="minorHAnsi"/>
              </w:rPr>
            </w:pPr>
          </w:p>
        </w:tc>
        <w:tc>
          <w:tcPr>
            <w:tcW w:w="1880" w:type="dxa"/>
            <w:tcMar>
              <w:left w:w="0" w:type="dxa"/>
              <w:right w:w="0" w:type="dxa"/>
            </w:tcMar>
          </w:tcPr>
          <w:p w14:paraId="2112BEBE" w14:textId="77777777" w:rsidR="002C37A8" w:rsidRPr="00402063" w:rsidRDefault="002C37A8" w:rsidP="00B814B8">
            <w:pPr>
              <w:jc w:val="center"/>
              <w:rPr>
                <w:rFonts w:cstheme="minorHAnsi"/>
              </w:rPr>
            </w:pPr>
            <w:r w:rsidRPr="00402063">
              <w:rPr>
                <w:rFonts w:cstheme="minorHAnsi"/>
              </w:rPr>
              <w:t>Today’s date</w:t>
            </w:r>
          </w:p>
        </w:tc>
      </w:tr>
      <w:tr w:rsidR="00290AA5" w:rsidRPr="00402063" w14:paraId="16714C6B" w14:textId="77777777" w:rsidTr="00290AA5">
        <w:trPr>
          <w:trHeight w:val="164"/>
        </w:trPr>
        <w:tc>
          <w:tcPr>
            <w:tcW w:w="3719" w:type="dxa"/>
            <w:tcMar>
              <w:left w:w="0" w:type="dxa"/>
              <w:right w:w="0" w:type="dxa"/>
            </w:tcMar>
            <w:vAlign w:val="bottom"/>
          </w:tcPr>
          <w:p w14:paraId="35836F2C" w14:textId="77777777" w:rsidR="00290AA5" w:rsidRPr="00402063" w:rsidRDefault="00290AA5"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0E4CADF9" w14:textId="77777777" w:rsidR="00290AA5" w:rsidRPr="00402063" w:rsidRDefault="00290AA5" w:rsidP="00B814B8">
            <w:pPr>
              <w:spacing w:after="0" w:line="240" w:lineRule="auto"/>
              <w:rPr>
                <w:rFonts w:cstheme="minorHAnsi"/>
              </w:rPr>
            </w:pPr>
          </w:p>
        </w:tc>
        <w:tc>
          <w:tcPr>
            <w:tcW w:w="3446" w:type="dxa"/>
            <w:vAlign w:val="bottom"/>
          </w:tcPr>
          <w:p w14:paraId="2EBAEBC5" w14:textId="5CF48E25" w:rsidR="00290AA5" w:rsidRPr="00402063" w:rsidRDefault="00290AA5" w:rsidP="00B814B8">
            <w:pPr>
              <w:spacing w:after="0" w:line="240" w:lineRule="auto"/>
              <w:rPr>
                <w:rFonts w:cstheme="minorHAnsi"/>
              </w:rPr>
            </w:pPr>
          </w:p>
        </w:tc>
        <w:tc>
          <w:tcPr>
            <w:tcW w:w="286" w:type="dxa"/>
            <w:vAlign w:val="bottom"/>
          </w:tcPr>
          <w:p w14:paraId="53F3B4E3" w14:textId="77777777" w:rsidR="00290AA5" w:rsidRPr="00402063" w:rsidRDefault="00290AA5" w:rsidP="00B814B8">
            <w:pPr>
              <w:spacing w:after="0" w:line="240" w:lineRule="auto"/>
              <w:rPr>
                <w:rFonts w:cstheme="minorHAnsi"/>
              </w:rPr>
            </w:pPr>
          </w:p>
        </w:tc>
        <w:tc>
          <w:tcPr>
            <w:tcW w:w="1880" w:type="dxa"/>
            <w:tcMar>
              <w:left w:w="0" w:type="dxa"/>
              <w:right w:w="0" w:type="dxa"/>
            </w:tcMar>
            <w:vAlign w:val="bottom"/>
          </w:tcPr>
          <w:p w14:paraId="476F5DE1" w14:textId="64B1BA36" w:rsidR="00290AA5" w:rsidRPr="00402063" w:rsidRDefault="00290AA5" w:rsidP="00B814B8">
            <w:pPr>
              <w:spacing w:after="0" w:line="240" w:lineRule="auto"/>
              <w:jc w:val="center"/>
              <w:rPr>
                <w:rFonts w:cstheme="minorHAnsi"/>
              </w:rPr>
            </w:pPr>
          </w:p>
        </w:tc>
      </w:tr>
      <w:tr w:rsidR="00647B8E" w:rsidRPr="00402063" w14:paraId="5940D7CE" w14:textId="77777777" w:rsidTr="00847BA3">
        <w:trPr>
          <w:trHeight w:val="457"/>
        </w:trPr>
        <w:tc>
          <w:tcPr>
            <w:tcW w:w="9571" w:type="dxa"/>
            <w:gridSpan w:val="5"/>
            <w:tcMar>
              <w:left w:w="0" w:type="dxa"/>
              <w:right w:w="0" w:type="dxa"/>
            </w:tcMar>
          </w:tcPr>
          <w:p w14:paraId="788674EE" w14:textId="3FA0E792" w:rsidR="00647B8E" w:rsidRPr="00402063" w:rsidRDefault="00647B8E" w:rsidP="00647B8E">
            <w:pPr>
              <w:rPr>
                <w:rFonts w:cstheme="minorHAnsi"/>
              </w:rPr>
            </w:pPr>
            <w:r w:rsidRPr="00402063">
              <w:rPr>
                <w:rFonts w:cstheme="minorHAnsi"/>
              </w:rPr>
              <w:t>Relationship to participant</w:t>
            </w:r>
            <w:r>
              <w:rPr>
                <w:rFonts w:cstheme="minorHAnsi"/>
              </w:rPr>
              <w:t xml:space="preserve"> </w:t>
            </w:r>
            <w:r w:rsidRPr="00647B8E">
              <w:rPr>
                <w:rFonts w:cstheme="minorHAnsi"/>
                <w:i/>
                <w:sz w:val="20"/>
              </w:rPr>
              <w:t>(or state ‘professional’ if clinician acting as legal representative)</w:t>
            </w:r>
          </w:p>
        </w:tc>
      </w:tr>
      <w:tr w:rsidR="002C37A8" w:rsidRPr="00402063" w14:paraId="5C04233A" w14:textId="77777777" w:rsidTr="00290AA5">
        <w:trPr>
          <w:trHeight w:val="539"/>
        </w:trPr>
        <w:tc>
          <w:tcPr>
            <w:tcW w:w="3719" w:type="dxa"/>
            <w:tcMar>
              <w:left w:w="0" w:type="dxa"/>
              <w:right w:w="0" w:type="dxa"/>
            </w:tcMar>
            <w:vAlign w:val="bottom"/>
          </w:tcPr>
          <w:p w14:paraId="28D604ED"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3587D3E3" w14:textId="77777777" w:rsidR="002C37A8" w:rsidRPr="00402063" w:rsidRDefault="002C37A8" w:rsidP="00B814B8">
            <w:pPr>
              <w:spacing w:after="0" w:line="240" w:lineRule="auto"/>
              <w:rPr>
                <w:rFonts w:cstheme="minorHAnsi"/>
              </w:rPr>
            </w:pPr>
          </w:p>
        </w:tc>
        <w:tc>
          <w:tcPr>
            <w:tcW w:w="3446" w:type="dxa"/>
            <w:vAlign w:val="bottom"/>
          </w:tcPr>
          <w:p w14:paraId="36D8727F"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28AD5378" w14:textId="77777777" w:rsidR="002C37A8" w:rsidRPr="00402063" w:rsidRDefault="002C37A8" w:rsidP="00B814B8">
            <w:pPr>
              <w:spacing w:after="0" w:line="240" w:lineRule="auto"/>
              <w:rPr>
                <w:rFonts w:cstheme="minorHAnsi"/>
              </w:rPr>
            </w:pPr>
          </w:p>
        </w:tc>
        <w:tc>
          <w:tcPr>
            <w:tcW w:w="1880" w:type="dxa"/>
            <w:tcMar>
              <w:left w:w="0" w:type="dxa"/>
              <w:right w:w="0" w:type="dxa"/>
            </w:tcMar>
            <w:vAlign w:val="bottom"/>
          </w:tcPr>
          <w:p w14:paraId="1C67FA90" w14:textId="42777D47"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p>
        </w:tc>
      </w:tr>
      <w:tr w:rsidR="002C37A8" w:rsidRPr="00402063" w14:paraId="6F56406E" w14:textId="77777777" w:rsidTr="00290AA5">
        <w:trPr>
          <w:trHeight w:val="546"/>
        </w:trPr>
        <w:tc>
          <w:tcPr>
            <w:tcW w:w="3719" w:type="dxa"/>
            <w:tcMar>
              <w:left w:w="0" w:type="dxa"/>
              <w:right w:w="0" w:type="dxa"/>
            </w:tcMar>
          </w:tcPr>
          <w:p w14:paraId="25C85BC3" w14:textId="77777777" w:rsidR="002C37A8" w:rsidRPr="00402063" w:rsidRDefault="002C37A8" w:rsidP="00B814B8">
            <w:pPr>
              <w:spacing w:after="0" w:line="240" w:lineRule="auto"/>
              <w:rPr>
                <w:rFonts w:cstheme="minorHAnsi"/>
              </w:rPr>
            </w:pPr>
            <w:r w:rsidRPr="00402063">
              <w:rPr>
                <w:rFonts w:cstheme="minorHAnsi"/>
              </w:rPr>
              <w:t>PRINTED name of person taking consent</w:t>
            </w:r>
          </w:p>
        </w:tc>
        <w:tc>
          <w:tcPr>
            <w:tcW w:w="240" w:type="dxa"/>
            <w:tcMar>
              <w:left w:w="0" w:type="dxa"/>
              <w:right w:w="0" w:type="dxa"/>
            </w:tcMar>
          </w:tcPr>
          <w:p w14:paraId="12750CB4" w14:textId="77777777" w:rsidR="002C37A8" w:rsidRPr="00402063" w:rsidRDefault="002C37A8" w:rsidP="00B814B8">
            <w:pPr>
              <w:rPr>
                <w:rFonts w:cstheme="minorHAnsi"/>
              </w:rPr>
            </w:pPr>
          </w:p>
        </w:tc>
        <w:tc>
          <w:tcPr>
            <w:tcW w:w="3446" w:type="dxa"/>
          </w:tcPr>
          <w:p w14:paraId="2F750618" w14:textId="77777777" w:rsidR="002C37A8" w:rsidRPr="00402063" w:rsidRDefault="002C37A8" w:rsidP="00B814B8">
            <w:pPr>
              <w:jc w:val="center"/>
              <w:rPr>
                <w:rFonts w:cstheme="minorHAnsi"/>
              </w:rPr>
            </w:pPr>
            <w:r w:rsidRPr="00402063">
              <w:rPr>
                <w:rFonts w:cstheme="minorHAnsi"/>
              </w:rPr>
              <w:t>Signature</w:t>
            </w:r>
          </w:p>
        </w:tc>
        <w:tc>
          <w:tcPr>
            <w:tcW w:w="286" w:type="dxa"/>
          </w:tcPr>
          <w:p w14:paraId="3777A31B" w14:textId="77777777" w:rsidR="002C37A8" w:rsidRPr="00402063" w:rsidRDefault="002C37A8" w:rsidP="00B814B8">
            <w:pPr>
              <w:rPr>
                <w:rFonts w:cstheme="minorHAnsi"/>
              </w:rPr>
            </w:pPr>
          </w:p>
        </w:tc>
        <w:tc>
          <w:tcPr>
            <w:tcW w:w="1880" w:type="dxa"/>
            <w:tcMar>
              <w:left w:w="0" w:type="dxa"/>
              <w:right w:w="0" w:type="dxa"/>
            </w:tcMar>
          </w:tcPr>
          <w:p w14:paraId="03B91B3A" w14:textId="77777777" w:rsidR="002C37A8" w:rsidRPr="00402063" w:rsidRDefault="002C37A8" w:rsidP="00B814B8">
            <w:pPr>
              <w:jc w:val="center"/>
              <w:rPr>
                <w:rFonts w:cstheme="minorHAnsi"/>
              </w:rPr>
            </w:pPr>
            <w:r w:rsidRPr="00402063">
              <w:rPr>
                <w:rFonts w:cstheme="minorHAnsi"/>
              </w:rPr>
              <w:t>Today’s date</w:t>
            </w:r>
          </w:p>
        </w:tc>
      </w:tr>
    </w:tbl>
    <w:p w14:paraId="2BAFF710" w14:textId="3FC71D67" w:rsidR="00371059" w:rsidRDefault="00B7765F" w:rsidP="00EA3F6F">
      <w:pPr>
        <w:tabs>
          <w:tab w:val="left" w:pos="-720"/>
          <w:tab w:val="left" w:pos="558"/>
          <w:tab w:val="left" w:pos="1170"/>
          <w:tab w:val="left" w:pos="1674"/>
          <w:tab w:val="left" w:pos="4798"/>
        </w:tabs>
        <w:jc w:val="center"/>
        <w:rPr>
          <w:rFonts w:ascii="Arial" w:hAnsi="Arial" w:cs="Arial"/>
          <w:i/>
          <w:sz w:val="16"/>
          <w:szCs w:val="16"/>
        </w:rPr>
      </w:pPr>
      <w:r w:rsidRPr="00402063">
        <w:rPr>
          <w:rFonts w:ascii="Arial" w:hAnsi="Arial" w:cs="Arial"/>
          <w:i/>
          <w:sz w:val="16"/>
          <w:szCs w:val="16"/>
        </w:rPr>
        <w:t>*1 copy for legal rep; 1 copy for researcher site file; 1 (original) to be kept in participant medical notes</w:t>
      </w:r>
      <w:r w:rsidR="00371059">
        <w:rPr>
          <w:rFonts w:ascii="Arial" w:hAnsi="Arial" w:cs="Arial"/>
          <w:i/>
          <w:sz w:val="16"/>
          <w:szCs w:val="16"/>
        </w:rPr>
        <w:br w:type="page"/>
      </w:r>
    </w:p>
    <w:p w14:paraId="38061FBC" w14:textId="7EB19D5E" w:rsidR="00402791" w:rsidRPr="00402063" w:rsidRDefault="00E672DC" w:rsidP="00402791">
      <w:pPr>
        <w:pBdr>
          <w:top w:val="single" w:sz="12" w:space="1" w:color="auto"/>
          <w:bottom w:val="single" w:sz="12" w:space="1" w:color="auto"/>
        </w:pBdr>
        <w:contextualSpacing/>
        <w:jc w:val="center"/>
        <w:rPr>
          <w:rFonts w:cstheme="minorHAnsi"/>
          <w:b/>
          <w:bCs/>
          <w:color w:val="000000"/>
          <w:u w:val="single"/>
        </w:rPr>
      </w:pPr>
      <w:r w:rsidRPr="00402063">
        <w:rPr>
          <w:rFonts w:cstheme="minorHAnsi"/>
          <w:b/>
          <w:bCs/>
          <w:noProof/>
          <w:color w:val="000000"/>
          <w:sz w:val="28"/>
          <w:lang w:eastAsia="en-GB"/>
        </w:rPr>
        <w:lastRenderedPageBreak/>
        <w:drawing>
          <wp:anchor distT="0" distB="0" distL="114300" distR="114300" simplePos="0" relativeHeight="251674112" behindDoc="0" locked="0" layoutInCell="1" allowOverlap="1" wp14:anchorId="416E0CD0" wp14:editId="6E795E54">
            <wp:simplePos x="0" y="0"/>
            <wp:positionH relativeFrom="column">
              <wp:posOffset>-9525</wp:posOffset>
            </wp:positionH>
            <wp:positionV relativeFrom="paragraph">
              <wp:posOffset>213995</wp:posOffset>
            </wp:positionV>
            <wp:extent cx="937895" cy="29273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37895" cy="292735"/>
                    </a:xfrm>
                    <a:prstGeom prst="rect">
                      <a:avLst/>
                    </a:prstGeom>
                  </pic:spPr>
                </pic:pic>
              </a:graphicData>
            </a:graphic>
            <wp14:sizeRelH relativeFrom="margin">
              <wp14:pctWidth>0</wp14:pctWidth>
            </wp14:sizeRelH>
            <wp14:sizeRelV relativeFrom="margin">
              <wp14:pctHeight>0</wp14:pctHeight>
            </wp14:sizeRelV>
          </wp:anchor>
        </w:drawing>
      </w:r>
      <w:r w:rsidRPr="00402063">
        <w:rPr>
          <w:rFonts w:cstheme="minorHAnsi"/>
          <w:b/>
          <w:bCs/>
          <w:noProof/>
          <w:color w:val="000000"/>
          <w:sz w:val="28"/>
          <w:lang w:eastAsia="en-GB"/>
        </w:rPr>
        <w:drawing>
          <wp:anchor distT="0" distB="0" distL="114300" distR="114300" simplePos="0" relativeHeight="251662848" behindDoc="0" locked="0" layoutInCell="1" allowOverlap="1" wp14:anchorId="4453DE4C" wp14:editId="0B15BBE0">
            <wp:simplePos x="0" y="0"/>
            <wp:positionH relativeFrom="margin">
              <wp:align>right</wp:align>
            </wp:positionH>
            <wp:positionV relativeFrom="paragraph">
              <wp:posOffset>114300</wp:posOffset>
            </wp:positionV>
            <wp:extent cx="462280" cy="461645"/>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p>
    <w:p w14:paraId="5DFC5007" w14:textId="5FD3F72B" w:rsidR="00402791" w:rsidRPr="00402063" w:rsidRDefault="00402791" w:rsidP="00402791">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3397097D" w14:textId="77777777" w:rsidR="00402791" w:rsidRPr="00402063" w:rsidRDefault="00402791" w:rsidP="00402791">
      <w:pPr>
        <w:pBdr>
          <w:top w:val="single" w:sz="12" w:space="1" w:color="auto"/>
          <w:bottom w:val="single" w:sz="12" w:space="1" w:color="auto"/>
        </w:pBdr>
        <w:contextualSpacing/>
        <w:jc w:val="center"/>
        <w:rPr>
          <w:rFonts w:cstheme="minorHAnsi"/>
          <w:b/>
          <w:bCs/>
          <w:color w:val="000000"/>
        </w:rPr>
      </w:pPr>
    </w:p>
    <w:p w14:paraId="7019BBCF" w14:textId="77777777" w:rsidR="00EA1398" w:rsidRPr="005D5BA7" w:rsidRDefault="00EA1398" w:rsidP="00BF4001">
      <w:pPr>
        <w:spacing w:after="0" w:line="240" w:lineRule="auto"/>
        <w:rPr>
          <w:rFonts w:eastAsia="Times New Roman" w:cstheme="minorHAnsi"/>
          <w:b/>
          <w:bCs/>
          <w:color w:val="000000" w:themeColor="text1"/>
          <w:sz w:val="4"/>
          <w:lang w:eastAsia="en-GB"/>
        </w:rPr>
      </w:pPr>
    </w:p>
    <w:p w14:paraId="7E7A11ED" w14:textId="77777777" w:rsidR="002E0B4E" w:rsidRPr="00DF1D60" w:rsidRDefault="002E0B4E" w:rsidP="00FA0B16">
      <w:pPr>
        <w:spacing w:after="0" w:line="240" w:lineRule="auto"/>
        <w:rPr>
          <w:rFonts w:eastAsia="Times New Roman" w:cstheme="minorHAnsi"/>
          <w:b/>
          <w:bCs/>
          <w:color w:val="000000" w:themeColor="text1"/>
          <w:sz w:val="24"/>
          <w:lang w:eastAsia="en-GB"/>
        </w:rPr>
      </w:pPr>
      <w:r w:rsidRPr="00DF1D60">
        <w:rPr>
          <w:rFonts w:eastAsia="Times New Roman" w:cstheme="minorHAnsi"/>
          <w:b/>
          <w:bCs/>
          <w:color w:val="000000" w:themeColor="text1"/>
          <w:sz w:val="24"/>
          <w:lang w:eastAsia="en-GB"/>
        </w:rPr>
        <w:t>Invitation to participate</w:t>
      </w:r>
    </w:p>
    <w:p w14:paraId="473F508D" w14:textId="3DC1C529" w:rsidR="008B0E65" w:rsidRPr="00402063" w:rsidRDefault="002E0B4E" w:rsidP="00FA0B16">
      <w:pPr>
        <w:spacing w:after="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We are </w:t>
      </w:r>
      <w:r w:rsidR="00FB07C4" w:rsidRPr="00402063">
        <w:rPr>
          <w:rFonts w:eastAsia="Times New Roman" w:cstheme="minorHAnsi"/>
          <w:bCs/>
          <w:color w:val="000000" w:themeColor="text1"/>
          <w:lang w:eastAsia="en-GB"/>
        </w:rPr>
        <w:t xml:space="preserve">inviting </w:t>
      </w:r>
      <w:r w:rsidR="006F4262">
        <w:rPr>
          <w:rFonts w:eastAsia="Times New Roman" w:cstheme="minorHAnsi"/>
          <w:bCs/>
          <w:color w:val="000000" w:themeColor="text1"/>
          <w:lang w:eastAsia="en-GB"/>
        </w:rPr>
        <w:t xml:space="preserve">people </w:t>
      </w:r>
      <w:r w:rsidRPr="00402063">
        <w:rPr>
          <w:rFonts w:eastAsia="Times New Roman" w:cstheme="minorHAnsi"/>
          <w:bCs/>
          <w:color w:val="000000" w:themeColor="text1"/>
          <w:lang w:eastAsia="en-GB"/>
        </w:rPr>
        <w:t>who have been admitted to hospital</w:t>
      </w:r>
      <w:r w:rsidR="00383830" w:rsidRPr="00402063">
        <w:rPr>
          <w:rFonts w:eastAsia="Times New Roman" w:cstheme="minorHAnsi"/>
          <w:bCs/>
          <w:color w:val="000000" w:themeColor="text1"/>
          <w:lang w:eastAsia="en-GB"/>
        </w:rPr>
        <w:t xml:space="preserve"> </w:t>
      </w:r>
      <w:r w:rsidR="001575C0" w:rsidRPr="00402063">
        <w:rPr>
          <w:rFonts w:eastAsia="Times New Roman" w:cstheme="minorHAnsi"/>
          <w:bCs/>
          <w:color w:val="000000" w:themeColor="text1"/>
          <w:lang w:eastAsia="en-GB"/>
        </w:rPr>
        <w:t>with</w:t>
      </w:r>
      <w:r w:rsidR="00383830" w:rsidRPr="00402063">
        <w:rPr>
          <w:rFonts w:eastAsia="Times New Roman" w:cstheme="minorHAnsi"/>
          <w:bCs/>
          <w:color w:val="000000" w:themeColor="text1"/>
          <w:lang w:eastAsia="en-GB"/>
        </w:rPr>
        <w:t xml:space="preserve"> COVID-19</w:t>
      </w:r>
      <w:r w:rsidR="00377B92">
        <w:rPr>
          <w:rFonts w:eastAsia="Times New Roman" w:cstheme="minorHAnsi"/>
          <w:bCs/>
          <w:color w:val="000000" w:themeColor="text1"/>
          <w:lang w:eastAsia="en-GB"/>
        </w:rPr>
        <w:t xml:space="preserve"> and/or influenza pneumonia</w:t>
      </w:r>
      <w:r w:rsidRPr="00402063">
        <w:rPr>
          <w:rFonts w:eastAsia="Times New Roman" w:cstheme="minorHAnsi"/>
          <w:bCs/>
          <w:color w:val="000000" w:themeColor="text1"/>
          <w:lang w:eastAsia="en-GB"/>
        </w:rPr>
        <w:t xml:space="preserve"> </w:t>
      </w:r>
      <w:r w:rsidR="00FB07C4" w:rsidRPr="00402063">
        <w:rPr>
          <w:rFonts w:eastAsia="Times New Roman" w:cstheme="minorHAnsi"/>
          <w:bCs/>
          <w:color w:val="000000" w:themeColor="text1"/>
          <w:lang w:eastAsia="en-GB"/>
        </w:rPr>
        <w:t xml:space="preserve">to consent to join </w:t>
      </w:r>
      <w:r w:rsidRPr="00402063">
        <w:rPr>
          <w:rFonts w:eastAsia="Times New Roman" w:cstheme="minorHAnsi"/>
          <w:bCs/>
          <w:color w:val="000000" w:themeColor="text1"/>
          <w:lang w:eastAsia="en-GB"/>
        </w:rPr>
        <w:t>this research study</w:t>
      </w:r>
      <w:r w:rsidR="00377B92">
        <w:rPr>
          <w:rFonts w:eastAsia="Times New Roman" w:cstheme="minorHAnsi"/>
          <w:bCs/>
          <w:color w:val="000000" w:themeColor="text1"/>
          <w:lang w:eastAsia="en-GB"/>
        </w:rPr>
        <w:t>, which is</w:t>
      </w:r>
      <w:r w:rsidRPr="00402063">
        <w:rPr>
          <w:rFonts w:eastAsia="Times New Roman" w:cstheme="minorHAnsi"/>
          <w:bCs/>
          <w:color w:val="000000" w:themeColor="text1"/>
          <w:lang w:eastAsia="en-GB"/>
        </w:rPr>
        <w:t xml:space="preserve"> comparing possible treatments.</w:t>
      </w:r>
      <w:r w:rsidR="005C1526" w:rsidRPr="00402063">
        <w:rPr>
          <w:rFonts w:eastAsia="Times New Roman" w:cstheme="minorHAnsi"/>
          <w:bCs/>
          <w:color w:val="000000" w:themeColor="text1"/>
          <w:lang w:eastAsia="en-GB"/>
        </w:rPr>
        <w:t xml:space="preserve"> </w:t>
      </w:r>
      <w:r w:rsidR="008B0E65" w:rsidRPr="00402063">
        <w:rPr>
          <w:rFonts w:eastAsia="Times New Roman" w:cstheme="minorHAnsi"/>
          <w:color w:val="000000" w:themeColor="text1"/>
          <w:lang w:eastAsia="en-GB"/>
        </w:rPr>
        <w:t>This form gives information about the study including the aims, risks and benefits of taking part.</w:t>
      </w:r>
      <w:r w:rsidR="004B50DA">
        <w:rPr>
          <w:rFonts w:eastAsia="Times New Roman" w:cstheme="minorHAnsi"/>
          <w:color w:val="000000" w:themeColor="text1"/>
          <w:lang w:eastAsia="en-GB"/>
        </w:rPr>
        <w:t xml:space="preserve"> </w:t>
      </w:r>
    </w:p>
    <w:p w14:paraId="3AADA920" w14:textId="77777777" w:rsidR="005C1526" w:rsidRPr="00402063" w:rsidRDefault="00FB07C4" w:rsidP="00FA0B16">
      <w:pPr>
        <w:tabs>
          <w:tab w:val="left" w:pos="5816"/>
        </w:tabs>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WHAT YOU SHOULD KNOW ABOUT </w:t>
      </w:r>
      <w:r w:rsidR="008B0E65" w:rsidRPr="00402063">
        <w:rPr>
          <w:rFonts w:eastAsia="Times New Roman" w:cstheme="minorHAnsi"/>
          <w:b/>
          <w:bCs/>
          <w:color w:val="000000" w:themeColor="text1"/>
          <w:lang w:eastAsia="en-GB"/>
        </w:rPr>
        <w:t xml:space="preserve">THIS </w:t>
      </w:r>
      <w:r w:rsidRPr="00402063">
        <w:rPr>
          <w:rFonts w:eastAsia="Times New Roman" w:cstheme="minorHAnsi"/>
          <w:b/>
          <w:bCs/>
          <w:color w:val="000000" w:themeColor="text1"/>
          <w:lang w:eastAsia="en-GB"/>
        </w:rPr>
        <w:t>RESEARCH STUD</w:t>
      </w:r>
      <w:r w:rsidR="005C1526" w:rsidRPr="00402063">
        <w:rPr>
          <w:rFonts w:eastAsia="Times New Roman" w:cstheme="minorHAnsi"/>
          <w:b/>
          <w:bCs/>
          <w:color w:val="000000" w:themeColor="text1"/>
          <w:lang w:eastAsia="en-GB"/>
        </w:rPr>
        <w:t>Y</w:t>
      </w:r>
      <w:r w:rsidRPr="00402063">
        <w:rPr>
          <w:rFonts w:eastAsia="Times New Roman" w:cstheme="minorHAnsi"/>
          <w:b/>
          <w:bCs/>
          <w:color w:val="000000" w:themeColor="text1"/>
          <w:lang w:eastAsia="en-GB"/>
        </w:rPr>
        <w:t>:</w:t>
      </w:r>
      <w:r w:rsidR="005C1526" w:rsidRPr="00402063">
        <w:rPr>
          <w:rFonts w:eastAsia="Times New Roman" w:cstheme="minorHAnsi"/>
          <w:b/>
          <w:bCs/>
          <w:color w:val="000000" w:themeColor="text1"/>
          <w:lang w:eastAsia="en-GB"/>
        </w:rPr>
        <w:tab/>
      </w:r>
    </w:p>
    <w:p w14:paraId="61E7C58A" w14:textId="5D08EE5F" w:rsidR="002E0B4E" w:rsidRPr="00402063" w:rsidRDefault="00FB07C4" w:rsidP="00FA0B16">
      <w:pPr>
        <w:tabs>
          <w:tab w:val="left" w:pos="5816"/>
        </w:tabs>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1) Why is this research being done?</w:t>
      </w:r>
    </w:p>
    <w:p w14:paraId="6C18FD79" w14:textId="65ED246C" w:rsidR="002E0B4E" w:rsidRPr="00402063" w:rsidRDefault="002E0B4E" w:rsidP="00FA0B16">
      <w:pPr>
        <w:spacing w:after="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Your doctors have </w:t>
      </w:r>
      <w:proofErr w:type="gramStart"/>
      <w:r w:rsidRPr="00402063">
        <w:rPr>
          <w:rFonts w:eastAsia="Times New Roman" w:cstheme="minorHAnsi"/>
          <w:bCs/>
          <w:color w:val="000000" w:themeColor="text1"/>
          <w:lang w:eastAsia="en-GB"/>
        </w:rPr>
        <w:t>found</w:t>
      </w:r>
      <w:r w:rsidR="00377B92">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 that</w:t>
      </w:r>
      <w:proofErr w:type="gramEnd"/>
      <w:r w:rsidRPr="00402063">
        <w:rPr>
          <w:rFonts w:eastAsia="Times New Roman" w:cstheme="minorHAnsi"/>
          <w:bCs/>
          <w:color w:val="000000" w:themeColor="text1"/>
          <w:lang w:eastAsia="en-GB"/>
        </w:rPr>
        <w:t xml:space="preserve"> you have a lung disease called COVID-19</w:t>
      </w:r>
      <w:r w:rsidR="00377B92">
        <w:rPr>
          <w:rFonts w:eastAsia="Times New Roman" w:cstheme="minorHAnsi"/>
          <w:bCs/>
          <w:color w:val="000000" w:themeColor="text1"/>
          <w:lang w:eastAsia="en-GB"/>
        </w:rPr>
        <w:t xml:space="preserve"> and/or influenza pneumonia</w:t>
      </w:r>
      <w:r w:rsidR="000A16D3">
        <w:rPr>
          <w:rFonts w:eastAsia="Times New Roman" w:cstheme="minorHAnsi"/>
          <w:bCs/>
          <w:color w:val="000000" w:themeColor="text1"/>
          <w:lang w:eastAsia="en-GB"/>
        </w:rPr>
        <w:t xml:space="preserve"> (“flu”)</w:t>
      </w:r>
      <w:r w:rsidRPr="00402063">
        <w:rPr>
          <w:rFonts w:eastAsia="Times New Roman" w:cstheme="minorHAnsi"/>
          <w:bCs/>
          <w:color w:val="000000" w:themeColor="text1"/>
          <w:lang w:eastAsia="en-GB"/>
        </w:rPr>
        <w:t xml:space="preserve">. </w:t>
      </w:r>
      <w:r w:rsidR="00377B92">
        <w:rPr>
          <w:rFonts w:eastAsia="Times New Roman" w:cstheme="minorHAnsi"/>
          <w:bCs/>
          <w:color w:val="000000" w:themeColor="text1"/>
          <w:lang w:eastAsia="en-GB"/>
        </w:rPr>
        <w:t>COVID-19</w:t>
      </w:r>
      <w:r w:rsidRPr="00402063">
        <w:rPr>
          <w:rFonts w:eastAsia="Times New Roman" w:cstheme="minorHAnsi"/>
          <w:bCs/>
          <w:color w:val="000000" w:themeColor="text1"/>
          <w:lang w:eastAsia="en-GB"/>
        </w:rPr>
        <w:t xml:space="preserve"> is caused by a type of virus called SARS-CoV-2, or coronavirus for short. </w:t>
      </w:r>
      <w:r w:rsidR="00377B92">
        <w:rPr>
          <w:rFonts w:eastAsia="Times New Roman" w:cstheme="minorHAnsi"/>
          <w:bCs/>
          <w:color w:val="000000" w:themeColor="text1"/>
          <w:lang w:eastAsia="en-GB"/>
        </w:rPr>
        <w:t>Influenz</w:t>
      </w:r>
      <w:r w:rsidR="000A16D3">
        <w:rPr>
          <w:rFonts w:eastAsia="Times New Roman" w:cstheme="minorHAnsi"/>
          <w:bCs/>
          <w:color w:val="000000" w:themeColor="text1"/>
          <w:lang w:eastAsia="en-GB"/>
        </w:rPr>
        <w:t xml:space="preserve">a pneumonia is caused by a flu </w:t>
      </w:r>
      <w:r w:rsidR="00377B92">
        <w:rPr>
          <w:rFonts w:eastAsia="Times New Roman" w:cstheme="minorHAnsi"/>
          <w:bCs/>
          <w:color w:val="000000" w:themeColor="text1"/>
          <w:lang w:eastAsia="en-GB"/>
        </w:rPr>
        <w:t>virus</w:t>
      </w:r>
      <w:r w:rsidR="00B27EA5" w:rsidRPr="00B27EA5">
        <w:rPr>
          <w:color w:val="000000"/>
          <w:lang w:eastAsia="en-GB"/>
        </w:rPr>
        <w:t xml:space="preserve"> </w:t>
      </w:r>
      <w:r w:rsidR="00B27EA5">
        <w:rPr>
          <w:color w:val="000000"/>
          <w:lang w:eastAsia="en-GB"/>
        </w:rPr>
        <w:t>different to COVID-19</w:t>
      </w:r>
      <w:r w:rsidR="00377B92">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About </w:t>
      </w:r>
      <w:r w:rsidR="003F41C1">
        <w:rPr>
          <w:rFonts w:eastAsia="Times New Roman" w:cstheme="minorHAnsi"/>
          <w:bCs/>
          <w:color w:val="000000" w:themeColor="text1"/>
          <w:lang w:eastAsia="en-GB"/>
        </w:rPr>
        <w:t>19</w:t>
      </w:r>
      <w:r w:rsidRPr="00402063">
        <w:rPr>
          <w:rFonts w:eastAsia="Times New Roman" w:cstheme="minorHAnsi"/>
          <w:bCs/>
          <w:color w:val="000000" w:themeColor="text1"/>
          <w:lang w:eastAsia="en-GB"/>
        </w:rPr>
        <w:t xml:space="preserve"> out of </w:t>
      </w:r>
      <w:r w:rsidR="003F41C1">
        <w:rPr>
          <w:rFonts w:eastAsia="Times New Roman" w:cstheme="minorHAnsi"/>
          <w:bCs/>
          <w:color w:val="000000" w:themeColor="text1"/>
          <w:lang w:eastAsia="en-GB"/>
        </w:rPr>
        <w:t>2</w:t>
      </w:r>
      <w:r w:rsidRPr="00402063">
        <w:rPr>
          <w:rFonts w:eastAsia="Times New Roman" w:cstheme="minorHAnsi"/>
          <w:bCs/>
          <w:color w:val="000000" w:themeColor="text1"/>
          <w:lang w:eastAsia="en-GB"/>
        </w:rPr>
        <w:t xml:space="preserve">0 patients who get </w:t>
      </w:r>
      <w:r w:rsidR="00377B92">
        <w:rPr>
          <w:rFonts w:eastAsia="Times New Roman" w:cstheme="minorHAnsi"/>
          <w:bCs/>
          <w:color w:val="000000" w:themeColor="text1"/>
          <w:lang w:eastAsia="en-GB"/>
        </w:rPr>
        <w:t>these viruses</w:t>
      </w:r>
      <w:r w:rsidR="00377B92" w:rsidRPr="00402063">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get better without coming to hospital. Of those who are admitted to hospital, most also get better, but some may need oxygen or mechanical ventilation before they do so. However, a few percent do not get better.</w:t>
      </w:r>
    </w:p>
    <w:p w14:paraId="15C0FC1A" w14:textId="40DBD297" w:rsidR="002E0B4E" w:rsidRPr="00402063" w:rsidRDefault="00083A7E" w:rsidP="003535EE">
      <w:pPr>
        <w:spacing w:after="120" w:line="240" w:lineRule="auto"/>
        <w:rPr>
          <w:rFonts w:eastAsia="Times New Roman" w:cstheme="minorHAnsi"/>
          <w:bCs/>
          <w:color w:val="000000" w:themeColor="text1"/>
          <w:lang w:eastAsia="en-GB"/>
        </w:rPr>
      </w:pPr>
      <w:r>
        <w:rPr>
          <w:rFonts w:eastAsia="Times New Roman" w:cstheme="minorHAnsi"/>
          <w:bCs/>
          <w:color w:val="000000" w:themeColor="text1"/>
          <w:lang w:eastAsia="en-GB"/>
        </w:rPr>
        <w:t xml:space="preserve">This trial </w:t>
      </w:r>
      <w:r w:rsidR="00377B92">
        <w:rPr>
          <w:rFonts w:eastAsia="Times New Roman" w:cstheme="minorHAnsi"/>
          <w:bCs/>
          <w:color w:val="000000" w:themeColor="text1"/>
          <w:lang w:eastAsia="en-GB"/>
        </w:rPr>
        <w:t xml:space="preserve">has already shown </w:t>
      </w:r>
      <w:r>
        <w:rPr>
          <w:rFonts w:eastAsia="Times New Roman" w:cstheme="minorHAnsi"/>
          <w:bCs/>
          <w:color w:val="000000" w:themeColor="text1"/>
          <w:lang w:eastAsia="en-GB"/>
        </w:rPr>
        <w:t>that</w:t>
      </w:r>
      <w:r w:rsidR="00397629">
        <w:rPr>
          <w:rFonts w:eastAsia="Times New Roman" w:cstheme="minorHAnsi"/>
          <w:bCs/>
          <w:color w:val="000000" w:themeColor="text1"/>
          <w:lang w:eastAsia="en-GB"/>
        </w:rPr>
        <w:t xml:space="preserve"> </w:t>
      </w:r>
      <w:r w:rsidR="007F284A">
        <w:rPr>
          <w:rFonts w:eastAsia="Times New Roman" w:cstheme="minorHAnsi"/>
          <w:bCs/>
          <w:color w:val="000000" w:themeColor="text1"/>
          <w:lang w:eastAsia="en-GB"/>
        </w:rPr>
        <w:t>low</w:t>
      </w:r>
      <w:r w:rsidR="00397629">
        <w:rPr>
          <w:rFonts w:eastAsia="Times New Roman" w:cstheme="minorHAnsi"/>
          <w:bCs/>
          <w:color w:val="000000" w:themeColor="text1"/>
          <w:lang w:eastAsia="en-GB"/>
        </w:rPr>
        <w:t xml:space="preserve"> doses of</w:t>
      </w:r>
      <w:r>
        <w:rPr>
          <w:rFonts w:eastAsia="Times New Roman" w:cstheme="minorHAnsi"/>
          <w:bCs/>
          <w:color w:val="000000" w:themeColor="text1"/>
          <w:lang w:eastAsia="en-GB"/>
        </w:rPr>
        <w:t xml:space="preserve"> </w:t>
      </w:r>
      <w:r w:rsidR="00377B92">
        <w:rPr>
          <w:rFonts w:eastAsia="Times New Roman" w:cstheme="minorHAnsi"/>
          <w:bCs/>
          <w:color w:val="000000" w:themeColor="text1"/>
          <w:lang w:eastAsia="en-GB"/>
        </w:rPr>
        <w:t xml:space="preserve">a type of steroid, </w:t>
      </w:r>
      <w:r>
        <w:rPr>
          <w:rFonts w:eastAsia="Times New Roman" w:cstheme="minorHAnsi"/>
          <w:bCs/>
          <w:color w:val="000000" w:themeColor="text1"/>
          <w:lang w:eastAsia="en-GB"/>
        </w:rPr>
        <w:t xml:space="preserve">dexamethasone </w:t>
      </w:r>
      <w:r w:rsidR="00377B92">
        <w:rPr>
          <w:rFonts w:eastAsia="Times New Roman" w:cstheme="minorHAnsi"/>
          <w:bCs/>
          <w:color w:val="000000" w:themeColor="text1"/>
          <w:lang w:eastAsia="en-GB"/>
        </w:rPr>
        <w:t xml:space="preserve">and other treatments </w:t>
      </w:r>
      <w:r>
        <w:rPr>
          <w:rFonts w:eastAsia="Times New Roman" w:cstheme="minorHAnsi"/>
          <w:bCs/>
          <w:color w:val="000000" w:themeColor="text1"/>
          <w:lang w:eastAsia="en-GB"/>
        </w:rPr>
        <w:t xml:space="preserve">reduce the risk of dying for some patients hospitalised with COVID-19. </w:t>
      </w:r>
      <w:r w:rsidR="002E0B4E" w:rsidRPr="00402063">
        <w:rPr>
          <w:rFonts w:eastAsia="Times New Roman" w:cstheme="minorHAnsi"/>
          <w:bCs/>
          <w:color w:val="000000" w:themeColor="text1"/>
          <w:lang w:eastAsia="en-GB"/>
        </w:rPr>
        <w:t xml:space="preserve">There are several </w:t>
      </w:r>
      <w:r>
        <w:rPr>
          <w:rFonts w:eastAsia="Times New Roman" w:cstheme="minorHAnsi"/>
          <w:bCs/>
          <w:color w:val="000000" w:themeColor="text1"/>
          <w:lang w:eastAsia="en-GB"/>
        </w:rPr>
        <w:t>other</w:t>
      </w:r>
      <w:r w:rsidR="00377B92">
        <w:rPr>
          <w:rFonts w:eastAsia="Times New Roman" w:cstheme="minorHAnsi"/>
          <w:bCs/>
          <w:color w:val="000000" w:themeColor="text1"/>
          <w:lang w:eastAsia="en-GB"/>
        </w:rPr>
        <w:t xml:space="preserve"> treatment</w:t>
      </w:r>
      <w:r>
        <w:rPr>
          <w:rFonts w:eastAsia="Times New Roman" w:cstheme="minorHAnsi"/>
          <w:bCs/>
          <w:color w:val="000000" w:themeColor="text1"/>
          <w:lang w:eastAsia="en-GB"/>
        </w:rPr>
        <w:t xml:space="preserve">s </w:t>
      </w:r>
      <w:r w:rsidR="002E0B4E" w:rsidRPr="00402063">
        <w:rPr>
          <w:rFonts w:eastAsia="Times New Roman" w:cstheme="minorHAnsi"/>
          <w:bCs/>
          <w:color w:val="000000" w:themeColor="text1"/>
          <w:lang w:eastAsia="en-GB"/>
        </w:rPr>
        <w:t xml:space="preserve">which may turn out to be helpful </w:t>
      </w:r>
      <w:r w:rsidR="008D739D" w:rsidRPr="00402063">
        <w:rPr>
          <w:rFonts w:eastAsia="Times New Roman" w:cstheme="minorHAnsi"/>
          <w:bCs/>
          <w:color w:val="000000" w:themeColor="text1"/>
          <w:lang w:eastAsia="en-GB"/>
        </w:rPr>
        <w:t xml:space="preserve">(or possibly harmful) </w:t>
      </w:r>
      <w:r w:rsidR="002E0B4E" w:rsidRPr="00402063">
        <w:rPr>
          <w:rFonts w:eastAsia="Times New Roman" w:cstheme="minorHAnsi"/>
          <w:bCs/>
          <w:color w:val="000000" w:themeColor="text1"/>
          <w:lang w:eastAsia="en-GB"/>
        </w:rPr>
        <w:t>when added to the usual standard of care</w:t>
      </w:r>
      <w:r w:rsidR="00377B92" w:rsidRPr="00377B92">
        <w:rPr>
          <w:rFonts w:eastAsia="Times New Roman" w:cstheme="minorHAnsi"/>
          <w:bCs/>
          <w:color w:val="000000" w:themeColor="text1"/>
          <w:lang w:eastAsia="en-GB"/>
        </w:rPr>
        <w:t xml:space="preserve"> </w:t>
      </w:r>
      <w:r w:rsidR="00377B92">
        <w:rPr>
          <w:rFonts w:eastAsia="Times New Roman" w:cstheme="minorHAnsi"/>
          <w:bCs/>
          <w:color w:val="000000" w:themeColor="text1"/>
          <w:lang w:eastAsia="en-GB"/>
        </w:rPr>
        <w:t>for either COVID-19 or influenza pneumonia</w:t>
      </w:r>
      <w:r w:rsidR="002E0B4E" w:rsidRPr="00402063">
        <w:rPr>
          <w:rFonts w:eastAsia="Times New Roman" w:cstheme="minorHAnsi"/>
          <w:bCs/>
          <w:color w:val="000000" w:themeColor="text1"/>
          <w:lang w:eastAsia="en-GB"/>
        </w:rPr>
        <w:t>. This study aims to find out whether any of these additional treatments are help</w:t>
      </w:r>
      <w:r w:rsidR="00377B92">
        <w:rPr>
          <w:rFonts w:eastAsia="Times New Roman" w:cstheme="minorHAnsi"/>
          <w:bCs/>
          <w:color w:val="000000" w:themeColor="text1"/>
          <w:lang w:eastAsia="en-GB"/>
        </w:rPr>
        <w:t>ful</w:t>
      </w:r>
      <w:r w:rsidR="002E0B4E" w:rsidRPr="00402063">
        <w:rPr>
          <w:rFonts w:eastAsia="Times New Roman" w:cstheme="minorHAnsi"/>
          <w:bCs/>
          <w:color w:val="000000" w:themeColor="text1"/>
          <w:lang w:eastAsia="en-GB"/>
        </w:rPr>
        <w:t>.</w:t>
      </w:r>
    </w:p>
    <w:p w14:paraId="27942FB6" w14:textId="77777777" w:rsidR="00271BE5" w:rsidRPr="00402063" w:rsidRDefault="00FB07C4" w:rsidP="00FA0B16">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2) What is the purpose of this study?</w:t>
      </w:r>
    </w:p>
    <w:p w14:paraId="7AF730C8" w14:textId="79674E34" w:rsidR="008B0E65" w:rsidRPr="00402063" w:rsidRDefault="002E0B4E" w:rsidP="00FA0B16">
      <w:pPr>
        <w:spacing w:after="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This study aims to compare several different treatments </w:t>
      </w:r>
      <w:r w:rsidR="00383830" w:rsidRPr="00402063">
        <w:rPr>
          <w:rFonts w:eastAsia="Times New Roman" w:cstheme="minorHAnsi"/>
          <w:bCs/>
          <w:color w:val="000000" w:themeColor="text1"/>
          <w:lang w:eastAsia="en-GB"/>
        </w:rPr>
        <w:t xml:space="preserve">that </w:t>
      </w:r>
      <w:r w:rsidRPr="00402063">
        <w:rPr>
          <w:rFonts w:eastAsia="Times New Roman" w:cstheme="minorHAnsi"/>
          <w:bCs/>
          <w:color w:val="000000" w:themeColor="text1"/>
          <w:lang w:eastAsia="en-GB"/>
        </w:rPr>
        <w:t>may be useful for patients with COVID-19</w:t>
      </w:r>
      <w:r w:rsidR="00377B92">
        <w:rPr>
          <w:rFonts w:eastAsia="Times New Roman" w:cstheme="minorHAnsi"/>
          <w:bCs/>
          <w:color w:val="000000" w:themeColor="text1"/>
          <w:lang w:eastAsia="en-GB"/>
        </w:rPr>
        <w:t xml:space="preserve"> and/or influenza pneumonia</w:t>
      </w:r>
      <w:r w:rsidR="001575C0" w:rsidRPr="00402063">
        <w:rPr>
          <w:rFonts w:eastAsia="Times New Roman" w:cstheme="minorHAnsi"/>
          <w:bCs/>
          <w:color w:val="000000" w:themeColor="text1"/>
          <w:lang w:eastAsia="en-GB"/>
        </w:rPr>
        <w:t>. T</w:t>
      </w:r>
      <w:r w:rsidR="00383830" w:rsidRPr="00402063">
        <w:rPr>
          <w:rFonts w:eastAsia="Times New Roman" w:cstheme="minorHAnsi"/>
          <w:bCs/>
          <w:color w:val="000000" w:themeColor="text1"/>
          <w:lang w:eastAsia="en-GB"/>
        </w:rPr>
        <w:t xml:space="preserve">hese treatments have been recommended </w:t>
      </w:r>
      <w:r w:rsidR="003F41C1">
        <w:rPr>
          <w:rFonts w:eastAsia="Times New Roman" w:cstheme="minorHAnsi"/>
          <w:bCs/>
          <w:color w:val="000000" w:themeColor="text1"/>
          <w:lang w:eastAsia="en-GB"/>
        </w:rPr>
        <w:t xml:space="preserve">for testing </w:t>
      </w:r>
      <w:r w:rsidR="00383830" w:rsidRPr="00402063">
        <w:rPr>
          <w:rFonts w:eastAsia="Times New Roman" w:cstheme="minorHAnsi"/>
          <w:bCs/>
          <w:color w:val="000000" w:themeColor="text1"/>
          <w:lang w:eastAsia="en-GB"/>
        </w:rPr>
        <w:t xml:space="preserve">by the </w:t>
      </w:r>
      <w:r w:rsidR="001575C0" w:rsidRPr="00402063">
        <w:rPr>
          <w:rFonts w:eastAsia="Times New Roman" w:cstheme="minorHAnsi"/>
          <w:bCs/>
          <w:color w:val="000000" w:themeColor="text1"/>
          <w:lang w:eastAsia="en-GB"/>
        </w:rPr>
        <w:t xml:space="preserve">expert </w:t>
      </w:r>
      <w:r w:rsidR="00383830" w:rsidRPr="00402063">
        <w:rPr>
          <w:rFonts w:eastAsia="Times New Roman" w:cstheme="minorHAnsi"/>
          <w:bCs/>
          <w:color w:val="000000" w:themeColor="text1"/>
          <w:lang w:eastAsia="en-GB"/>
        </w:rPr>
        <w:t>panel</w:t>
      </w:r>
      <w:r w:rsidR="001575C0" w:rsidRPr="00402063">
        <w:rPr>
          <w:rFonts w:eastAsia="Times New Roman" w:cstheme="minorHAnsi"/>
          <w:bCs/>
          <w:color w:val="000000" w:themeColor="text1"/>
          <w:lang w:eastAsia="en-GB"/>
        </w:rPr>
        <w:t xml:space="preserve"> that advises the Chief Medical Officer in England</w:t>
      </w:r>
      <w:r w:rsidRPr="00402063">
        <w:rPr>
          <w:rFonts w:eastAsia="Times New Roman" w:cstheme="minorHAnsi"/>
          <w:bCs/>
          <w:color w:val="000000" w:themeColor="text1"/>
          <w:lang w:eastAsia="en-GB"/>
        </w:rPr>
        <w:t xml:space="preserve">. Although these treatments show promise, </w:t>
      </w:r>
      <w:r w:rsidR="008B0E65" w:rsidRPr="00402063">
        <w:rPr>
          <w:rFonts w:eastAsia="Times New Roman" w:cstheme="minorHAnsi"/>
          <w:bCs/>
          <w:color w:val="000000" w:themeColor="text1"/>
          <w:lang w:eastAsia="en-GB"/>
        </w:rPr>
        <w:t xml:space="preserve">nobody knows </w:t>
      </w:r>
      <w:r w:rsidRPr="00402063">
        <w:rPr>
          <w:rFonts w:eastAsia="Times New Roman" w:cstheme="minorHAnsi"/>
          <w:bCs/>
          <w:color w:val="000000" w:themeColor="text1"/>
          <w:lang w:eastAsia="en-GB"/>
        </w:rPr>
        <w:t xml:space="preserve">if any of them will </w:t>
      </w:r>
      <w:r w:rsidR="00377B92">
        <w:rPr>
          <w:rFonts w:eastAsia="Times New Roman" w:cstheme="minorHAnsi"/>
          <w:bCs/>
          <w:color w:val="000000" w:themeColor="text1"/>
          <w:lang w:eastAsia="en-GB"/>
        </w:rPr>
        <w:t xml:space="preserve">help patients recover more effectively </w:t>
      </w:r>
      <w:r w:rsidRPr="00402063">
        <w:rPr>
          <w:rFonts w:eastAsia="Times New Roman" w:cstheme="minorHAnsi"/>
          <w:bCs/>
          <w:color w:val="000000" w:themeColor="text1"/>
          <w:lang w:eastAsia="en-GB"/>
        </w:rPr>
        <w:t xml:space="preserve">than the usual standard of care </w:t>
      </w:r>
      <w:r w:rsidR="00377B92">
        <w:rPr>
          <w:rFonts w:eastAsia="Times New Roman" w:cstheme="minorHAnsi"/>
          <w:bCs/>
          <w:color w:val="000000" w:themeColor="text1"/>
          <w:lang w:eastAsia="en-GB"/>
        </w:rPr>
        <w:t xml:space="preserve">all patients </w:t>
      </w:r>
      <w:r w:rsidRPr="00402063">
        <w:rPr>
          <w:rFonts w:eastAsia="Times New Roman" w:cstheme="minorHAnsi"/>
          <w:bCs/>
          <w:color w:val="000000" w:themeColor="text1"/>
          <w:lang w:eastAsia="en-GB"/>
        </w:rPr>
        <w:t>at your hospital will receive</w:t>
      </w:r>
      <w:r w:rsidR="008B0E65" w:rsidRPr="00402063">
        <w:rPr>
          <w:rFonts w:eastAsia="Times New Roman" w:cstheme="minorHAnsi"/>
          <w:bCs/>
          <w:color w:val="000000" w:themeColor="text1"/>
          <w:lang w:eastAsia="en-GB"/>
        </w:rPr>
        <w:t>.</w:t>
      </w:r>
    </w:p>
    <w:p w14:paraId="5613D522" w14:textId="1F528E73" w:rsidR="00383830" w:rsidRDefault="00383830" w:rsidP="00FA0B16">
      <w:pPr>
        <w:spacing w:after="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The treatment</w:t>
      </w:r>
      <w:r w:rsidR="00397629">
        <w:rPr>
          <w:rFonts w:eastAsia="Times New Roman" w:cstheme="minorHAnsi"/>
          <w:bCs/>
          <w:color w:val="000000" w:themeColor="text1"/>
          <w:lang w:eastAsia="en-GB"/>
        </w:rPr>
        <w:t>s</w:t>
      </w:r>
      <w:r w:rsidR="00E33E11">
        <w:rPr>
          <w:rFonts w:eastAsia="Times New Roman" w:cstheme="minorHAnsi"/>
          <w:bCs/>
          <w:color w:val="000000" w:themeColor="text1"/>
          <w:lang w:eastAsia="en-GB"/>
        </w:rPr>
        <w:t xml:space="preserve"> for COVID-19</w:t>
      </w:r>
      <w:r w:rsidRPr="00402063">
        <w:rPr>
          <w:rFonts w:eastAsia="Times New Roman" w:cstheme="minorHAnsi"/>
          <w:bCs/>
          <w:color w:val="000000" w:themeColor="text1"/>
          <w:lang w:eastAsia="en-GB"/>
        </w:rPr>
        <w:t xml:space="preserve">, </w:t>
      </w:r>
      <w:r w:rsidR="00EA49B3">
        <w:rPr>
          <w:rFonts w:eastAsia="Times New Roman" w:cstheme="minorHAnsi"/>
          <w:bCs/>
          <w:color w:val="000000" w:themeColor="text1"/>
          <w:lang w:eastAsia="en-GB"/>
        </w:rPr>
        <w:t xml:space="preserve">which may be </w:t>
      </w:r>
      <w:r w:rsidRPr="00402063">
        <w:rPr>
          <w:rFonts w:eastAsia="Times New Roman" w:cstheme="minorHAnsi"/>
          <w:bCs/>
          <w:color w:val="000000" w:themeColor="text1"/>
          <w:lang w:eastAsia="en-GB"/>
        </w:rPr>
        <w:t xml:space="preserve">given in addition to the usual care at your hospital, </w:t>
      </w:r>
      <w:r w:rsidR="00397629">
        <w:rPr>
          <w:rFonts w:eastAsia="Times New Roman" w:cstheme="minorHAnsi"/>
          <w:bCs/>
          <w:color w:val="000000" w:themeColor="text1"/>
          <w:lang w:eastAsia="en-GB"/>
        </w:rPr>
        <w:t>include</w:t>
      </w:r>
      <w:r w:rsidRPr="00402063">
        <w:rPr>
          <w:rFonts w:eastAsia="Times New Roman" w:cstheme="minorHAnsi"/>
          <w:bCs/>
          <w:color w:val="000000" w:themeColor="text1"/>
          <w:lang w:eastAsia="en-GB"/>
        </w:rPr>
        <w:t xml:space="preserve"> </w:t>
      </w:r>
      <w:r w:rsidR="00514B93">
        <w:rPr>
          <w:rFonts w:eastAsia="Times New Roman" w:cstheme="minorHAnsi"/>
          <w:bCs/>
          <w:color w:val="000000" w:themeColor="text1"/>
          <w:lang w:eastAsia="en-GB"/>
        </w:rPr>
        <w:t xml:space="preserve">a </w:t>
      </w:r>
      <w:r w:rsidR="007F284A">
        <w:rPr>
          <w:rFonts w:eastAsia="Times New Roman" w:cstheme="minorHAnsi"/>
          <w:bCs/>
          <w:color w:val="000000" w:themeColor="text1"/>
          <w:lang w:eastAsia="en-GB"/>
        </w:rPr>
        <w:t xml:space="preserve">high dose </w:t>
      </w:r>
      <w:r w:rsidR="00377B92">
        <w:rPr>
          <w:rFonts w:eastAsia="Times New Roman" w:cstheme="minorHAnsi"/>
          <w:bCs/>
          <w:color w:val="000000" w:themeColor="text1"/>
          <w:lang w:eastAsia="en-GB"/>
        </w:rPr>
        <w:t xml:space="preserve">steroid, </w:t>
      </w:r>
      <w:r w:rsidR="007F284A">
        <w:rPr>
          <w:rFonts w:eastAsia="Times New Roman" w:cstheme="minorHAnsi"/>
          <w:bCs/>
          <w:color w:val="000000" w:themeColor="text1"/>
          <w:lang w:eastAsia="en-GB"/>
        </w:rPr>
        <w:t xml:space="preserve">dexamethasone (if you </w:t>
      </w:r>
      <w:r w:rsidR="007A0CF8">
        <w:rPr>
          <w:rFonts w:eastAsia="Times New Roman" w:cstheme="minorHAnsi"/>
          <w:bCs/>
          <w:color w:val="000000" w:themeColor="text1"/>
          <w:lang w:eastAsia="en-GB"/>
        </w:rPr>
        <w:t>need help with your breathing</w:t>
      </w:r>
      <w:r w:rsidR="007F284A">
        <w:rPr>
          <w:rFonts w:eastAsia="Times New Roman" w:cstheme="minorHAnsi"/>
          <w:bCs/>
          <w:color w:val="000000" w:themeColor="text1"/>
          <w:lang w:eastAsia="en-GB"/>
        </w:rPr>
        <w:t>)</w:t>
      </w:r>
      <w:r w:rsidR="00245D5C">
        <w:rPr>
          <w:rFonts w:eastAsia="Times New Roman" w:cstheme="minorHAnsi"/>
          <w:bCs/>
          <w:color w:val="000000" w:themeColor="text1"/>
          <w:lang w:eastAsia="en-GB"/>
        </w:rPr>
        <w:t>,</w:t>
      </w:r>
      <w:r w:rsidR="00377B92">
        <w:rPr>
          <w:rFonts w:eastAsia="Times New Roman" w:cstheme="minorHAnsi"/>
          <w:bCs/>
          <w:color w:val="000000" w:themeColor="text1"/>
          <w:lang w:eastAsia="en-GB"/>
        </w:rPr>
        <w:t xml:space="preserve"> a treatment for diabetes or heart failure called</w:t>
      </w:r>
      <w:r w:rsidR="008B585E">
        <w:rPr>
          <w:rFonts w:eastAsia="Times New Roman" w:cstheme="minorHAnsi"/>
          <w:bCs/>
          <w:color w:val="000000" w:themeColor="text1"/>
          <w:lang w:eastAsia="en-GB"/>
        </w:rPr>
        <w:t xml:space="preserve"> </w:t>
      </w:r>
      <w:proofErr w:type="spellStart"/>
      <w:r w:rsidR="008B585E">
        <w:rPr>
          <w:rFonts w:eastAsia="Times New Roman" w:cstheme="minorHAnsi"/>
          <w:bCs/>
          <w:color w:val="000000" w:themeColor="text1"/>
          <w:lang w:eastAsia="en-GB"/>
        </w:rPr>
        <w:t>empagliflozin</w:t>
      </w:r>
      <w:proofErr w:type="spellEnd"/>
      <w:r w:rsidR="00245D5C">
        <w:rPr>
          <w:rFonts w:eastAsia="Times New Roman" w:cstheme="minorHAnsi"/>
          <w:bCs/>
          <w:color w:val="000000" w:themeColor="text1"/>
          <w:lang w:eastAsia="en-GB"/>
        </w:rPr>
        <w:t xml:space="preserve">, a synthetic antibody treatment directed against the virus (called </w:t>
      </w:r>
      <w:proofErr w:type="spellStart"/>
      <w:r w:rsidR="00245D5C">
        <w:rPr>
          <w:rFonts w:eastAsia="Times New Roman" w:cstheme="minorHAnsi"/>
          <w:bCs/>
          <w:color w:val="000000" w:themeColor="text1"/>
          <w:lang w:eastAsia="en-GB"/>
        </w:rPr>
        <w:t>sotrovimab</w:t>
      </w:r>
      <w:proofErr w:type="spellEnd"/>
      <w:r w:rsidR="00245D5C">
        <w:rPr>
          <w:rFonts w:eastAsia="Times New Roman" w:cstheme="minorHAnsi"/>
          <w:bCs/>
          <w:color w:val="000000" w:themeColor="text1"/>
          <w:lang w:eastAsia="en-GB"/>
        </w:rPr>
        <w:t xml:space="preserve">) and </w:t>
      </w:r>
      <w:r w:rsidR="00EB6B23">
        <w:rPr>
          <w:rFonts w:eastAsia="Times New Roman" w:cstheme="minorHAnsi"/>
          <w:bCs/>
          <w:color w:val="000000" w:themeColor="text1"/>
          <w:lang w:eastAsia="en-GB"/>
        </w:rPr>
        <w:t>two</w:t>
      </w:r>
      <w:r w:rsidR="000464DD">
        <w:rPr>
          <w:rFonts w:eastAsia="Times New Roman" w:cstheme="minorHAnsi"/>
          <w:bCs/>
          <w:color w:val="000000" w:themeColor="text1"/>
          <w:lang w:eastAsia="en-GB"/>
        </w:rPr>
        <w:t xml:space="preserve"> </w:t>
      </w:r>
      <w:r w:rsidR="00245D5C">
        <w:rPr>
          <w:rFonts w:eastAsia="Times New Roman" w:cstheme="minorHAnsi"/>
          <w:bCs/>
          <w:color w:val="000000" w:themeColor="text1"/>
          <w:lang w:eastAsia="en-GB"/>
        </w:rPr>
        <w:t xml:space="preserve">antiviral </w:t>
      </w:r>
      <w:r w:rsidR="00EB6B23">
        <w:rPr>
          <w:rFonts w:eastAsia="Times New Roman" w:cstheme="minorHAnsi"/>
          <w:bCs/>
          <w:color w:val="000000" w:themeColor="text1"/>
          <w:lang w:eastAsia="en-GB"/>
        </w:rPr>
        <w:t xml:space="preserve">treatments </w:t>
      </w:r>
      <w:r w:rsidR="00245D5C">
        <w:rPr>
          <w:rFonts w:eastAsia="Times New Roman" w:cstheme="minorHAnsi"/>
          <w:bCs/>
          <w:color w:val="000000" w:themeColor="text1"/>
          <w:lang w:eastAsia="en-GB"/>
        </w:rPr>
        <w:t xml:space="preserve">called </w:t>
      </w:r>
      <w:proofErr w:type="spellStart"/>
      <w:r w:rsidR="00245D5C">
        <w:rPr>
          <w:rFonts w:eastAsia="Times New Roman" w:cstheme="minorHAnsi"/>
          <w:bCs/>
          <w:color w:val="000000" w:themeColor="text1"/>
          <w:lang w:eastAsia="en-GB"/>
        </w:rPr>
        <w:t>molnupiravir</w:t>
      </w:r>
      <w:proofErr w:type="spellEnd"/>
      <w:r w:rsidR="00837EAA">
        <w:rPr>
          <w:rFonts w:eastAsia="Times New Roman" w:cstheme="minorHAnsi"/>
          <w:bCs/>
          <w:color w:val="000000" w:themeColor="text1"/>
          <w:lang w:eastAsia="en-GB"/>
        </w:rPr>
        <w:t xml:space="preserve"> and </w:t>
      </w:r>
      <w:proofErr w:type="spellStart"/>
      <w:r w:rsidR="00837EAA">
        <w:rPr>
          <w:rFonts w:eastAsia="Times New Roman" w:cstheme="minorHAnsi"/>
          <w:bCs/>
          <w:color w:val="000000" w:themeColor="text1"/>
          <w:lang w:eastAsia="en-GB"/>
        </w:rPr>
        <w:t>Paxlovid</w:t>
      </w:r>
      <w:proofErr w:type="spellEnd"/>
      <w:r w:rsidR="00AE757A">
        <w:rPr>
          <w:rFonts w:eastAsia="Times New Roman" w:cstheme="minorHAnsi"/>
          <w:bCs/>
          <w:color w:val="000000" w:themeColor="text1"/>
          <w:lang w:eastAsia="en-GB"/>
        </w:rPr>
        <w:t xml:space="preserve">. </w:t>
      </w:r>
    </w:p>
    <w:p w14:paraId="5F6034EA" w14:textId="7EBA8BE0" w:rsidR="00377B92" w:rsidRPr="00402063" w:rsidRDefault="00377B92" w:rsidP="00183A52">
      <w:pPr>
        <w:spacing w:after="1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The treatment</w:t>
      </w:r>
      <w:r>
        <w:rPr>
          <w:rFonts w:eastAsia="Times New Roman" w:cstheme="minorHAnsi"/>
          <w:bCs/>
          <w:color w:val="000000" w:themeColor="text1"/>
          <w:lang w:eastAsia="en-GB"/>
        </w:rPr>
        <w:t>s for influenza pneumonia</w:t>
      </w:r>
      <w:r w:rsidRPr="00402063">
        <w:rPr>
          <w:rFonts w:eastAsia="Times New Roman" w:cstheme="minorHAnsi"/>
          <w:bCs/>
          <w:color w:val="000000" w:themeColor="text1"/>
          <w:lang w:eastAsia="en-GB"/>
        </w:rPr>
        <w:t xml:space="preserve">, </w:t>
      </w:r>
      <w:r>
        <w:rPr>
          <w:rFonts w:eastAsia="Times New Roman" w:cstheme="minorHAnsi"/>
          <w:bCs/>
          <w:color w:val="000000" w:themeColor="text1"/>
          <w:lang w:eastAsia="en-GB"/>
        </w:rPr>
        <w:t xml:space="preserve">which may be </w:t>
      </w:r>
      <w:r w:rsidRPr="00402063">
        <w:rPr>
          <w:rFonts w:eastAsia="Times New Roman" w:cstheme="minorHAnsi"/>
          <w:bCs/>
          <w:color w:val="000000" w:themeColor="text1"/>
          <w:lang w:eastAsia="en-GB"/>
        </w:rPr>
        <w:t xml:space="preserve">given </w:t>
      </w:r>
      <w:r>
        <w:rPr>
          <w:rFonts w:eastAsia="Times New Roman" w:cstheme="minorHAnsi"/>
          <w:bCs/>
          <w:color w:val="000000" w:themeColor="text1"/>
          <w:lang w:eastAsia="en-GB"/>
        </w:rPr>
        <w:t>on top of your</w:t>
      </w:r>
      <w:r w:rsidRPr="00402063">
        <w:rPr>
          <w:rFonts w:eastAsia="Times New Roman" w:cstheme="minorHAnsi"/>
          <w:bCs/>
          <w:color w:val="000000" w:themeColor="text1"/>
          <w:lang w:eastAsia="en-GB"/>
        </w:rPr>
        <w:t xml:space="preserve"> usual care</w:t>
      </w:r>
      <w:r>
        <w:rPr>
          <w:rFonts w:eastAsia="Times New Roman" w:cstheme="minorHAnsi"/>
          <w:bCs/>
          <w:color w:val="000000" w:themeColor="text1"/>
          <w:lang w:eastAsia="en-GB"/>
        </w:rPr>
        <w:t>,</w:t>
      </w:r>
      <w:r w:rsidRPr="00402063">
        <w:rPr>
          <w:rFonts w:eastAsia="Times New Roman" w:cstheme="minorHAnsi"/>
          <w:bCs/>
          <w:color w:val="000000" w:themeColor="text1"/>
          <w:lang w:eastAsia="en-GB"/>
        </w:rPr>
        <w:t xml:space="preserve"> </w:t>
      </w:r>
      <w:r>
        <w:rPr>
          <w:rFonts w:eastAsia="Times New Roman" w:cstheme="minorHAnsi"/>
          <w:bCs/>
          <w:color w:val="000000" w:themeColor="text1"/>
          <w:lang w:eastAsia="en-GB"/>
        </w:rPr>
        <w:t>include</w:t>
      </w:r>
      <w:r w:rsidRPr="00402063">
        <w:rPr>
          <w:rFonts w:eastAsia="Times New Roman" w:cstheme="minorHAnsi"/>
          <w:bCs/>
          <w:color w:val="000000" w:themeColor="text1"/>
          <w:lang w:eastAsia="en-GB"/>
        </w:rPr>
        <w:t xml:space="preserve"> </w:t>
      </w:r>
      <w:r>
        <w:rPr>
          <w:rFonts w:eastAsia="Times New Roman" w:cstheme="minorHAnsi"/>
          <w:bCs/>
          <w:color w:val="000000" w:themeColor="text1"/>
          <w:lang w:eastAsia="en-GB"/>
        </w:rPr>
        <w:t xml:space="preserve">two anti-viral treatments, </w:t>
      </w:r>
      <w:proofErr w:type="spellStart"/>
      <w:r>
        <w:rPr>
          <w:rFonts w:eastAsia="Times New Roman" w:cstheme="minorHAnsi"/>
          <w:bCs/>
          <w:color w:val="000000" w:themeColor="text1"/>
          <w:lang w:eastAsia="en-GB"/>
        </w:rPr>
        <w:t>oseltamivir</w:t>
      </w:r>
      <w:proofErr w:type="spellEnd"/>
      <w:r>
        <w:rPr>
          <w:rFonts w:eastAsia="Times New Roman" w:cstheme="minorHAnsi"/>
          <w:bCs/>
          <w:color w:val="000000" w:themeColor="text1"/>
          <w:lang w:eastAsia="en-GB"/>
        </w:rPr>
        <w:t xml:space="preserve"> and </w:t>
      </w:r>
      <w:proofErr w:type="spellStart"/>
      <w:r>
        <w:rPr>
          <w:rFonts w:eastAsia="Times New Roman" w:cstheme="minorHAnsi"/>
          <w:bCs/>
          <w:color w:val="000000" w:themeColor="text1"/>
          <w:lang w:eastAsia="en-GB"/>
        </w:rPr>
        <w:t>baloxavir</w:t>
      </w:r>
      <w:proofErr w:type="spellEnd"/>
      <w:r>
        <w:rPr>
          <w:rFonts w:eastAsia="Times New Roman" w:cstheme="minorHAnsi"/>
          <w:bCs/>
          <w:color w:val="000000" w:themeColor="text1"/>
          <w:lang w:eastAsia="en-GB"/>
        </w:rPr>
        <w:t xml:space="preserve"> and low-dose dexamethasone.</w:t>
      </w:r>
      <w:r w:rsidRPr="00377B92">
        <w:rPr>
          <w:rFonts w:eastAsia="Times New Roman" w:cstheme="minorHAnsi"/>
          <w:bCs/>
          <w:color w:val="000000" w:themeColor="text1"/>
          <w:lang w:eastAsia="en-GB"/>
        </w:rPr>
        <w:t xml:space="preserve"> </w:t>
      </w:r>
      <w:r>
        <w:rPr>
          <w:rFonts w:eastAsia="Times New Roman" w:cstheme="minorHAnsi"/>
          <w:bCs/>
          <w:color w:val="000000" w:themeColor="text1"/>
          <w:lang w:eastAsia="en-GB"/>
        </w:rPr>
        <w:t>At present, we don’t know whether any of these will work. However, t</w:t>
      </w:r>
      <w:r w:rsidRPr="00402063">
        <w:rPr>
          <w:rFonts w:eastAsia="Times New Roman" w:cstheme="minorHAnsi"/>
          <w:bCs/>
          <w:color w:val="000000" w:themeColor="text1"/>
          <w:lang w:eastAsia="en-GB"/>
        </w:rPr>
        <w:t xml:space="preserve">he side-effects are </w:t>
      </w:r>
      <w:r>
        <w:rPr>
          <w:rFonts w:eastAsia="Times New Roman" w:cstheme="minorHAnsi"/>
          <w:bCs/>
          <w:color w:val="000000" w:themeColor="text1"/>
          <w:lang w:eastAsia="en-GB"/>
        </w:rPr>
        <w:t xml:space="preserve">already </w:t>
      </w:r>
      <w:r w:rsidRPr="00402063">
        <w:rPr>
          <w:rFonts w:eastAsia="Times New Roman" w:cstheme="minorHAnsi"/>
          <w:bCs/>
          <w:color w:val="000000" w:themeColor="text1"/>
          <w:lang w:eastAsia="en-GB"/>
        </w:rPr>
        <w:t>well-known</w:t>
      </w:r>
      <w:r>
        <w:rPr>
          <w:rFonts w:eastAsia="Times New Roman" w:cstheme="minorHAnsi"/>
          <w:bCs/>
          <w:color w:val="000000" w:themeColor="text1"/>
          <w:lang w:eastAsia="en-GB"/>
        </w:rPr>
        <w:t xml:space="preserve"> from other uses </w:t>
      </w:r>
      <w:r w:rsidRPr="00402063">
        <w:rPr>
          <w:rFonts w:eastAsia="Times New Roman" w:cstheme="minorHAnsi"/>
          <w:bCs/>
          <w:color w:val="000000" w:themeColor="text1"/>
          <w:lang w:eastAsia="en-GB"/>
        </w:rPr>
        <w:t xml:space="preserve">and </w:t>
      </w:r>
      <w:r>
        <w:rPr>
          <w:rFonts w:eastAsia="Times New Roman" w:cstheme="minorHAnsi"/>
          <w:bCs/>
          <w:color w:val="000000" w:themeColor="text1"/>
          <w:lang w:eastAsia="en-GB"/>
        </w:rPr>
        <w:t xml:space="preserve">so </w:t>
      </w:r>
      <w:r w:rsidRPr="00402063">
        <w:rPr>
          <w:rFonts w:eastAsia="Times New Roman" w:cstheme="minorHAnsi"/>
          <w:bCs/>
          <w:color w:val="000000" w:themeColor="text1"/>
          <w:lang w:eastAsia="en-GB"/>
        </w:rPr>
        <w:t>your doctor will be able to monitor you appropriately.</w:t>
      </w:r>
    </w:p>
    <w:p w14:paraId="7817566C" w14:textId="77777777" w:rsidR="00271BE5" w:rsidRPr="00402063" w:rsidRDefault="00FB07C4" w:rsidP="00FA0B16">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3) Who is doing the study?</w:t>
      </w:r>
    </w:p>
    <w:p w14:paraId="325B717C" w14:textId="0CF542C3" w:rsidR="00FB07C4" w:rsidRPr="00402063" w:rsidRDefault="002225B4" w:rsidP="00183A52">
      <w:pPr>
        <w:spacing w:after="12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The study is being conducted by researchers at the University of Oxford</w:t>
      </w:r>
      <w:r w:rsidR="007B165F" w:rsidRPr="00402063">
        <w:rPr>
          <w:rFonts w:eastAsia="Times New Roman" w:cstheme="minorHAnsi"/>
          <w:color w:val="000000" w:themeColor="text1"/>
          <w:lang w:eastAsia="en-GB"/>
        </w:rPr>
        <w:t>, w</w:t>
      </w:r>
      <w:r w:rsidR="001575C0" w:rsidRPr="00402063">
        <w:rPr>
          <w:rFonts w:eastAsia="Times New Roman" w:cstheme="minorHAnsi"/>
          <w:color w:val="000000" w:themeColor="text1"/>
          <w:lang w:eastAsia="en-GB"/>
        </w:rPr>
        <w:t xml:space="preserve">hich acts </w:t>
      </w:r>
      <w:r w:rsidR="007B165F" w:rsidRPr="00402063">
        <w:rPr>
          <w:rFonts w:eastAsia="Times New Roman" w:cstheme="minorHAnsi"/>
          <w:color w:val="000000" w:themeColor="text1"/>
          <w:lang w:eastAsia="en-GB"/>
        </w:rPr>
        <w:t>as the sponsor for the research,</w:t>
      </w:r>
      <w:r w:rsidRPr="00402063">
        <w:rPr>
          <w:rFonts w:eastAsia="Times New Roman" w:cstheme="minorHAnsi"/>
          <w:color w:val="000000" w:themeColor="text1"/>
          <w:lang w:eastAsia="en-GB"/>
        </w:rPr>
        <w:t xml:space="preserve"> working with doctors at many hospitals across the UK.</w:t>
      </w:r>
    </w:p>
    <w:p w14:paraId="791D6C73" w14:textId="77777777" w:rsidR="00FB07C4" w:rsidRPr="00402063" w:rsidRDefault="00FB07C4" w:rsidP="00FA0B16">
      <w:pPr>
        <w:spacing w:after="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 xml:space="preserve">4) </w:t>
      </w:r>
      <w:r w:rsidR="008B0E65" w:rsidRPr="00402063">
        <w:rPr>
          <w:rFonts w:eastAsia="Times New Roman" w:cstheme="minorHAnsi"/>
          <w:b/>
          <w:bCs/>
          <w:color w:val="000000" w:themeColor="text1"/>
          <w:lang w:eastAsia="en-GB"/>
        </w:rPr>
        <w:t>Who is being included in the study?</w:t>
      </w:r>
    </w:p>
    <w:p w14:paraId="3099F407" w14:textId="2D6BA445" w:rsidR="0031547E" w:rsidRPr="00402063" w:rsidRDefault="008B0E65" w:rsidP="00183A52">
      <w:pPr>
        <w:spacing w:after="12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Patients may be included in this study if they have COVID-19</w:t>
      </w:r>
      <w:r w:rsidR="00CA57E0">
        <w:rPr>
          <w:rFonts w:eastAsia="Times New Roman" w:cstheme="minorHAnsi"/>
          <w:color w:val="000000" w:themeColor="text1"/>
          <w:lang w:eastAsia="en-GB"/>
        </w:rPr>
        <w:t xml:space="preserve"> and/or influenza pneumonia</w:t>
      </w:r>
      <w:r w:rsidRPr="00402063">
        <w:rPr>
          <w:rFonts w:eastAsia="Times New Roman" w:cstheme="minorHAnsi"/>
          <w:color w:val="000000" w:themeColor="text1"/>
          <w:lang w:eastAsia="en-GB"/>
        </w:rPr>
        <w:t xml:space="preserve"> confirmed by a laboratory test, and are </w:t>
      </w:r>
      <w:r w:rsidR="004F0EC6" w:rsidRPr="00402063">
        <w:rPr>
          <w:rFonts w:eastAsia="Times New Roman" w:cstheme="minorHAnsi"/>
          <w:color w:val="000000" w:themeColor="text1"/>
          <w:lang w:eastAsia="en-GB"/>
        </w:rPr>
        <w:t>in</w:t>
      </w:r>
      <w:r w:rsidRPr="00402063">
        <w:rPr>
          <w:rFonts w:eastAsia="Times New Roman" w:cstheme="minorHAnsi"/>
          <w:color w:val="000000" w:themeColor="text1"/>
          <w:lang w:eastAsia="en-GB"/>
        </w:rPr>
        <w:t xml:space="preserve"> hospital. Patients will not be included if the attending doctor </w:t>
      </w:r>
      <w:r w:rsidR="00FB07C4" w:rsidRPr="00402063">
        <w:rPr>
          <w:rFonts w:eastAsia="Times New Roman" w:cstheme="minorHAnsi"/>
          <w:color w:val="000000" w:themeColor="text1"/>
          <w:lang w:eastAsia="en-GB"/>
        </w:rPr>
        <w:t xml:space="preserve">thinks </w:t>
      </w:r>
      <w:r w:rsidRPr="00402063">
        <w:rPr>
          <w:rFonts w:eastAsia="Times New Roman" w:cstheme="minorHAnsi"/>
          <w:color w:val="000000" w:themeColor="text1"/>
          <w:lang w:eastAsia="en-GB"/>
        </w:rPr>
        <w:t>none of th</w:t>
      </w:r>
      <w:r w:rsidR="00033D88" w:rsidRPr="00402063">
        <w:rPr>
          <w:rFonts w:eastAsia="Times New Roman" w:cstheme="minorHAnsi"/>
          <w:color w:val="000000" w:themeColor="text1"/>
          <w:lang w:eastAsia="en-GB"/>
        </w:rPr>
        <w:t xml:space="preserve">e study treatments </w:t>
      </w:r>
      <w:r w:rsidR="007B165F" w:rsidRPr="00402063">
        <w:rPr>
          <w:rFonts w:eastAsia="Times New Roman" w:cstheme="minorHAnsi"/>
          <w:color w:val="000000" w:themeColor="text1"/>
          <w:lang w:eastAsia="en-GB"/>
        </w:rPr>
        <w:t xml:space="preserve">are </w:t>
      </w:r>
      <w:r w:rsidR="00033D88" w:rsidRPr="00402063">
        <w:rPr>
          <w:rFonts w:eastAsia="Times New Roman" w:cstheme="minorHAnsi"/>
          <w:color w:val="000000" w:themeColor="text1"/>
          <w:lang w:eastAsia="en-GB"/>
        </w:rPr>
        <w:t>suitable</w:t>
      </w:r>
      <w:r w:rsidR="00377B92">
        <w:rPr>
          <w:rFonts w:eastAsia="Times New Roman" w:cstheme="minorHAnsi"/>
          <w:color w:val="000000" w:themeColor="text1"/>
          <w:lang w:eastAsia="en-GB"/>
        </w:rPr>
        <w:t xml:space="preserve"> for them</w:t>
      </w:r>
      <w:r w:rsidR="00033D88" w:rsidRPr="00402063">
        <w:rPr>
          <w:rFonts w:eastAsia="Times New Roman" w:cstheme="minorHAnsi"/>
          <w:color w:val="000000" w:themeColor="text1"/>
          <w:lang w:eastAsia="en-GB"/>
        </w:rPr>
        <w:t>.</w:t>
      </w:r>
      <w:r w:rsidR="00DA2633">
        <w:rPr>
          <w:rFonts w:eastAsia="Times New Roman" w:cstheme="minorHAnsi"/>
          <w:color w:val="000000" w:themeColor="text1"/>
          <w:lang w:eastAsia="en-GB"/>
        </w:rPr>
        <w:t xml:space="preserve"> Patients may be included if they have previously been recruited into RECOVERY &gt;6 months ago (although not into the same comparison more than once).</w:t>
      </w:r>
    </w:p>
    <w:p w14:paraId="532533A0" w14:textId="3A98CC26" w:rsidR="002E0B4E" w:rsidRPr="00402063" w:rsidRDefault="00181EAC" w:rsidP="00FA0B16">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5) What </w:t>
      </w:r>
      <w:r w:rsidR="00475B52">
        <w:rPr>
          <w:rFonts w:eastAsia="Times New Roman" w:cstheme="minorHAnsi"/>
          <w:b/>
          <w:bCs/>
          <w:color w:val="000000" w:themeColor="text1"/>
          <w:lang w:eastAsia="en-GB"/>
        </w:rPr>
        <w:t xml:space="preserve">happens next </w:t>
      </w:r>
      <w:r w:rsidRPr="00402063">
        <w:rPr>
          <w:rFonts w:eastAsia="Times New Roman" w:cstheme="minorHAnsi"/>
          <w:b/>
          <w:bCs/>
          <w:color w:val="000000" w:themeColor="text1"/>
          <w:lang w:eastAsia="en-GB"/>
        </w:rPr>
        <w:t xml:space="preserve">if </w:t>
      </w:r>
      <w:r w:rsidR="004E031F" w:rsidRPr="00402063">
        <w:rPr>
          <w:rFonts w:eastAsia="Times New Roman" w:cstheme="minorHAnsi"/>
          <w:b/>
          <w:bCs/>
          <w:color w:val="000000" w:themeColor="text1"/>
          <w:lang w:eastAsia="en-GB"/>
        </w:rPr>
        <w:t xml:space="preserve">I </w:t>
      </w:r>
      <w:r w:rsidRPr="00402063">
        <w:rPr>
          <w:rFonts w:eastAsia="Times New Roman" w:cstheme="minorHAnsi"/>
          <w:b/>
          <w:bCs/>
          <w:color w:val="000000" w:themeColor="text1"/>
          <w:lang w:eastAsia="en-GB"/>
        </w:rPr>
        <w:t xml:space="preserve">agree to be </w:t>
      </w:r>
      <w:r w:rsidR="00FB07C4" w:rsidRPr="00402063">
        <w:rPr>
          <w:rFonts w:eastAsia="Times New Roman" w:cstheme="minorHAnsi"/>
          <w:b/>
          <w:bCs/>
          <w:color w:val="000000" w:themeColor="text1"/>
          <w:lang w:eastAsia="en-GB"/>
        </w:rPr>
        <w:t>included in this study?</w:t>
      </w:r>
    </w:p>
    <w:p w14:paraId="2113ADC5" w14:textId="688CA7EE" w:rsidR="00FA0B16" w:rsidRDefault="00181EAC" w:rsidP="00183A52">
      <w:pPr>
        <w:spacing w:after="1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If you decide to join, you will be asked to sign the consent form. Next, brief details identifying you and answering a few questions about your health and medical conditions will be entered into a computer. </w:t>
      </w:r>
      <w:r w:rsidR="00377B92">
        <w:rPr>
          <w:rFonts w:eastAsia="Times New Roman" w:cstheme="minorHAnsi"/>
          <w:bCs/>
          <w:color w:val="000000" w:themeColor="text1"/>
          <w:lang w:eastAsia="en-GB"/>
        </w:rPr>
        <w:t>If you are a w</w:t>
      </w:r>
      <w:r w:rsidR="00B750AC">
        <w:rPr>
          <w:rFonts w:eastAsia="Times New Roman" w:cstheme="minorHAnsi"/>
          <w:bCs/>
          <w:color w:val="000000" w:themeColor="text1"/>
          <w:lang w:eastAsia="en-GB"/>
        </w:rPr>
        <w:t>om</w:t>
      </w:r>
      <w:r w:rsidR="00377B92">
        <w:rPr>
          <w:rFonts w:eastAsia="Times New Roman" w:cstheme="minorHAnsi"/>
          <w:bCs/>
          <w:color w:val="000000" w:themeColor="text1"/>
          <w:lang w:eastAsia="en-GB"/>
        </w:rPr>
        <w:t>a</w:t>
      </w:r>
      <w:r w:rsidR="00B750AC">
        <w:rPr>
          <w:rFonts w:eastAsia="Times New Roman" w:cstheme="minorHAnsi"/>
          <w:bCs/>
          <w:color w:val="000000" w:themeColor="text1"/>
          <w:lang w:eastAsia="en-GB"/>
        </w:rPr>
        <w:t>n</w:t>
      </w:r>
      <w:r w:rsidR="001918B8">
        <w:rPr>
          <w:rFonts w:eastAsia="Times New Roman" w:cstheme="minorHAnsi"/>
          <w:bCs/>
          <w:color w:val="000000" w:themeColor="text1"/>
          <w:lang w:eastAsia="en-GB"/>
        </w:rPr>
        <w:t xml:space="preserve"> </w:t>
      </w:r>
      <w:r w:rsidR="004E0E8D">
        <w:rPr>
          <w:rFonts w:eastAsia="Times New Roman" w:cstheme="minorHAnsi"/>
          <w:bCs/>
          <w:color w:val="000000" w:themeColor="text1"/>
          <w:lang w:eastAsia="en-GB"/>
        </w:rPr>
        <w:t>of child-bearing potential</w:t>
      </w:r>
      <w:r w:rsidR="00377B92">
        <w:rPr>
          <w:rFonts w:eastAsia="Times New Roman" w:cstheme="minorHAnsi"/>
          <w:bCs/>
          <w:color w:val="000000" w:themeColor="text1"/>
          <w:lang w:eastAsia="en-GB"/>
        </w:rPr>
        <w:t>, you</w:t>
      </w:r>
      <w:r w:rsidR="004E0E8D">
        <w:rPr>
          <w:rFonts w:eastAsia="Times New Roman" w:cstheme="minorHAnsi"/>
          <w:bCs/>
          <w:color w:val="000000" w:themeColor="text1"/>
          <w:lang w:eastAsia="en-GB"/>
        </w:rPr>
        <w:t xml:space="preserve"> will have a pregnancy test. </w:t>
      </w:r>
      <w:r w:rsidR="009208D1">
        <w:rPr>
          <w:rFonts w:eastAsia="Times New Roman" w:cstheme="minorHAnsi"/>
          <w:bCs/>
          <w:color w:val="000000" w:themeColor="text1"/>
          <w:lang w:eastAsia="en-GB"/>
        </w:rPr>
        <w:t xml:space="preserve">If you </w:t>
      </w:r>
      <w:r w:rsidR="009B7951">
        <w:rPr>
          <w:rFonts w:eastAsia="Times New Roman" w:cstheme="minorHAnsi"/>
          <w:bCs/>
          <w:color w:val="000000" w:themeColor="text1"/>
          <w:lang w:eastAsia="en-GB"/>
        </w:rPr>
        <w:t xml:space="preserve">might receive </w:t>
      </w:r>
      <w:proofErr w:type="spellStart"/>
      <w:r w:rsidR="009B7951">
        <w:rPr>
          <w:rFonts w:eastAsia="Times New Roman" w:cstheme="minorHAnsi"/>
          <w:bCs/>
          <w:color w:val="000000" w:themeColor="text1"/>
          <w:lang w:eastAsia="en-GB"/>
        </w:rPr>
        <w:t>sotrovimab</w:t>
      </w:r>
      <w:proofErr w:type="spellEnd"/>
      <w:r w:rsidR="00837EAA">
        <w:rPr>
          <w:rFonts w:eastAsia="Times New Roman" w:cstheme="minorHAnsi"/>
          <w:bCs/>
          <w:color w:val="000000" w:themeColor="text1"/>
          <w:lang w:eastAsia="en-GB"/>
        </w:rPr>
        <w:t>,</w:t>
      </w:r>
      <w:r w:rsidR="009B7951">
        <w:rPr>
          <w:rFonts w:eastAsia="Times New Roman" w:cstheme="minorHAnsi"/>
          <w:bCs/>
          <w:color w:val="000000" w:themeColor="text1"/>
          <w:lang w:eastAsia="en-GB"/>
        </w:rPr>
        <w:t xml:space="preserve"> </w:t>
      </w:r>
      <w:proofErr w:type="spellStart"/>
      <w:r w:rsidR="009B7951">
        <w:rPr>
          <w:rFonts w:eastAsia="Times New Roman" w:cstheme="minorHAnsi"/>
          <w:bCs/>
          <w:color w:val="000000" w:themeColor="text1"/>
          <w:lang w:eastAsia="en-GB"/>
        </w:rPr>
        <w:t>molnupiravir</w:t>
      </w:r>
      <w:proofErr w:type="spellEnd"/>
      <w:r w:rsidR="009208D1">
        <w:rPr>
          <w:rFonts w:eastAsia="Times New Roman" w:cstheme="minorHAnsi"/>
          <w:bCs/>
          <w:color w:val="000000" w:themeColor="text1"/>
          <w:lang w:eastAsia="en-GB"/>
        </w:rPr>
        <w:t xml:space="preserve"> </w:t>
      </w:r>
      <w:r w:rsidR="00837EAA">
        <w:rPr>
          <w:rFonts w:eastAsia="Times New Roman" w:cstheme="minorHAnsi"/>
          <w:bCs/>
          <w:color w:val="000000" w:themeColor="text1"/>
          <w:lang w:eastAsia="en-GB"/>
        </w:rPr>
        <w:t xml:space="preserve">or </w:t>
      </w:r>
      <w:proofErr w:type="spellStart"/>
      <w:r w:rsidR="00837EAA">
        <w:rPr>
          <w:rFonts w:eastAsia="Times New Roman" w:cstheme="minorHAnsi"/>
          <w:bCs/>
          <w:color w:val="000000" w:themeColor="text1"/>
          <w:lang w:eastAsia="en-GB"/>
        </w:rPr>
        <w:t>Paxlovid</w:t>
      </w:r>
      <w:proofErr w:type="spellEnd"/>
      <w:r w:rsidR="00837EAA">
        <w:rPr>
          <w:rFonts w:eastAsia="Times New Roman" w:cstheme="minorHAnsi"/>
          <w:bCs/>
          <w:color w:val="000000" w:themeColor="text1"/>
          <w:lang w:eastAsia="en-GB"/>
        </w:rPr>
        <w:t xml:space="preserve"> </w:t>
      </w:r>
      <w:r w:rsidR="009208D1">
        <w:rPr>
          <w:rFonts w:eastAsia="Times New Roman" w:cstheme="minorHAnsi"/>
          <w:bCs/>
          <w:color w:val="000000" w:themeColor="text1"/>
          <w:lang w:eastAsia="en-GB"/>
        </w:rPr>
        <w:t>a blood sample will be sent to a central laboratory for measurement of coronavirus and antibodies against it</w:t>
      </w:r>
      <w:r w:rsidR="009B7951">
        <w:rPr>
          <w:rFonts w:eastAsia="Times New Roman" w:cstheme="minorHAnsi"/>
          <w:bCs/>
          <w:color w:val="000000" w:themeColor="text1"/>
          <w:lang w:eastAsia="en-GB"/>
        </w:rPr>
        <w:t xml:space="preserve">, and </w:t>
      </w:r>
      <w:r w:rsidR="00837EAA">
        <w:rPr>
          <w:rFonts w:eastAsia="Times New Roman" w:cstheme="minorHAnsi"/>
          <w:bCs/>
          <w:color w:val="000000" w:themeColor="text1"/>
          <w:lang w:eastAsia="en-GB"/>
        </w:rPr>
        <w:t xml:space="preserve">a </w:t>
      </w:r>
      <w:r w:rsidR="009B7951">
        <w:rPr>
          <w:rFonts w:eastAsia="Times New Roman" w:cstheme="minorHAnsi"/>
          <w:bCs/>
          <w:color w:val="000000" w:themeColor="text1"/>
          <w:lang w:eastAsia="en-GB"/>
        </w:rPr>
        <w:t>nasal swab may be collected now and twice more in the next 5 days</w:t>
      </w:r>
      <w:r w:rsidR="009208D1">
        <w:rPr>
          <w:rFonts w:eastAsia="Times New Roman" w:cstheme="minorHAnsi"/>
          <w:bCs/>
          <w:color w:val="000000" w:themeColor="text1"/>
          <w:lang w:eastAsia="en-GB"/>
        </w:rPr>
        <w:t xml:space="preserve">. </w:t>
      </w:r>
      <w:r w:rsidR="009B7951">
        <w:rPr>
          <w:rFonts w:eastAsia="Times New Roman" w:cstheme="minorHAnsi"/>
          <w:bCs/>
          <w:color w:val="000000" w:themeColor="text1"/>
          <w:lang w:eastAsia="en-GB"/>
        </w:rPr>
        <w:t>I</w:t>
      </w:r>
      <w:r w:rsidR="00227E65">
        <w:rPr>
          <w:rFonts w:eastAsia="Times New Roman" w:cstheme="minorHAnsi"/>
          <w:bCs/>
          <w:color w:val="000000" w:themeColor="text1"/>
          <w:lang w:eastAsia="en-GB"/>
        </w:rPr>
        <w:t>f you have ‘flu</w:t>
      </w:r>
      <w:r w:rsidR="009B7951">
        <w:rPr>
          <w:rFonts w:eastAsia="Times New Roman" w:cstheme="minorHAnsi"/>
          <w:bCs/>
          <w:color w:val="000000" w:themeColor="text1"/>
          <w:lang w:eastAsia="en-GB"/>
        </w:rPr>
        <w:t xml:space="preserve"> </w:t>
      </w:r>
      <w:r w:rsidR="00EB6B23">
        <w:rPr>
          <w:rFonts w:eastAsia="Times New Roman" w:cstheme="minorHAnsi"/>
          <w:bCs/>
          <w:color w:val="000000" w:themeColor="text1"/>
          <w:lang w:eastAsia="en-GB"/>
        </w:rPr>
        <w:t xml:space="preserve">a </w:t>
      </w:r>
      <w:r w:rsidR="009B7951">
        <w:rPr>
          <w:rFonts w:eastAsia="Times New Roman" w:cstheme="minorHAnsi"/>
          <w:bCs/>
          <w:color w:val="000000" w:themeColor="text1"/>
          <w:lang w:eastAsia="en-GB"/>
        </w:rPr>
        <w:t>nasal swab will be collected now and once more in 5 days.</w:t>
      </w:r>
      <w:r w:rsidR="009208D1">
        <w:rPr>
          <w:rFonts w:eastAsia="Times New Roman" w:cstheme="minorHAnsi"/>
          <w:bCs/>
          <w:color w:val="000000" w:themeColor="text1"/>
          <w:lang w:eastAsia="en-GB"/>
        </w:rPr>
        <w:t xml:space="preserve"> </w:t>
      </w:r>
      <w:r w:rsidR="00227E65">
        <w:rPr>
          <w:rFonts w:eastAsia="Times New Roman" w:cstheme="minorHAnsi"/>
          <w:bCs/>
          <w:color w:val="000000" w:themeColor="text1"/>
          <w:lang w:eastAsia="en-GB"/>
        </w:rPr>
        <w:t xml:space="preserve">The results of all these tests will not be available to your medical </w:t>
      </w:r>
      <w:r w:rsidR="00227E65" w:rsidRPr="004647D6">
        <w:rPr>
          <w:rFonts w:eastAsia="Times New Roman" w:cstheme="minorHAnsi"/>
          <w:bCs/>
          <w:color w:val="000000" w:themeColor="text1"/>
          <w:lang w:eastAsia="en-GB"/>
        </w:rPr>
        <w:t xml:space="preserve">team because they are for research and </w:t>
      </w:r>
      <w:r w:rsidR="00227E65">
        <w:rPr>
          <w:rFonts w:eastAsia="Times New Roman" w:cstheme="minorHAnsi"/>
          <w:bCs/>
          <w:color w:val="000000" w:themeColor="text1"/>
          <w:lang w:eastAsia="en-GB"/>
        </w:rPr>
        <w:t>are</w:t>
      </w:r>
      <w:r w:rsidR="00227E65" w:rsidRPr="004647D6">
        <w:rPr>
          <w:rFonts w:eastAsia="Times New Roman" w:cstheme="minorHAnsi"/>
          <w:bCs/>
          <w:color w:val="000000" w:themeColor="text1"/>
          <w:lang w:eastAsia="en-GB"/>
        </w:rPr>
        <w:t xml:space="preserve"> not validated for clinical application</w:t>
      </w:r>
      <w:r w:rsidR="00227E65">
        <w:rPr>
          <w:rFonts w:eastAsia="Times New Roman" w:cstheme="minorHAnsi"/>
          <w:bCs/>
          <w:color w:val="000000" w:themeColor="text1"/>
          <w:lang w:eastAsia="en-GB"/>
        </w:rPr>
        <w:t>,</w:t>
      </w:r>
      <w:r w:rsidR="00227E65">
        <w:rPr>
          <w:rFonts w:eastAsia="Times New Roman" w:cstheme="minorHAnsi"/>
          <w:b/>
          <w:bCs/>
          <w:color w:val="000000" w:themeColor="text1"/>
          <w:lang w:eastAsia="en-GB"/>
        </w:rPr>
        <w:t xml:space="preserve"> </w:t>
      </w:r>
      <w:r w:rsidR="00227E65">
        <w:rPr>
          <w:rFonts w:eastAsia="Times New Roman" w:cstheme="minorHAnsi"/>
          <w:bCs/>
          <w:color w:val="000000" w:themeColor="text1"/>
          <w:lang w:eastAsia="en-GB"/>
        </w:rPr>
        <w:t xml:space="preserve">and the samples will be destroyed once testing is complete. </w:t>
      </w:r>
      <w:r w:rsidR="000464DD">
        <w:rPr>
          <w:rFonts w:eastAsia="Times New Roman" w:cstheme="minorHAnsi"/>
          <w:bCs/>
          <w:color w:val="000000" w:themeColor="text1"/>
          <w:lang w:eastAsia="en-GB"/>
        </w:rPr>
        <w:t>If you are discharged before day 5 you will be asked if you would be willing to take a swab sample at home and post it back (free of charge). This is optional.</w:t>
      </w:r>
    </w:p>
    <w:p w14:paraId="27E8ED53" w14:textId="720AEF20" w:rsidR="00181EAC" w:rsidRDefault="00181EAC" w:rsidP="00183A52">
      <w:pPr>
        <w:spacing w:after="1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The computer will then allocate you at random (like rolling a dice) to one </w:t>
      </w:r>
      <w:r w:rsidR="00E33E11">
        <w:rPr>
          <w:rFonts w:eastAsia="Times New Roman" w:cstheme="minorHAnsi"/>
          <w:bCs/>
          <w:color w:val="000000" w:themeColor="text1"/>
          <w:lang w:eastAsia="en-GB"/>
        </w:rPr>
        <w:t xml:space="preserve">(or sometimes more) </w:t>
      </w:r>
      <w:r w:rsidRPr="00402063">
        <w:rPr>
          <w:rFonts w:eastAsia="Times New Roman" w:cstheme="minorHAnsi"/>
          <w:bCs/>
          <w:color w:val="000000" w:themeColor="text1"/>
          <w:lang w:eastAsia="en-GB"/>
        </w:rPr>
        <w:t>of the possible treatment options</w:t>
      </w:r>
      <w:r w:rsidR="00E33E11">
        <w:rPr>
          <w:rFonts w:eastAsia="Times New Roman" w:cstheme="minorHAnsi"/>
          <w:bCs/>
          <w:color w:val="000000" w:themeColor="text1"/>
          <w:lang w:eastAsia="en-GB"/>
        </w:rPr>
        <w:t>, depending on what illness you have and what your doctors think is suitable</w:t>
      </w:r>
      <w:r w:rsidRPr="00402063">
        <w:rPr>
          <w:rFonts w:eastAsia="Times New Roman" w:cstheme="minorHAnsi"/>
          <w:bCs/>
          <w:color w:val="000000" w:themeColor="text1"/>
          <w:lang w:eastAsia="en-GB"/>
        </w:rPr>
        <w:t>. In all cases this will include the usual standard of care for your hospital</w:t>
      </w:r>
      <w:r w:rsidR="008B585E">
        <w:rPr>
          <w:rFonts w:eastAsia="Times New Roman" w:cstheme="minorHAnsi"/>
          <w:bCs/>
          <w:color w:val="000000" w:themeColor="text1"/>
          <w:lang w:eastAsia="en-GB"/>
        </w:rPr>
        <w:t xml:space="preserve"> and i</w:t>
      </w:r>
      <w:r w:rsidR="008B585E" w:rsidRPr="00402063">
        <w:rPr>
          <w:rFonts w:eastAsia="Times New Roman" w:cstheme="minorHAnsi"/>
          <w:bCs/>
          <w:color w:val="000000" w:themeColor="text1"/>
          <w:lang w:eastAsia="en-GB"/>
        </w:rPr>
        <w:t xml:space="preserve">t </w:t>
      </w:r>
      <w:r w:rsidRPr="00402063">
        <w:rPr>
          <w:rFonts w:eastAsia="Times New Roman" w:cstheme="minorHAnsi"/>
          <w:bCs/>
          <w:color w:val="000000" w:themeColor="text1"/>
          <w:lang w:eastAsia="en-GB"/>
        </w:rPr>
        <w:t>may also include additional treatment</w:t>
      </w:r>
      <w:r w:rsidR="00227E65">
        <w:rPr>
          <w:rFonts w:eastAsia="Times New Roman" w:cstheme="minorHAnsi"/>
          <w:bCs/>
          <w:color w:val="000000" w:themeColor="text1"/>
          <w:lang w:eastAsia="en-GB"/>
        </w:rPr>
        <w:t xml:space="preserve">, </w:t>
      </w:r>
      <w:r w:rsidR="00227E65" w:rsidRPr="00402063">
        <w:rPr>
          <w:rFonts w:eastAsia="Times New Roman" w:cstheme="minorHAnsi"/>
          <w:bCs/>
          <w:color w:val="000000" w:themeColor="text1"/>
          <w:lang w:eastAsia="en-GB"/>
        </w:rPr>
        <w:t xml:space="preserve">which might be </w:t>
      </w:r>
      <w:r w:rsidR="00227E65" w:rsidRPr="00402063">
        <w:rPr>
          <w:rFonts w:eastAsia="Times New Roman" w:cstheme="minorHAnsi"/>
          <w:bCs/>
          <w:color w:val="000000" w:themeColor="text1"/>
          <w:lang w:eastAsia="en-GB"/>
        </w:rPr>
        <w:lastRenderedPageBreak/>
        <w:t>given by mouth</w:t>
      </w:r>
      <w:r w:rsidR="00227E65">
        <w:rPr>
          <w:rFonts w:eastAsia="Times New Roman" w:cstheme="minorHAnsi"/>
          <w:bCs/>
          <w:color w:val="000000" w:themeColor="text1"/>
          <w:lang w:eastAsia="en-GB"/>
        </w:rPr>
        <w:t xml:space="preserve"> or</w:t>
      </w:r>
      <w:r w:rsidR="00227E65" w:rsidRPr="00402063">
        <w:rPr>
          <w:rFonts w:eastAsia="Times New Roman" w:cstheme="minorHAnsi"/>
          <w:bCs/>
          <w:color w:val="000000" w:themeColor="text1"/>
          <w:lang w:eastAsia="en-GB"/>
        </w:rPr>
        <w:t xml:space="preserve"> injection</w:t>
      </w:r>
      <w:r w:rsidR="008D739D" w:rsidRPr="00402063">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Neither you nor your doctors can choose which of these </w:t>
      </w:r>
      <w:r w:rsidR="00377B92">
        <w:rPr>
          <w:rFonts w:eastAsia="Times New Roman" w:cstheme="minorHAnsi"/>
          <w:bCs/>
          <w:color w:val="000000" w:themeColor="text1"/>
          <w:lang w:eastAsia="en-GB"/>
        </w:rPr>
        <w:t>treatments</w:t>
      </w:r>
      <w:r w:rsidR="00377B92" w:rsidRPr="00402063">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you will be allocated.</w:t>
      </w:r>
      <w:r w:rsidR="004803FB">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Additional information about your health will be recorded and entered into the study computer</w:t>
      </w:r>
      <w:r w:rsidR="00377B92">
        <w:rPr>
          <w:rFonts w:eastAsia="Times New Roman" w:cstheme="minorHAnsi"/>
          <w:bCs/>
          <w:color w:val="000000" w:themeColor="text1"/>
          <w:lang w:eastAsia="en-GB"/>
        </w:rPr>
        <w:t>.</w:t>
      </w:r>
      <w:r w:rsidRPr="00402063">
        <w:rPr>
          <w:rFonts w:eastAsia="Times New Roman" w:cstheme="minorHAnsi"/>
          <w:bCs/>
          <w:color w:val="000000" w:themeColor="text1"/>
          <w:lang w:eastAsia="en-GB"/>
        </w:rPr>
        <w:t xml:space="preserve"> </w:t>
      </w:r>
      <w:r w:rsidR="00377B92">
        <w:rPr>
          <w:rFonts w:eastAsia="Times New Roman" w:cstheme="minorHAnsi"/>
          <w:bCs/>
          <w:color w:val="000000" w:themeColor="text1"/>
          <w:lang w:eastAsia="en-GB"/>
        </w:rPr>
        <w:t>N</w:t>
      </w:r>
      <w:r w:rsidRPr="00402063">
        <w:rPr>
          <w:rFonts w:eastAsia="Times New Roman" w:cstheme="minorHAnsi"/>
          <w:bCs/>
          <w:color w:val="000000" w:themeColor="text1"/>
          <w:lang w:eastAsia="en-GB"/>
        </w:rPr>
        <w:t xml:space="preserve">o additional visits will be required after you leave the hospital. </w:t>
      </w:r>
      <w:r w:rsidR="008B585E">
        <w:rPr>
          <w:rFonts w:eastAsia="Times New Roman" w:cstheme="minorHAnsi"/>
          <w:bCs/>
          <w:color w:val="000000" w:themeColor="text1"/>
          <w:lang w:eastAsia="en-GB"/>
        </w:rPr>
        <w:t>I</w:t>
      </w:r>
      <w:r w:rsidRPr="00402063">
        <w:rPr>
          <w:rFonts w:eastAsia="Times New Roman" w:cstheme="minorHAnsi"/>
          <w:bCs/>
          <w:color w:val="000000" w:themeColor="text1"/>
          <w:lang w:eastAsia="en-GB"/>
        </w:rPr>
        <w:t>nformation</w:t>
      </w:r>
      <w:r w:rsidR="001E71FE">
        <w:rPr>
          <w:rFonts w:eastAsia="Times New Roman" w:cstheme="minorHAnsi"/>
          <w:bCs/>
          <w:color w:val="000000" w:themeColor="text1"/>
          <w:lang w:eastAsia="en-GB"/>
        </w:rPr>
        <w:t xml:space="preserve"> about your health (</w:t>
      </w:r>
      <w:r w:rsidR="00377B92">
        <w:rPr>
          <w:rFonts w:eastAsia="Times New Roman" w:cstheme="minorHAnsi"/>
          <w:bCs/>
          <w:color w:val="000000" w:themeColor="text1"/>
          <w:lang w:eastAsia="en-GB"/>
        </w:rPr>
        <w:t>before</w:t>
      </w:r>
      <w:r w:rsidR="001E71FE">
        <w:rPr>
          <w:rFonts w:eastAsia="Times New Roman" w:cstheme="minorHAnsi"/>
          <w:bCs/>
          <w:color w:val="000000" w:themeColor="text1"/>
          <w:lang w:eastAsia="en-GB"/>
        </w:rPr>
        <w:t>, during</w:t>
      </w:r>
      <w:r w:rsidR="00475B52">
        <w:rPr>
          <w:rFonts w:eastAsia="Times New Roman" w:cstheme="minorHAnsi"/>
          <w:bCs/>
          <w:color w:val="000000" w:themeColor="text1"/>
          <w:lang w:eastAsia="en-GB"/>
        </w:rPr>
        <w:t>,</w:t>
      </w:r>
      <w:r w:rsidR="001E71FE">
        <w:rPr>
          <w:rFonts w:eastAsia="Times New Roman" w:cstheme="minorHAnsi"/>
          <w:bCs/>
          <w:color w:val="000000" w:themeColor="text1"/>
          <w:lang w:eastAsia="en-GB"/>
        </w:rPr>
        <w:t xml:space="preserve"> and after the study)</w:t>
      </w:r>
      <w:r w:rsidRPr="00402063">
        <w:rPr>
          <w:rFonts w:eastAsia="Times New Roman" w:cstheme="minorHAnsi"/>
          <w:bCs/>
          <w:color w:val="000000" w:themeColor="text1"/>
          <w:lang w:eastAsia="en-GB"/>
        </w:rPr>
        <w:t xml:space="preserve"> may be obtained from medical records or databases</w:t>
      </w:r>
      <w:r w:rsidR="00516CFF" w:rsidRPr="00402063">
        <w:rPr>
          <w:rFonts w:eastAsia="Times New Roman" w:cstheme="minorHAnsi"/>
          <w:bCs/>
          <w:color w:val="000000" w:themeColor="text1"/>
          <w:lang w:eastAsia="en-GB"/>
        </w:rPr>
        <w:t xml:space="preserve"> (including</w:t>
      </w:r>
      <w:r w:rsidR="002D30E1">
        <w:rPr>
          <w:rFonts w:eastAsia="Times New Roman" w:cstheme="minorHAnsi"/>
          <w:bCs/>
          <w:color w:val="000000" w:themeColor="text1"/>
          <w:lang w:eastAsia="en-GB"/>
        </w:rPr>
        <w:t xml:space="preserve"> NHS Digital, Public Health England</w:t>
      </w:r>
      <w:r w:rsidR="001E71FE">
        <w:rPr>
          <w:rFonts w:eastAsia="Times New Roman" w:cstheme="minorHAnsi"/>
          <w:bCs/>
          <w:color w:val="000000" w:themeColor="text1"/>
          <w:lang w:eastAsia="en-GB"/>
        </w:rPr>
        <w:t>, other equivalent bodies</w:t>
      </w:r>
      <w:r w:rsidR="002D30E1">
        <w:rPr>
          <w:rFonts w:eastAsia="Times New Roman" w:cstheme="minorHAnsi"/>
          <w:bCs/>
          <w:color w:val="000000" w:themeColor="text1"/>
          <w:lang w:eastAsia="en-GB"/>
        </w:rPr>
        <w:t>, and</w:t>
      </w:r>
      <w:r w:rsidR="00516CFF" w:rsidRPr="00402063">
        <w:rPr>
          <w:rFonts w:eastAsia="Times New Roman" w:cstheme="minorHAnsi"/>
          <w:bCs/>
          <w:color w:val="000000" w:themeColor="text1"/>
          <w:lang w:eastAsia="en-GB"/>
        </w:rPr>
        <w:t xml:space="preserve"> genetic or other research databases if you have provided samples to them)</w:t>
      </w:r>
      <w:r w:rsidRPr="00402063">
        <w:rPr>
          <w:rFonts w:eastAsia="Times New Roman" w:cstheme="minorHAnsi"/>
          <w:bCs/>
          <w:color w:val="000000" w:themeColor="text1"/>
          <w:lang w:eastAsia="en-GB"/>
        </w:rPr>
        <w:t xml:space="preserve"> so that the study team can get more detailed or longer term information about the effects of the study treatments on your health</w:t>
      </w:r>
      <w:r w:rsidR="007B165F" w:rsidRPr="00402063">
        <w:rPr>
          <w:rFonts w:eastAsia="Times New Roman" w:cstheme="minorHAnsi"/>
          <w:bCs/>
          <w:color w:val="000000" w:themeColor="text1"/>
          <w:lang w:eastAsia="en-GB"/>
        </w:rPr>
        <w:t xml:space="preserve"> for up to 10 years after </w:t>
      </w:r>
      <w:r w:rsidR="00377B92">
        <w:rPr>
          <w:rFonts w:eastAsia="Times New Roman" w:cstheme="minorHAnsi"/>
          <w:bCs/>
          <w:color w:val="000000" w:themeColor="text1"/>
          <w:lang w:eastAsia="en-GB"/>
        </w:rPr>
        <w:t>your discharge</w:t>
      </w:r>
      <w:r w:rsidRPr="00402063">
        <w:rPr>
          <w:rFonts w:eastAsia="Times New Roman" w:cstheme="minorHAnsi"/>
          <w:bCs/>
          <w:color w:val="000000" w:themeColor="text1"/>
          <w:lang w:eastAsia="en-GB"/>
        </w:rPr>
        <w:t>.</w:t>
      </w:r>
      <w:r w:rsidR="00BE6E41" w:rsidRPr="00BE6E41">
        <w:rPr>
          <w:rFonts w:eastAsia="Times New Roman" w:cstheme="minorHAnsi"/>
          <w:color w:val="000000" w:themeColor="text1"/>
          <w:lang w:eastAsia="en-GB"/>
        </w:rPr>
        <w:t xml:space="preserve"> </w:t>
      </w:r>
      <w:r w:rsidR="003C1824">
        <w:rPr>
          <w:rFonts w:eastAsia="Times New Roman" w:cstheme="minorHAnsi"/>
          <w:color w:val="000000" w:themeColor="text1"/>
          <w:lang w:eastAsia="en-GB"/>
        </w:rPr>
        <w:t xml:space="preserve">For pregnant women we will collect your and your baby’s outcome from the UK Obstetric Surveillance System. </w:t>
      </w:r>
      <w:r w:rsidR="00BE6E41" w:rsidRPr="00BE6E41">
        <w:rPr>
          <w:rFonts w:eastAsia="Times New Roman" w:cstheme="minorHAnsi"/>
          <w:bCs/>
          <w:color w:val="000000" w:themeColor="text1"/>
          <w:lang w:eastAsia="en-GB"/>
        </w:rPr>
        <w:t>We may write to you to tell you about the trial periodically</w:t>
      </w:r>
      <w:r w:rsidR="00BE6E41">
        <w:rPr>
          <w:rFonts w:eastAsia="Times New Roman" w:cstheme="minorHAnsi"/>
          <w:bCs/>
          <w:color w:val="000000" w:themeColor="text1"/>
          <w:lang w:eastAsia="en-GB"/>
        </w:rPr>
        <w:t>, but you will be able to opt-out of these communications if you prefer.</w:t>
      </w:r>
      <w:r w:rsidR="0098068D">
        <w:rPr>
          <w:rFonts w:eastAsia="Times New Roman" w:cstheme="minorHAnsi"/>
          <w:bCs/>
          <w:color w:val="000000" w:themeColor="text1"/>
          <w:lang w:eastAsia="en-GB"/>
        </w:rPr>
        <w:t xml:space="preserve"> Your GP </w:t>
      </w:r>
      <w:r w:rsidR="00492F15">
        <w:rPr>
          <w:rFonts w:eastAsia="Times New Roman" w:cstheme="minorHAnsi"/>
          <w:bCs/>
          <w:color w:val="000000" w:themeColor="text1"/>
          <w:lang w:eastAsia="en-GB"/>
        </w:rPr>
        <w:t>may</w:t>
      </w:r>
      <w:r w:rsidR="0098068D">
        <w:rPr>
          <w:rFonts w:eastAsia="Times New Roman" w:cstheme="minorHAnsi"/>
          <w:bCs/>
          <w:color w:val="000000" w:themeColor="text1"/>
          <w:lang w:eastAsia="en-GB"/>
        </w:rPr>
        <w:t xml:space="preserve"> be informed of </w:t>
      </w:r>
      <w:r w:rsidR="00492F15">
        <w:rPr>
          <w:rFonts w:eastAsia="Times New Roman" w:cstheme="minorHAnsi"/>
          <w:bCs/>
          <w:color w:val="000000" w:themeColor="text1"/>
          <w:lang w:eastAsia="en-GB"/>
        </w:rPr>
        <w:t xml:space="preserve">any issues relevant to </w:t>
      </w:r>
      <w:r w:rsidR="0098068D">
        <w:rPr>
          <w:rFonts w:eastAsia="Times New Roman" w:cstheme="minorHAnsi"/>
          <w:bCs/>
          <w:color w:val="000000" w:themeColor="text1"/>
          <w:lang w:eastAsia="en-GB"/>
        </w:rPr>
        <w:t>your participation in the trial.</w:t>
      </w:r>
    </w:p>
    <w:p w14:paraId="2DE541CD" w14:textId="77777777" w:rsidR="00181EAC" w:rsidRPr="00402063" w:rsidRDefault="00181EAC" w:rsidP="00FA0B16">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6) What are the possible benefits of being in the study?</w:t>
      </w:r>
    </w:p>
    <w:p w14:paraId="4F1A153C" w14:textId="5A68709A" w:rsidR="00271BE5" w:rsidRPr="00402063" w:rsidRDefault="00271BE5" w:rsidP="003535EE">
      <w:pPr>
        <w:spacing w:after="1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We do not know if any of the treatments being tested will have additional benefits. Your study treatment may or may not help you personally, but this study should help future patients.</w:t>
      </w:r>
    </w:p>
    <w:p w14:paraId="36AD8EBE" w14:textId="77777777" w:rsidR="00FB07C4" w:rsidRPr="00402063" w:rsidRDefault="00271BE5" w:rsidP="00FA0B16">
      <w:pPr>
        <w:spacing w:after="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7</w:t>
      </w:r>
      <w:r w:rsidR="00FB07C4" w:rsidRPr="00402063">
        <w:rPr>
          <w:rFonts w:eastAsia="Times New Roman" w:cstheme="minorHAnsi"/>
          <w:b/>
          <w:bCs/>
          <w:color w:val="000000" w:themeColor="text1"/>
          <w:lang w:eastAsia="en-GB"/>
        </w:rPr>
        <w:t>) What are the possible risks of being in the study?</w:t>
      </w:r>
    </w:p>
    <w:p w14:paraId="3FB9952F" w14:textId="60F61F92" w:rsidR="00962444" w:rsidRPr="00962444" w:rsidRDefault="00962444" w:rsidP="00FA0B16">
      <w:pPr>
        <w:pStyle w:val="ListParagraph"/>
        <w:numPr>
          <w:ilvl w:val="0"/>
          <w:numId w:val="4"/>
        </w:numPr>
        <w:spacing w:after="0" w:line="240" w:lineRule="auto"/>
        <w:rPr>
          <w:rFonts w:eastAsia="Times New Roman" w:cstheme="minorHAnsi"/>
          <w:color w:val="000000" w:themeColor="text1"/>
          <w:lang w:eastAsia="en-GB"/>
        </w:rPr>
      </w:pPr>
      <w:r>
        <w:rPr>
          <w:rFonts w:eastAsia="Times New Roman" w:cstheme="minorHAnsi"/>
          <w:lang w:eastAsia="en-GB"/>
        </w:rPr>
        <w:t>D</w:t>
      </w:r>
      <w:r w:rsidR="007F284A" w:rsidRPr="00962444">
        <w:rPr>
          <w:rFonts w:eastAsia="Times New Roman" w:cstheme="minorHAnsi"/>
          <w:lang w:eastAsia="en-GB"/>
        </w:rPr>
        <w:t>examethasone may also disturb sleep</w:t>
      </w:r>
      <w:r w:rsidRPr="00962444">
        <w:rPr>
          <w:rFonts w:eastAsia="Times New Roman" w:cstheme="minorHAnsi"/>
          <w:lang w:eastAsia="en-GB"/>
        </w:rPr>
        <w:t xml:space="preserve"> </w:t>
      </w:r>
      <w:r>
        <w:rPr>
          <w:rFonts w:eastAsia="Times New Roman" w:cstheme="minorHAnsi"/>
          <w:lang w:eastAsia="en-GB"/>
        </w:rPr>
        <w:t>and increase the risk of infections.</w:t>
      </w:r>
      <w:r w:rsidR="007F284A" w:rsidRPr="00962444">
        <w:rPr>
          <w:rFonts w:eastAsia="Times New Roman" w:cstheme="minorHAnsi"/>
          <w:lang w:eastAsia="en-GB"/>
        </w:rPr>
        <w:t xml:space="preserve"> </w:t>
      </w:r>
      <w:r>
        <w:rPr>
          <w:rFonts w:eastAsia="Times New Roman" w:cstheme="minorHAnsi"/>
          <w:lang w:eastAsia="en-GB"/>
        </w:rPr>
        <w:t>I</w:t>
      </w:r>
      <w:r w:rsidR="007F284A" w:rsidRPr="00962444">
        <w:rPr>
          <w:rFonts w:eastAsia="Times New Roman" w:cstheme="minorHAnsi"/>
          <w:lang w:eastAsia="en-GB"/>
        </w:rPr>
        <w:t>n people with diabetes</w:t>
      </w:r>
      <w:r>
        <w:rPr>
          <w:rFonts w:eastAsia="Times New Roman" w:cstheme="minorHAnsi"/>
          <w:lang w:eastAsia="en-GB"/>
        </w:rPr>
        <w:t xml:space="preserve"> it can</w:t>
      </w:r>
      <w:r w:rsidR="007F284A" w:rsidRPr="00962444">
        <w:rPr>
          <w:rFonts w:eastAsia="Times New Roman" w:cstheme="minorHAnsi"/>
          <w:lang w:eastAsia="en-GB"/>
        </w:rPr>
        <w:t xml:space="preserve"> raise blood sugar. </w:t>
      </w:r>
    </w:p>
    <w:p w14:paraId="1044C6B0" w14:textId="54812897" w:rsidR="005725FC" w:rsidRPr="00D820F0" w:rsidRDefault="008B585E" w:rsidP="00FA0B16">
      <w:pPr>
        <w:pStyle w:val="ListParagraph"/>
        <w:numPr>
          <w:ilvl w:val="0"/>
          <w:numId w:val="4"/>
        </w:numPr>
        <w:spacing w:after="0" w:line="240" w:lineRule="auto"/>
        <w:rPr>
          <w:rFonts w:eastAsia="Times New Roman" w:cstheme="minorHAnsi"/>
          <w:color w:val="000000" w:themeColor="text1"/>
          <w:lang w:eastAsia="en-GB"/>
        </w:rPr>
      </w:pPr>
      <w:proofErr w:type="spellStart"/>
      <w:r w:rsidRPr="00962444">
        <w:rPr>
          <w:rFonts w:eastAsia="Times New Roman" w:cstheme="minorHAnsi"/>
          <w:lang w:eastAsia="en-GB"/>
        </w:rPr>
        <w:t>Empagliflozin</w:t>
      </w:r>
      <w:proofErr w:type="spellEnd"/>
      <w:r w:rsidRPr="00962444">
        <w:rPr>
          <w:rFonts w:eastAsia="Times New Roman" w:cstheme="minorHAnsi"/>
          <w:lang w:eastAsia="en-GB"/>
        </w:rPr>
        <w:t xml:space="preserve"> may cause urine or genital tract infections, like thrush. </w:t>
      </w:r>
      <w:r w:rsidR="00E90DBA" w:rsidRPr="00962444">
        <w:rPr>
          <w:rFonts w:eastAsia="Times New Roman" w:cstheme="minorHAnsi"/>
          <w:lang w:eastAsia="en-GB"/>
        </w:rPr>
        <w:t>I</w:t>
      </w:r>
      <w:r w:rsidR="002D0C5C" w:rsidRPr="00962444">
        <w:rPr>
          <w:rFonts w:eastAsia="Times New Roman" w:cstheme="minorHAnsi"/>
          <w:lang w:eastAsia="en-GB"/>
        </w:rPr>
        <w:t xml:space="preserve">f you have diabetes, </w:t>
      </w:r>
      <w:proofErr w:type="spellStart"/>
      <w:r w:rsidR="002D0C5C" w:rsidRPr="00962444">
        <w:rPr>
          <w:rFonts w:eastAsia="Times New Roman" w:cstheme="minorHAnsi"/>
          <w:lang w:eastAsia="en-GB"/>
        </w:rPr>
        <w:t>empagliflozin</w:t>
      </w:r>
      <w:proofErr w:type="spellEnd"/>
      <w:r w:rsidR="002D0C5C" w:rsidRPr="00962444">
        <w:rPr>
          <w:rFonts w:eastAsia="Times New Roman" w:cstheme="minorHAnsi"/>
          <w:lang w:eastAsia="en-GB"/>
        </w:rPr>
        <w:t xml:space="preserve"> </w:t>
      </w:r>
      <w:r w:rsidR="00E90DBA" w:rsidRPr="00962444">
        <w:rPr>
          <w:rFonts w:eastAsia="Times New Roman" w:cstheme="minorHAnsi"/>
          <w:lang w:eastAsia="en-GB"/>
        </w:rPr>
        <w:t>also lowers blood sugar in people taking insulin or some other diabetes treatments so your doctors may adjust the doses of those</w:t>
      </w:r>
      <w:r w:rsidR="00377B92">
        <w:rPr>
          <w:rFonts w:eastAsia="Times New Roman" w:cstheme="minorHAnsi"/>
          <w:lang w:eastAsia="en-GB"/>
        </w:rPr>
        <w:t>.</w:t>
      </w:r>
      <w:r w:rsidR="00377B92" w:rsidRPr="00962444">
        <w:rPr>
          <w:rFonts w:eastAsia="Times New Roman" w:cstheme="minorHAnsi"/>
          <w:lang w:eastAsia="en-GB"/>
        </w:rPr>
        <w:t xml:space="preserve"> </w:t>
      </w:r>
      <w:r w:rsidR="00377B92">
        <w:rPr>
          <w:rFonts w:eastAsia="Times New Roman" w:cstheme="minorHAnsi"/>
          <w:lang w:eastAsia="en-GB"/>
        </w:rPr>
        <w:t>I</w:t>
      </w:r>
      <w:r w:rsidR="00377B92" w:rsidRPr="00962444">
        <w:rPr>
          <w:rFonts w:eastAsia="Times New Roman" w:cstheme="minorHAnsi"/>
          <w:lang w:eastAsia="en-GB"/>
        </w:rPr>
        <w:t xml:space="preserve">t </w:t>
      </w:r>
      <w:r w:rsidR="00E90DBA" w:rsidRPr="00962444">
        <w:rPr>
          <w:rFonts w:eastAsia="Times New Roman" w:cstheme="minorHAnsi"/>
          <w:lang w:eastAsia="en-GB"/>
        </w:rPr>
        <w:t>may also cause a condition called ketoacidosis (which rarely can be life-threatening)</w:t>
      </w:r>
      <w:r w:rsidR="00E73DF7" w:rsidRPr="00962444">
        <w:rPr>
          <w:rFonts w:eastAsia="Times New Roman" w:cstheme="minorHAnsi"/>
          <w:lang w:eastAsia="en-GB"/>
        </w:rPr>
        <w:t>,</w:t>
      </w:r>
      <w:r w:rsidR="00E90DBA" w:rsidRPr="00962444">
        <w:rPr>
          <w:rFonts w:eastAsia="Times New Roman" w:cstheme="minorHAnsi"/>
          <w:lang w:eastAsia="en-GB"/>
        </w:rPr>
        <w:t xml:space="preserve"> which is treated with a drip and insulin. </w:t>
      </w:r>
      <w:r w:rsidR="00B92F8C" w:rsidRPr="00962444">
        <w:rPr>
          <w:rFonts w:eastAsia="Times New Roman" w:cstheme="minorHAnsi"/>
          <w:lang w:eastAsia="en-GB"/>
        </w:rPr>
        <w:t xml:space="preserve">You will be monitored for this with daily </w:t>
      </w:r>
      <w:proofErr w:type="spellStart"/>
      <w:r w:rsidR="00B92F8C" w:rsidRPr="00962444">
        <w:rPr>
          <w:rFonts w:eastAsia="Times New Roman" w:cstheme="minorHAnsi"/>
          <w:lang w:eastAsia="en-GB"/>
        </w:rPr>
        <w:t>fingerprick</w:t>
      </w:r>
      <w:proofErr w:type="spellEnd"/>
      <w:r w:rsidR="00B92F8C" w:rsidRPr="00962444">
        <w:rPr>
          <w:rFonts w:eastAsia="Times New Roman" w:cstheme="minorHAnsi"/>
          <w:lang w:eastAsia="en-GB"/>
        </w:rPr>
        <w:t xml:space="preserve"> blood or urine tests.</w:t>
      </w:r>
    </w:p>
    <w:p w14:paraId="3B23E392" w14:textId="79FF18CC" w:rsidR="00962444" w:rsidRPr="00E33E11" w:rsidRDefault="00377B92" w:rsidP="00FA0B16">
      <w:pPr>
        <w:pStyle w:val="ListParagraph"/>
        <w:numPr>
          <w:ilvl w:val="0"/>
          <w:numId w:val="4"/>
        </w:numPr>
        <w:spacing w:after="0" w:line="240" w:lineRule="auto"/>
        <w:rPr>
          <w:rFonts w:eastAsia="Times New Roman" w:cstheme="minorHAnsi"/>
          <w:color w:val="000000" w:themeColor="text1"/>
          <w:lang w:eastAsia="en-GB"/>
        </w:rPr>
      </w:pPr>
      <w:proofErr w:type="spellStart"/>
      <w:r>
        <w:rPr>
          <w:rFonts w:eastAsia="Times New Roman" w:cstheme="minorHAnsi"/>
          <w:lang w:eastAsia="en-GB"/>
        </w:rPr>
        <w:t>O</w:t>
      </w:r>
      <w:r w:rsidRPr="000E58A2">
        <w:rPr>
          <w:rFonts w:eastAsia="Times New Roman" w:cstheme="minorHAnsi"/>
          <w:lang w:eastAsia="en-GB"/>
        </w:rPr>
        <w:t>seltamivir</w:t>
      </w:r>
      <w:proofErr w:type="spellEnd"/>
      <w:r w:rsidRPr="000E58A2">
        <w:rPr>
          <w:rFonts w:eastAsia="Times New Roman" w:cstheme="minorHAnsi"/>
          <w:lang w:eastAsia="en-GB"/>
        </w:rPr>
        <w:t xml:space="preserve"> may cause headache</w:t>
      </w:r>
      <w:r w:rsidR="00645815">
        <w:rPr>
          <w:rFonts w:eastAsia="Times New Roman" w:cstheme="minorHAnsi"/>
          <w:lang w:eastAsia="en-GB"/>
        </w:rPr>
        <w:t>,</w:t>
      </w:r>
      <w:r w:rsidRPr="000E58A2">
        <w:rPr>
          <w:rFonts w:eastAsia="Times New Roman" w:cstheme="minorHAnsi"/>
          <w:lang w:eastAsia="en-GB"/>
        </w:rPr>
        <w:t xml:space="preserve"> tummy upset </w:t>
      </w:r>
      <w:r w:rsidR="00645815">
        <w:rPr>
          <w:rFonts w:eastAsia="Times New Roman" w:cstheme="minorHAnsi"/>
          <w:lang w:eastAsia="en-GB"/>
        </w:rPr>
        <w:t>and</w:t>
      </w:r>
      <w:r w:rsidRPr="000E58A2">
        <w:rPr>
          <w:rFonts w:eastAsia="Times New Roman" w:cstheme="minorHAnsi"/>
          <w:lang w:eastAsia="en-GB"/>
        </w:rPr>
        <w:t xml:space="preserve"> allergic reactions.</w:t>
      </w:r>
    </w:p>
    <w:p w14:paraId="5D2231C8" w14:textId="1993CEAC" w:rsidR="00E33E11" w:rsidRPr="002D74C5" w:rsidRDefault="00E33E11" w:rsidP="00FA0B16">
      <w:pPr>
        <w:pStyle w:val="ListParagraph"/>
        <w:numPr>
          <w:ilvl w:val="0"/>
          <w:numId w:val="4"/>
        </w:numPr>
        <w:spacing w:after="0" w:line="240" w:lineRule="auto"/>
        <w:rPr>
          <w:rFonts w:eastAsia="Times New Roman" w:cstheme="minorHAnsi"/>
          <w:color w:val="000000" w:themeColor="text1"/>
          <w:lang w:eastAsia="en-GB"/>
        </w:rPr>
      </w:pPr>
      <w:proofErr w:type="spellStart"/>
      <w:r>
        <w:rPr>
          <w:rFonts w:eastAsia="Times New Roman" w:cstheme="minorHAnsi"/>
          <w:lang w:eastAsia="en-GB"/>
        </w:rPr>
        <w:t>Baloxavir</w:t>
      </w:r>
      <w:proofErr w:type="spellEnd"/>
      <w:r>
        <w:rPr>
          <w:rFonts w:eastAsia="Times New Roman" w:cstheme="minorHAnsi"/>
          <w:lang w:eastAsia="en-GB"/>
        </w:rPr>
        <w:t xml:space="preserve"> rarely causes allergic reactions, but has no other known side effects.</w:t>
      </w:r>
    </w:p>
    <w:p w14:paraId="566C6D08" w14:textId="1F9394CC" w:rsidR="00227E65" w:rsidRPr="002D74C5" w:rsidRDefault="00227E65" w:rsidP="00FA0B16">
      <w:pPr>
        <w:pStyle w:val="ListParagraph"/>
        <w:numPr>
          <w:ilvl w:val="0"/>
          <w:numId w:val="4"/>
        </w:numPr>
        <w:spacing w:after="0" w:line="240" w:lineRule="auto"/>
        <w:rPr>
          <w:rFonts w:eastAsia="Times New Roman" w:cstheme="minorHAnsi"/>
          <w:color w:val="000000" w:themeColor="text1"/>
          <w:lang w:eastAsia="en-GB"/>
        </w:rPr>
      </w:pPr>
      <w:proofErr w:type="spellStart"/>
      <w:r>
        <w:rPr>
          <w:rFonts w:eastAsia="Times New Roman" w:cstheme="minorHAnsi"/>
          <w:lang w:eastAsia="en-GB"/>
        </w:rPr>
        <w:t>Sotrovimab</w:t>
      </w:r>
      <w:proofErr w:type="spellEnd"/>
      <w:r>
        <w:rPr>
          <w:rFonts w:eastAsia="Times New Roman" w:cstheme="minorHAnsi"/>
          <w:lang w:eastAsia="en-GB"/>
        </w:rPr>
        <w:t xml:space="preserve"> is given by intravenous infusion and may cause allergic reactions during the infusion</w:t>
      </w:r>
      <w:r w:rsidR="00DA2633">
        <w:rPr>
          <w:rFonts w:eastAsia="Times New Roman" w:cstheme="minorHAnsi"/>
          <w:lang w:eastAsia="en-GB"/>
        </w:rPr>
        <w:t>, but severe reactions have been rare</w:t>
      </w:r>
      <w:r>
        <w:rPr>
          <w:rFonts w:eastAsia="Times New Roman" w:cstheme="minorHAnsi"/>
          <w:lang w:eastAsia="en-GB"/>
        </w:rPr>
        <w:t>.</w:t>
      </w:r>
    </w:p>
    <w:p w14:paraId="1F53F830" w14:textId="77777777" w:rsidR="00837EAA" w:rsidRPr="003535EE" w:rsidRDefault="00227E65" w:rsidP="00FA0B16">
      <w:pPr>
        <w:pStyle w:val="ListParagraph"/>
        <w:numPr>
          <w:ilvl w:val="0"/>
          <w:numId w:val="4"/>
        </w:numPr>
        <w:spacing w:after="0" w:line="240" w:lineRule="auto"/>
        <w:rPr>
          <w:rFonts w:eastAsia="Times New Roman" w:cstheme="minorHAnsi"/>
          <w:color w:val="000000" w:themeColor="text1"/>
          <w:lang w:eastAsia="en-GB"/>
        </w:rPr>
      </w:pPr>
      <w:proofErr w:type="spellStart"/>
      <w:r>
        <w:rPr>
          <w:rFonts w:eastAsia="Times New Roman" w:cstheme="minorHAnsi"/>
          <w:lang w:eastAsia="en-GB"/>
        </w:rPr>
        <w:t>Molnupiravir</w:t>
      </w:r>
      <w:proofErr w:type="spellEnd"/>
      <w:r>
        <w:rPr>
          <w:rFonts w:eastAsia="Times New Roman" w:cstheme="minorHAnsi"/>
          <w:lang w:eastAsia="en-GB"/>
        </w:rPr>
        <w:t xml:space="preserve"> may cause dizziness, headache, tummy upset and rashes.</w:t>
      </w:r>
    </w:p>
    <w:p w14:paraId="09F98E53" w14:textId="62C743B7" w:rsidR="00227E65" w:rsidRPr="00962444" w:rsidRDefault="00837EAA" w:rsidP="003535EE">
      <w:pPr>
        <w:pStyle w:val="ListParagraph"/>
        <w:numPr>
          <w:ilvl w:val="0"/>
          <w:numId w:val="4"/>
        </w:numPr>
        <w:spacing w:after="120" w:line="240" w:lineRule="auto"/>
        <w:ind w:left="357" w:hanging="357"/>
        <w:rPr>
          <w:rFonts w:eastAsia="Times New Roman" w:cstheme="minorHAnsi"/>
          <w:color w:val="000000" w:themeColor="text1"/>
          <w:lang w:eastAsia="en-GB"/>
        </w:rPr>
      </w:pPr>
      <w:proofErr w:type="spellStart"/>
      <w:r>
        <w:rPr>
          <w:rFonts w:eastAsia="Times New Roman" w:cstheme="minorHAnsi"/>
          <w:lang w:eastAsia="en-GB"/>
        </w:rPr>
        <w:t>Paxlovid</w:t>
      </w:r>
      <w:proofErr w:type="spellEnd"/>
      <w:r>
        <w:rPr>
          <w:rFonts w:eastAsia="Times New Roman" w:cstheme="minorHAnsi"/>
          <w:lang w:eastAsia="en-GB"/>
        </w:rPr>
        <w:t xml:space="preserve"> may cause altered taste and tummy upset.</w:t>
      </w:r>
      <w:r w:rsidR="002D74C5">
        <w:rPr>
          <w:rFonts w:eastAsia="Times New Roman" w:cstheme="minorHAnsi"/>
          <w:lang w:eastAsia="en-GB"/>
        </w:rPr>
        <w:t xml:space="preserve"> </w:t>
      </w:r>
      <w:ins w:id="5" w:author="Richard Haynes" w:date="2022-05-31T16:05:00Z">
        <w:r w:rsidR="00732D1E" w:rsidRPr="00732D1E">
          <w:rPr>
            <w:rFonts w:eastAsia="Times New Roman" w:cstheme="minorHAnsi"/>
            <w:iCs/>
            <w:lang w:eastAsia="en-GB"/>
          </w:rPr>
          <w:t xml:space="preserve">For people given </w:t>
        </w:r>
        <w:proofErr w:type="spellStart"/>
        <w:r w:rsidR="00732D1E">
          <w:rPr>
            <w:rFonts w:eastAsia="Times New Roman" w:cstheme="minorHAnsi"/>
            <w:iCs/>
            <w:lang w:eastAsia="en-GB"/>
          </w:rPr>
          <w:t>P</w:t>
        </w:r>
        <w:r w:rsidR="00732D1E" w:rsidRPr="00732D1E">
          <w:rPr>
            <w:rFonts w:eastAsia="Times New Roman" w:cstheme="minorHAnsi"/>
            <w:iCs/>
            <w:lang w:eastAsia="en-GB"/>
          </w:rPr>
          <w:t>axlovid</w:t>
        </w:r>
        <w:proofErr w:type="spellEnd"/>
        <w:r w:rsidR="00732D1E" w:rsidRPr="00732D1E">
          <w:rPr>
            <w:rFonts w:eastAsia="Times New Roman" w:cstheme="minorHAnsi"/>
            <w:iCs/>
            <w:lang w:eastAsia="en-GB"/>
          </w:rPr>
          <w:t xml:space="preserve"> who require steroids an alternative to dexamethasone will be prescribed due to a known interaction</w:t>
        </w:r>
        <w:r w:rsidR="00732D1E">
          <w:rPr>
            <w:rFonts w:eastAsia="Times New Roman" w:cstheme="minorHAnsi"/>
            <w:iCs/>
            <w:lang w:eastAsia="en-GB"/>
          </w:rPr>
          <w:t xml:space="preserve"> </w:t>
        </w:r>
      </w:ins>
      <w:ins w:id="6" w:author="Richard Haynes" w:date="2022-05-31T16:06:00Z">
        <w:r w:rsidR="00732D1E">
          <w:rPr>
            <w:rFonts w:eastAsia="Times New Roman" w:cstheme="minorHAnsi"/>
            <w:iCs/>
            <w:lang w:eastAsia="en-GB"/>
          </w:rPr>
          <w:t>between these medi</w:t>
        </w:r>
      </w:ins>
      <w:ins w:id="7" w:author="Richard Haynes" w:date="2022-05-31T16:40:00Z">
        <w:r w:rsidR="006742E6">
          <w:rPr>
            <w:rFonts w:eastAsia="Times New Roman" w:cstheme="minorHAnsi"/>
            <w:iCs/>
            <w:lang w:eastAsia="en-GB"/>
          </w:rPr>
          <w:t>c</w:t>
        </w:r>
      </w:ins>
      <w:bookmarkStart w:id="8" w:name="_GoBack"/>
      <w:bookmarkEnd w:id="8"/>
      <w:ins w:id="9" w:author="Richard Haynes" w:date="2022-05-31T16:06:00Z">
        <w:r w:rsidR="00732D1E">
          <w:rPr>
            <w:rFonts w:eastAsia="Times New Roman" w:cstheme="minorHAnsi"/>
            <w:iCs/>
            <w:lang w:eastAsia="en-GB"/>
          </w:rPr>
          <w:t>ations.</w:t>
        </w:r>
      </w:ins>
    </w:p>
    <w:p w14:paraId="46AD2B9E" w14:textId="77777777" w:rsidR="00514B93" w:rsidRDefault="00731101" w:rsidP="003535EE">
      <w:pPr>
        <w:spacing w:after="120" w:line="240" w:lineRule="auto"/>
        <w:rPr>
          <w:rFonts w:ascii="Calibri" w:hAnsi="Calibri" w:cs="Calibri"/>
        </w:rPr>
      </w:pPr>
      <w:r w:rsidRPr="00962444">
        <w:rPr>
          <w:rFonts w:eastAsia="Times New Roman" w:cstheme="minorHAnsi"/>
          <w:lang w:eastAsia="en-GB"/>
        </w:rPr>
        <w:t xml:space="preserve">There </w:t>
      </w:r>
      <w:r w:rsidR="00271BE5" w:rsidRPr="00962444">
        <w:rPr>
          <w:rFonts w:eastAsia="Times New Roman" w:cstheme="minorHAnsi"/>
          <w:lang w:eastAsia="en-GB"/>
        </w:rPr>
        <w:t xml:space="preserve">is </w:t>
      </w:r>
      <w:r w:rsidRPr="00962444">
        <w:rPr>
          <w:rFonts w:eastAsia="Times New Roman" w:cstheme="minorHAnsi"/>
          <w:lang w:eastAsia="en-GB"/>
        </w:rPr>
        <w:t xml:space="preserve">also </w:t>
      </w:r>
      <w:r w:rsidR="00271BE5" w:rsidRPr="00962444">
        <w:rPr>
          <w:rFonts w:eastAsia="Times New Roman" w:cstheme="minorHAnsi"/>
          <w:lang w:eastAsia="en-GB"/>
        </w:rPr>
        <w:t>the unlikely possibil</w:t>
      </w:r>
      <w:r w:rsidR="00271BE5" w:rsidRPr="00962444">
        <w:rPr>
          <w:rFonts w:eastAsia="Times New Roman" w:cstheme="minorHAnsi"/>
          <w:color w:val="000000" w:themeColor="text1"/>
          <w:lang w:eastAsia="en-GB"/>
        </w:rPr>
        <w:t xml:space="preserve">ity of a severe </w:t>
      </w:r>
      <w:r w:rsidR="00271BE5" w:rsidRPr="00962444">
        <w:rPr>
          <w:rFonts w:eastAsia="Times New Roman" w:cstheme="minorHAnsi"/>
          <w:lang w:eastAsia="en-GB"/>
        </w:rPr>
        <w:t>reaction to a</w:t>
      </w:r>
      <w:r w:rsidR="0034114C" w:rsidRPr="00962444">
        <w:rPr>
          <w:rFonts w:eastAsia="Times New Roman" w:cstheme="minorHAnsi"/>
          <w:lang w:eastAsia="en-GB"/>
        </w:rPr>
        <w:t>ny</w:t>
      </w:r>
      <w:r w:rsidR="00271BE5" w:rsidRPr="00962444">
        <w:rPr>
          <w:rFonts w:eastAsia="Times New Roman" w:cstheme="minorHAnsi"/>
          <w:lang w:eastAsia="en-GB"/>
        </w:rPr>
        <w:t xml:space="preserve"> study drug. </w:t>
      </w:r>
      <w:r w:rsidR="000F14AC" w:rsidRPr="00962444">
        <w:rPr>
          <w:rFonts w:eastAsia="Times New Roman" w:cstheme="minorHAnsi"/>
          <w:color w:val="000000" w:themeColor="text1"/>
          <w:lang w:eastAsia="en-GB"/>
        </w:rPr>
        <w:t xml:space="preserve">Please ask your hospital doctor if you would like more information. </w:t>
      </w:r>
      <w:r w:rsidR="00271BE5" w:rsidRPr="00962444">
        <w:rPr>
          <w:rFonts w:eastAsia="Times New Roman" w:cstheme="minorHAnsi"/>
          <w:color w:val="000000" w:themeColor="text1"/>
          <w:lang w:eastAsia="en-GB"/>
        </w:rPr>
        <w:t>Once you have been included in the study, you and your doctors will know which treatment the computer has allocated for you. Your doctors will be aware of whether there are any particular side effects that they should look out for.</w:t>
      </w:r>
      <w:r w:rsidR="005D5BA7" w:rsidRPr="00962444">
        <w:rPr>
          <w:rFonts w:ascii="Calibri" w:hAnsi="Calibri" w:cs="Calibri"/>
        </w:rPr>
        <w:t xml:space="preserve"> </w:t>
      </w:r>
    </w:p>
    <w:p w14:paraId="3B49D0BC" w14:textId="130B9B8B" w:rsidR="00271BE5" w:rsidRPr="00962444" w:rsidRDefault="00837EAA" w:rsidP="003535EE">
      <w:pPr>
        <w:spacing w:after="120" w:line="240" w:lineRule="auto"/>
        <w:rPr>
          <w:rFonts w:eastAsia="Times New Roman" w:cstheme="minorHAnsi"/>
          <w:color w:val="000000" w:themeColor="text1"/>
          <w:lang w:eastAsia="en-GB"/>
        </w:rPr>
      </w:pPr>
      <w:r>
        <w:rPr>
          <w:rFonts w:eastAsia="Times New Roman" w:cstheme="minorHAnsi"/>
          <w:lang w:eastAsia="en-GB"/>
        </w:rPr>
        <w:t xml:space="preserve">Women taking </w:t>
      </w:r>
      <w:proofErr w:type="spellStart"/>
      <w:r>
        <w:rPr>
          <w:rFonts w:eastAsia="Times New Roman" w:cstheme="minorHAnsi"/>
          <w:lang w:eastAsia="en-GB"/>
        </w:rPr>
        <w:t>molnupiravir</w:t>
      </w:r>
      <w:proofErr w:type="spellEnd"/>
      <w:r>
        <w:rPr>
          <w:rFonts w:eastAsia="Times New Roman" w:cstheme="minorHAnsi"/>
          <w:lang w:eastAsia="en-GB"/>
        </w:rPr>
        <w:t xml:space="preserve"> or </w:t>
      </w:r>
      <w:proofErr w:type="spellStart"/>
      <w:r>
        <w:rPr>
          <w:rFonts w:eastAsia="Times New Roman" w:cstheme="minorHAnsi"/>
          <w:lang w:eastAsia="en-GB"/>
        </w:rPr>
        <w:t>Paxlovid</w:t>
      </w:r>
      <w:proofErr w:type="spellEnd"/>
      <w:r>
        <w:rPr>
          <w:rFonts w:eastAsia="Times New Roman" w:cstheme="minorHAnsi"/>
          <w:lang w:eastAsia="en-GB"/>
        </w:rPr>
        <w:t xml:space="preserve"> should not get pregnant while taking the drug or for 4 days afterwards. Women using the combined oral contraceptive who receive </w:t>
      </w:r>
      <w:proofErr w:type="spellStart"/>
      <w:r>
        <w:rPr>
          <w:rFonts w:eastAsia="Times New Roman" w:cstheme="minorHAnsi"/>
          <w:lang w:eastAsia="en-GB"/>
        </w:rPr>
        <w:t>Paxlovid</w:t>
      </w:r>
      <w:proofErr w:type="spellEnd"/>
      <w:r>
        <w:rPr>
          <w:rFonts w:eastAsia="Times New Roman" w:cstheme="minorHAnsi"/>
          <w:lang w:eastAsia="en-GB"/>
        </w:rPr>
        <w:t xml:space="preserve"> should use either additional barrier contraception or an alternative effective method until after one complete menstrual cycle after leaving hospital. </w:t>
      </w:r>
      <w:r w:rsidR="005D5BA7" w:rsidRPr="00962444">
        <w:rPr>
          <w:rFonts w:ascii="Calibri" w:hAnsi="Calibri" w:cs="Calibri"/>
        </w:rPr>
        <w:t>Women who are pregnant may be included, however</w:t>
      </w:r>
      <w:r w:rsidR="005D5BA7" w:rsidRPr="00962444">
        <w:rPr>
          <w:rFonts w:eastAsia="Times New Roman" w:cstheme="minorHAnsi"/>
          <w:lang w:eastAsia="en-GB"/>
        </w:rPr>
        <w:t>, the effect of some of the treatments on unborn babies is uncertain</w:t>
      </w:r>
      <w:r w:rsidR="00DF00A1" w:rsidRPr="00962444">
        <w:rPr>
          <w:rFonts w:eastAsia="Times New Roman" w:cstheme="minorHAnsi"/>
          <w:lang w:eastAsia="en-GB"/>
        </w:rPr>
        <w:t xml:space="preserve">. </w:t>
      </w:r>
      <w:r w:rsidR="004E0E8D" w:rsidRPr="00962444">
        <w:rPr>
          <w:rFonts w:eastAsia="Times New Roman" w:cstheme="minorHAnsi"/>
          <w:lang w:eastAsia="en-GB"/>
        </w:rPr>
        <w:t xml:space="preserve">Pregnant women </w:t>
      </w:r>
      <w:r w:rsidR="00DF00A1" w:rsidRPr="00962444">
        <w:rPr>
          <w:rFonts w:eastAsia="Times New Roman" w:cstheme="minorHAnsi"/>
          <w:lang w:eastAsia="en-GB"/>
        </w:rPr>
        <w:t xml:space="preserve">will not receive </w:t>
      </w:r>
      <w:proofErr w:type="spellStart"/>
      <w:r w:rsidR="008B585E" w:rsidRPr="00962444">
        <w:rPr>
          <w:rFonts w:eastAsia="Times New Roman" w:cstheme="minorHAnsi"/>
          <w:lang w:eastAsia="en-GB"/>
        </w:rPr>
        <w:t>empagliflozin</w:t>
      </w:r>
      <w:proofErr w:type="spellEnd"/>
      <w:r w:rsidR="004B2EE2">
        <w:rPr>
          <w:rFonts w:eastAsia="Times New Roman" w:cstheme="minorHAnsi"/>
          <w:lang w:eastAsia="en-GB"/>
        </w:rPr>
        <w:t xml:space="preserve">, </w:t>
      </w:r>
      <w:proofErr w:type="spellStart"/>
      <w:r w:rsidR="004B2EE2">
        <w:rPr>
          <w:rFonts w:eastAsia="Times New Roman" w:cstheme="minorHAnsi"/>
          <w:lang w:eastAsia="en-GB"/>
        </w:rPr>
        <w:t>Paxlovid</w:t>
      </w:r>
      <w:proofErr w:type="spellEnd"/>
      <w:r w:rsidR="004B2EE2">
        <w:rPr>
          <w:rFonts w:eastAsia="Times New Roman" w:cstheme="minorHAnsi"/>
          <w:lang w:eastAsia="en-GB"/>
        </w:rPr>
        <w:t xml:space="preserve"> (in first 12 weeks of pregnancy)</w:t>
      </w:r>
      <w:r w:rsidR="00227E65">
        <w:rPr>
          <w:rFonts w:eastAsia="Times New Roman" w:cstheme="minorHAnsi"/>
          <w:lang w:eastAsia="en-GB"/>
        </w:rPr>
        <w:t xml:space="preserve"> or </w:t>
      </w:r>
      <w:proofErr w:type="spellStart"/>
      <w:r w:rsidR="00227E65">
        <w:rPr>
          <w:rFonts w:eastAsia="Times New Roman" w:cstheme="minorHAnsi"/>
          <w:lang w:eastAsia="en-GB"/>
        </w:rPr>
        <w:t>molnupiravir</w:t>
      </w:r>
      <w:proofErr w:type="spellEnd"/>
      <w:r>
        <w:rPr>
          <w:rFonts w:eastAsia="Times New Roman" w:cstheme="minorHAnsi"/>
          <w:lang w:eastAsia="en-GB"/>
        </w:rPr>
        <w:t xml:space="preserve"> </w:t>
      </w:r>
      <w:r w:rsidR="004B099A" w:rsidRPr="00962444">
        <w:rPr>
          <w:rFonts w:eastAsia="Times New Roman" w:cstheme="minorHAnsi"/>
          <w:lang w:eastAsia="en-GB"/>
        </w:rPr>
        <w:t xml:space="preserve">as </w:t>
      </w:r>
      <w:r w:rsidR="008A0E59">
        <w:rPr>
          <w:rFonts w:eastAsia="Times New Roman" w:cstheme="minorHAnsi"/>
          <w:lang w:eastAsia="en-GB"/>
        </w:rPr>
        <w:t>it</w:t>
      </w:r>
      <w:r w:rsidR="008A0E59" w:rsidRPr="00962444">
        <w:rPr>
          <w:rFonts w:eastAsia="Times New Roman" w:cstheme="minorHAnsi"/>
          <w:lang w:eastAsia="en-GB"/>
        </w:rPr>
        <w:t xml:space="preserve"> </w:t>
      </w:r>
      <w:r w:rsidR="004647D6" w:rsidRPr="00962444">
        <w:rPr>
          <w:rFonts w:eastAsia="Times New Roman" w:cstheme="minorHAnsi"/>
          <w:lang w:eastAsia="en-GB"/>
        </w:rPr>
        <w:t>may be harmful</w:t>
      </w:r>
      <w:r w:rsidR="00DF00A1" w:rsidRPr="00962444">
        <w:rPr>
          <w:rFonts w:eastAsia="Times New Roman" w:cstheme="minorHAnsi"/>
          <w:lang w:eastAsia="en-GB"/>
        </w:rPr>
        <w:t xml:space="preserve"> in pregnancy</w:t>
      </w:r>
      <w:r w:rsidR="004647D6" w:rsidRPr="00962444">
        <w:rPr>
          <w:rFonts w:eastAsia="Times New Roman" w:cstheme="minorHAnsi"/>
          <w:lang w:eastAsia="en-GB"/>
        </w:rPr>
        <w:t xml:space="preserve"> or when breast-feeding</w:t>
      </w:r>
      <w:r w:rsidR="00DF00A1" w:rsidRPr="00962444">
        <w:rPr>
          <w:rFonts w:eastAsia="Times New Roman" w:cstheme="minorHAnsi"/>
          <w:lang w:eastAsia="en-GB"/>
        </w:rPr>
        <w:t>.</w:t>
      </w:r>
      <w:r w:rsidR="005D5BA7" w:rsidRPr="00962444">
        <w:rPr>
          <w:rFonts w:eastAsia="Times New Roman" w:cstheme="minorHAnsi"/>
          <w:lang w:eastAsia="en-GB"/>
        </w:rPr>
        <w:t xml:space="preserve"> </w:t>
      </w:r>
      <w:r w:rsidR="00245D5C">
        <w:rPr>
          <w:rFonts w:eastAsia="Times New Roman" w:cstheme="minorHAnsi"/>
          <w:lang w:eastAsia="en-GB"/>
        </w:rPr>
        <w:t xml:space="preserve">Dexamethasone and </w:t>
      </w:r>
      <w:proofErr w:type="spellStart"/>
      <w:r w:rsidR="00245D5C">
        <w:rPr>
          <w:rFonts w:eastAsia="Times New Roman" w:cstheme="minorHAnsi"/>
          <w:lang w:eastAsia="en-GB"/>
        </w:rPr>
        <w:t>oseltamivir</w:t>
      </w:r>
      <w:proofErr w:type="spellEnd"/>
      <w:r w:rsidR="005D5BA7" w:rsidRPr="00962444">
        <w:rPr>
          <w:rFonts w:eastAsia="Times New Roman" w:cstheme="minorHAnsi"/>
          <w:lang w:eastAsia="en-GB"/>
        </w:rPr>
        <w:t xml:space="preserve"> have previously been used in pregnancy for other medical conditions without safety concerns being raised</w:t>
      </w:r>
      <w:r w:rsidR="00645815">
        <w:rPr>
          <w:rFonts w:eastAsia="Times New Roman" w:cstheme="minorHAnsi"/>
          <w:lang w:eastAsia="en-GB"/>
        </w:rPr>
        <w:t xml:space="preserve">. </w:t>
      </w:r>
      <w:proofErr w:type="spellStart"/>
      <w:r w:rsidR="00D55712" w:rsidRPr="00D55712">
        <w:rPr>
          <w:rFonts w:eastAsia="Times New Roman"/>
          <w:lang w:eastAsia="en-GB"/>
        </w:rPr>
        <w:t>Baloxavir</w:t>
      </w:r>
      <w:proofErr w:type="spellEnd"/>
      <w:r w:rsidR="003535EE">
        <w:rPr>
          <w:rFonts w:eastAsia="Times New Roman"/>
          <w:lang w:eastAsia="en-GB"/>
        </w:rPr>
        <w:t xml:space="preserve"> </w:t>
      </w:r>
      <w:r w:rsidR="00227E65">
        <w:rPr>
          <w:rFonts w:eastAsia="Times New Roman"/>
          <w:lang w:eastAsia="en-GB"/>
        </w:rPr>
        <w:t xml:space="preserve">and </w:t>
      </w:r>
      <w:proofErr w:type="spellStart"/>
      <w:r w:rsidR="00227E65">
        <w:rPr>
          <w:rFonts w:eastAsia="Times New Roman"/>
          <w:lang w:eastAsia="en-GB"/>
        </w:rPr>
        <w:t>sotrovimab</w:t>
      </w:r>
      <w:proofErr w:type="spellEnd"/>
      <w:r w:rsidR="00227E65">
        <w:rPr>
          <w:rFonts w:eastAsia="Times New Roman"/>
          <w:lang w:eastAsia="en-GB"/>
        </w:rPr>
        <w:t xml:space="preserve"> </w:t>
      </w:r>
      <w:r w:rsidR="004B2EE2">
        <w:rPr>
          <w:rFonts w:eastAsia="Times New Roman"/>
          <w:lang w:eastAsia="en-GB"/>
        </w:rPr>
        <w:t xml:space="preserve">(and </w:t>
      </w:r>
      <w:proofErr w:type="spellStart"/>
      <w:r w:rsidR="004B2EE2">
        <w:rPr>
          <w:rFonts w:eastAsia="Times New Roman"/>
          <w:lang w:eastAsia="en-GB"/>
        </w:rPr>
        <w:t>Paxlovid</w:t>
      </w:r>
      <w:proofErr w:type="spellEnd"/>
      <w:r w:rsidR="004B2EE2">
        <w:rPr>
          <w:rFonts w:eastAsia="Times New Roman"/>
          <w:lang w:eastAsia="en-GB"/>
        </w:rPr>
        <w:t xml:space="preserve"> after 12 weeks of pregnancy) </w:t>
      </w:r>
      <w:r w:rsidR="001D1E1E">
        <w:rPr>
          <w:rFonts w:eastAsia="Times New Roman"/>
          <w:lang w:eastAsia="en-GB"/>
        </w:rPr>
        <w:t xml:space="preserve">have not been used in pregnant women before but </w:t>
      </w:r>
      <w:r w:rsidR="00227E65">
        <w:rPr>
          <w:rFonts w:eastAsia="Times New Roman"/>
          <w:lang w:eastAsia="en-GB"/>
        </w:rPr>
        <w:t>are</w:t>
      </w:r>
      <w:r w:rsidR="00D55712" w:rsidRPr="00D55712">
        <w:rPr>
          <w:rFonts w:eastAsia="Times New Roman"/>
          <w:lang w:eastAsia="en-GB"/>
        </w:rPr>
        <w:t xml:space="preserve"> considered to have an acceptably low level of risk to use in pregnant women in this trial by a national expert panel</w:t>
      </w:r>
      <w:r w:rsidR="00DA2633">
        <w:rPr>
          <w:rFonts w:eastAsia="Times New Roman"/>
          <w:lang w:eastAsia="en-GB"/>
        </w:rPr>
        <w:t xml:space="preserve">; your medical team will discuss with you whether you would be </w:t>
      </w:r>
      <w:r w:rsidR="00514B93">
        <w:rPr>
          <w:rFonts w:eastAsia="Times New Roman"/>
          <w:lang w:eastAsia="en-GB"/>
        </w:rPr>
        <w:t>willing</w:t>
      </w:r>
      <w:r w:rsidR="00DA2633">
        <w:rPr>
          <w:rFonts w:eastAsia="Times New Roman"/>
          <w:lang w:eastAsia="en-GB"/>
        </w:rPr>
        <w:t xml:space="preserve"> to receive them</w:t>
      </w:r>
      <w:r w:rsidR="005D5BA7" w:rsidRPr="00962444">
        <w:rPr>
          <w:rFonts w:eastAsia="Times New Roman" w:cstheme="minorHAnsi"/>
          <w:lang w:eastAsia="en-GB"/>
        </w:rPr>
        <w:t>.</w:t>
      </w:r>
      <w:r w:rsidR="009F7002" w:rsidRPr="00962444">
        <w:rPr>
          <w:rFonts w:eastAsia="Times New Roman" w:cstheme="minorHAnsi"/>
          <w:lang w:eastAsia="en-GB"/>
        </w:rPr>
        <w:t xml:space="preserve"> </w:t>
      </w:r>
    </w:p>
    <w:p w14:paraId="19D9A19A" w14:textId="77777777" w:rsidR="004E031F" w:rsidRPr="00402063" w:rsidRDefault="004E031F" w:rsidP="00FA0B16">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8) Can I stop the study treatment or my participation early?</w:t>
      </w:r>
    </w:p>
    <w:p w14:paraId="4D195A99" w14:textId="7D7B773D" w:rsidR="004E031F" w:rsidRPr="00402063" w:rsidRDefault="004E031F" w:rsidP="003535EE">
      <w:pPr>
        <w:spacing w:after="12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If you or your doctor want to stop the study treatment before the course has been completed, then you are free to do so. If you decide that you do not wish any more information to be collected about you, you are free to say so (</w:t>
      </w:r>
      <w:proofErr w:type="gramStart"/>
      <w:r w:rsidRPr="00402063">
        <w:rPr>
          <w:rFonts w:eastAsia="Times New Roman" w:cstheme="minorHAnsi"/>
          <w:color w:val="000000" w:themeColor="text1"/>
          <w:lang w:eastAsia="en-GB"/>
        </w:rPr>
        <w:t>although</w:t>
      </w:r>
      <w:proofErr w:type="gramEnd"/>
      <w:r w:rsidRPr="00402063">
        <w:rPr>
          <w:rFonts w:eastAsia="Times New Roman" w:cstheme="minorHAnsi"/>
          <w:color w:val="000000" w:themeColor="text1"/>
          <w:lang w:eastAsia="en-GB"/>
        </w:rPr>
        <w:t xml:space="preserve"> </w:t>
      </w:r>
      <w:r w:rsidR="001575C0" w:rsidRPr="00402063">
        <w:rPr>
          <w:rFonts w:eastAsia="Times New Roman" w:cstheme="minorHAnsi"/>
          <w:color w:val="000000" w:themeColor="text1"/>
          <w:lang w:eastAsia="en-GB"/>
        </w:rPr>
        <w:t xml:space="preserve">de-identified </w:t>
      </w:r>
      <w:r w:rsidRPr="00402063">
        <w:rPr>
          <w:rFonts w:eastAsia="Times New Roman" w:cstheme="minorHAnsi"/>
          <w:color w:val="000000" w:themeColor="text1"/>
          <w:lang w:eastAsia="en-GB"/>
        </w:rPr>
        <w:t>information that has been collected up to that point will continue to be analysed by the research team).</w:t>
      </w:r>
      <w:r w:rsidR="00BE6E41">
        <w:rPr>
          <w:rFonts w:eastAsia="Times New Roman" w:cstheme="minorHAnsi"/>
          <w:color w:val="000000" w:themeColor="text1"/>
          <w:lang w:eastAsia="en-GB"/>
        </w:rPr>
        <w:t xml:space="preserve"> </w:t>
      </w:r>
    </w:p>
    <w:p w14:paraId="60B58EA0" w14:textId="77777777" w:rsidR="004E031F" w:rsidRPr="00402063" w:rsidRDefault="004E031F" w:rsidP="00FA0B16">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9</w:t>
      </w:r>
      <w:r w:rsidR="00FB07C4" w:rsidRPr="00402063">
        <w:rPr>
          <w:rFonts w:eastAsia="Times New Roman" w:cstheme="minorHAnsi"/>
          <w:b/>
          <w:bCs/>
          <w:color w:val="000000" w:themeColor="text1"/>
          <w:lang w:eastAsia="en-GB"/>
        </w:rPr>
        <w:t xml:space="preserve">) If </w:t>
      </w:r>
      <w:r w:rsidRPr="00402063">
        <w:rPr>
          <w:rFonts w:eastAsia="Times New Roman" w:cstheme="minorHAnsi"/>
          <w:b/>
          <w:bCs/>
          <w:color w:val="000000" w:themeColor="text1"/>
          <w:lang w:eastAsia="en-GB"/>
        </w:rPr>
        <w:t xml:space="preserve">I </w:t>
      </w:r>
      <w:r w:rsidR="00FB07C4" w:rsidRPr="00402063">
        <w:rPr>
          <w:rFonts w:eastAsia="Times New Roman" w:cstheme="minorHAnsi"/>
          <w:b/>
          <w:bCs/>
          <w:color w:val="000000" w:themeColor="text1"/>
          <w:lang w:eastAsia="en-GB"/>
        </w:rPr>
        <w:t xml:space="preserve">have any questions or problems, who can </w:t>
      </w:r>
      <w:r w:rsidRPr="00402063">
        <w:rPr>
          <w:rFonts w:eastAsia="Times New Roman" w:cstheme="minorHAnsi"/>
          <w:b/>
          <w:bCs/>
          <w:color w:val="000000" w:themeColor="text1"/>
          <w:lang w:eastAsia="en-GB"/>
        </w:rPr>
        <w:t xml:space="preserve">I </w:t>
      </w:r>
      <w:r w:rsidR="00FB07C4" w:rsidRPr="00402063">
        <w:rPr>
          <w:rFonts w:eastAsia="Times New Roman" w:cstheme="minorHAnsi"/>
          <w:b/>
          <w:bCs/>
          <w:color w:val="000000" w:themeColor="text1"/>
          <w:lang w:eastAsia="en-GB"/>
        </w:rPr>
        <w:t>call?</w:t>
      </w:r>
    </w:p>
    <w:p w14:paraId="0D4CE005" w14:textId="45BDE26A" w:rsidR="001575C0" w:rsidRPr="00402063" w:rsidRDefault="00FB07C4" w:rsidP="003535EE">
      <w:pPr>
        <w:spacing w:after="120" w:line="240" w:lineRule="auto"/>
        <w:contextualSpacing/>
        <w:rPr>
          <w:color w:val="000000" w:themeColor="text1"/>
        </w:rPr>
      </w:pPr>
      <w:r w:rsidRPr="00402063">
        <w:rPr>
          <w:rFonts w:eastAsia="Times New Roman" w:cstheme="minorHAnsi"/>
          <w:color w:val="000000" w:themeColor="text1"/>
          <w:lang w:eastAsia="en-GB"/>
        </w:rPr>
        <w:t xml:space="preserve">If you have any questions </w:t>
      </w:r>
      <w:r w:rsidR="00436CB0" w:rsidRPr="00402063">
        <w:rPr>
          <w:rFonts w:eastAsia="Times New Roman" w:cstheme="minorHAnsi"/>
          <w:color w:val="000000" w:themeColor="text1"/>
          <w:lang w:eastAsia="en-GB"/>
        </w:rPr>
        <w:t xml:space="preserve">please </w:t>
      </w:r>
      <w:r w:rsidR="00A77396" w:rsidRPr="00402063">
        <w:rPr>
          <w:color w:val="000000" w:themeColor="text1"/>
        </w:rPr>
        <w:t>speak to your hospital medical team.</w:t>
      </w:r>
      <w:r w:rsidR="004F0EC6" w:rsidRPr="00402063">
        <w:rPr>
          <w:color w:val="000000" w:themeColor="text1"/>
        </w:rPr>
        <w:t xml:space="preserve"> Further information about the study </w:t>
      </w:r>
      <w:r w:rsidR="00BE6E41">
        <w:rPr>
          <w:color w:val="000000" w:themeColor="text1"/>
        </w:rPr>
        <w:t>is</w:t>
      </w:r>
      <w:r w:rsidR="00BE6E41" w:rsidRPr="00402063">
        <w:rPr>
          <w:color w:val="000000" w:themeColor="text1"/>
        </w:rPr>
        <w:t xml:space="preserve"> </w:t>
      </w:r>
      <w:r w:rsidR="004F0EC6" w:rsidRPr="00402063">
        <w:rPr>
          <w:color w:val="000000" w:themeColor="text1"/>
        </w:rPr>
        <w:t>available on the study website (</w:t>
      </w:r>
      <w:hyperlink r:id="rId9" w:history="1">
        <w:r w:rsidR="00475B52" w:rsidRPr="00F23FB9">
          <w:rPr>
            <w:rStyle w:val="Hyperlink"/>
          </w:rPr>
          <w:t>www.recoverytrial.net</w:t>
        </w:r>
      </w:hyperlink>
      <w:r w:rsidR="004F0EC6" w:rsidRPr="00402063">
        <w:rPr>
          <w:color w:val="000000" w:themeColor="text1"/>
        </w:rPr>
        <w:t>).</w:t>
      </w:r>
    </w:p>
    <w:p w14:paraId="302D714F" w14:textId="47ED81BE" w:rsidR="00155AEA" w:rsidRPr="00402063" w:rsidRDefault="004E031F" w:rsidP="00FA0B16">
      <w:pPr>
        <w:spacing w:after="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10</w:t>
      </w:r>
      <w:r w:rsidR="00FB07C4" w:rsidRPr="00402063">
        <w:rPr>
          <w:rFonts w:eastAsia="Times New Roman" w:cstheme="minorHAnsi"/>
          <w:b/>
          <w:bCs/>
          <w:color w:val="000000" w:themeColor="text1"/>
          <w:lang w:eastAsia="en-GB"/>
        </w:rPr>
        <w:t xml:space="preserve">) What information do </w:t>
      </w:r>
      <w:r w:rsidRPr="00402063">
        <w:rPr>
          <w:rFonts w:eastAsia="Times New Roman" w:cstheme="minorHAnsi"/>
          <w:b/>
          <w:bCs/>
          <w:color w:val="000000" w:themeColor="text1"/>
          <w:lang w:eastAsia="en-GB"/>
        </w:rPr>
        <w:t>you hold about me and how do you</w:t>
      </w:r>
      <w:r w:rsidR="00FB07C4" w:rsidRPr="00402063">
        <w:rPr>
          <w:rFonts w:eastAsia="Times New Roman" w:cstheme="minorHAnsi"/>
          <w:b/>
          <w:bCs/>
          <w:color w:val="000000" w:themeColor="text1"/>
          <w:lang w:eastAsia="en-GB"/>
        </w:rPr>
        <w:t xml:space="preserve"> keep </w:t>
      </w:r>
      <w:r w:rsidRPr="00402063">
        <w:rPr>
          <w:rFonts w:eastAsia="Times New Roman" w:cstheme="minorHAnsi"/>
          <w:b/>
          <w:bCs/>
          <w:color w:val="000000" w:themeColor="text1"/>
          <w:lang w:eastAsia="en-GB"/>
        </w:rPr>
        <w:t xml:space="preserve">it </w:t>
      </w:r>
      <w:r w:rsidR="00FB07C4" w:rsidRPr="00402063">
        <w:rPr>
          <w:rFonts w:eastAsia="Times New Roman" w:cstheme="minorHAnsi"/>
          <w:b/>
          <w:bCs/>
          <w:color w:val="000000" w:themeColor="text1"/>
          <w:lang w:eastAsia="en-GB"/>
        </w:rPr>
        <w:t>private?</w:t>
      </w:r>
    </w:p>
    <w:p w14:paraId="49F5A418" w14:textId="7263772E" w:rsidR="004E031F" w:rsidRDefault="00FB07C4" w:rsidP="003535EE">
      <w:pPr>
        <w:spacing w:after="12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All information about you and your </w:t>
      </w:r>
      <w:r w:rsidR="004E031F" w:rsidRPr="00402063">
        <w:rPr>
          <w:rFonts w:eastAsia="Times New Roman" w:cstheme="minorHAnsi"/>
          <w:color w:val="000000" w:themeColor="text1"/>
          <w:lang w:eastAsia="en-GB"/>
        </w:rPr>
        <w:t xml:space="preserve">health </w:t>
      </w:r>
      <w:r w:rsidRPr="00402063">
        <w:rPr>
          <w:rFonts w:eastAsia="Times New Roman" w:cstheme="minorHAnsi"/>
          <w:color w:val="000000" w:themeColor="text1"/>
          <w:lang w:eastAsia="en-GB"/>
        </w:rPr>
        <w:t xml:space="preserve">will be kept private. The only people allowed to look at the information will be the doctors who are running the study, </w:t>
      </w:r>
      <w:r w:rsidR="00E97E80">
        <w:rPr>
          <w:rFonts w:eastAsia="Times New Roman" w:cstheme="minorHAnsi"/>
          <w:color w:val="000000" w:themeColor="text1"/>
          <w:lang w:eastAsia="en-GB"/>
        </w:rPr>
        <w:t xml:space="preserve">authorised </w:t>
      </w:r>
      <w:r w:rsidRPr="00402063">
        <w:rPr>
          <w:rFonts w:eastAsia="Times New Roman" w:cstheme="minorHAnsi"/>
          <w:color w:val="000000" w:themeColor="text1"/>
          <w:lang w:eastAsia="en-GB"/>
        </w:rPr>
        <w:t xml:space="preserve">staff at </w:t>
      </w:r>
      <w:r w:rsidR="00E97E80">
        <w:rPr>
          <w:rFonts w:eastAsia="Times New Roman" w:cstheme="minorHAnsi"/>
          <w:color w:val="000000" w:themeColor="text1"/>
          <w:lang w:eastAsia="en-GB"/>
        </w:rPr>
        <w:t>Oxford University and</w:t>
      </w:r>
      <w:r w:rsidR="00183176">
        <w:rPr>
          <w:rFonts w:eastAsia="Times New Roman" w:cstheme="minorHAnsi"/>
          <w:color w:val="000000" w:themeColor="text1"/>
          <w:lang w:eastAsia="en-GB"/>
        </w:rPr>
        <w:t xml:space="preserve"> your hospital</w:t>
      </w:r>
      <w:r w:rsidR="00E97E80">
        <w:rPr>
          <w:rFonts w:eastAsia="Times New Roman" w:cstheme="minorHAnsi"/>
          <w:color w:val="000000" w:themeColor="text1"/>
          <w:lang w:eastAsia="en-GB"/>
        </w:rPr>
        <w:t>,</w:t>
      </w:r>
      <w:r w:rsidRPr="00402063">
        <w:rPr>
          <w:rFonts w:eastAsia="Times New Roman" w:cstheme="minorHAnsi"/>
          <w:color w:val="000000" w:themeColor="text1"/>
          <w:lang w:eastAsia="en-GB"/>
        </w:rPr>
        <w:t xml:space="preserve"> and the </w:t>
      </w:r>
      <w:r w:rsidRPr="00402063">
        <w:rPr>
          <w:rFonts w:eastAsia="Times New Roman" w:cstheme="minorHAnsi"/>
          <w:color w:val="000000" w:themeColor="text1"/>
          <w:lang w:eastAsia="en-GB"/>
        </w:rPr>
        <w:lastRenderedPageBreak/>
        <w:t xml:space="preserve">regulatory authorities who check that the study is being carried out correctly. </w:t>
      </w:r>
      <w:r w:rsidR="00AC5D2A" w:rsidRPr="00402063">
        <w:rPr>
          <w:rFonts w:eastAsia="Times New Roman" w:cstheme="minorHAnsi"/>
          <w:color w:val="000000" w:themeColor="text1"/>
          <w:lang w:eastAsia="en-GB"/>
        </w:rPr>
        <w:t>A privacy notice is on the study website</w:t>
      </w:r>
      <w:r w:rsidR="00BC1A06">
        <w:rPr>
          <w:rFonts w:eastAsia="Times New Roman" w:cstheme="minorHAnsi"/>
          <w:color w:val="000000" w:themeColor="text1"/>
          <w:lang w:eastAsia="en-GB"/>
        </w:rPr>
        <w:t xml:space="preserve"> (</w:t>
      </w:r>
      <w:hyperlink r:id="rId10" w:history="1">
        <w:r w:rsidR="00BC1A06" w:rsidRPr="006603CB">
          <w:t>https://www.recoverytrial.net/study-faq/data-privacy</w:t>
        </w:r>
      </w:hyperlink>
      <w:r w:rsidR="00BC1A06">
        <w:t>)</w:t>
      </w:r>
      <w:r w:rsidR="00AC5D2A" w:rsidRPr="00402063">
        <w:rPr>
          <w:rFonts w:eastAsia="Times New Roman" w:cstheme="minorHAnsi"/>
          <w:color w:val="000000" w:themeColor="text1"/>
          <w:lang w:eastAsia="en-GB"/>
        </w:rPr>
        <w:t>.</w:t>
      </w:r>
    </w:p>
    <w:p w14:paraId="6CE00C94" w14:textId="77777777" w:rsidR="004B2EE2" w:rsidRPr="00402063" w:rsidRDefault="004B2EE2" w:rsidP="003535EE">
      <w:pPr>
        <w:spacing w:after="120" w:line="240" w:lineRule="auto"/>
        <w:rPr>
          <w:rFonts w:eastAsia="Times New Roman" w:cstheme="minorHAnsi"/>
          <w:color w:val="000000" w:themeColor="text1"/>
          <w:lang w:eastAsia="en-GB"/>
        </w:rPr>
      </w:pPr>
    </w:p>
    <w:p w14:paraId="6FA4F94B" w14:textId="77777777" w:rsidR="004E031F" w:rsidRPr="00402063" w:rsidRDefault="00FB07C4" w:rsidP="00FA0B16">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11) </w:t>
      </w:r>
      <w:r w:rsidR="004E031F" w:rsidRPr="00402063">
        <w:rPr>
          <w:rFonts w:eastAsia="Times New Roman" w:cstheme="minorHAnsi"/>
          <w:b/>
          <w:bCs/>
          <w:color w:val="000000" w:themeColor="text1"/>
          <w:lang w:eastAsia="en-GB"/>
        </w:rPr>
        <w:t>Do I have to take part?</w:t>
      </w:r>
    </w:p>
    <w:p w14:paraId="26FCA483" w14:textId="381DB029" w:rsidR="004E031F" w:rsidRPr="00402063" w:rsidRDefault="004E031F" w:rsidP="003535EE">
      <w:pPr>
        <w:spacing w:after="1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Joining the study is voluntary. Your decision whether to take part will not affect the care you receive at this hospital. </w:t>
      </w:r>
    </w:p>
    <w:p w14:paraId="45400F94" w14:textId="77777777" w:rsidR="004E031F" w:rsidRPr="00402063" w:rsidRDefault="004E031F" w:rsidP="00FA0B16">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12) Are there any financial costs or payments?</w:t>
      </w:r>
    </w:p>
    <w:p w14:paraId="45A28060" w14:textId="65FBD747" w:rsidR="004E031F" w:rsidRPr="00402063" w:rsidRDefault="004E031F" w:rsidP="003535EE">
      <w:pPr>
        <w:spacing w:after="1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All trial treatments will be free. Neither you nor your medical staff will be paid for your participation in this study.</w:t>
      </w:r>
    </w:p>
    <w:p w14:paraId="0623B407" w14:textId="01ED6FED" w:rsidR="00D55712" w:rsidRDefault="00C82C2A" w:rsidP="00FA0B16">
      <w:pPr>
        <w:spacing w:after="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 xml:space="preserve">13) </w:t>
      </w:r>
      <w:r w:rsidR="00FB07C4" w:rsidRPr="00402063">
        <w:rPr>
          <w:rFonts w:eastAsia="Times New Roman" w:cstheme="minorHAnsi"/>
          <w:b/>
          <w:bCs/>
          <w:color w:val="000000" w:themeColor="text1"/>
          <w:lang w:eastAsia="en-GB"/>
        </w:rPr>
        <w:t xml:space="preserve">What else </w:t>
      </w:r>
      <w:r w:rsidRPr="00402063">
        <w:rPr>
          <w:rFonts w:eastAsia="Times New Roman" w:cstheme="minorHAnsi"/>
          <w:b/>
          <w:bCs/>
          <w:color w:val="000000" w:themeColor="text1"/>
          <w:lang w:eastAsia="en-GB"/>
        </w:rPr>
        <w:t>can you tell me</w:t>
      </w:r>
      <w:r w:rsidR="00FB07C4" w:rsidRPr="00402063">
        <w:rPr>
          <w:rFonts w:eastAsia="Times New Roman" w:cstheme="minorHAnsi"/>
          <w:b/>
          <w:bCs/>
          <w:color w:val="000000" w:themeColor="text1"/>
          <w:lang w:eastAsia="en-GB"/>
        </w:rPr>
        <w:t>?</w:t>
      </w:r>
    </w:p>
    <w:p w14:paraId="1688E607" w14:textId="2134E990" w:rsidR="001D0696" w:rsidRPr="00BD3C57" w:rsidRDefault="00FB07C4" w:rsidP="00FA0B16">
      <w:pPr>
        <w:spacing w:after="0" w:line="240" w:lineRule="auto"/>
        <w:rPr>
          <w:rFonts w:cstheme="minorHAnsi"/>
        </w:rPr>
      </w:pPr>
      <w:r w:rsidRPr="00402063">
        <w:rPr>
          <w:rFonts w:eastAsia="Times New Roman" w:cstheme="minorHAnsi"/>
          <w:color w:val="000000" w:themeColor="text1"/>
          <w:lang w:eastAsia="en-GB"/>
        </w:rPr>
        <w:t xml:space="preserve">The study </w:t>
      </w:r>
      <w:r w:rsidR="00B27EA5">
        <w:rPr>
          <w:color w:val="000000"/>
          <w:lang w:eastAsia="en-GB"/>
        </w:rPr>
        <w:t xml:space="preserve">has been approved by the </w:t>
      </w:r>
      <w:r w:rsidR="00B27EA5">
        <w:rPr>
          <w:shd w:val="clear" w:color="auto" w:fill="FFFFFF"/>
        </w:rPr>
        <w:t xml:space="preserve">Medicines and Healthcare products Regulatory Agency (MHRA) and by the </w:t>
      </w:r>
      <w:r w:rsidR="00B27EA5">
        <w:rPr>
          <w:color w:val="000000"/>
          <w:lang w:eastAsia="en-GB"/>
        </w:rPr>
        <w:t xml:space="preserve">Cambridge East Research Ethics Committee (Health Research Authority, ref 20/EE/0101).  It </w:t>
      </w:r>
      <w:r w:rsidRPr="00402063">
        <w:rPr>
          <w:rFonts w:eastAsia="Times New Roman" w:cstheme="minorHAnsi"/>
          <w:color w:val="000000" w:themeColor="text1"/>
          <w:lang w:eastAsia="en-GB"/>
        </w:rPr>
        <w:t xml:space="preserve">is funded by </w:t>
      </w:r>
      <w:r w:rsidR="002225B4" w:rsidRPr="00402063">
        <w:rPr>
          <w:rFonts w:eastAsia="Times New Roman" w:cstheme="minorHAnsi"/>
          <w:color w:val="000000" w:themeColor="text1"/>
          <w:lang w:eastAsia="en-GB"/>
        </w:rPr>
        <w:t>UK Research and Innovation and the National Institute for Health Research</w:t>
      </w:r>
      <w:r w:rsidRPr="00402063">
        <w:rPr>
          <w:rFonts w:eastAsia="Times New Roman" w:cstheme="minorHAnsi"/>
          <w:color w:val="000000" w:themeColor="text1"/>
          <w:lang w:eastAsia="en-GB"/>
        </w:rPr>
        <w:t xml:space="preserve">, not the makers of </w:t>
      </w:r>
      <w:r w:rsidR="00155AEA" w:rsidRPr="00402063">
        <w:rPr>
          <w:rFonts w:eastAsia="Times New Roman" w:cstheme="minorHAnsi"/>
          <w:color w:val="000000" w:themeColor="text1"/>
          <w:lang w:eastAsia="en-GB"/>
        </w:rPr>
        <w:t>any of the study treatments</w:t>
      </w:r>
      <w:r w:rsidR="00493952">
        <w:rPr>
          <w:rFonts w:eastAsia="Times New Roman" w:cstheme="minorHAnsi"/>
          <w:color w:val="000000" w:themeColor="text1"/>
          <w:lang w:eastAsia="en-GB"/>
        </w:rPr>
        <w:t xml:space="preserve"> (who may provide the treatment free of charge to the trial)</w:t>
      </w:r>
      <w:r w:rsidRPr="00402063">
        <w:rPr>
          <w:rFonts w:eastAsia="Times New Roman" w:cstheme="minorHAnsi"/>
          <w:color w:val="000000" w:themeColor="text1"/>
          <w:lang w:eastAsia="en-GB"/>
        </w:rPr>
        <w:t>.</w:t>
      </w:r>
      <w:r w:rsidR="004F0EC6" w:rsidRPr="00402063">
        <w:rPr>
          <w:rFonts w:eastAsia="Times New Roman" w:cstheme="minorHAnsi"/>
          <w:color w:val="000000" w:themeColor="text1"/>
          <w:lang w:eastAsia="en-GB"/>
        </w:rPr>
        <w:t xml:space="preserve"> </w:t>
      </w:r>
      <w:r w:rsidRPr="00402063">
        <w:rPr>
          <w:rFonts w:eastAsia="Times New Roman" w:cstheme="minorHAnsi"/>
          <w:color w:val="000000" w:themeColor="text1"/>
          <w:lang w:eastAsia="en-GB"/>
        </w:rPr>
        <w:t>If we find out any new information that might affect your decision to stay in the study, we will give it to you.</w:t>
      </w:r>
      <w:r w:rsidR="005C1526" w:rsidRPr="00402063">
        <w:rPr>
          <w:rFonts w:eastAsia="Times New Roman" w:cstheme="minorHAnsi"/>
          <w:color w:val="000000" w:themeColor="text1"/>
          <w:lang w:eastAsia="en-GB"/>
        </w:rPr>
        <w:t xml:space="preserve"> </w:t>
      </w:r>
      <w:r w:rsidR="007B165F" w:rsidRPr="00402063">
        <w:rPr>
          <w:rFonts w:eastAsia="Times New Roman" w:cstheme="minorHAnsi"/>
          <w:color w:val="000000" w:themeColor="text1"/>
          <w:lang w:eastAsia="en-GB"/>
        </w:rPr>
        <w:t xml:space="preserve">The University of Oxford, as </w:t>
      </w:r>
      <w:r w:rsidR="00842877">
        <w:rPr>
          <w:rFonts w:eastAsia="Times New Roman" w:cstheme="minorHAnsi"/>
          <w:color w:val="000000" w:themeColor="text1"/>
          <w:lang w:eastAsia="en-GB"/>
        </w:rPr>
        <w:t>S</w:t>
      </w:r>
      <w:r w:rsidR="007B165F" w:rsidRPr="00402063">
        <w:rPr>
          <w:rFonts w:eastAsia="Times New Roman" w:cstheme="minorHAnsi"/>
          <w:color w:val="000000" w:themeColor="text1"/>
          <w:lang w:eastAsia="en-GB"/>
        </w:rPr>
        <w:t>ponsor, has appropriate insurance in place in the unlikely event that you suffer any harm as a direct consequence of your participation in this study. NHS indemnity operates in respect of the clinical treatment that is provided.</w:t>
      </w:r>
    </w:p>
    <w:sectPr w:rsidR="001D0696" w:rsidRPr="00BD3C57" w:rsidSect="002D74C5">
      <w:footerReference w:type="default" r:id="rId11"/>
      <w:pgSz w:w="11906" w:h="16838"/>
      <w:pgMar w:top="567" w:right="720" w:bottom="567" w:left="720"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5327754" w16cid:durableId="2565A5A7"/>
  <w16cid:commentId w16cid:paraId="1CEDF68D" w16cid:durableId="2565A60E"/>
  <w16cid:commentId w16cid:paraId="529357ED" w16cid:durableId="2565A5A8"/>
  <w16cid:commentId w16cid:paraId="6C03F0BE" w16cid:durableId="2565A626"/>
  <w16cid:commentId w16cid:paraId="26C27511" w16cid:durableId="2565A5A9"/>
  <w16cid:commentId w16cid:paraId="552DEB3D" w16cid:durableId="2565A5AA"/>
  <w16cid:commentId w16cid:paraId="5C2211EC" w16cid:durableId="2565A5AB"/>
  <w16cid:commentId w16cid:paraId="12F3A579" w16cid:durableId="2565A69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363FDC" w14:textId="77777777" w:rsidR="00E53C0E" w:rsidRDefault="00E53C0E" w:rsidP="00402791">
      <w:pPr>
        <w:spacing w:after="0" w:line="240" w:lineRule="auto"/>
      </w:pPr>
      <w:r>
        <w:separator/>
      </w:r>
    </w:p>
  </w:endnote>
  <w:endnote w:type="continuationSeparator" w:id="0">
    <w:p w14:paraId="74C4FE7D" w14:textId="77777777" w:rsidR="00E53C0E" w:rsidRDefault="00E53C0E" w:rsidP="00402791">
      <w:pPr>
        <w:spacing w:after="0" w:line="240" w:lineRule="auto"/>
      </w:pPr>
      <w:r>
        <w:continuationSeparator/>
      </w:r>
    </w:p>
  </w:endnote>
  <w:endnote w:type="continuationNotice" w:id="1">
    <w:p w14:paraId="4AB5E055" w14:textId="77777777" w:rsidR="00E53C0E" w:rsidRDefault="00E53C0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3EAEA7" w14:textId="732B5D3A" w:rsidR="00B814B8" w:rsidRPr="00842877" w:rsidRDefault="00B814B8">
    <w:pPr>
      <w:pStyle w:val="Footer"/>
      <w:rPr>
        <w:sz w:val="16"/>
        <w:szCs w:val="16"/>
      </w:rPr>
    </w:pPr>
    <w:r w:rsidRPr="00842877">
      <w:rPr>
        <w:sz w:val="16"/>
        <w:szCs w:val="16"/>
      </w:rPr>
      <w:t xml:space="preserve">RECOVERY trial ICF/PIL </w:t>
    </w:r>
    <w:del w:id="10" w:author="Richard Haynes" w:date="2022-05-31T16:04:00Z">
      <w:r w:rsidR="00D03007" w:rsidRPr="00842877" w:rsidDel="00732D1E">
        <w:rPr>
          <w:sz w:val="16"/>
          <w:szCs w:val="16"/>
        </w:rPr>
        <w:delText>V</w:delText>
      </w:r>
      <w:r w:rsidR="00D03007" w:rsidDel="00732D1E">
        <w:rPr>
          <w:sz w:val="16"/>
          <w:szCs w:val="16"/>
        </w:rPr>
        <w:delText>23</w:delText>
      </w:r>
    </w:del>
    <w:ins w:id="11" w:author="Richard Haynes" w:date="2022-05-31T16:04:00Z">
      <w:r w:rsidR="00732D1E" w:rsidRPr="00842877">
        <w:rPr>
          <w:sz w:val="16"/>
          <w:szCs w:val="16"/>
        </w:rPr>
        <w:t>V</w:t>
      </w:r>
      <w:r w:rsidR="00732D1E">
        <w:rPr>
          <w:sz w:val="16"/>
          <w:szCs w:val="16"/>
        </w:rPr>
        <w:t>24</w:t>
      </w:r>
    </w:ins>
    <w:r w:rsidR="00837EAA">
      <w:rPr>
        <w:sz w:val="16"/>
        <w:szCs w:val="16"/>
      </w:rPr>
      <w:t xml:space="preserve">.0 </w:t>
    </w:r>
    <w:del w:id="12" w:author="Richard Haynes" w:date="2022-05-31T16:04:00Z">
      <w:r w:rsidR="00D03007" w:rsidDel="00732D1E">
        <w:rPr>
          <w:sz w:val="16"/>
          <w:szCs w:val="16"/>
        </w:rPr>
        <w:delText>13</w:delText>
      </w:r>
    </w:del>
    <w:ins w:id="13" w:author="Richard Haynes" w:date="2022-05-31T16:04:00Z">
      <w:r w:rsidR="00732D1E">
        <w:rPr>
          <w:sz w:val="16"/>
          <w:szCs w:val="16"/>
        </w:rPr>
        <w:t>31</w:t>
      </w:r>
    </w:ins>
    <w:r w:rsidR="00837EAA">
      <w:rPr>
        <w:sz w:val="16"/>
        <w:szCs w:val="16"/>
      </w:rPr>
      <w:t>-</w:t>
    </w:r>
    <w:r w:rsidR="00D03007">
      <w:rPr>
        <w:sz w:val="16"/>
        <w:szCs w:val="16"/>
      </w:rPr>
      <w:t>May</w:t>
    </w:r>
    <w:r w:rsidR="00837EAA">
      <w:rPr>
        <w:sz w:val="16"/>
        <w:szCs w:val="16"/>
      </w:rPr>
      <w:t>-2022</w:t>
    </w:r>
    <w:r w:rsidRPr="00842877">
      <w:rPr>
        <w:sz w:val="16"/>
        <w:szCs w:val="16"/>
      </w:rPr>
      <w:t xml:space="preserve">      IRAS 281712    </w:t>
    </w:r>
    <w:r w:rsidRPr="00842877">
      <w:rPr>
        <w:sz w:val="16"/>
        <w:szCs w:val="16"/>
      </w:rPr>
      <w:tab/>
      <w:t>REC Ref 20/EE/0101</w:t>
    </w:r>
  </w:p>
  <w:p w14:paraId="670586E0" w14:textId="0776725B" w:rsidR="00B814B8" w:rsidRDefault="006742E6">
    <w:pPr>
      <w:pStyle w:val="Footer"/>
    </w:pPr>
    <w:sdt>
      <w:sdtPr>
        <w:rPr>
          <w:sz w:val="16"/>
          <w:szCs w:val="16"/>
        </w:rPr>
        <w:id w:val="-1727514511"/>
        <w:docPartObj>
          <w:docPartGallery w:val="Page Numbers (Bottom of Page)"/>
          <w:docPartUnique/>
        </w:docPartObj>
      </w:sdtPr>
      <w:sdtEndPr/>
      <w:sdtContent>
        <w:sdt>
          <w:sdtPr>
            <w:rPr>
              <w:sz w:val="16"/>
              <w:szCs w:val="16"/>
            </w:rPr>
            <w:id w:val="-1705238520"/>
            <w:docPartObj>
              <w:docPartGallery w:val="Page Numbers (Top of Page)"/>
              <w:docPartUnique/>
            </w:docPartObj>
          </w:sdtPr>
          <w:sdtEndPr/>
          <w:sdtContent>
            <w:r w:rsidR="00B814B8" w:rsidRPr="00842877">
              <w:rPr>
                <w:sz w:val="16"/>
                <w:szCs w:val="16"/>
              </w:rPr>
              <w:t xml:space="preserve">Page </w:t>
            </w:r>
            <w:r w:rsidR="00B814B8" w:rsidRPr="00842877">
              <w:rPr>
                <w:b/>
                <w:bCs/>
                <w:sz w:val="16"/>
                <w:szCs w:val="16"/>
              </w:rPr>
              <w:fldChar w:fldCharType="begin"/>
            </w:r>
            <w:r w:rsidR="00B814B8" w:rsidRPr="00842877">
              <w:rPr>
                <w:b/>
                <w:bCs/>
                <w:sz w:val="16"/>
                <w:szCs w:val="16"/>
              </w:rPr>
              <w:instrText xml:space="preserve"> PAGE </w:instrText>
            </w:r>
            <w:r w:rsidR="00B814B8" w:rsidRPr="00842877">
              <w:rPr>
                <w:b/>
                <w:bCs/>
                <w:sz w:val="16"/>
                <w:szCs w:val="16"/>
              </w:rPr>
              <w:fldChar w:fldCharType="separate"/>
            </w:r>
            <w:r>
              <w:rPr>
                <w:b/>
                <w:bCs/>
                <w:noProof/>
                <w:sz w:val="16"/>
                <w:szCs w:val="16"/>
              </w:rPr>
              <w:t>5</w:t>
            </w:r>
            <w:r w:rsidR="00B814B8" w:rsidRPr="00842877">
              <w:rPr>
                <w:b/>
                <w:bCs/>
                <w:sz w:val="16"/>
                <w:szCs w:val="16"/>
              </w:rPr>
              <w:fldChar w:fldCharType="end"/>
            </w:r>
            <w:r w:rsidR="00B814B8" w:rsidRPr="00842877">
              <w:rPr>
                <w:sz w:val="16"/>
                <w:szCs w:val="16"/>
              </w:rPr>
              <w:t xml:space="preserve"> of </w:t>
            </w:r>
            <w:r w:rsidR="00B814B8" w:rsidRPr="00842877">
              <w:rPr>
                <w:b/>
                <w:bCs/>
                <w:sz w:val="16"/>
                <w:szCs w:val="16"/>
              </w:rPr>
              <w:fldChar w:fldCharType="begin"/>
            </w:r>
            <w:r w:rsidR="00B814B8" w:rsidRPr="00842877">
              <w:rPr>
                <w:b/>
                <w:bCs/>
                <w:sz w:val="16"/>
                <w:szCs w:val="16"/>
              </w:rPr>
              <w:instrText xml:space="preserve"> NUMPAGES  </w:instrText>
            </w:r>
            <w:r w:rsidR="00B814B8" w:rsidRPr="00842877">
              <w:rPr>
                <w:b/>
                <w:bCs/>
                <w:sz w:val="16"/>
                <w:szCs w:val="16"/>
              </w:rPr>
              <w:fldChar w:fldCharType="separate"/>
            </w:r>
            <w:r>
              <w:rPr>
                <w:b/>
                <w:bCs/>
                <w:noProof/>
                <w:sz w:val="16"/>
                <w:szCs w:val="16"/>
              </w:rPr>
              <w:t>5</w:t>
            </w:r>
            <w:r w:rsidR="00B814B8" w:rsidRPr="00842877">
              <w:rPr>
                <w:b/>
                <w:bCs/>
                <w:sz w:val="16"/>
                <w:szCs w:val="16"/>
              </w:rPr>
              <w:fldChar w:fldCharType="end"/>
            </w:r>
          </w:sdtContent>
        </w:sdt>
      </w:sdtContent>
    </w:sdt>
    <w:r w:rsidR="00BA6FA3">
      <w:rPr>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BCDA05" w14:textId="77777777" w:rsidR="00E53C0E" w:rsidRDefault="00E53C0E" w:rsidP="00402791">
      <w:pPr>
        <w:spacing w:after="0" w:line="240" w:lineRule="auto"/>
      </w:pPr>
      <w:r>
        <w:separator/>
      </w:r>
    </w:p>
  </w:footnote>
  <w:footnote w:type="continuationSeparator" w:id="0">
    <w:p w14:paraId="5FA9ED5A" w14:textId="77777777" w:rsidR="00E53C0E" w:rsidRDefault="00E53C0E" w:rsidP="00402791">
      <w:pPr>
        <w:spacing w:after="0" w:line="240" w:lineRule="auto"/>
      </w:pPr>
      <w:r>
        <w:continuationSeparator/>
      </w:r>
    </w:p>
  </w:footnote>
  <w:footnote w:type="continuationNotice" w:id="1">
    <w:p w14:paraId="3FC68D59" w14:textId="77777777" w:rsidR="00E53C0E" w:rsidRDefault="00E53C0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E6CF2"/>
    <w:multiLevelType w:val="multilevel"/>
    <w:tmpl w:val="BD5859B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09B2174C"/>
    <w:multiLevelType w:val="multilevel"/>
    <w:tmpl w:val="F9224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546177F"/>
    <w:multiLevelType w:val="hybridMultilevel"/>
    <w:tmpl w:val="AA98F2E2"/>
    <w:lvl w:ilvl="0" w:tplc="08090005">
      <w:start w:val="1"/>
      <w:numFmt w:val="bullet"/>
      <w:lvlText w:val=""/>
      <w:lvlJc w:val="left"/>
      <w:pPr>
        <w:tabs>
          <w:tab w:val="num" w:pos="0"/>
        </w:tabs>
        <w:ind w:left="0" w:hanging="360"/>
      </w:pPr>
      <w:rPr>
        <w:rFonts w:ascii="Wingdings" w:hAnsi="Wingding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3" w15:restartNumberingAfterBreak="0">
    <w:nsid w:val="51E05281"/>
    <w:multiLevelType w:val="hybridMultilevel"/>
    <w:tmpl w:val="F1840A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ichard Haynes">
    <w15:presenceInfo w15:providerId="AD" w15:userId="S-1-5-21-944046252-2799899743-1142484129-29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hdrShapeDefaults>
    <o:shapedefaults v:ext="edit" spidmax="409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7C4"/>
    <w:rsid w:val="0000249F"/>
    <w:rsid w:val="00017249"/>
    <w:rsid w:val="00024200"/>
    <w:rsid w:val="000264EC"/>
    <w:rsid w:val="0002754B"/>
    <w:rsid w:val="00033D88"/>
    <w:rsid w:val="00037B3E"/>
    <w:rsid w:val="000464DD"/>
    <w:rsid w:val="00083A7E"/>
    <w:rsid w:val="000A16D3"/>
    <w:rsid w:val="000A41B2"/>
    <w:rsid w:val="000B02B9"/>
    <w:rsid w:val="000B046D"/>
    <w:rsid w:val="000C3EC6"/>
    <w:rsid w:val="000D57FC"/>
    <w:rsid w:val="000E4E3D"/>
    <w:rsid w:val="000F14AC"/>
    <w:rsid w:val="000F30CD"/>
    <w:rsid w:val="001003E3"/>
    <w:rsid w:val="0010061E"/>
    <w:rsid w:val="00104644"/>
    <w:rsid w:val="00111A98"/>
    <w:rsid w:val="0011207C"/>
    <w:rsid w:val="00121BE6"/>
    <w:rsid w:val="00127B8D"/>
    <w:rsid w:val="00130FF0"/>
    <w:rsid w:val="001442D9"/>
    <w:rsid w:val="00151700"/>
    <w:rsid w:val="00155AEA"/>
    <w:rsid w:val="00155CE5"/>
    <w:rsid w:val="001575C0"/>
    <w:rsid w:val="00162242"/>
    <w:rsid w:val="00163B5F"/>
    <w:rsid w:val="0016490C"/>
    <w:rsid w:val="0016582D"/>
    <w:rsid w:val="001729EE"/>
    <w:rsid w:val="00177AB9"/>
    <w:rsid w:val="00181EAC"/>
    <w:rsid w:val="00183176"/>
    <w:rsid w:val="00183A52"/>
    <w:rsid w:val="001918B8"/>
    <w:rsid w:val="00194896"/>
    <w:rsid w:val="00195F43"/>
    <w:rsid w:val="001967A6"/>
    <w:rsid w:val="001B5158"/>
    <w:rsid w:val="001D0696"/>
    <w:rsid w:val="001D1E1E"/>
    <w:rsid w:val="001E392C"/>
    <w:rsid w:val="001E39F0"/>
    <w:rsid w:val="001E5442"/>
    <w:rsid w:val="001E71FE"/>
    <w:rsid w:val="001F63F8"/>
    <w:rsid w:val="00202F34"/>
    <w:rsid w:val="002067AA"/>
    <w:rsid w:val="002225B4"/>
    <w:rsid w:val="00223EEA"/>
    <w:rsid w:val="00227E65"/>
    <w:rsid w:val="00232926"/>
    <w:rsid w:val="00232BA1"/>
    <w:rsid w:val="00245B5E"/>
    <w:rsid w:val="00245D5C"/>
    <w:rsid w:val="00247239"/>
    <w:rsid w:val="002515D5"/>
    <w:rsid w:val="00251B30"/>
    <w:rsid w:val="00253221"/>
    <w:rsid w:val="00256168"/>
    <w:rsid w:val="00256BE4"/>
    <w:rsid w:val="002620DA"/>
    <w:rsid w:val="00264CBF"/>
    <w:rsid w:val="00271BE5"/>
    <w:rsid w:val="00290AA5"/>
    <w:rsid w:val="00291EE5"/>
    <w:rsid w:val="002A5EA8"/>
    <w:rsid w:val="002C37A8"/>
    <w:rsid w:val="002D0C5C"/>
    <w:rsid w:val="002D30E1"/>
    <w:rsid w:val="002D6E6E"/>
    <w:rsid w:val="002D74C5"/>
    <w:rsid w:val="002E0B4E"/>
    <w:rsid w:val="002E1FD8"/>
    <w:rsid w:val="002F08B3"/>
    <w:rsid w:val="00306ABA"/>
    <w:rsid w:val="00307ABD"/>
    <w:rsid w:val="0031547E"/>
    <w:rsid w:val="00321B8E"/>
    <w:rsid w:val="0034114C"/>
    <w:rsid w:val="00341F8F"/>
    <w:rsid w:val="003535EE"/>
    <w:rsid w:val="00353E90"/>
    <w:rsid w:val="00354845"/>
    <w:rsid w:val="00371059"/>
    <w:rsid w:val="00377B92"/>
    <w:rsid w:val="00380013"/>
    <w:rsid w:val="00383830"/>
    <w:rsid w:val="003936C1"/>
    <w:rsid w:val="00397629"/>
    <w:rsid w:val="003B0623"/>
    <w:rsid w:val="003B5775"/>
    <w:rsid w:val="003C1824"/>
    <w:rsid w:val="003C655D"/>
    <w:rsid w:val="003D6924"/>
    <w:rsid w:val="003D6C2E"/>
    <w:rsid w:val="003E4490"/>
    <w:rsid w:val="003F41C1"/>
    <w:rsid w:val="003F4CD7"/>
    <w:rsid w:val="003F4EFA"/>
    <w:rsid w:val="00402063"/>
    <w:rsid w:val="004021B5"/>
    <w:rsid w:val="00402791"/>
    <w:rsid w:val="004170AE"/>
    <w:rsid w:val="00436CB0"/>
    <w:rsid w:val="00445731"/>
    <w:rsid w:val="004647D6"/>
    <w:rsid w:val="00475B52"/>
    <w:rsid w:val="004803FB"/>
    <w:rsid w:val="00492F15"/>
    <w:rsid w:val="00493952"/>
    <w:rsid w:val="004A76B8"/>
    <w:rsid w:val="004B099A"/>
    <w:rsid w:val="004B2292"/>
    <w:rsid w:val="004B2EE2"/>
    <w:rsid w:val="004B50DA"/>
    <w:rsid w:val="004B7254"/>
    <w:rsid w:val="004B7B19"/>
    <w:rsid w:val="004C32A3"/>
    <w:rsid w:val="004D404A"/>
    <w:rsid w:val="004E031F"/>
    <w:rsid w:val="004E0E8D"/>
    <w:rsid w:val="004E7228"/>
    <w:rsid w:val="004F0EC6"/>
    <w:rsid w:val="004F3B12"/>
    <w:rsid w:val="00514B93"/>
    <w:rsid w:val="005151A3"/>
    <w:rsid w:val="00516CFF"/>
    <w:rsid w:val="00546BFF"/>
    <w:rsid w:val="005725FC"/>
    <w:rsid w:val="0059183E"/>
    <w:rsid w:val="005B0640"/>
    <w:rsid w:val="005C1526"/>
    <w:rsid w:val="005D001E"/>
    <w:rsid w:val="005D5BA7"/>
    <w:rsid w:val="005D609D"/>
    <w:rsid w:val="00617493"/>
    <w:rsid w:val="00645815"/>
    <w:rsid w:val="00647B8E"/>
    <w:rsid w:val="00647D2C"/>
    <w:rsid w:val="006742E6"/>
    <w:rsid w:val="00680822"/>
    <w:rsid w:val="006A5733"/>
    <w:rsid w:val="006A70A2"/>
    <w:rsid w:val="006A7EB0"/>
    <w:rsid w:val="006B73CB"/>
    <w:rsid w:val="006C4F9E"/>
    <w:rsid w:val="006D29FD"/>
    <w:rsid w:val="006F4262"/>
    <w:rsid w:val="007003A3"/>
    <w:rsid w:val="00711EBD"/>
    <w:rsid w:val="007134EC"/>
    <w:rsid w:val="00714078"/>
    <w:rsid w:val="00715B16"/>
    <w:rsid w:val="007250CB"/>
    <w:rsid w:val="00730ACF"/>
    <w:rsid w:val="00731101"/>
    <w:rsid w:val="007316AF"/>
    <w:rsid w:val="00732D1E"/>
    <w:rsid w:val="00753628"/>
    <w:rsid w:val="007559D8"/>
    <w:rsid w:val="00757E87"/>
    <w:rsid w:val="007872EA"/>
    <w:rsid w:val="007A01FE"/>
    <w:rsid w:val="007A0CF8"/>
    <w:rsid w:val="007A14E2"/>
    <w:rsid w:val="007A5E27"/>
    <w:rsid w:val="007A770A"/>
    <w:rsid w:val="007B165F"/>
    <w:rsid w:val="007D17D9"/>
    <w:rsid w:val="007E79D7"/>
    <w:rsid w:val="007F284A"/>
    <w:rsid w:val="00837EAA"/>
    <w:rsid w:val="00842877"/>
    <w:rsid w:val="00846DBE"/>
    <w:rsid w:val="00847D84"/>
    <w:rsid w:val="00853A15"/>
    <w:rsid w:val="00853F47"/>
    <w:rsid w:val="00855415"/>
    <w:rsid w:val="008844A0"/>
    <w:rsid w:val="008931C6"/>
    <w:rsid w:val="008A0E59"/>
    <w:rsid w:val="008A3A79"/>
    <w:rsid w:val="008A5097"/>
    <w:rsid w:val="008B0E65"/>
    <w:rsid w:val="008B1713"/>
    <w:rsid w:val="008B585E"/>
    <w:rsid w:val="008D56E7"/>
    <w:rsid w:val="008D739D"/>
    <w:rsid w:val="008E03BF"/>
    <w:rsid w:val="008E22C0"/>
    <w:rsid w:val="00901E18"/>
    <w:rsid w:val="00902E4D"/>
    <w:rsid w:val="00910F56"/>
    <w:rsid w:val="009208D1"/>
    <w:rsid w:val="00922865"/>
    <w:rsid w:val="00930D67"/>
    <w:rsid w:val="00934F3E"/>
    <w:rsid w:val="00942F4E"/>
    <w:rsid w:val="00943C7D"/>
    <w:rsid w:val="00962444"/>
    <w:rsid w:val="009676D2"/>
    <w:rsid w:val="0098068D"/>
    <w:rsid w:val="0098569C"/>
    <w:rsid w:val="00986751"/>
    <w:rsid w:val="00996106"/>
    <w:rsid w:val="009A02CE"/>
    <w:rsid w:val="009A680F"/>
    <w:rsid w:val="009B7951"/>
    <w:rsid w:val="009C4DD0"/>
    <w:rsid w:val="009D06C5"/>
    <w:rsid w:val="009E0E54"/>
    <w:rsid w:val="009F7002"/>
    <w:rsid w:val="00A07C73"/>
    <w:rsid w:val="00A26BE8"/>
    <w:rsid w:val="00A36655"/>
    <w:rsid w:val="00A4020E"/>
    <w:rsid w:val="00A413DB"/>
    <w:rsid w:val="00A44963"/>
    <w:rsid w:val="00A44C3B"/>
    <w:rsid w:val="00A54954"/>
    <w:rsid w:val="00A56333"/>
    <w:rsid w:val="00A64465"/>
    <w:rsid w:val="00A659DF"/>
    <w:rsid w:val="00A72E25"/>
    <w:rsid w:val="00A77396"/>
    <w:rsid w:val="00AA0987"/>
    <w:rsid w:val="00AA3834"/>
    <w:rsid w:val="00AB0EA4"/>
    <w:rsid w:val="00AC5D2A"/>
    <w:rsid w:val="00AE757A"/>
    <w:rsid w:val="00AF1DEE"/>
    <w:rsid w:val="00B11D80"/>
    <w:rsid w:val="00B17C22"/>
    <w:rsid w:val="00B27847"/>
    <w:rsid w:val="00B27EA5"/>
    <w:rsid w:val="00B467EE"/>
    <w:rsid w:val="00B5234B"/>
    <w:rsid w:val="00B55913"/>
    <w:rsid w:val="00B745F5"/>
    <w:rsid w:val="00B750AC"/>
    <w:rsid w:val="00B7765F"/>
    <w:rsid w:val="00B814B8"/>
    <w:rsid w:val="00B8673A"/>
    <w:rsid w:val="00B92F8C"/>
    <w:rsid w:val="00BA13FC"/>
    <w:rsid w:val="00BA6FA3"/>
    <w:rsid w:val="00BC1A06"/>
    <w:rsid w:val="00BC5542"/>
    <w:rsid w:val="00BC581A"/>
    <w:rsid w:val="00BC6B09"/>
    <w:rsid w:val="00BD102A"/>
    <w:rsid w:val="00BD3C57"/>
    <w:rsid w:val="00BD47CA"/>
    <w:rsid w:val="00BE0DD3"/>
    <w:rsid w:val="00BE6E41"/>
    <w:rsid w:val="00BF4001"/>
    <w:rsid w:val="00BF5DF6"/>
    <w:rsid w:val="00C11AAA"/>
    <w:rsid w:val="00C22946"/>
    <w:rsid w:val="00C359A1"/>
    <w:rsid w:val="00C619DC"/>
    <w:rsid w:val="00C66732"/>
    <w:rsid w:val="00C71B46"/>
    <w:rsid w:val="00C7423E"/>
    <w:rsid w:val="00C80A80"/>
    <w:rsid w:val="00C80CE8"/>
    <w:rsid w:val="00C82C2A"/>
    <w:rsid w:val="00CA57E0"/>
    <w:rsid w:val="00CB0833"/>
    <w:rsid w:val="00CB1F1C"/>
    <w:rsid w:val="00CF4211"/>
    <w:rsid w:val="00D010F4"/>
    <w:rsid w:val="00D03007"/>
    <w:rsid w:val="00D034F8"/>
    <w:rsid w:val="00D0644F"/>
    <w:rsid w:val="00D16679"/>
    <w:rsid w:val="00D217F2"/>
    <w:rsid w:val="00D310FC"/>
    <w:rsid w:val="00D4616C"/>
    <w:rsid w:val="00D55712"/>
    <w:rsid w:val="00D55A77"/>
    <w:rsid w:val="00D67904"/>
    <w:rsid w:val="00D67F39"/>
    <w:rsid w:val="00D820F0"/>
    <w:rsid w:val="00D82F40"/>
    <w:rsid w:val="00D9051A"/>
    <w:rsid w:val="00DA2633"/>
    <w:rsid w:val="00DB05A0"/>
    <w:rsid w:val="00DB69EB"/>
    <w:rsid w:val="00DC4601"/>
    <w:rsid w:val="00DE4716"/>
    <w:rsid w:val="00DF00A1"/>
    <w:rsid w:val="00DF1136"/>
    <w:rsid w:val="00DF1D60"/>
    <w:rsid w:val="00DF3492"/>
    <w:rsid w:val="00E11BAA"/>
    <w:rsid w:val="00E33BE9"/>
    <w:rsid w:val="00E33E11"/>
    <w:rsid w:val="00E532C7"/>
    <w:rsid w:val="00E53C0E"/>
    <w:rsid w:val="00E672DC"/>
    <w:rsid w:val="00E73DF7"/>
    <w:rsid w:val="00E90DBA"/>
    <w:rsid w:val="00E97E80"/>
    <w:rsid w:val="00EA1398"/>
    <w:rsid w:val="00EA3F6F"/>
    <w:rsid w:val="00EA49B3"/>
    <w:rsid w:val="00EB2916"/>
    <w:rsid w:val="00EB6B23"/>
    <w:rsid w:val="00F00BE5"/>
    <w:rsid w:val="00F0194D"/>
    <w:rsid w:val="00F05D6B"/>
    <w:rsid w:val="00F25135"/>
    <w:rsid w:val="00F565FF"/>
    <w:rsid w:val="00F5761A"/>
    <w:rsid w:val="00F66447"/>
    <w:rsid w:val="00F7743F"/>
    <w:rsid w:val="00F84C5A"/>
    <w:rsid w:val="00F91906"/>
    <w:rsid w:val="00F97B15"/>
    <w:rsid w:val="00FA0B16"/>
    <w:rsid w:val="00FB07C4"/>
    <w:rsid w:val="00FB1A06"/>
    <w:rsid w:val="00FC3271"/>
    <w:rsid w:val="00FD6121"/>
    <w:rsid w:val="00FE29D2"/>
    <w:rsid w:val="00FE4B1A"/>
    <w:rsid w:val="00FE66B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61"/>
    <o:shapelayout v:ext="edit">
      <o:idmap v:ext="edit" data="1"/>
    </o:shapelayout>
  </w:shapeDefaults>
  <w:decimalSymbol w:val="."/>
  <w:listSeparator w:val=","/>
  <w14:docId w14:val="5F1AA012"/>
  <w15:docId w15:val="{63D293D4-98F2-4D3D-BEB1-F4A483699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B07C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C82C2A"/>
    <w:rPr>
      <w:sz w:val="16"/>
      <w:szCs w:val="16"/>
    </w:rPr>
  </w:style>
  <w:style w:type="paragraph" w:styleId="CommentText">
    <w:name w:val="annotation text"/>
    <w:basedOn w:val="Normal"/>
    <w:link w:val="CommentTextChar"/>
    <w:uiPriority w:val="99"/>
    <w:semiHidden/>
    <w:unhideWhenUsed/>
    <w:rsid w:val="00C82C2A"/>
    <w:pPr>
      <w:spacing w:line="240" w:lineRule="auto"/>
    </w:pPr>
    <w:rPr>
      <w:sz w:val="20"/>
      <w:szCs w:val="20"/>
    </w:rPr>
  </w:style>
  <w:style w:type="character" w:customStyle="1" w:styleId="CommentTextChar">
    <w:name w:val="Comment Text Char"/>
    <w:basedOn w:val="DefaultParagraphFont"/>
    <w:link w:val="CommentText"/>
    <w:uiPriority w:val="99"/>
    <w:semiHidden/>
    <w:rsid w:val="00C82C2A"/>
    <w:rPr>
      <w:sz w:val="20"/>
      <w:szCs w:val="20"/>
    </w:rPr>
  </w:style>
  <w:style w:type="paragraph" w:styleId="CommentSubject">
    <w:name w:val="annotation subject"/>
    <w:basedOn w:val="CommentText"/>
    <w:next w:val="CommentText"/>
    <w:link w:val="CommentSubjectChar"/>
    <w:uiPriority w:val="99"/>
    <w:semiHidden/>
    <w:unhideWhenUsed/>
    <w:rsid w:val="00C82C2A"/>
    <w:rPr>
      <w:b/>
      <w:bCs/>
    </w:rPr>
  </w:style>
  <w:style w:type="character" w:customStyle="1" w:styleId="CommentSubjectChar">
    <w:name w:val="Comment Subject Char"/>
    <w:basedOn w:val="CommentTextChar"/>
    <w:link w:val="CommentSubject"/>
    <w:uiPriority w:val="99"/>
    <w:semiHidden/>
    <w:rsid w:val="00C82C2A"/>
    <w:rPr>
      <w:b/>
      <w:bCs/>
      <w:sz w:val="20"/>
      <w:szCs w:val="20"/>
    </w:rPr>
  </w:style>
  <w:style w:type="paragraph" w:styleId="BalloonText">
    <w:name w:val="Balloon Text"/>
    <w:basedOn w:val="Normal"/>
    <w:link w:val="BalloonTextChar"/>
    <w:uiPriority w:val="99"/>
    <w:semiHidden/>
    <w:unhideWhenUsed/>
    <w:rsid w:val="00C82C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2C2A"/>
    <w:rPr>
      <w:rFonts w:ascii="Tahoma" w:hAnsi="Tahoma" w:cs="Tahoma"/>
      <w:sz w:val="16"/>
      <w:szCs w:val="16"/>
    </w:rPr>
  </w:style>
  <w:style w:type="paragraph" w:styleId="ListParagraph">
    <w:name w:val="List Paragraph"/>
    <w:basedOn w:val="Normal"/>
    <w:uiPriority w:val="34"/>
    <w:qFormat/>
    <w:rsid w:val="00033D88"/>
    <w:pPr>
      <w:ind w:left="720"/>
      <w:contextualSpacing/>
    </w:pPr>
  </w:style>
  <w:style w:type="paragraph" w:styleId="Header">
    <w:name w:val="header"/>
    <w:basedOn w:val="Normal"/>
    <w:link w:val="HeaderChar"/>
    <w:uiPriority w:val="99"/>
    <w:unhideWhenUsed/>
    <w:rsid w:val="004027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402791"/>
  </w:style>
  <w:style w:type="paragraph" w:styleId="Footer">
    <w:name w:val="footer"/>
    <w:basedOn w:val="Normal"/>
    <w:link w:val="FooterChar"/>
    <w:uiPriority w:val="99"/>
    <w:unhideWhenUsed/>
    <w:rsid w:val="004027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402791"/>
  </w:style>
  <w:style w:type="paragraph" w:styleId="Revision">
    <w:name w:val="Revision"/>
    <w:hidden/>
    <w:uiPriority w:val="99"/>
    <w:semiHidden/>
    <w:rsid w:val="003D6924"/>
    <w:pPr>
      <w:spacing w:after="0" w:line="240" w:lineRule="auto"/>
    </w:pPr>
  </w:style>
  <w:style w:type="table" w:styleId="TableGrid">
    <w:name w:val="Table Grid"/>
    <w:basedOn w:val="TableNormal"/>
    <w:uiPriority w:val="59"/>
    <w:rsid w:val="00A44C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75B5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0969366">
      <w:bodyDiv w:val="1"/>
      <w:marLeft w:val="0"/>
      <w:marRight w:val="0"/>
      <w:marTop w:val="0"/>
      <w:marBottom w:val="0"/>
      <w:divBdr>
        <w:top w:val="none" w:sz="0" w:space="0" w:color="auto"/>
        <w:left w:val="none" w:sz="0" w:space="0" w:color="auto"/>
        <w:bottom w:val="none" w:sz="0" w:space="0" w:color="auto"/>
        <w:right w:val="none" w:sz="0" w:space="0" w:color="auto"/>
      </w:divBdr>
    </w:div>
    <w:div w:id="1703629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microsoft.com/office/2016/09/relationships/commentsIds" Target="commentsIds.xml"/><Relationship Id="rId10" Type="http://schemas.openxmlformats.org/officeDocument/2006/relationships/hyperlink" Target="https://www.recoverytrial.net/study-faq/data-privacy" TargetMode="External"/><Relationship Id="rId4" Type="http://schemas.openxmlformats.org/officeDocument/2006/relationships/webSettings" Target="webSettings.xml"/><Relationship Id="rId9" Type="http://schemas.openxmlformats.org/officeDocument/2006/relationships/hyperlink" Target="http://www.recoverytrial.ne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2289</Words>
  <Characters>13051</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NDPH</Company>
  <LinksUpToDate>false</LinksUpToDate>
  <CharactersWithSpaces>15310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Richard Haynes</dc:creator>
  <cp:lastModifiedBy>Richard Haynes</cp:lastModifiedBy>
  <cp:revision>3</cp:revision>
  <cp:lastPrinted>2022-05-17T13:35:00Z</cp:lastPrinted>
  <dcterms:created xsi:type="dcterms:W3CDTF">2022-05-31T15:06:00Z</dcterms:created>
  <dcterms:modified xsi:type="dcterms:W3CDTF">2022-05-31T15:40:00Z</dcterms:modified>
</cp:coreProperties>
</file>