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0016"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B814B8">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151700">
        <w:trPr>
          <w:trHeight w:val="79"/>
        </w:trPr>
        <w:tc>
          <w:tcPr>
            <w:tcW w:w="2268" w:type="dxa"/>
            <w:vMerge/>
            <w:tcBorders>
              <w:left w:val="nil"/>
              <w:bottom w:val="nil"/>
              <w:right w:val="nil"/>
            </w:tcBorders>
          </w:tcPr>
          <w:p w14:paraId="0C2FD63C"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AB0EA4" w:rsidRDefault="000E4E3D" w:rsidP="00B814B8">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6355E64D" w14:textId="77777777" w:rsidTr="00151700">
        <w:trPr>
          <w:trHeight w:val="79"/>
        </w:trPr>
        <w:tc>
          <w:tcPr>
            <w:tcW w:w="2268" w:type="dxa"/>
            <w:vMerge/>
            <w:tcBorders>
              <w:left w:val="nil"/>
              <w:bottom w:val="nil"/>
              <w:right w:val="nil"/>
            </w:tcBorders>
          </w:tcPr>
          <w:p w14:paraId="55880C59"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AB0EA4" w:rsidRDefault="000E4E3D" w:rsidP="00B814B8">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B814B8">
            <w:pPr>
              <w:spacing w:before="100" w:beforeAutospacing="1" w:after="100" w:afterAutospacing="1"/>
              <w:rPr>
                <w:rFonts w:cstheme="minorHAnsi"/>
                <w:b/>
                <w:bCs/>
                <w:lang w:val="en-US"/>
              </w:rPr>
            </w:pPr>
          </w:p>
        </w:tc>
      </w:tr>
    </w:tbl>
    <w:tbl>
      <w:tblPr>
        <w:tblW w:w="0" w:type="auto"/>
        <w:tblInd w:w="85" w:type="dxa"/>
        <w:tblCellMar>
          <w:left w:w="0" w:type="dxa"/>
          <w:right w:w="28" w:type="dxa"/>
        </w:tblCellMar>
        <w:tblLook w:val="01E0" w:firstRow="1" w:lastRow="1" w:firstColumn="1" w:lastColumn="1" w:noHBand="0" w:noVBand="0"/>
      </w:tblPr>
      <w:tblGrid>
        <w:gridCol w:w="3719"/>
        <w:gridCol w:w="240"/>
        <w:gridCol w:w="3446"/>
        <w:gridCol w:w="286"/>
        <w:gridCol w:w="1548"/>
        <w:gridCol w:w="63"/>
        <w:gridCol w:w="904"/>
      </w:tblGrid>
      <w:tr w:rsidR="00033D88" w:rsidRPr="00402063" w14:paraId="6B9C56F5" w14:textId="77777777" w:rsidTr="00AB0EA4">
        <w:trPr>
          <w:gridAfter w:val="2"/>
          <w:wAfter w:w="967" w:type="dxa"/>
          <w:trHeight w:val="806"/>
        </w:trPr>
        <w:tc>
          <w:tcPr>
            <w:tcW w:w="9239" w:type="dxa"/>
            <w:gridSpan w:val="5"/>
            <w:shd w:val="clear" w:color="auto" w:fill="auto"/>
            <w:tcMar>
              <w:top w:w="85" w:type="dxa"/>
              <w:left w:w="85" w:type="dxa"/>
              <w:bottom w:w="85" w:type="dxa"/>
              <w:right w:w="85" w:type="dxa"/>
            </w:tcMar>
          </w:tcPr>
          <w:p w14:paraId="672AAF84" w14:textId="1303DA51" w:rsidR="00033D88" w:rsidRPr="00402063" w:rsidRDefault="004A76B8" w:rsidP="00DE4716">
            <w:pPr>
              <w:pStyle w:val="ListParagraph"/>
              <w:numPr>
                <w:ilvl w:val="0"/>
                <w:numId w:val="3"/>
              </w:numPr>
              <w:spacing w:after="0" w:line="240" w:lineRule="auto"/>
              <w:ind w:left="-57" w:right="-57" w:hanging="357"/>
              <w:jc w:val="both"/>
              <w:rPr>
                <w:rFonts w:cstheme="minorHAnsi"/>
              </w:rPr>
            </w:pPr>
            <w:bookmarkStart w:id="0" w:name="_GoBack" w:colFirst="0" w:colLast="1"/>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and understood the Participant Information Leaflet</w:t>
            </w:r>
            <w:r w:rsidRPr="00402063">
              <w:rPr>
                <w:rFonts w:cstheme="minorHAnsi"/>
              </w:rPr>
              <w:t xml:space="preserve"> (</w:t>
            </w:r>
            <w:del w:id="1" w:author="Richard Haynes" w:date="2022-05-13T17:33:00Z">
              <w:r w:rsidR="00306ABA" w:rsidDel="00D03007">
                <w:rPr>
                  <w:rFonts w:cstheme="minorHAnsi"/>
                </w:rPr>
                <w:delText>V2</w:delText>
              </w:r>
              <w:r w:rsidR="004B2EE2" w:rsidDel="00D03007">
                <w:rPr>
                  <w:rFonts w:cstheme="minorHAnsi"/>
                </w:rPr>
                <w:delText>2</w:delText>
              </w:r>
            </w:del>
            <w:ins w:id="2" w:author="Richard Haynes" w:date="2022-05-13T17:33:00Z">
              <w:r w:rsidR="00D03007">
                <w:rPr>
                  <w:rFonts w:cstheme="minorHAnsi"/>
                </w:rPr>
                <w:t>V23</w:t>
              </w:r>
            </w:ins>
            <w:r w:rsidR="00306ABA">
              <w:rPr>
                <w:rFonts w:cstheme="minorHAnsi"/>
              </w:rPr>
              <w:t xml:space="preserve">.0 </w:t>
            </w:r>
            <w:del w:id="3" w:author="Richard Haynes" w:date="2022-05-13T17:34:00Z">
              <w:r w:rsidR="008E22C0" w:rsidDel="00D03007">
                <w:rPr>
                  <w:rFonts w:cstheme="minorHAnsi"/>
                </w:rPr>
                <w:delText>05</w:delText>
              </w:r>
            </w:del>
            <w:ins w:id="4" w:author="Richard Haynes" w:date="2022-05-13T17:34:00Z">
              <w:r w:rsidR="00D03007">
                <w:rPr>
                  <w:rFonts w:cstheme="minorHAnsi"/>
                </w:rPr>
                <w:t>13</w:t>
              </w:r>
            </w:ins>
            <w:r w:rsidR="008E22C0">
              <w:rPr>
                <w:rFonts w:cstheme="minorHAnsi"/>
              </w:rPr>
              <w:t>-</w:t>
            </w:r>
            <w:del w:id="5" w:author="Richard Haynes" w:date="2022-05-13T17:34:00Z">
              <w:r w:rsidR="008E22C0" w:rsidDel="00D03007">
                <w:rPr>
                  <w:rFonts w:cstheme="minorHAnsi"/>
                </w:rPr>
                <w:delText>Mar</w:delText>
              </w:r>
            </w:del>
            <w:ins w:id="6" w:author="Richard Haynes" w:date="2022-05-13T17:34:00Z">
              <w:r w:rsidR="00D03007">
                <w:rPr>
                  <w:rFonts w:cstheme="minorHAnsi"/>
                </w:rPr>
                <w:t>May</w:t>
              </w:r>
            </w:ins>
            <w:r w:rsidR="00306ABA">
              <w:rPr>
                <w:rFonts w:cstheme="minorHAnsi"/>
              </w:rPr>
              <w:t>-2022</w:t>
            </w:r>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satisfactorily.</w:t>
            </w:r>
          </w:p>
        </w:tc>
      </w:tr>
      <w:bookmarkEnd w:id="0"/>
      <w:tr w:rsidR="00033D88" w:rsidRPr="00402063" w14:paraId="6E557D8D" w14:textId="77777777" w:rsidTr="007872EA">
        <w:trPr>
          <w:gridAfter w:val="2"/>
          <w:wAfter w:w="967" w:type="dxa"/>
          <w:trHeight w:val="20"/>
        </w:trPr>
        <w:tc>
          <w:tcPr>
            <w:tcW w:w="9239" w:type="dxa"/>
            <w:gridSpan w:val="5"/>
            <w:shd w:val="clear" w:color="auto" w:fill="auto"/>
            <w:tcMar>
              <w:top w:w="85" w:type="dxa"/>
              <w:left w:w="85" w:type="dxa"/>
              <w:bottom w:w="85" w:type="dxa"/>
              <w:right w:w="85" w:type="dxa"/>
            </w:tcMar>
          </w:tcPr>
          <w:p w14:paraId="67C0E671" w14:textId="3452114C" w:rsidR="00033D88" w:rsidRPr="00402063" w:rsidRDefault="004A76B8" w:rsidP="00B814B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7872EA">
        <w:trPr>
          <w:gridAfter w:val="2"/>
          <w:wAfter w:w="967" w:type="dxa"/>
          <w:trHeight w:val="704"/>
        </w:trPr>
        <w:tc>
          <w:tcPr>
            <w:tcW w:w="9239" w:type="dxa"/>
            <w:gridSpan w:val="5"/>
            <w:shd w:val="clear" w:color="auto" w:fill="auto"/>
            <w:tcMar>
              <w:top w:w="85" w:type="dxa"/>
              <w:left w:w="85" w:type="dxa"/>
              <w:bottom w:w="85" w:type="dxa"/>
              <w:right w:w="85" w:type="dxa"/>
            </w:tcMar>
          </w:tcPr>
          <w:p w14:paraId="60BE77C4" w14:textId="7063F014" w:rsidR="00033D88" w:rsidRPr="00402063" w:rsidRDefault="004A76B8" w:rsidP="007872EA">
            <w:pPr>
              <w:spacing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223EEA">
        <w:trPr>
          <w:gridAfter w:val="2"/>
          <w:wAfter w:w="967" w:type="dxa"/>
          <w:trHeight w:val="20"/>
        </w:trPr>
        <w:tc>
          <w:tcPr>
            <w:tcW w:w="9239" w:type="dxa"/>
            <w:gridSpan w:val="5"/>
            <w:shd w:val="clear" w:color="auto" w:fill="auto"/>
            <w:tcMar>
              <w:top w:w="85" w:type="dxa"/>
              <w:left w:w="85" w:type="dxa"/>
              <w:bottom w:w="85" w:type="dxa"/>
              <w:right w:w="85" w:type="dxa"/>
            </w:tcMar>
          </w:tcPr>
          <w:p w14:paraId="1D7D766D" w14:textId="01D1CAB5" w:rsidR="00033D88" w:rsidRPr="00402063" w:rsidRDefault="004A76B8" w:rsidP="007250CB">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w:t>
            </w:r>
            <w:r w:rsidR="007250CB">
              <w:rPr>
                <w:rFonts w:cstheme="minorHAnsi"/>
              </w:rPr>
              <w:t>my discharge</w:t>
            </w:r>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7872EA">
        <w:trPr>
          <w:gridAfter w:val="2"/>
          <w:wAfter w:w="967" w:type="dxa"/>
          <w:trHeight w:val="20"/>
        </w:trPr>
        <w:tc>
          <w:tcPr>
            <w:tcW w:w="9239" w:type="dxa"/>
            <w:gridSpan w:val="5"/>
            <w:shd w:val="clear" w:color="auto" w:fill="auto"/>
            <w:tcMar>
              <w:top w:w="85" w:type="dxa"/>
              <w:left w:w="85" w:type="dxa"/>
              <w:bottom w:w="85" w:type="dxa"/>
              <w:right w:w="85" w:type="dxa"/>
            </w:tcMar>
          </w:tcPr>
          <w:p w14:paraId="0F25BC3F" w14:textId="0C27345F" w:rsidR="005D5BA7" w:rsidRPr="00402063" w:rsidRDefault="008E03BF" w:rsidP="005D5BA7">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98068D" w:rsidRPr="00402063" w14:paraId="3FF749BB" w14:textId="77777777" w:rsidTr="00C359A1">
        <w:trPr>
          <w:gridAfter w:val="1"/>
          <w:wAfter w:w="904" w:type="dxa"/>
          <w:trHeight w:val="249"/>
        </w:trPr>
        <w:tc>
          <w:tcPr>
            <w:tcW w:w="9302" w:type="dxa"/>
            <w:gridSpan w:val="6"/>
            <w:shd w:val="clear" w:color="auto" w:fill="auto"/>
            <w:tcMar>
              <w:top w:w="85" w:type="dxa"/>
              <w:left w:w="85" w:type="dxa"/>
              <w:bottom w:w="85" w:type="dxa"/>
              <w:right w:w="85" w:type="dxa"/>
            </w:tcMar>
          </w:tcPr>
          <w:p w14:paraId="20503468" w14:textId="577EB1FB" w:rsidR="0098068D" w:rsidRDefault="008B585E" w:rsidP="00492F15">
            <w:pPr>
              <w:pStyle w:val="ListParagraph"/>
              <w:spacing w:after="0" w:line="240" w:lineRule="auto"/>
              <w:ind w:left="-53" w:right="-57"/>
              <w:rPr>
                <w:rFonts w:cstheme="minorHAnsi"/>
                <w:b/>
              </w:rPr>
            </w:pPr>
            <w:r>
              <w:rPr>
                <w:rFonts w:cstheme="minorHAnsi"/>
                <w:b/>
              </w:rPr>
              <w:t>6</w:t>
            </w:r>
            <w:r w:rsidR="0098068D">
              <w:rPr>
                <w:rFonts w:cstheme="minorHAnsi"/>
                <w:b/>
              </w:rPr>
              <w:t xml:space="preserve">. GP: </w:t>
            </w:r>
            <w:r w:rsidR="0098068D" w:rsidRPr="00C359A1">
              <w:rPr>
                <w:rFonts w:cstheme="minorHAnsi"/>
              </w:rPr>
              <w:t xml:space="preserve">I understand that my GP </w:t>
            </w:r>
            <w:r w:rsidR="00492F15">
              <w:rPr>
                <w:rFonts w:cstheme="minorHAnsi"/>
              </w:rPr>
              <w:t>may</w:t>
            </w:r>
            <w:r w:rsidR="0098068D" w:rsidRPr="00C359A1">
              <w:rPr>
                <w:rFonts w:cstheme="minorHAnsi"/>
              </w:rPr>
              <w:t xml:space="preserve"> be informed of </w:t>
            </w:r>
            <w:r w:rsidR="00492F15">
              <w:rPr>
                <w:rFonts w:cstheme="minorHAnsi"/>
              </w:rPr>
              <w:t xml:space="preserve">any issues relevant to </w:t>
            </w:r>
            <w:r w:rsidR="0098068D" w:rsidRPr="00C359A1">
              <w:rPr>
                <w:rFonts w:cstheme="minorHAnsi"/>
              </w:rPr>
              <w:t>my participation in the</w:t>
            </w:r>
            <w:r w:rsidR="0098068D">
              <w:rPr>
                <w:rFonts w:cstheme="minorHAnsi"/>
              </w:rPr>
              <w:t xml:space="preserve"> RECOVERY trial.</w:t>
            </w:r>
          </w:p>
        </w:tc>
      </w:tr>
      <w:tr w:rsidR="009208D1" w:rsidRPr="00402063" w14:paraId="6FECCE47" w14:textId="77777777" w:rsidTr="00C359A1">
        <w:trPr>
          <w:gridAfter w:val="1"/>
          <w:wAfter w:w="904" w:type="dxa"/>
          <w:trHeight w:val="249"/>
        </w:trPr>
        <w:tc>
          <w:tcPr>
            <w:tcW w:w="9302" w:type="dxa"/>
            <w:gridSpan w:val="6"/>
            <w:shd w:val="clear" w:color="auto" w:fill="auto"/>
            <w:tcMar>
              <w:top w:w="85" w:type="dxa"/>
              <w:left w:w="85" w:type="dxa"/>
              <w:bottom w:w="85" w:type="dxa"/>
              <w:right w:w="85" w:type="dxa"/>
            </w:tcMar>
          </w:tcPr>
          <w:p w14:paraId="570EDACD" w14:textId="2AD91CEA" w:rsidR="009208D1" w:rsidRDefault="009208D1" w:rsidP="009208D1">
            <w:pPr>
              <w:pStyle w:val="ListParagraph"/>
              <w:spacing w:after="0" w:line="240" w:lineRule="auto"/>
              <w:ind w:left="-53" w:right="-57"/>
              <w:rPr>
                <w:rFonts w:cstheme="minorHAnsi"/>
                <w:b/>
              </w:rPr>
            </w:pPr>
            <w:r>
              <w:rPr>
                <w:rFonts w:cstheme="minorHAnsi"/>
                <w:b/>
              </w:rPr>
              <w:t xml:space="preserve">7. Samples: </w:t>
            </w:r>
            <w:r>
              <w:rPr>
                <w:rFonts w:cstheme="minorHAnsi"/>
              </w:rPr>
              <w:t>I am aware that a blood sample and nasal/mouth swabs may be sent to a central laboratory for measurement of coronavirus and antibodies against it and/or influenza virus.</w:t>
            </w:r>
          </w:p>
        </w:tc>
      </w:tr>
      <w:tr w:rsidR="00033D88" w:rsidRPr="00402063" w14:paraId="5F52761E" w14:textId="77777777" w:rsidTr="007872EA">
        <w:trPr>
          <w:gridAfter w:val="2"/>
          <w:wAfter w:w="967" w:type="dxa"/>
          <w:trHeight w:val="18"/>
        </w:trPr>
        <w:tc>
          <w:tcPr>
            <w:tcW w:w="9239" w:type="dxa"/>
            <w:gridSpan w:val="5"/>
            <w:shd w:val="clear" w:color="auto" w:fill="auto"/>
            <w:tcMar>
              <w:top w:w="85" w:type="dxa"/>
              <w:left w:w="85" w:type="dxa"/>
              <w:bottom w:w="85" w:type="dxa"/>
              <w:right w:w="85" w:type="dxa"/>
            </w:tcMar>
          </w:tcPr>
          <w:p w14:paraId="2AAD8EF7" w14:textId="6A713722" w:rsidR="00033D88" w:rsidRPr="00402063" w:rsidRDefault="00163B5F" w:rsidP="00DB05A0">
            <w:pPr>
              <w:spacing w:before="40" w:after="0" w:line="240" w:lineRule="auto"/>
              <w:ind w:left="-57" w:right="-57"/>
              <w:jc w:val="both"/>
              <w:rPr>
                <w:rFonts w:cstheme="minorHAnsi"/>
              </w:rPr>
            </w:pPr>
            <w:r>
              <w:rPr>
                <w:rFonts w:cstheme="minorHAnsi"/>
                <w:b/>
              </w:rPr>
              <w:t>8</w:t>
            </w:r>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r w:rsidR="002C37A8" w:rsidRPr="00402063" w14:paraId="47166502" w14:textId="77777777" w:rsidTr="00647D2C">
        <w:tblPrEx>
          <w:tblCellMar>
            <w:left w:w="108" w:type="dxa"/>
            <w:right w:w="108" w:type="dxa"/>
          </w:tblCellMar>
        </w:tblPrEx>
        <w:trPr>
          <w:trHeight w:val="164"/>
        </w:trPr>
        <w:tc>
          <w:tcPr>
            <w:tcW w:w="3719" w:type="dxa"/>
            <w:tcMar>
              <w:left w:w="0" w:type="dxa"/>
              <w:right w:w="0" w:type="dxa"/>
            </w:tcMar>
            <w:vAlign w:val="bottom"/>
          </w:tcPr>
          <w:p w14:paraId="20D35CA8" w14:textId="77777777" w:rsidR="0031547E" w:rsidRDefault="0031547E" w:rsidP="00B814B8">
            <w:pPr>
              <w:spacing w:after="0" w:line="240" w:lineRule="auto"/>
              <w:rPr>
                <w:rFonts w:cstheme="minorHAnsi"/>
              </w:rPr>
            </w:pPr>
          </w:p>
          <w:p w14:paraId="462C24CA" w14:textId="56C363AA"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B814B8">
            <w:pPr>
              <w:spacing w:after="0" w:line="240" w:lineRule="auto"/>
              <w:rPr>
                <w:rFonts w:cstheme="minorHAnsi"/>
              </w:rPr>
            </w:pPr>
          </w:p>
        </w:tc>
        <w:tc>
          <w:tcPr>
            <w:tcW w:w="3446" w:type="dxa"/>
            <w:vAlign w:val="bottom"/>
          </w:tcPr>
          <w:p w14:paraId="6BC3E14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B814B8">
            <w:pPr>
              <w:spacing w:after="0" w:line="240" w:lineRule="auto"/>
              <w:rPr>
                <w:rFonts w:cstheme="minorHAnsi"/>
              </w:rPr>
            </w:pPr>
          </w:p>
        </w:tc>
        <w:tc>
          <w:tcPr>
            <w:tcW w:w="2515" w:type="dxa"/>
            <w:gridSpan w:val="3"/>
            <w:tcMar>
              <w:left w:w="0" w:type="dxa"/>
              <w:right w:w="0" w:type="dxa"/>
            </w:tcMar>
            <w:vAlign w:val="bottom"/>
          </w:tcPr>
          <w:p w14:paraId="37AEC709" w14:textId="6042AB1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647D2C">
        <w:tblPrEx>
          <w:tblCellMar>
            <w:left w:w="108" w:type="dxa"/>
            <w:right w:w="108" w:type="dxa"/>
          </w:tblCellMar>
        </w:tblPrEx>
        <w:trPr>
          <w:trHeight w:val="457"/>
        </w:trPr>
        <w:tc>
          <w:tcPr>
            <w:tcW w:w="3719" w:type="dxa"/>
            <w:tcMar>
              <w:left w:w="0" w:type="dxa"/>
              <w:right w:w="0" w:type="dxa"/>
            </w:tcMar>
          </w:tcPr>
          <w:p w14:paraId="412DD52B" w14:textId="77777777" w:rsidR="002C37A8" w:rsidRPr="00402063" w:rsidRDefault="002C37A8" w:rsidP="00B814B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B814B8">
            <w:pPr>
              <w:rPr>
                <w:rFonts w:cstheme="minorHAnsi"/>
              </w:rPr>
            </w:pPr>
          </w:p>
        </w:tc>
        <w:tc>
          <w:tcPr>
            <w:tcW w:w="3446" w:type="dxa"/>
          </w:tcPr>
          <w:p w14:paraId="3C5A9E3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B814B8">
            <w:pPr>
              <w:rPr>
                <w:rFonts w:cstheme="minorHAnsi"/>
              </w:rPr>
            </w:pPr>
          </w:p>
        </w:tc>
        <w:tc>
          <w:tcPr>
            <w:tcW w:w="2515" w:type="dxa"/>
            <w:gridSpan w:val="3"/>
            <w:tcMar>
              <w:left w:w="0" w:type="dxa"/>
              <w:right w:w="0" w:type="dxa"/>
            </w:tcMar>
          </w:tcPr>
          <w:p w14:paraId="4701B745"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00229497" w14:textId="77777777" w:rsidTr="00647D2C">
        <w:tblPrEx>
          <w:tblCellMar>
            <w:left w:w="108" w:type="dxa"/>
            <w:right w:w="108" w:type="dxa"/>
          </w:tblCellMar>
        </w:tblPrEx>
        <w:trPr>
          <w:trHeight w:val="539"/>
        </w:trPr>
        <w:tc>
          <w:tcPr>
            <w:tcW w:w="3719" w:type="dxa"/>
            <w:tcMar>
              <w:left w:w="0" w:type="dxa"/>
              <w:right w:w="0" w:type="dxa"/>
            </w:tcMar>
            <w:vAlign w:val="bottom"/>
          </w:tcPr>
          <w:p w14:paraId="7032C055"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B814B8">
            <w:pPr>
              <w:spacing w:after="0" w:line="240" w:lineRule="auto"/>
              <w:rPr>
                <w:rFonts w:cstheme="minorHAnsi"/>
              </w:rPr>
            </w:pPr>
          </w:p>
        </w:tc>
        <w:tc>
          <w:tcPr>
            <w:tcW w:w="3446" w:type="dxa"/>
            <w:vAlign w:val="bottom"/>
          </w:tcPr>
          <w:p w14:paraId="11DA455E"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B814B8">
            <w:pPr>
              <w:spacing w:after="0" w:line="240" w:lineRule="auto"/>
              <w:rPr>
                <w:rFonts w:cstheme="minorHAnsi"/>
              </w:rPr>
            </w:pPr>
          </w:p>
        </w:tc>
        <w:tc>
          <w:tcPr>
            <w:tcW w:w="2515" w:type="dxa"/>
            <w:gridSpan w:val="3"/>
            <w:tcMar>
              <w:left w:w="0" w:type="dxa"/>
              <w:right w:w="0" w:type="dxa"/>
            </w:tcMar>
            <w:vAlign w:val="bottom"/>
          </w:tcPr>
          <w:p w14:paraId="1168E4EA" w14:textId="21F3D418"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647D2C">
        <w:tblPrEx>
          <w:tblCellMar>
            <w:left w:w="108" w:type="dxa"/>
            <w:right w:w="108" w:type="dxa"/>
          </w:tblCellMar>
        </w:tblPrEx>
        <w:trPr>
          <w:trHeight w:val="546"/>
        </w:trPr>
        <w:tc>
          <w:tcPr>
            <w:tcW w:w="3719" w:type="dxa"/>
            <w:tcMar>
              <w:left w:w="0" w:type="dxa"/>
              <w:right w:w="0" w:type="dxa"/>
            </w:tcMar>
          </w:tcPr>
          <w:p w14:paraId="49AB257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B814B8">
            <w:pPr>
              <w:rPr>
                <w:rFonts w:cstheme="minorHAnsi"/>
              </w:rPr>
            </w:pPr>
          </w:p>
        </w:tc>
        <w:tc>
          <w:tcPr>
            <w:tcW w:w="3446" w:type="dxa"/>
          </w:tcPr>
          <w:p w14:paraId="30AED9DE"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B814B8">
            <w:pPr>
              <w:rPr>
                <w:rFonts w:cstheme="minorHAnsi"/>
              </w:rPr>
            </w:pPr>
          </w:p>
        </w:tc>
        <w:tc>
          <w:tcPr>
            <w:tcW w:w="2515" w:type="dxa"/>
            <w:gridSpan w:val="3"/>
            <w:tcMar>
              <w:left w:w="0" w:type="dxa"/>
              <w:right w:w="0" w:type="dxa"/>
            </w:tcMar>
          </w:tcPr>
          <w:p w14:paraId="05B003AE" w14:textId="77777777" w:rsidR="002C37A8" w:rsidRPr="00402063" w:rsidRDefault="002C37A8" w:rsidP="00B814B8">
            <w:pPr>
              <w:jc w:val="center"/>
              <w:rPr>
                <w:rFonts w:cstheme="minorHAnsi"/>
              </w:rPr>
            </w:pPr>
            <w:r w:rsidRPr="00402063">
              <w:rPr>
                <w:rFonts w:cstheme="minorHAnsi"/>
              </w:rPr>
              <w:t>Today’s date</w:t>
            </w:r>
          </w:p>
        </w:tc>
      </w:tr>
    </w:tbl>
    <w:p w14:paraId="5D475A6C" w14:textId="076DCD2D" w:rsidR="008E03BF"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3B92FD79" w14:textId="77777777" w:rsidR="00B92F8C" w:rsidRDefault="001918B8" w:rsidP="001918B8">
      <w:pPr>
        <w:tabs>
          <w:tab w:val="left" w:pos="-720"/>
          <w:tab w:val="left" w:pos="558"/>
          <w:tab w:val="left" w:pos="1170"/>
          <w:tab w:val="left" w:pos="1650"/>
          <w:tab w:val="left" w:pos="4798"/>
        </w:tabs>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p>
    <w:p w14:paraId="03A43FF9" w14:textId="0180D26B" w:rsidR="00753628" w:rsidRDefault="00753628" w:rsidP="009208D1">
      <w:pPr>
        <w:tabs>
          <w:tab w:val="left" w:pos="1650"/>
          <w:tab w:val="left" w:pos="2250"/>
          <w:tab w:val="center" w:pos="5233"/>
        </w:tabs>
        <w:rPr>
          <w:rFonts w:ascii="Arial" w:hAnsi="Arial" w:cs="Arial"/>
          <w:i/>
          <w:sz w:val="16"/>
          <w:szCs w:val="16"/>
        </w:rPr>
      </w:pPr>
    </w:p>
    <w:p w14:paraId="4615072C" w14:textId="57A25F2D" w:rsidR="009B7951" w:rsidRPr="00514B93" w:rsidRDefault="009B7951" w:rsidP="004B2EE2">
      <w:pPr>
        <w:tabs>
          <w:tab w:val="left" w:pos="1035"/>
        </w:tabs>
        <w:rPr>
          <w:rFonts w:ascii="Arial" w:hAnsi="Arial" w:cs="Arial"/>
          <w:sz w:val="16"/>
          <w:szCs w:val="16"/>
        </w:rPr>
      </w:pP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9776"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2064"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B814B8">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B814B8">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B814B8">
        <w:trPr>
          <w:trHeight w:val="284"/>
        </w:trPr>
        <w:tc>
          <w:tcPr>
            <w:tcW w:w="2268" w:type="dxa"/>
            <w:vMerge/>
            <w:tcBorders>
              <w:left w:val="nil"/>
              <w:bottom w:val="nil"/>
              <w:right w:val="nil"/>
            </w:tcBorders>
          </w:tcPr>
          <w:p w14:paraId="5A1CD2C1"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3CA530E0" w14:textId="77777777" w:rsidTr="00B814B8">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782CE90B" w14:textId="77777777" w:rsidTr="00B814B8">
        <w:trPr>
          <w:trHeight w:val="284"/>
        </w:trPr>
        <w:tc>
          <w:tcPr>
            <w:tcW w:w="2268" w:type="dxa"/>
            <w:vMerge/>
            <w:tcBorders>
              <w:left w:val="nil"/>
              <w:bottom w:val="nil"/>
              <w:right w:val="nil"/>
            </w:tcBorders>
          </w:tcPr>
          <w:p w14:paraId="2850C33D"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07C1A8F1" w14:textId="77777777" w:rsidTr="00B814B8">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B814B8">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B814B8">
        <w:trPr>
          <w:trHeight w:val="164"/>
        </w:trPr>
        <w:tc>
          <w:tcPr>
            <w:tcW w:w="3719" w:type="dxa"/>
            <w:tcMar>
              <w:left w:w="0" w:type="dxa"/>
              <w:right w:w="0" w:type="dxa"/>
            </w:tcMar>
            <w:vAlign w:val="bottom"/>
          </w:tcPr>
          <w:p w14:paraId="1AB304AB"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B814B8">
            <w:pPr>
              <w:spacing w:after="0" w:line="240" w:lineRule="auto"/>
              <w:rPr>
                <w:rFonts w:cstheme="minorHAnsi"/>
              </w:rPr>
            </w:pPr>
          </w:p>
        </w:tc>
        <w:tc>
          <w:tcPr>
            <w:tcW w:w="3446" w:type="dxa"/>
            <w:vAlign w:val="bottom"/>
          </w:tcPr>
          <w:p w14:paraId="4711B12A"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B814B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B814B8">
            <w:pPr>
              <w:rPr>
                <w:rFonts w:cstheme="minorHAnsi"/>
              </w:rPr>
            </w:pPr>
          </w:p>
        </w:tc>
        <w:tc>
          <w:tcPr>
            <w:tcW w:w="3446" w:type="dxa"/>
          </w:tcPr>
          <w:p w14:paraId="5137CF0A" w14:textId="77777777" w:rsidR="002C37A8" w:rsidRPr="00402063" w:rsidRDefault="002C37A8" w:rsidP="00B814B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B814B8">
            <w:pPr>
              <w:rPr>
                <w:rFonts w:cstheme="minorHAnsi"/>
              </w:rPr>
            </w:pPr>
          </w:p>
        </w:tc>
        <w:tc>
          <w:tcPr>
            <w:tcW w:w="1880" w:type="dxa"/>
            <w:tcMar>
              <w:left w:w="0" w:type="dxa"/>
              <w:right w:w="0" w:type="dxa"/>
            </w:tcMar>
          </w:tcPr>
          <w:p w14:paraId="7994969C"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6B345E7D" w14:textId="77777777" w:rsidTr="00B814B8">
        <w:trPr>
          <w:trHeight w:val="539"/>
        </w:trPr>
        <w:tc>
          <w:tcPr>
            <w:tcW w:w="3719" w:type="dxa"/>
            <w:tcMar>
              <w:left w:w="0" w:type="dxa"/>
              <w:right w:w="0" w:type="dxa"/>
            </w:tcMar>
            <w:vAlign w:val="bottom"/>
          </w:tcPr>
          <w:p w14:paraId="6ED69716"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B814B8">
            <w:pPr>
              <w:spacing w:after="0" w:line="240" w:lineRule="auto"/>
              <w:rPr>
                <w:rFonts w:cstheme="minorHAnsi"/>
              </w:rPr>
            </w:pPr>
          </w:p>
        </w:tc>
        <w:tc>
          <w:tcPr>
            <w:tcW w:w="3446" w:type="dxa"/>
            <w:vAlign w:val="bottom"/>
          </w:tcPr>
          <w:p w14:paraId="76EF2A1D"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B814B8">
        <w:trPr>
          <w:trHeight w:val="546"/>
        </w:trPr>
        <w:tc>
          <w:tcPr>
            <w:tcW w:w="3719" w:type="dxa"/>
            <w:tcMar>
              <w:left w:w="0" w:type="dxa"/>
              <w:right w:w="0" w:type="dxa"/>
            </w:tcMar>
          </w:tcPr>
          <w:p w14:paraId="5319E4C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B814B8">
            <w:pPr>
              <w:rPr>
                <w:rFonts w:cstheme="minorHAnsi"/>
              </w:rPr>
            </w:pPr>
          </w:p>
        </w:tc>
        <w:tc>
          <w:tcPr>
            <w:tcW w:w="3446" w:type="dxa"/>
          </w:tcPr>
          <w:p w14:paraId="2D6AD96C"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B814B8">
            <w:pPr>
              <w:rPr>
                <w:rFonts w:cstheme="minorHAnsi"/>
              </w:rPr>
            </w:pPr>
          </w:p>
        </w:tc>
        <w:tc>
          <w:tcPr>
            <w:tcW w:w="1880" w:type="dxa"/>
            <w:tcMar>
              <w:left w:w="0" w:type="dxa"/>
              <w:right w:w="0" w:type="dxa"/>
            </w:tcMar>
          </w:tcPr>
          <w:p w14:paraId="360B5093" w14:textId="77777777" w:rsidR="002C37A8" w:rsidRPr="00402063" w:rsidRDefault="002C37A8" w:rsidP="00B814B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65A63B6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If participant 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r w:rsidR="004803FB">
        <w:rPr>
          <w:rFonts w:cstheme="minorHAnsi"/>
          <w:b/>
          <w:bCs/>
        </w:rPr>
        <w:t xml:space="preserve"> or prior disease</w:t>
      </w:r>
      <w:r w:rsidR="00D9051A">
        <w:rPr>
          <w:rFonts w:cstheme="minorHAnsi"/>
          <w:b/>
          <w:bCs/>
        </w:rPr>
        <w:t>:</w:t>
      </w:r>
    </w:p>
    <w:p w14:paraId="4B2EE0BE" w14:textId="53924160" w:rsidR="002C37A8" w:rsidRDefault="002C37A8" w:rsidP="002C37A8">
      <w:pPr>
        <w:rPr>
          <w:rFonts w:cstheme="minorHAnsi"/>
        </w:rPr>
      </w:pPr>
      <w:r w:rsidRPr="00402063">
        <w:rPr>
          <w:rFonts w:cstheme="minorHAnsi"/>
        </w:rPr>
        <w:t>I have read the information (or had it read to me) and had an opportunity to ask questions.</w:t>
      </w:r>
    </w:p>
    <w:p w14:paraId="2CE2E302" w14:textId="6CD52EE3" w:rsidR="002620DA" w:rsidRPr="00402063" w:rsidRDefault="002620DA" w:rsidP="002C37A8">
      <w:pPr>
        <w:rPr>
          <w:rFonts w:cstheme="minorHAnsi"/>
        </w:rPr>
      </w:pPr>
      <w:r>
        <w:rPr>
          <w:rFonts w:cstheme="minorHAnsi"/>
        </w:rPr>
        <w:t>I have no other involvement in the RECOVERY trial.</w:t>
      </w:r>
    </w:p>
    <w:p w14:paraId="5D4E682E" w14:textId="20142473" w:rsidR="00436CB0" w:rsidRPr="00402063" w:rsidRDefault="00436CB0" w:rsidP="002C37A8">
      <w:pPr>
        <w:rPr>
          <w:rFonts w:cstheme="minorHAnsi"/>
        </w:rPr>
      </w:pPr>
      <w:r w:rsidRPr="00402063">
        <w:rPr>
          <w:rFonts w:cstheme="minorHAnsi"/>
        </w:rPr>
        <w:t xml:space="preserve">I understand that the patient will be </w:t>
      </w:r>
      <w:r w:rsidR="001729EE">
        <w:rPr>
          <w:rFonts w:cstheme="minorHAnsi"/>
        </w:rPr>
        <w:t>informed about the trial</w:t>
      </w:r>
      <w:r w:rsidRPr="00402063">
        <w:rPr>
          <w:rFonts w:cstheme="minorHAnsi"/>
        </w:rPr>
        <w:t xml:space="preserve">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B814B8">
            <w:pPr>
              <w:spacing w:after="0" w:line="240" w:lineRule="auto"/>
              <w:rPr>
                <w:rFonts w:cstheme="minorHAnsi"/>
              </w:rPr>
            </w:pPr>
          </w:p>
        </w:tc>
        <w:tc>
          <w:tcPr>
            <w:tcW w:w="3446" w:type="dxa"/>
            <w:vAlign w:val="bottom"/>
          </w:tcPr>
          <w:p w14:paraId="1D24BF12"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B814B8">
            <w:pPr>
              <w:rPr>
                <w:rFonts w:cstheme="minorHAnsi"/>
              </w:rPr>
            </w:pPr>
          </w:p>
        </w:tc>
        <w:tc>
          <w:tcPr>
            <w:tcW w:w="3446" w:type="dxa"/>
          </w:tcPr>
          <w:p w14:paraId="5DB18B9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B814B8">
            <w:pPr>
              <w:rPr>
                <w:rFonts w:cstheme="minorHAnsi"/>
              </w:rPr>
            </w:pPr>
          </w:p>
        </w:tc>
        <w:tc>
          <w:tcPr>
            <w:tcW w:w="1880" w:type="dxa"/>
            <w:tcMar>
              <w:left w:w="0" w:type="dxa"/>
              <w:right w:w="0" w:type="dxa"/>
            </w:tcMar>
          </w:tcPr>
          <w:p w14:paraId="2112BEBE" w14:textId="77777777" w:rsidR="002C37A8" w:rsidRPr="00402063" w:rsidRDefault="002C37A8" w:rsidP="00B814B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B814B8">
            <w:pPr>
              <w:spacing w:after="0" w:line="240" w:lineRule="auto"/>
              <w:rPr>
                <w:rFonts w:cstheme="minorHAnsi"/>
              </w:rPr>
            </w:pPr>
          </w:p>
        </w:tc>
        <w:tc>
          <w:tcPr>
            <w:tcW w:w="3446" w:type="dxa"/>
            <w:vAlign w:val="bottom"/>
          </w:tcPr>
          <w:p w14:paraId="2EBAEBC5" w14:textId="5CF48E25" w:rsidR="00290AA5" w:rsidRPr="00402063" w:rsidRDefault="00290AA5" w:rsidP="00B814B8">
            <w:pPr>
              <w:spacing w:after="0" w:line="240" w:lineRule="auto"/>
              <w:rPr>
                <w:rFonts w:cstheme="minorHAnsi"/>
              </w:rPr>
            </w:pPr>
          </w:p>
        </w:tc>
        <w:tc>
          <w:tcPr>
            <w:tcW w:w="286" w:type="dxa"/>
            <w:vAlign w:val="bottom"/>
          </w:tcPr>
          <w:p w14:paraId="53F3B4E3" w14:textId="77777777" w:rsidR="00290AA5" w:rsidRPr="00402063" w:rsidRDefault="00290AA5" w:rsidP="00B814B8">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B814B8">
            <w:pPr>
              <w:spacing w:after="0" w:line="240" w:lineRule="auto"/>
              <w:jc w:val="center"/>
              <w:rPr>
                <w:rFonts w:cstheme="minorHAnsi"/>
              </w:rPr>
            </w:pPr>
          </w:p>
        </w:tc>
      </w:tr>
      <w:tr w:rsidR="00647B8E" w:rsidRPr="00402063" w14:paraId="5940D7CE" w14:textId="77777777" w:rsidTr="00847BA3">
        <w:trPr>
          <w:trHeight w:val="457"/>
        </w:trPr>
        <w:tc>
          <w:tcPr>
            <w:tcW w:w="9571" w:type="dxa"/>
            <w:gridSpan w:val="5"/>
            <w:tcMar>
              <w:left w:w="0" w:type="dxa"/>
              <w:right w:w="0" w:type="dxa"/>
            </w:tcMar>
          </w:tcPr>
          <w:p w14:paraId="788674EE" w14:textId="3FA0E792" w:rsidR="00647B8E" w:rsidRPr="00402063" w:rsidRDefault="00647B8E" w:rsidP="00647B8E">
            <w:pPr>
              <w:rPr>
                <w:rFonts w:cstheme="minorHAnsi"/>
              </w:rPr>
            </w:pPr>
            <w:r w:rsidRPr="00402063">
              <w:rPr>
                <w:rFonts w:cstheme="minorHAnsi"/>
              </w:rPr>
              <w:t>Relationship to participant</w:t>
            </w:r>
            <w:r>
              <w:rPr>
                <w:rFonts w:cstheme="minorHAnsi"/>
              </w:rPr>
              <w:t xml:space="preserve"> </w:t>
            </w:r>
            <w:r w:rsidRPr="00647B8E">
              <w:rPr>
                <w:rFonts w:cstheme="minorHAnsi"/>
                <w:i/>
                <w:sz w:val="20"/>
              </w:rPr>
              <w:t>(or state ‘professional’ if clinician acting as legal representative)</w:t>
            </w: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587D3E3" w14:textId="77777777" w:rsidR="002C37A8" w:rsidRPr="00402063" w:rsidRDefault="002C37A8" w:rsidP="00B814B8">
            <w:pPr>
              <w:spacing w:after="0" w:line="240" w:lineRule="auto"/>
              <w:rPr>
                <w:rFonts w:cstheme="minorHAnsi"/>
              </w:rPr>
            </w:pPr>
          </w:p>
        </w:tc>
        <w:tc>
          <w:tcPr>
            <w:tcW w:w="3446" w:type="dxa"/>
            <w:vAlign w:val="bottom"/>
          </w:tcPr>
          <w:p w14:paraId="36D8727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12750CB4" w14:textId="77777777" w:rsidR="002C37A8" w:rsidRPr="00402063" w:rsidRDefault="002C37A8" w:rsidP="00B814B8">
            <w:pPr>
              <w:rPr>
                <w:rFonts w:cstheme="minorHAnsi"/>
              </w:rPr>
            </w:pPr>
          </w:p>
        </w:tc>
        <w:tc>
          <w:tcPr>
            <w:tcW w:w="3446" w:type="dxa"/>
          </w:tcPr>
          <w:p w14:paraId="2F750618"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B814B8">
            <w:pPr>
              <w:rPr>
                <w:rFonts w:cstheme="minorHAnsi"/>
              </w:rPr>
            </w:pPr>
          </w:p>
        </w:tc>
        <w:tc>
          <w:tcPr>
            <w:tcW w:w="1880" w:type="dxa"/>
            <w:tcMar>
              <w:left w:w="0" w:type="dxa"/>
              <w:right w:w="0" w:type="dxa"/>
            </w:tcMar>
          </w:tcPr>
          <w:p w14:paraId="03B91B3A" w14:textId="77777777" w:rsidR="002C37A8" w:rsidRPr="00402063" w:rsidRDefault="002C37A8" w:rsidP="00B814B8">
            <w:pPr>
              <w:jc w:val="center"/>
              <w:rPr>
                <w:rFonts w:cstheme="minorHAnsi"/>
              </w:rPr>
            </w:pPr>
            <w:r w:rsidRPr="00402063">
              <w:rPr>
                <w:rFonts w:cstheme="minorHAnsi"/>
              </w:rPr>
              <w:t>Today’s date</w:t>
            </w:r>
          </w:p>
        </w:tc>
      </w:tr>
    </w:tbl>
    <w:p w14:paraId="2BAFF710" w14:textId="3FC71D67" w:rsidR="00371059" w:rsidRDefault="00B7765F" w:rsidP="00EA3F6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legal rep; 1 copy for researcher site file; 1 (original) to be kept in participant medical notes</w:t>
      </w:r>
      <w:r w:rsidR="00371059">
        <w:rPr>
          <w:rFonts w:ascii="Arial" w:hAnsi="Arial" w:cs="Arial"/>
          <w:i/>
          <w:sz w:val="16"/>
          <w:szCs w:val="16"/>
        </w:rPr>
        <w:br w:type="page"/>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74112"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5D5BA7" w:rsidRDefault="00EA1398" w:rsidP="00BF4001">
      <w:pPr>
        <w:spacing w:after="0" w:line="240" w:lineRule="auto"/>
        <w:rPr>
          <w:rFonts w:eastAsia="Times New Roman" w:cstheme="minorHAnsi"/>
          <w:b/>
          <w:bCs/>
          <w:color w:val="000000" w:themeColor="text1"/>
          <w:sz w:val="4"/>
          <w:lang w:eastAsia="en-GB"/>
        </w:rPr>
      </w:pPr>
    </w:p>
    <w:p w14:paraId="7E7A11ED" w14:textId="77777777" w:rsidR="002E0B4E" w:rsidRPr="00DF1D60" w:rsidRDefault="002E0B4E" w:rsidP="00FA0B16">
      <w:pPr>
        <w:spacing w:after="0" w:line="240" w:lineRule="auto"/>
        <w:rPr>
          <w:rFonts w:eastAsia="Times New Roman" w:cstheme="minorHAnsi"/>
          <w:b/>
          <w:bCs/>
          <w:color w:val="000000" w:themeColor="text1"/>
          <w:sz w:val="24"/>
          <w:lang w:eastAsia="en-GB"/>
        </w:rPr>
      </w:pPr>
      <w:r w:rsidRPr="00DF1D60">
        <w:rPr>
          <w:rFonts w:eastAsia="Times New Roman" w:cstheme="minorHAnsi"/>
          <w:b/>
          <w:bCs/>
          <w:color w:val="000000" w:themeColor="text1"/>
          <w:sz w:val="24"/>
          <w:lang w:eastAsia="en-GB"/>
        </w:rPr>
        <w:t>Invitation to participate</w:t>
      </w:r>
    </w:p>
    <w:p w14:paraId="473F508D" w14:textId="3DC1C529" w:rsidR="008B0E65" w:rsidRPr="00402063" w:rsidRDefault="002E0B4E" w:rsidP="00FA0B16">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6F4262">
        <w:rPr>
          <w:rFonts w:eastAsia="Times New Roman" w:cstheme="minorHAnsi"/>
          <w:bCs/>
          <w:color w:val="000000" w:themeColor="text1"/>
          <w:lang w:eastAsia="en-GB"/>
        </w:rPr>
        <w:t xml:space="preserve">people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COVID-19</w:t>
      </w:r>
      <w:r w:rsidR="00377B92">
        <w:rPr>
          <w:rFonts w:eastAsia="Times New Roman" w:cstheme="minorHAnsi"/>
          <w:bCs/>
          <w:color w:val="000000" w:themeColor="text1"/>
          <w:lang w:eastAsia="en-GB"/>
        </w:rPr>
        <w:t xml:space="preserve"> and/or influenza pneumonia</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w:t>
      </w:r>
      <w:r w:rsidR="00377B92">
        <w:rPr>
          <w:rFonts w:eastAsia="Times New Roman" w:cstheme="minorHAnsi"/>
          <w:bCs/>
          <w:color w:val="000000" w:themeColor="text1"/>
          <w:lang w:eastAsia="en-GB"/>
        </w:rPr>
        <w:t>, which is</w:t>
      </w:r>
      <w:r w:rsidRPr="00402063">
        <w:rPr>
          <w:rFonts w:eastAsia="Times New Roman" w:cstheme="minorHAnsi"/>
          <w:bCs/>
          <w:color w:val="000000" w:themeColor="text1"/>
          <w:lang w:eastAsia="en-GB"/>
        </w:rPr>
        <w:t xml:space="preserve">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r w:rsidR="004B50DA">
        <w:rPr>
          <w:rFonts w:eastAsia="Times New Roman" w:cstheme="minorHAnsi"/>
          <w:color w:val="000000" w:themeColor="text1"/>
          <w:lang w:eastAsia="en-GB"/>
        </w:rPr>
        <w:t xml:space="preserve"> </w:t>
      </w:r>
    </w:p>
    <w:p w14:paraId="3AADA920" w14:textId="77777777" w:rsidR="005C1526" w:rsidRPr="00402063" w:rsidRDefault="00FB07C4" w:rsidP="00FA0B16">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FA0B16">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C18FD79" w14:textId="65ED246C" w:rsidR="002E0B4E" w:rsidRPr="00402063" w:rsidRDefault="002E0B4E" w:rsidP="00FA0B16">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377B92">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 that you have a lung disease called COVID-19</w:t>
      </w:r>
      <w:r w:rsidR="00377B92">
        <w:rPr>
          <w:rFonts w:eastAsia="Times New Roman" w:cstheme="minorHAnsi"/>
          <w:bCs/>
          <w:color w:val="000000" w:themeColor="text1"/>
          <w:lang w:eastAsia="en-GB"/>
        </w:rPr>
        <w:t xml:space="preserve"> and/or influenza pneumonia</w:t>
      </w:r>
      <w:r w:rsidR="000A16D3">
        <w:rPr>
          <w:rFonts w:eastAsia="Times New Roman" w:cstheme="minorHAnsi"/>
          <w:bCs/>
          <w:color w:val="000000" w:themeColor="text1"/>
          <w:lang w:eastAsia="en-GB"/>
        </w:rPr>
        <w:t xml:space="preserve"> (“flu”)</w:t>
      </w:r>
      <w:r w:rsidRPr="00402063">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is caused by a type of virus called SARS-CoV-2, or coronavirus for short. </w:t>
      </w:r>
      <w:r w:rsidR="00377B92">
        <w:rPr>
          <w:rFonts w:eastAsia="Times New Roman" w:cstheme="minorHAnsi"/>
          <w:bCs/>
          <w:color w:val="000000" w:themeColor="text1"/>
          <w:lang w:eastAsia="en-GB"/>
        </w:rPr>
        <w:t>Influenz</w:t>
      </w:r>
      <w:r w:rsidR="000A16D3">
        <w:rPr>
          <w:rFonts w:eastAsia="Times New Roman" w:cstheme="minorHAnsi"/>
          <w:bCs/>
          <w:color w:val="000000" w:themeColor="text1"/>
          <w:lang w:eastAsia="en-GB"/>
        </w:rPr>
        <w:t xml:space="preserve">a pneumonia is caused by a flu </w:t>
      </w:r>
      <w:r w:rsidR="00377B92">
        <w:rPr>
          <w:rFonts w:eastAsia="Times New Roman" w:cstheme="minorHAnsi"/>
          <w:bCs/>
          <w:color w:val="000000" w:themeColor="text1"/>
          <w:lang w:eastAsia="en-GB"/>
        </w:rPr>
        <w:t>virus</w:t>
      </w:r>
      <w:r w:rsidR="00B27EA5" w:rsidRPr="00B27EA5">
        <w:rPr>
          <w:color w:val="000000"/>
          <w:lang w:eastAsia="en-GB"/>
        </w:rPr>
        <w:t xml:space="preserve"> </w:t>
      </w:r>
      <w:r w:rsidR="00B27EA5">
        <w:rPr>
          <w:color w:val="000000"/>
          <w:lang w:eastAsia="en-GB"/>
        </w:rPr>
        <w:t>different to COVID-19</w:t>
      </w:r>
      <w:r w:rsidR="00377B92">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 xml:space="preserve">0 patients who get </w:t>
      </w:r>
      <w:r w:rsidR="00377B92">
        <w:rPr>
          <w:rFonts w:eastAsia="Times New Roman" w:cstheme="minorHAnsi"/>
          <w:bCs/>
          <w:color w:val="000000" w:themeColor="text1"/>
          <w:lang w:eastAsia="en-GB"/>
        </w:rPr>
        <w:t>these viruses</w:t>
      </w:r>
      <w:r w:rsidR="00377B92"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get better without coming to hospital. Of those who are admitted to hospital, most also get better, but some may need oxygen or mechanical ventilation before they do so. However, a few percent do not get better.</w:t>
      </w:r>
    </w:p>
    <w:p w14:paraId="15C0FC1A" w14:textId="40DBD297" w:rsidR="002E0B4E" w:rsidRPr="00402063" w:rsidRDefault="00083A7E" w:rsidP="003535EE">
      <w:pPr>
        <w:spacing w:after="1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This trial </w:t>
      </w:r>
      <w:r w:rsidR="00377B92">
        <w:rPr>
          <w:rFonts w:eastAsia="Times New Roman" w:cstheme="minorHAnsi"/>
          <w:bCs/>
          <w:color w:val="000000" w:themeColor="text1"/>
          <w:lang w:eastAsia="en-GB"/>
        </w:rPr>
        <w:t xml:space="preserve">has already shown </w:t>
      </w:r>
      <w:r>
        <w:rPr>
          <w:rFonts w:eastAsia="Times New Roman" w:cstheme="minorHAnsi"/>
          <w:bCs/>
          <w:color w:val="000000" w:themeColor="text1"/>
          <w:lang w:eastAsia="en-GB"/>
        </w:rPr>
        <w:t>that</w:t>
      </w:r>
      <w:r w:rsidR="00397629">
        <w:rPr>
          <w:rFonts w:eastAsia="Times New Roman" w:cstheme="minorHAnsi"/>
          <w:bCs/>
          <w:color w:val="000000" w:themeColor="text1"/>
          <w:lang w:eastAsia="en-GB"/>
        </w:rPr>
        <w:t xml:space="preserve"> </w:t>
      </w:r>
      <w:r w:rsidR="007F284A">
        <w:rPr>
          <w:rFonts w:eastAsia="Times New Roman" w:cstheme="minorHAnsi"/>
          <w:bCs/>
          <w:color w:val="000000" w:themeColor="text1"/>
          <w:lang w:eastAsia="en-GB"/>
        </w:rPr>
        <w:t>low</w:t>
      </w:r>
      <w:r w:rsidR="00397629">
        <w:rPr>
          <w:rFonts w:eastAsia="Times New Roman" w:cstheme="minorHAnsi"/>
          <w:bCs/>
          <w:color w:val="000000" w:themeColor="text1"/>
          <w:lang w:eastAsia="en-GB"/>
        </w:rPr>
        <w:t xml:space="preserve"> doses of</w:t>
      </w:r>
      <w:r>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 xml:space="preserve">a type of steroid, </w:t>
      </w:r>
      <w:r>
        <w:rPr>
          <w:rFonts w:eastAsia="Times New Roman" w:cstheme="minorHAnsi"/>
          <w:bCs/>
          <w:color w:val="000000" w:themeColor="text1"/>
          <w:lang w:eastAsia="en-GB"/>
        </w:rPr>
        <w:t xml:space="preserve">dexamethasone </w:t>
      </w:r>
      <w:r w:rsidR="00377B92">
        <w:rPr>
          <w:rFonts w:eastAsia="Times New Roman" w:cstheme="minorHAnsi"/>
          <w:bCs/>
          <w:color w:val="000000" w:themeColor="text1"/>
          <w:lang w:eastAsia="en-GB"/>
        </w:rPr>
        <w:t xml:space="preserve">and other treatments </w:t>
      </w:r>
      <w:r>
        <w:rPr>
          <w:rFonts w:eastAsia="Times New Roman" w:cstheme="minorHAnsi"/>
          <w:bCs/>
          <w:color w:val="000000" w:themeColor="text1"/>
          <w:lang w:eastAsia="en-GB"/>
        </w:rPr>
        <w:t xml:space="preserve">reduce the risk of dying for some patients hospitalised with COVID-19. </w:t>
      </w:r>
      <w:r w:rsidR="002E0B4E" w:rsidRPr="00402063">
        <w:rPr>
          <w:rFonts w:eastAsia="Times New Roman" w:cstheme="minorHAnsi"/>
          <w:bCs/>
          <w:color w:val="000000" w:themeColor="text1"/>
          <w:lang w:eastAsia="en-GB"/>
        </w:rPr>
        <w:t xml:space="preserve">There are several </w:t>
      </w:r>
      <w:r>
        <w:rPr>
          <w:rFonts w:eastAsia="Times New Roman" w:cstheme="minorHAnsi"/>
          <w:bCs/>
          <w:color w:val="000000" w:themeColor="text1"/>
          <w:lang w:eastAsia="en-GB"/>
        </w:rPr>
        <w:t>other</w:t>
      </w:r>
      <w:r w:rsidR="00377B92">
        <w:rPr>
          <w:rFonts w:eastAsia="Times New Roman" w:cstheme="minorHAnsi"/>
          <w:bCs/>
          <w:color w:val="000000" w:themeColor="text1"/>
          <w:lang w:eastAsia="en-GB"/>
        </w:rPr>
        <w:t xml:space="preserve"> treatment</w:t>
      </w:r>
      <w:r>
        <w:rPr>
          <w:rFonts w:eastAsia="Times New Roman" w:cstheme="minorHAnsi"/>
          <w:bCs/>
          <w:color w:val="000000" w:themeColor="text1"/>
          <w:lang w:eastAsia="en-GB"/>
        </w:rPr>
        <w:t xml:space="preserv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w:t>
      </w:r>
      <w:r w:rsidR="00377B92" w:rsidRPr="00377B92">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for either COVID-19 or influenza pneumonia</w:t>
      </w:r>
      <w:r w:rsidR="002E0B4E" w:rsidRPr="00402063">
        <w:rPr>
          <w:rFonts w:eastAsia="Times New Roman" w:cstheme="minorHAnsi"/>
          <w:bCs/>
          <w:color w:val="000000" w:themeColor="text1"/>
          <w:lang w:eastAsia="en-GB"/>
        </w:rPr>
        <w:t>. This study aims to find out whether any of these additional treatments are help</w:t>
      </w:r>
      <w:r w:rsidR="00377B92">
        <w:rPr>
          <w:rFonts w:eastAsia="Times New Roman" w:cstheme="minorHAnsi"/>
          <w:bCs/>
          <w:color w:val="000000" w:themeColor="text1"/>
          <w:lang w:eastAsia="en-GB"/>
        </w:rPr>
        <w:t>ful</w:t>
      </w:r>
      <w:r w:rsidR="002E0B4E" w:rsidRPr="00402063">
        <w:rPr>
          <w:rFonts w:eastAsia="Times New Roman" w:cstheme="minorHAnsi"/>
          <w:bCs/>
          <w:color w:val="000000" w:themeColor="text1"/>
          <w:lang w:eastAsia="en-GB"/>
        </w:rPr>
        <w:t>.</w:t>
      </w:r>
    </w:p>
    <w:p w14:paraId="27942FB6" w14:textId="77777777" w:rsidR="00271BE5" w:rsidRPr="00402063" w:rsidRDefault="00FB07C4"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79674E34" w:rsidR="008B0E65" w:rsidRPr="00402063" w:rsidRDefault="002E0B4E" w:rsidP="00FA0B16">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r w:rsidR="00377B92">
        <w:rPr>
          <w:rFonts w:eastAsia="Times New Roman" w:cstheme="minorHAnsi"/>
          <w:bCs/>
          <w:color w:val="000000" w:themeColor="text1"/>
          <w:lang w:eastAsia="en-GB"/>
        </w:rPr>
        <w:t xml:space="preserve"> and/or influenza pneumonia</w:t>
      </w:r>
      <w:r w:rsidR="001575C0" w:rsidRPr="00402063">
        <w:rPr>
          <w:rFonts w:eastAsia="Times New Roman" w:cstheme="minorHAnsi"/>
          <w:bCs/>
          <w:color w:val="000000" w:themeColor="text1"/>
          <w:lang w:eastAsia="en-GB"/>
        </w:rPr>
        <w:t>. T</w:t>
      </w:r>
      <w:r w:rsidR="00383830" w:rsidRPr="00402063">
        <w:rPr>
          <w:rFonts w:eastAsia="Times New Roman" w:cstheme="minorHAnsi"/>
          <w:bCs/>
          <w:color w:val="000000" w:themeColor="text1"/>
          <w:lang w:eastAsia="en-GB"/>
        </w:rPr>
        <w:t xml:space="preserve">hese treatments have been recommended </w:t>
      </w:r>
      <w:r w:rsidR="003F41C1">
        <w:rPr>
          <w:rFonts w:eastAsia="Times New Roman" w:cstheme="minorHAnsi"/>
          <w:bCs/>
          <w:color w:val="000000" w:themeColor="text1"/>
          <w:lang w:eastAsia="en-GB"/>
        </w:rPr>
        <w:t xml:space="preserve">for testing </w:t>
      </w:r>
      <w:r w:rsidR="00383830" w:rsidRPr="00402063">
        <w:rPr>
          <w:rFonts w:eastAsia="Times New Roman" w:cstheme="minorHAnsi"/>
          <w:bCs/>
          <w:color w:val="000000" w:themeColor="text1"/>
          <w:lang w:eastAsia="en-GB"/>
        </w:rPr>
        <w:t xml:space="preserve">by the </w:t>
      </w:r>
      <w:r w:rsidR="001575C0" w:rsidRPr="00402063">
        <w:rPr>
          <w:rFonts w:eastAsia="Times New Roman" w:cstheme="minorHAnsi"/>
          <w:bCs/>
          <w:color w:val="000000" w:themeColor="text1"/>
          <w:lang w:eastAsia="en-GB"/>
        </w:rPr>
        <w:t xml:space="preserve">expert </w:t>
      </w:r>
      <w:r w:rsidR="00383830" w:rsidRPr="00402063">
        <w:rPr>
          <w:rFonts w:eastAsia="Times New Roman" w:cstheme="minorHAnsi"/>
          <w:bCs/>
          <w:color w:val="000000" w:themeColor="text1"/>
          <w:lang w:eastAsia="en-GB"/>
        </w:rPr>
        <w:t>panel</w:t>
      </w:r>
      <w:r w:rsidR="001575C0" w:rsidRPr="00402063">
        <w:rPr>
          <w:rFonts w:eastAsia="Times New Roman" w:cstheme="minorHAnsi"/>
          <w:bCs/>
          <w:color w:val="000000" w:themeColor="text1"/>
          <w:lang w:eastAsia="en-GB"/>
        </w:rPr>
        <w:t xml:space="preserve"> that advises the Chief Medical Officer in England</w:t>
      </w:r>
      <w:r w:rsidRPr="00402063">
        <w:rPr>
          <w:rFonts w:eastAsia="Times New Roman" w:cstheme="minorHAnsi"/>
          <w:bCs/>
          <w:color w:val="000000" w:themeColor="text1"/>
          <w:lang w:eastAsia="en-GB"/>
        </w:rPr>
        <w:t xml:space="preserve">. 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 xml:space="preserve">if any of them will </w:t>
      </w:r>
      <w:r w:rsidR="00377B92">
        <w:rPr>
          <w:rFonts w:eastAsia="Times New Roman" w:cstheme="minorHAnsi"/>
          <w:bCs/>
          <w:color w:val="000000" w:themeColor="text1"/>
          <w:lang w:eastAsia="en-GB"/>
        </w:rPr>
        <w:t xml:space="preserve">help patients recover more effectively </w:t>
      </w:r>
      <w:r w:rsidRPr="00402063">
        <w:rPr>
          <w:rFonts w:eastAsia="Times New Roman" w:cstheme="minorHAnsi"/>
          <w:bCs/>
          <w:color w:val="000000" w:themeColor="text1"/>
          <w:lang w:eastAsia="en-GB"/>
        </w:rPr>
        <w:t xml:space="preserve">than the usual standard of care </w:t>
      </w:r>
      <w:r w:rsidR="00377B92">
        <w:rPr>
          <w:rFonts w:eastAsia="Times New Roman" w:cstheme="minorHAnsi"/>
          <w:bCs/>
          <w:color w:val="000000" w:themeColor="text1"/>
          <w:lang w:eastAsia="en-GB"/>
        </w:rPr>
        <w:t xml:space="preserve">all patients </w:t>
      </w:r>
      <w:r w:rsidRPr="00402063">
        <w:rPr>
          <w:rFonts w:eastAsia="Times New Roman" w:cstheme="minorHAnsi"/>
          <w:bCs/>
          <w:color w:val="000000" w:themeColor="text1"/>
          <w:lang w:eastAsia="en-GB"/>
        </w:rPr>
        <w:t>at your hospital will receive</w:t>
      </w:r>
      <w:r w:rsidR="008B0E65" w:rsidRPr="00402063">
        <w:rPr>
          <w:rFonts w:eastAsia="Times New Roman" w:cstheme="minorHAnsi"/>
          <w:bCs/>
          <w:color w:val="000000" w:themeColor="text1"/>
          <w:lang w:eastAsia="en-GB"/>
        </w:rPr>
        <w:t>.</w:t>
      </w:r>
    </w:p>
    <w:p w14:paraId="5613D522" w14:textId="69859D0F" w:rsidR="00383830" w:rsidRDefault="00383830" w:rsidP="00FA0B16">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The treatment</w:t>
      </w:r>
      <w:r w:rsidR="00397629">
        <w:rPr>
          <w:rFonts w:eastAsia="Times New Roman" w:cstheme="minorHAnsi"/>
          <w:bCs/>
          <w:color w:val="000000" w:themeColor="text1"/>
          <w:lang w:eastAsia="en-GB"/>
        </w:rPr>
        <w:t>s</w:t>
      </w:r>
      <w:r w:rsidR="00E33E11">
        <w:rPr>
          <w:rFonts w:eastAsia="Times New Roman" w:cstheme="minorHAnsi"/>
          <w:bCs/>
          <w:color w:val="000000" w:themeColor="text1"/>
          <w:lang w:eastAsia="en-GB"/>
        </w:rPr>
        <w:t xml:space="preserve"> for COVID-19</w:t>
      </w:r>
      <w:r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in addition to the usual care at your hospital, </w:t>
      </w:r>
      <w:r w:rsidR="00397629">
        <w:rPr>
          <w:rFonts w:eastAsia="Times New Roman" w:cstheme="minorHAnsi"/>
          <w:bCs/>
          <w:color w:val="000000" w:themeColor="text1"/>
          <w:lang w:eastAsia="en-GB"/>
        </w:rPr>
        <w:t>include</w:t>
      </w:r>
      <w:r w:rsidRPr="00402063">
        <w:rPr>
          <w:rFonts w:eastAsia="Times New Roman" w:cstheme="minorHAnsi"/>
          <w:bCs/>
          <w:color w:val="000000" w:themeColor="text1"/>
          <w:lang w:eastAsia="en-GB"/>
        </w:rPr>
        <w:t xml:space="preserve"> </w:t>
      </w:r>
      <w:r w:rsidR="00514B93">
        <w:rPr>
          <w:rFonts w:eastAsia="Times New Roman" w:cstheme="minorHAnsi"/>
          <w:bCs/>
          <w:color w:val="000000" w:themeColor="text1"/>
          <w:lang w:eastAsia="en-GB"/>
        </w:rPr>
        <w:t xml:space="preserve">a </w:t>
      </w:r>
      <w:r w:rsidR="007F284A">
        <w:rPr>
          <w:rFonts w:eastAsia="Times New Roman" w:cstheme="minorHAnsi"/>
          <w:bCs/>
          <w:color w:val="000000" w:themeColor="text1"/>
          <w:lang w:eastAsia="en-GB"/>
        </w:rPr>
        <w:t xml:space="preserve">high dose </w:t>
      </w:r>
      <w:r w:rsidR="00377B92">
        <w:rPr>
          <w:rFonts w:eastAsia="Times New Roman" w:cstheme="minorHAnsi"/>
          <w:bCs/>
          <w:color w:val="000000" w:themeColor="text1"/>
          <w:lang w:eastAsia="en-GB"/>
        </w:rPr>
        <w:t xml:space="preserve">steroid, </w:t>
      </w:r>
      <w:r w:rsidR="007F284A">
        <w:rPr>
          <w:rFonts w:eastAsia="Times New Roman" w:cstheme="minorHAnsi"/>
          <w:bCs/>
          <w:color w:val="000000" w:themeColor="text1"/>
          <w:lang w:eastAsia="en-GB"/>
        </w:rPr>
        <w:t xml:space="preserve">dexamethasone (if you </w:t>
      </w:r>
      <w:del w:id="7" w:author="Richard Haynes" w:date="2022-05-13T17:32:00Z">
        <w:r w:rsidR="007F284A" w:rsidDel="007A0CF8">
          <w:rPr>
            <w:rFonts w:eastAsia="Times New Roman" w:cstheme="minorHAnsi"/>
            <w:bCs/>
            <w:color w:val="000000" w:themeColor="text1"/>
            <w:lang w:eastAsia="en-GB"/>
          </w:rPr>
          <w:delText>have low oxygen levels</w:delText>
        </w:r>
      </w:del>
      <w:ins w:id="8" w:author="Richard Haynes" w:date="2022-05-13T17:32:00Z">
        <w:r w:rsidR="007A0CF8">
          <w:rPr>
            <w:rFonts w:eastAsia="Times New Roman" w:cstheme="minorHAnsi"/>
            <w:bCs/>
            <w:color w:val="000000" w:themeColor="text1"/>
            <w:lang w:eastAsia="en-GB"/>
          </w:rPr>
          <w:t>need help with your breathing</w:t>
        </w:r>
      </w:ins>
      <w:r w:rsidR="007F284A">
        <w:rPr>
          <w:rFonts w:eastAsia="Times New Roman" w:cstheme="minorHAnsi"/>
          <w:bCs/>
          <w:color w:val="000000" w:themeColor="text1"/>
          <w:lang w:eastAsia="en-GB"/>
        </w:rPr>
        <w:t>)</w:t>
      </w:r>
      <w:r w:rsidR="00245D5C">
        <w:rPr>
          <w:rFonts w:eastAsia="Times New Roman" w:cstheme="minorHAnsi"/>
          <w:bCs/>
          <w:color w:val="000000" w:themeColor="text1"/>
          <w:lang w:eastAsia="en-GB"/>
        </w:rPr>
        <w:t>,</w:t>
      </w:r>
      <w:r w:rsidR="00377B92">
        <w:rPr>
          <w:rFonts w:eastAsia="Times New Roman" w:cstheme="minorHAnsi"/>
          <w:bCs/>
          <w:color w:val="000000" w:themeColor="text1"/>
          <w:lang w:eastAsia="en-GB"/>
        </w:rPr>
        <w:t xml:space="preserve"> a treatment for diabetes or heart failure called</w:t>
      </w:r>
      <w:r w:rsidR="008B585E">
        <w:rPr>
          <w:rFonts w:eastAsia="Times New Roman" w:cstheme="minorHAnsi"/>
          <w:bCs/>
          <w:color w:val="000000" w:themeColor="text1"/>
          <w:lang w:eastAsia="en-GB"/>
        </w:rPr>
        <w:t xml:space="preserve"> empagliflozin</w:t>
      </w:r>
      <w:r w:rsidR="00245D5C">
        <w:rPr>
          <w:rFonts w:eastAsia="Times New Roman" w:cstheme="minorHAnsi"/>
          <w:bCs/>
          <w:color w:val="000000" w:themeColor="text1"/>
          <w:lang w:eastAsia="en-GB"/>
        </w:rPr>
        <w:t xml:space="preserve">, a synthetic antibody treatment directed against the virus (called sotrovimab) and </w:t>
      </w:r>
      <w:r w:rsidR="00EB6B23">
        <w:rPr>
          <w:rFonts w:eastAsia="Times New Roman" w:cstheme="minorHAnsi"/>
          <w:bCs/>
          <w:color w:val="000000" w:themeColor="text1"/>
          <w:lang w:eastAsia="en-GB"/>
        </w:rPr>
        <w:t>two</w:t>
      </w:r>
      <w:r w:rsidR="000464DD">
        <w:rPr>
          <w:rFonts w:eastAsia="Times New Roman" w:cstheme="minorHAnsi"/>
          <w:bCs/>
          <w:color w:val="000000" w:themeColor="text1"/>
          <w:lang w:eastAsia="en-GB"/>
        </w:rPr>
        <w:t xml:space="preserve"> </w:t>
      </w:r>
      <w:r w:rsidR="00245D5C">
        <w:rPr>
          <w:rFonts w:eastAsia="Times New Roman" w:cstheme="minorHAnsi"/>
          <w:bCs/>
          <w:color w:val="000000" w:themeColor="text1"/>
          <w:lang w:eastAsia="en-GB"/>
        </w:rPr>
        <w:t xml:space="preserve">antiviral </w:t>
      </w:r>
      <w:r w:rsidR="00EB6B23">
        <w:rPr>
          <w:rFonts w:eastAsia="Times New Roman" w:cstheme="minorHAnsi"/>
          <w:bCs/>
          <w:color w:val="000000" w:themeColor="text1"/>
          <w:lang w:eastAsia="en-GB"/>
        </w:rPr>
        <w:t xml:space="preserve">treatments </w:t>
      </w:r>
      <w:r w:rsidR="00245D5C">
        <w:rPr>
          <w:rFonts w:eastAsia="Times New Roman" w:cstheme="minorHAnsi"/>
          <w:bCs/>
          <w:color w:val="000000" w:themeColor="text1"/>
          <w:lang w:eastAsia="en-GB"/>
        </w:rPr>
        <w:t>called molnupiravir</w:t>
      </w:r>
      <w:r w:rsidR="00837EAA">
        <w:rPr>
          <w:rFonts w:eastAsia="Times New Roman" w:cstheme="minorHAnsi"/>
          <w:bCs/>
          <w:color w:val="000000" w:themeColor="text1"/>
          <w:lang w:eastAsia="en-GB"/>
        </w:rPr>
        <w:t xml:space="preserve"> and Paxlovid</w:t>
      </w:r>
      <w:r w:rsidR="00AE757A">
        <w:rPr>
          <w:rFonts w:eastAsia="Times New Roman" w:cstheme="minorHAnsi"/>
          <w:bCs/>
          <w:color w:val="000000" w:themeColor="text1"/>
          <w:lang w:eastAsia="en-GB"/>
        </w:rPr>
        <w:t xml:space="preserve">. </w:t>
      </w:r>
    </w:p>
    <w:p w14:paraId="5F6034EA" w14:textId="7EBA8BE0" w:rsidR="00377B92" w:rsidRPr="00402063" w:rsidRDefault="00377B92" w:rsidP="00183A52">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The treatment</w:t>
      </w:r>
      <w:r>
        <w:rPr>
          <w:rFonts w:eastAsia="Times New Roman" w:cstheme="minorHAnsi"/>
          <w:bCs/>
          <w:color w:val="000000" w:themeColor="text1"/>
          <w:lang w:eastAsia="en-GB"/>
        </w:rPr>
        <w:t>s for influenza pneumonia</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w:t>
      </w:r>
      <w:r>
        <w:rPr>
          <w:rFonts w:eastAsia="Times New Roman" w:cstheme="minorHAnsi"/>
          <w:bCs/>
          <w:color w:val="000000" w:themeColor="text1"/>
          <w:lang w:eastAsia="en-GB"/>
        </w:rPr>
        <w:t>on top of your</w:t>
      </w:r>
      <w:r w:rsidRPr="00402063">
        <w:rPr>
          <w:rFonts w:eastAsia="Times New Roman" w:cstheme="minorHAnsi"/>
          <w:bCs/>
          <w:color w:val="000000" w:themeColor="text1"/>
          <w:lang w:eastAsia="en-GB"/>
        </w:rPr>
        <w:t xml:space="preserve"> usual care</w:t>
      </w:r>
      <w:r>
        <w:rPr>
          <w:rFonts w:eastAsia="Times New Roman" w:cstheme="minorHAnsi"/>
          <w:bCs/>
          <w:color w:val="000000" w:themeColor="text1"/>
          <w:lang w:eastAsia="en-GB"/>
        </w:rPr>
        <w:t>,</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include</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two anti-viral treatments, oseltamivir and baloxavir and low-dose dexamethasone.</w:t>
      </w:r>
      <w:r w:rsidRPr="00377B92">
        <w:rPr>
          <w:rFonts w:eastAsia="Times New Roman" w:cstheme="minorHAnsi"/>
          <w:bCs/>
          <w:color w:val="000000" w:themeColor="text1"/>
          <w:lang w:eastAsia="en-GB"/>
        </w:rPr>
        <w:t xml:space="preserve"> </w:t>
      </w:r>
      <w:r>
        <w:rPr>
          <w:rFonts w:eastAsia="Times New Roman" w:cstheme="minorHAnsi"/>
          <w:bCs/>
          <w:color w:val="000000" w:themeColor="text1"/>
          <w:lang w:eastAsia="en-GB"/>
        </w:rPr>
        <w:t>At present, we don’t know whether any of these will work. However, t</w:t>
      </w:r>
      <w:r w:rsidRPr="00402063">
        <w:rPr>
          <w:rFonts w:eastAsia="Times New Roman" w:cstheme="minorHAnsi"/>
          <w:bCs/>
          <w:color w:val="000000" w:themeColor="text1"/>
          <w:lang w:eastAsia="en-GB"/>
        </w:rPr>
        <w:t xml:space="preserve">he side-effects are </w:t>
      </w:r>
      <w:r>
        <w:rPr>
          <w:rFonts w:eastAsia="Times New Roman" w:cstheme="minorHAnsi"/>
          <w:bCs/>
          <w:color w:val="000000" w:themeColor="text1"/>
          <w:lang w:eastAsia="en-GB"/>
        </w:rPr>
        <w:t xml:space="preserve">already </w:t>
      </w:r>
      <w:r w:rsidRPr="00402063">
        <w:rPr>
          <w:rFonts w:eastAsia="Times New Roman" w:cstheme="minorHAnsi"/>
          <w:bCs/>
          <w:color w:val="000000" w:themeColor="text1"/>
          <w:lang w:eastAsia="en-GB"/>
        </w:rPr>
        <w:t>well-known</w:t>
      </w:r>
      <w:r>
        <w:rPr>
          <w:rFonts w:eastAsia="Times New Roman" w:cstheme="minorHAnsi"/>
          <w:bCs/>
          <w:color w:val="000000" w:themeColor="text1"/>
          <w:lang w:eastAsia="en-GB"/>
        </w:rPr>
        <w:t xml:space="preserve"> from other uses </w:t>
      </w:r>
      <w:r w:rsidRPr="00402063">
        <w:rPr>
          <w:rFonts w:eastAsia="Times New Roman" w:cstheme="minorHAnsi"/>
          <w:bCs/>
          <w:color w:val="000000" w:themeColor="text1"/>
          <w:lang w:eastAsia="en-GB"/>
        </w:rPr>
        <w:t xml:space="preserve">and </w:t>
      </w:r>
      <w:r>
        <w:rPr>
          <w:rFonts w:eastAsia="Times New Roman" w:cstheme="minorHAnsi"/>
          <w:bCs/>
          <w:color w:val="000000" w:themeColor="text1"/>
          <w:lang w:eastAsia="en-GB"/>
        </w:rPr>
        <w:t xml:space="preserve">so </w:t>
      </w:r>
      <w:r w:rsidRPr="00402063">
        <w:rPr>
          <w:rFonts w:eastAsia="Times New Roman" w:cstheme="minorHAnsi"/>
          <w:bCs/>
          <w:color w:val="000000" w:themeColor="text1"/>
          <w:lang w:eastAsia="en-GB"/>
        </w:rPr>
        <w:t>your doctor will be able to monitor you appropriately.</w:t>
      </w:r>
    </w:p>
    <w:p w14:paraId="7817566C" w14:textId="77777777" w:rsidR="00271BE5" w:rsidRPr="00402063" w:rsidRDefault="00FB07C4"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183A52">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FA0B16">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3099F407" w14:textId="2D6BA445" w:rsidR="0031547E" w:rsidRPr="00402063" w:rsidRDefault="008B0E65" w:rsidP="00183A52">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Patients may be included in this study if they have COVID-19</w:t>
      </w:r>
      <w:r w:rsidR="00CA57E0">
        <w:rPr>
          <w:rFonts w:eastAsia="Times New Roman" w:cstheme="minorHAnsi"/>
          <w:color w:val="000000" w:themeColor="text1"/>
          <w:lang w:eastAsia="en-GB"/>
        </w:rPr>
        <w:t xml:space="preserve"> and/or influenza pneumonia</w:t>
      </w:r>
      <w:r w:rsidRPr="00402063">
        <w:rPr>
          <w:rFonts w:eastAsia="Times New Roman" w:cstheme="minorHAnsi"/>
          <w:color w:val="000000" w:themeColor="text1"/>
          <w:lang w:eastAsia="en-GB"/>
        </w:rPr>
        <w:t xml:space="preserve"> confirmed by a laboratory test,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r w:rsidR="00377B92">
        <w:rPr>
          <w:rFonts w:eastAsia="Times New Roman" w:cstheme="minorHAnsi"/>
          <w:color w:val="000000" w:themeColor="text1"/>
          <w:lang w:eastAsia="en-GB"/>
        </w:rPr>
        <w:t xml:space="preserve"> for them</w:t>
      </w:r>
      <w:r w:rsidR="00033D88" w:rsidRPr="00402063">
        <w:rPr>
          <w:rFonts w:eastAsia="Times New Roman" w:cstheme="minorHAnsi"/>
          <w:color w:val="000000" w:themeColor="text1"/>
          <w:lang w:eastAsia="en-GB"/>
        </w:rPr>
        <w:t>.</w:t>
      </w:r>
      <w:r w:rsidR="00DA2633">
        <w:rPr>
          <w:rFonts w:eastAsia="Times New Roman" w:cstheme="minorHAnsi"/>
          <w:color w:val="000000" w:themeColor="text1"/>
          <w:lang w:eastAsia="en-GB"/>
        </w:rPr>
        <w:t xml:space="preserve"> Patients may be included if they have previously been recruited into RECOVERY &gt;6 months ago (although not into the same comparison more than once).</w:t>
      </w:r>
    </w:p>
    <w:p w14:paraId="532533A0" w14:textId="3A98CC26" w:rsidR="002E0B4E" w:rsidRPr="00402063" w:rsidRDefault="00181EAC"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2113ADC5" w14:textId="688CA7EE" w:rsidR="00FA0B16" w:rsidRDefault="00181EAC" w:rsidP="00183A52">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w:t>
      </w:r>
      <w:r w:rsidR="00377B92">
        <w:rPr>
          <w:rFonts w:eastAsia="Times New Roman" w:cstheme="minorHAnsi"/>
          <w:bCs/>
          <w:color w:val="000000" w:themeColor="text1"/>
          <w:lang w:eastAsia="en-GB"/>
        </w:rPr>
        <w:t>If you are a w</w:t>
      </w:r>
      <w:r w:rsidR="00B750AC">
        <w:rPr>
          <w:rFonts w:eastAsia="Times New Roman" w:cstheme="minorHAnsi"/>
          <w:bCs/>
          <w:color w:val="000000" w:themeColor="text1"/>
          <w:lang w:eastAsia="en-GB"/>
        </w:rPr>
        <w:t>om</w:t>
      </w:r>
      <w:r w:rsidR="00377B92">
        <w:rPr>
          <w:rFonts w:eastAsia="Times New Roman" w:cstheme="minorHAnsi"/>
          <w:bCs/>
          <w:color w:val="000000" w:themeColor="text1"/>
          <w:lang w:eastAsia="en-GB"/>
        </w:rPr>
        <w:t>a</w:t>
      </w:r>
      <w:r w:rsidR="00B750AC">
        <w:rPr>
          <w:rFonts w:eastAsia="Times New Roman" w:cstheme="minorHAnsi"/>
          <w:bCs/>
          <w:color w:val="000000" w:themeColor="text1"/>
          <w:lang w:eastAsia="en-GB"/>
        </w:rPr>
        <w:t>n</w:t>
      </w:r>
      <w:r w:rsidR="001918B8">
        <w:rPr>
          <w:rFonts w:eastAsia="Times New Roman" w:cstheme="minorHAnsi"/>
          <w:bCs/>
          <w:color w:val="000000" w:themeColor="text1"/>
          <w:lang w:eastAsia="en-GB"/>
        </w:rPr>
        <w:t xml:space="preserve"> </w:t>
      </w:r>
      <w:r w:rsidR="004E0E8D">
        <w:rPr>
          <w:rFonts w:eastAsia="Times New Roman" w:cstheme="minorHAnsi"/>
          <w:bCs/>
          <w:color w:val="000000" w:themeColor="text1"/>
          <w:lang w:eastAsia="en-GB"/>
        </w:rPr>
        <w:t>of child-bearing potential</w:t>
      </w:r>
      <w:r w:rsidR="00377B92">
        <w:rPr>
          <w:rFonts w:eastAsia="Times New Roman" w:cstheme="minorHAnsi"/>
          <w:bCs/>
          <w:color w:val="000000" w:themeColor="text1"/>
          <w:lang w:eastAsia="en-GB"/>
        </w:rPr>
        <w:t>, you</w:t>
      </w:r>
      <w:r w:rsidR="004E0E8D">
        <w:rPr>
          <w:rFonts w:eastAsia="Times New Roman" w:cstheme="minorHAnsi"/>
          <w:bCs/>
          <w:color w:val="000000" w:themeColor="text1"/>
          <w:lang w:eastAsia="en-GB"/>
        </w:rPr>
        <w:t xml:space="preserve"> will have a pregnancy test. </w:t>
      </w:r>
      <w:r w:rsidR="009208D1">
        <w:rPr>
          <w:rFonts w:eastAsia="Times New Roman" w:cstheme="minorHAnsi"/>
          <w:bCs/>
          <w:color w:val="000000" w:themeColor="text1"/>
          <w:lang w:eastAsia="en-GB"/>
        </w:rPr>
        <w:t xml:space="preserve">If you </w:t>
      </w:r>
      <w:r w:rsidR="009B7951">
        <w:rPr>
          <w:rFonts w:eastAsia="Times New Roman" w:cstheme="minorHAnsi"/>
          <w:bCs/>
          <w:color w:val="000000" w:themeColor="text1"/>
          <w:lang w:eastAsia="en-GB"/>
        </w:rPr>
        <w:t>might receive sotrovimab</w:t>
      </w:r>
      <w:r w:rsidR="00837EAA">
        <w:rPr>
          <w:rFonts w:eastAsia="Times New Roman" w:cstheme="minorHAnsi"/>
          <w:bCs/>
          <w:color w:val="000000" w:themeColor="text1"/>
          <w:lang w:eastAsia="en-GB"/>
        </w:rPr>
        <w:t>,</w:t>
      </w:r>
      <w:r w:rsidR="009B7951">
        <w:rPr>
          <w:rFonts w:eastAsia="Times New Roman" w:cstheme="minorHAnsi"/>
          <w:bCs/>
          <w:color w:val="000000" w:themeColor="text1"/>
          <w:lang w:eastAsia="en-GB"/>
        </w:rPr>
        <w:t xml:space="preserve"> molnupiravir</w:t>
      </w:r>
      <w:r w:rsidR="009208D1">
        <w:rPr>
          <w:rFonts w:eastAsia="Times New Roman" w:cstheme="minorHAnsi"/>
          <w:bCs/>
          <w:color w:val="000000" w:themeColor="text1"/>
          <w:lang w:eastAsia="en-GB"/>
        </w:rPr>
        <w:t xml:space="preserve"> </w:t>
      </w:r>
      <w:r w:rsidR="00837EAA">
        <w:rPr>
          <w:rFonts w:eastAsia="Times New Roman" w:cstheme="minorHAnsi"/>
          <w:bCs/>
          <w:color w:val="000000" w:themeColor="text1"/>
          <w:lang w:eastAsia="en-GB"/>
        </w:rPr>
        <w:t xml:space="preserve">or Paxlovid </w:t>
      </w:r>
      <w:r w:rsidR="009208D1">
        <w:rPr>
          <w:rFonts w:eastAsia="Times New Roman" w:cstheme="minorHAnsi"/>
          <w:bCs/>
          <w:color w:val="000000" w:themeColor="text1"/>
          <w:lang w:eastAsia="en-GB"/>
        </w:rPr>
        <w:t>a blood sample will be sent to a central laboratory for measurement of coronavirus and antibodies against it</w:t>
      </w:r>
      <w:r w:rsidR="009B7951">
        <w:rPr>
          <w:rFonts w:eastAsia="Times New Roman" w:cstheme="minorHAnsi"/>
          <w:bCs/>
          <w:color w:val="000000" w:themeColor="text1"/>
          <w:lang w:eastAsia="en-GB"/>
        </w:rPr>
        <w:t xml:space="preserve">, and </w:t>
      </w:r>
      <w:r w:rsidR="00837EAA">
        <w:rPr>
          <w:rFonts w:eastAsia="Times New Roman" w:cstheme="minorHAnsi"/>
          <w:bCs/>
          <w:color w:val="000000" w:themeColor="text1"/>
          <w:lang w:eastAsia="en-GB"/>
        </w:rPr>
        <w:t xml:space="preserve">a </w:t>
      </w:r>
      <w:r w:rsidR="009B7951">
        <w:rPr>
          <w:rFonts w:eastAsia="Times New Roman" w:cstheme="minorHAnsi"/>
          <w:bCs/>
          <w:color w:val="000000" w:themeColor="text1"/>
          <w:lang w:eastAsia="en-GB"/>
        </w:rPr>
        <w:t>nasal swab may be collected now and twice more in the next 5 days</w:t>
      </w:r>
      <w:r w:rsidR="009208D1">
        <w:rPr>
          <w:rFonts w:eastAsia="Times New Roman" w:cstheme="minorHAnsi"/>
          <w:bCs/>
          <w:color w:val="000000" w:themeColor="text1"/>
          <w:lang w:eastAsia="en-GB"/>
        </w:rPr>
        <w:t xml:space="preserve">. </w:t>
      </w:r>
      <w:r w:rsidR="009B7951">
        <w:rPr>
          <w:rFonts w:eastAsia="Times New Roman" w:cstheme="minorHAnsi"/>
          <w:bCs/>
          <w:color w:val="000000" w:themeColor="text1"/>
          <w:lang w:eastAsia="en-GB"/>
        </w:rPr>
        <w:t>I</w:t>
      </w:r>
      <w:r w:rsidR="00227E65">
        <w:rPr>
          <w:rFonts w:eastAsia="Times New Roman" w:cstheme="minorHAnsi"/>
          <w:bCs/>
          <w:color w:val="000000" w:themeColor="text1"/>
          <w:lang w:eastAsia="en-GB"/>
        </w:rPr>
        <w:t>f you have ‘flu</w:t>
      </w:r>
      <w:r w:rsidR="009B7951">
        <w:rPr>
          <w:rFonts w:eastAsia="Times New Roman" w:cstheme="minorHAnsi"/>
          <w:bCs/>
          <w:color w:val="000000" w:themeColor="text1"/>
          <w:lang w:eastAsia="en-GB"/>
        </w:rPr>
        <w:t xml:space="preserve"> </w:t>
      </w:r>
      <w:r w:rsidR="00EB6B23">
        <w:rPr>
          <w:rFonts w:eastAsia="Times New Roman" w:cstheme="minorHAnsi"/>
          <w:bCs/>
          <w:color w:val="000000" w:themeColor="text1"/>
          <w:lang w:eastAsia="en-GB"/>
        </w:rPr>
        <w:t xml:space="preserve">a </w:t>
      </w:r>
      <w:r w:rsidR="009B7951">
        <w:rPr>
          <w:rFonts w:eastAsia="Times New Roman" w:cstheme="minorHAnsi"/>
          <w:bCs/>
          <w:color w:val="000000" w:themeColor="text1"/>
          <w:lang w:eastAsia="en-GB"/>
        </w:rPr>
        <w:t>nasal swab will be collected now and once more in 5 days.</w:t>
      </w:r>
      <w:r w:rsidR="009208D1">
        <w:rPr>
          <w:rFonts w:eastAsia="Times New Roman" w:cstheme="minorHAnsi"/>
          <w:bCs/>
          <w:color w:val="000000" w:themeColor="text1"/>
          <w:lang w:eastAsia="en-GB"/>
        </w:rPr>
        <w:t xml:space="preserve"> </w:t>
      </w:r>
      <w:r w:rsidR="00227E65">
        <w:rPr>
          <w:rFonts w:eastAsia="Times New Roman" w:cstheme="minorHAnsi"/>
          <w:bCs/>
          <w:color w:val="000000" w:themeColor="text1"/>
          <w:lang w:eastAsia="en-GB"/>
        </w:rPr>
        <w:t xml:space="preserve">The results of all these tests will not be available to your medical </w:t>
      </w:r>
      <w:r w:rsidR="00227E65" w:rsidRPr="004647D6">
        <w:rPr>
          <w:rFonts w:eastAsia="Times New Roman" w:cstheme="minorHAnsi"/>
          <w:bCs/>
          <w:color w:val="000000" w:themeColor="text1"/>
          <w:lang w:eastAsia="en-GB"/>
        </w:rPr>
        <w:t xml:space="preserve">team because they are for research and </w:t>
      </w:r>
      <w:r w:rsidR="00227E65">
        <w:rPr>
          <w:rFonts w:eastAsia="Times New Roman" w:cstheme="minorHAnsi"/>
          <w:bCs/>
          <w:color w:val="000000" w:themeColor="text1"/>
          <w:lang w:eastAsia="en-GB"/>
        </w:rPr>
        <w:t>are</w:t>
      </w:r>
      <w:r w:rsidR="00227E65" w:rsidRPr="004647D6">
        <w:rPr>
          <w:rFonts w:eastAsia="Times New Roman" w:cstheme="minorHAnsi"/>
          <w:bCs/>
          <w:color w:val="000000" w:themeColor="text1"/>
          <w:lang w:eastAsia="en-GB"/>
        </w:rPr>
        <w:t xml:space="preserve"> not validated for clinical application</w:t>
      </w:r>
      <w:r w:rsidR="00227E65">
        <w:rPr>
          <w:rFonts w:eastAsia="Times New Roman" w:cstheme="minorHAnsi"/>
          <w:bCs/>
          <w:color w:val="000000" w:themeColor="text1"/>
          <w:lang w:eastAsia="en-GB"/>
        </w:rPr>
        <w:t>,</w:t>
      </w:r>
      <w:r w:rsidR="00227E65">
        <w:rPr>
          <w:rFonts w:eastAsia="Times New Roman" w:cstheme="minorHAnsi"/>
          <w:b/>
          <w:bCs/>
          <w:color w:val="000000" w:themeColor="text1"/>
          <w:lang w:eastAsia="en-GB"/>
        </w:rPr>
        <w:t xml:space="preserve"> </w:t>
      </w:r>
      <w:r w:rsidR="00227E65">
        <w:rPr>
          <w:rFonts w:eastAsia="Times New Roman" w:cstheme="minorHAnsi"/>
          <w:bCs/>
          <w:color w:val="000000" w:themeColor="text1"/>
          <w:lang w:eastAsia="en-GB"/>
        </w:rPr>
        <w:t xml:space="preserve">and the samples will be destroyed once testing is complete. </w:t>
      </w:r>
      <w:r w:rsidR="000464DD">
        <w:rPr>
          <w:rFonts w:eastAsia="Times New Roman" w:cstheme="minorHAnsi"/>
          <w:bCs/>
          <w:color w:val="000000" w:themeColor="text1"/>
          <w:lang w:eastAsia="en-GB"/>
        </w:rPr>
        <w:t>If you are discharged before day 5 you will be asked if you would be willing to take a swab sample at home and post it back (free of charge). This is optional.</w:t>
      </w:r>
    </w:p>
    <w:p w14:paraId="27E8ED53" w14:textId="720AEF20" w:rsidR="00181EAC" w:rsidRDefault="00181EAC" w:rsidP="00183A52">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computer will then allocate you at random (like rolling a dice) to one </w:t>
      </w:r>
      <w:r w:rsidR="00E33E11">
        <w:rPr>
          <w:rFonts w:eastAsia="Times New Roman" w:cstheme="minorHAnsi"/>
          <w:bCs/>
          <w:color w:val="000000" w:themeColor="text1"/>
          <w:lang w:eastAsia="en-GB"/>
        </w:rPr>
        <w:t xml:space="preserve">(or sometimes more) </w:t>
      </w:r>
      <w:r w:rsidRPr="00402063">
        <w:rPr>
          <w:rFonts w:eastAsia="Times New Roman" w:cstheme="minorHAnsi"/>
          <w:bCs/>
          <w:color w:val="000000" w:themeColor="text1"/>
          <w:lang w:eastAsia="en-GB"/>
        </w:rPr>
        <w:t>of the possible treatment options</w:t>
      </w:r>
      <w:r w:rsidR="00E33E11">
        <w:rPr>
          <w:rFonts w:eastAsia="Times New Roman" w:cstheme="minorHAnsi"/>
          <w:bCs/>
          <w:color w:val="000000" w:themeColor="text1"/>
          <w:lang w:eastAsia="en-GB"/>
        </w:rPr>
        <w:t>, depending on what illness you have and what your doctors think is suitable</w:t>
      </w:r>
      <w:r w:rsidRPr="00402063">
        <w:rPr>
          <w:rFonts w:eastAsia="Times New Roman" w:cstheme="minorHAnsi"/>
          <w:bCs/>
          <w:color w:val="000000" w:themeColor="text1"/>
          <w:lang w:eastAsia="en-GB"/>
        </w:rPr>
        <w:t>. In all cases this will include the usual standard of care for your hospital</w:t>
      </w:r>
      <w:r w:rsidR="008B585E">
        <w:rPr>
          <w:rFonts w:eastAsia="Times New Roman" w:cstheme="minorHAnsi"/>
          <w:bCs/>
          <w:color w:val="000000" w:themeColor="text1"/>
          <w:lang w:eastAsia="en-GB"/>
        </w:rPr>
        <w:t xml:space="preserve"> and i</w:t>
      </w:r>
      <w:r w:rsidR="008B585E" w:rsidRPr="00402063">
        <w:rPr>
          <w:rFonts w:eastAsia="Times New Roman" w:cstheme="minorHAnsi"/>
          <w:bCs/>
          <w:color w:val="000000" w:themeColor="text1"/>
          <w:lang w:eastAsia="en-GB"/>
        </w:rPr>
        <w:t xml:space="preserve">t </w:t>
      </w:r>
      <w:r w:rsidRPr="00402063">
        <w:rPr>
          <w:rFonts w:eastAsia="Times New Roman" w:cstheme="minorHAnsi"/>
          <w:bCs/>
          <w:color w:val="000000" w:themeColor="text1"/>
          <w:lang w:eastAsia="en-GB"/>
        </w:rPr>
        <w:t>may also include additional treatment</w:t>
      </w:r>
      <w:r w:rsidR="00227E65">
        <w:rPr>
          <w:rFonts w:eastAsia="Times New Roman" w:cstheme="minorHAnsi"/>
          <w:bCs/>
          <w:color w:val="000000" w:themeColor="text1"/>
          <w:lang w:eastAsia="en-GB"/>
        </w:rPr>
        <w:t xml:space="preserve">, </w:t>
      </w:r>
      <w:r w:rsidR="00227E65" w:rsidRPr="00402063">
        <w:rPr>
          <w:rFonts w:eastAsia="Times New Roman" w:cstheme="minorHAnsi"/>
          <w:bCs/>
          <w:color w:val="000000" w:themeColor="text1"/>
          <w:lang w:eastAsia="en-GB"/>
        </w:rPr>
        <w:t xml:space="preserve">which might be </w:t>
      </w:r>
      <w:r w:rsidR="00227E65" w:rsidRPr="00402063">
        <w:rPr>
          <w:rFonts w:eastAsia="Times New Roman" w:cstheme="minorHAnsi"/>
          <w:bCs/>
          <w:color w:val="000000" w:themeColor="text1"/>
          <w:lang w:eastAsia="en-GB"/>
        </w:rPr>
        <w:lastRenderedPageBreak/>
        <w:t>given by mouth</w:t>
      </w:r>
      <w:r w:rsidR="00227E65">
        <w:rPr>
          <w:rFonts w:eastAsia="Times New Roman" w:cstheme="minorHAnsi"/>
          <w:bCs/>
          <w:color w:val="000000" w:themeColor="text1"/>
          <w:lang w:eastAsia="en-GB"/>
        </w:rPr>
        <w:t xml:space="preserve"> or</w:t>
      </w:r>
      <w:r w:rsidR="00227E65" w:rsidRPr="00402063">
        <w:rPr>
          <w:rFonts w:eastAsia="Times New Roman" w:cstheme="minorHAnsi"/>
          <w:bCs/>
          <w:color w:val="000000" w:themeColor="text1"/>
          <w:lang w:eastAsia="en-GB"/>
        </w:rPr>
        <w:t xml:space="preserve"> injection</w:t>
      </w:r>
      <w:r w:rsidR="008D739D"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Neither you nor your doctors can choose which of these </w:t>
      </w:r>
      <w:r w:rsidR="00377B92">
        <w:rPr>
          <w:rFonts w:eastAsia="Times New Roman" w:cstheme="minorHAnsi"/>
          <w:bCs/>
          <w:color w:val="000000" w:themeColor="text1"/>
          <w:lang w:eastAsia="en-GB"/>
        </w:rPr>
        <w:t>treatments</w:t>
      </w:r>
      <w:r w:rsidR="00377B92"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you will be allocated.</w:t>
      </w:r>
      <w:r w:rsidR="004803FB">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Additional information about your health will be recorded and entered into the study computer</w:t>
      </w:r>
      <w:r w:rsidR="00377B92">
        <w:rPr>
          <w:rFonts w:eastAsia="Times New Roman" w:cstheme="minorHAnsi"/>
          <w:bCs/>
          <w:color w:val="000000" w:themeColor="text1"/>
          <w:lang w:eastAsia="en-GB"/>
        </w:rPr>
        <w:t>.</w:t>
      </w:r>
      <w:r w:rsidRPr="00402063">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N</w:t>
      </w:r>
      <w:r w:rsidRPr="00402063">
        <w:rPr>
          <w:rFonts w:eastAsia="Times New Roman" w:cstheme="minorHAnsi"/>
          <w:bCs/>
          <w:color w:val="000000" w:themeColor="text1"/>
          <w:lang w:eastAsia="en-GB"/>
        </w:rPr>
        <w:t xml:space="preserve">o additional visits will be required after you leave the hospital. </w:t>
      </w:r>
      <w:r w:rsidR="008B585E">
        <w:rPr>
          <w:rFonts w:eastAsia="Times New Roman" w:cstheme="minorHAnsi"/>
          <w:bCs/>
          <w:color w:val="000000" w:themeColor="text1"/>
          <w:lang w:eastAsia="en-GB"/>
        </w:rPr>
        <w:t>I</w:t>
      </w:r>
      <w:r w:rsidRPr="00402063">
        <w:rPr>
          <w:rFonts w:eastAsia="Times New Roman" w:cstheme="minorHAnsi"/>
          <w:bCs/>
          <w:color w:val="000000" w:themeColor="text1"/>
          <w:lang w:eastAsia="en-GB"/>
        </w:rPr>
        <w:t>nformation</w:t>
      </w:r>
      <w:r w:rsidR="001E71FE">
        <w:rPr>
          <w:rFonts w:eastAsia="Times New Roman" w:cstheme="minorHAnsi"/>
          <w:bCs/>
          <w:color w:val="000000" w:themeColor="text1"/>
          <w:lang w:eastAsia="en-GB"/>
        </w:rPr>
        <w:t xml:space="preserve"> about your health (</w:t>
      </w:r>
      <w:r w:rsidR="00377B92">
        <w:rPr>
          <w:rFonts w:eastAsia="Times New Roman" w:cstheme="minorHAnsi"/>
          <w:bCs/>
          <w:color w:val="000000" w:themeColor="text1"/>
          <w:lang w:eastAsia="en-GB"/>
        </w:rPr>
        <w:t>before</w:t>
      </w:r>
      <w:r w:rsidR="001E71FE">
        <w:rPr>
          <w:rFonts w:eastAsia="Times New Roman" w:cstheme="minorHAnsi"/>
          <w:bCs/>
          <w:color w:val="000000" w:themeColor="text1"/>
          <w:lang w:eastAsia="en-GB"/>
        </w:rPr>
        <w:t>,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w:t>
      </w:r>
      <w:r w:rsidR="00377B92">
        <w:rPr>
          <w:rFonts w:eastAsia="Times New Roman" w:cstheme="minorHAnsi"/>
          <w:bCs/>
          <w:color w:val="000000" w:themeColor="text1"/>
          <w:lang w:eastAsia="en-GB"/>
        </w:rPr>
        <w:t>your discharge</w:t>
      </w:r>
      <w:r w:rsidRPr="00402063">
        <w:rPr>
          <w:rFonts w:eastAsia="Times New Roman" w:cstheme="minorHAnsi"/>
          <w:bCs/>
          <w:color w:val="000000" w:themeColor="text1"/>
          <w:lang w:eastAsia="en-GB"/>
        </w:rPr>
        <w:t>.</w:t>
      </w:r>
      <w:r w:rsidR="00BE6E41" w:rsidRPr="00BE6E41">
        <w:rPr>
          <w:rFonts w:eastAsia="Times New Roman" w:cstheme="minorHAnsi"/>
          <w:color w:val="000000" w:themeColor="text1"/>
          <w:lang w:eastAsia="en-GB"/>
        </w:rPr>
        <w:t xml:space="preserve"> </w:t>
      </w:r>
      <w:r w:rsidR="003C1824">
        <w:rPr>
          <w:rFonts w:eastAsia="Times New Roman" w:cstheme="minorHAnsi"/>
          <w:color w:val="000000" w:themeColor="text1"/>
          <w:lang w:eastAsia="en-GB"/>
        </w:rPr>
        <w:t xml:space="preserve">For pregnant women we will collect your and your baby’s outcome from the UK Obstetric Surveillance System. </w:t>
      </w:r>
      <w:r w:rsidR="00BE6E41" w:rsidRPr="00BE6E41">
        <w:rPr>
          <w:rFonts w:eastAsia="Times New Roman" w:cstheme="minorHAnsi"/>
          <w:bCs/>
          <w:color w:val="000000" w:themeColor="text1"/>
          <w:lang w:eastAsia="en-GB"/>
        </w:rPr>
        <w:t>We may write to you to tell you about the trial periodically</w:t>
      </w:r>
      <w:r w:rsidR="00BE6E41">
        <w:rPr>
          <w:rFonts w:eastAsia="Times New Roman" w:cstheme="minorHAnsi"/>
          <w:bCs/>
          <w:color w:val="000000" w:themeColor="text1"/>
          <w:lang w:eastAsia="en-GB"/>
        </w:rPr>
        <w:t>, but you will be able to opt-out of these communications if you prefer.</w:t>
      </w:r>
      <w:r w:rsidR="0098068D">
        <w:rPr>
          <w:rFonts w:eastAsia="Times New Roman" w:cstheme="minorHAnsi"/>
          <w:bCs/>
          <w:color w:val="000000" w:themeColor="text1"/>
          <w:lang w:eastAsia="en-GB"/>
        </w:rPr>
        <w:t xml:space="preserve"> Your GP </w:t>
      </w:r>
      <w:r w:rsidR="00492F15">
        <w:rPr>
          <w:rFonts w:eastAsia="Times New Roman" w:cstheme="minorHAnsi"/>
          <w:bCs/>
          <w:color w:val="000000" w:themeColor="text1"/>
          <w:lang w:eastAsia="en-GB"/>
        </w:rPr>
        <w:t>may</w:t>
      </w:r>
      <w:r w:rsidR="0098068D">
        <w:rPr>
          <w:rFonts w:eastAsia="Times New Roman" w:cstheme="minorHAnsi"/>
          <w:bCs/>
          <w:color w:val="000000" w:themeColor="text1"/>
          <w:lang w:eastAsia="en-GB"/>
        </w:rPr>
        <w:t xml:space="preserve"> be informed of </w:t>
      </w:r>
      <w:r w:rsidR="00492F15">
        <w:rPr>
          <w:rFonts w:eastAsia="Times New Roman" w:cstheme="minorHAnsi"/>
          <w:bCs/>
          <w:color w:val="000000" w:themeColor="text1"/>
          <w:lang w:eastAsia="en-GB"/>
        </w:rPr>
        <w:t xml:space="preserve">any issues relevant to </w:t>
      </w:r>
      <w:r w:rsidR="0098068D">
        <w:rPr>
          <w:rFonts w:eastAsia="Times New Roman" w:cstheme="minorHAnsi"/>
          <w:bCs/>
          <w:color w:val="000000" w:themeColor="text1"/>
          <w:lang w:eastAsia="en-GB"/>
        </w:rPr>
        <w:t>your participation in the trial.</w:t>
      </w:r>
    </w:p>
    <w:p w14:paraId="2DE541CD" w14:textId="77777777" w:rsidR="00181EAC" w:rsidRPr="00402063" w:rsidRDefault="00181EAC"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3535EE">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FA0B16">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3FB9952F" w14:textId="60F61F92" w:rsidR="00962444" w:rsidRPr="00962444" w:rsidRDefault="00962444" w:rsidP="00FA0B16">
      <w:pPr>
        <w:pStyle w:val="ListParagraph"/>
        <w:numPr>
          <w:ilvl w:val="0"/>
          <w:numId w:val="4"/>
        </w:numPr>
        <w:spacing w:after="0" w:line="240" w:lineRule="auto"/>
        <w:rPr>
          <w:rFonts w:eastAsia="Times New Roman" w:cstheme="minorHAnsi"/>
          <w:color w:val="000000" w:themeColor="text1"/>
          <w:lang w:eastAsia="en-GB"/>
        </w:rPr>
      </w:pPr>
      <w:r>
        <w:rPr>
          <w:rFonts w:eastAsia="Times New Roman" w:cstheme="minorHAnsi"/>
          <w:lang w:eastAsia="en-GB"/>
        </w:rPr>
        <w:t>D</w:t>
      </w:r>
      <w:r w:rsidR="007F284A" w:rsidRPr="00962444">
        <w:rPr>
          <w:rFonts w:eastAsia="Times New Roman" w:cstheme="minorHAnsi"/>
          <w:lang w:eastAsia="en-GB"/>
        </w:rPr>
        <w:t>examethasone may also disturb sleep</w:t>
      </w:r>
      <w:r w:rsidRPr="00962444">
        <w:rPr>
          <w:rFonts w:eastAsia="Times New Roman" w:cstheme="minorHAnsi"/>
          <w:lang w:eastAsia="en-GB"/>
        </w:rPr>
        <w:t xml:space="preserve"> </w:t>
      </w:r>
      <w:r>
        <w:rPr>
          <w:rFonts w:eastAsia="Times New Roman" w:cstheme="minorHAnsi"/>
          <w:lang w:eastAsia="en-GB"/>
        </w:rPr>
        <w:t>and increase the risk of infections.</w:t>
      </w:r>
      <w:r w:rsidR="007F284A" w:rsidRPr="00962444">
        <w:rPr>
          <w:rFonts w:eastAsia="Times New Roman" w:cstheme="minorHAnsi"/>
          <w:lang w:eastAsia="en-GB"/>
        </w:rPr>
        <w:t xml:space="preserve"> </w:t>
      </w:r>
      <w:r>
        <w:rPr>
          <w:rFonts w:eastAsia="Times New Roman" w:cstheme="minorHAnsi"/>
          <w:lang w:eastAsia="en-GB"/>
        </w:rPr>
        <w:t>I</w:t>
      </w:r>
      <w:r w:rsidR="007F284A" w:rsidRPr="00962444">
        <w:rPr>
          <w:rFonts w:eastAsia="Times New Roman" w:cstheme="minorHAnsi"/>
          <w:lang w:eastAsia="en-GB"/>
        </w:rPr>
        <w:t>n people with diabetes</w:t>
      </w:r>
      <w:r>
        <w:rPr>
          <w:rFonts w:eastAsia="Times New Roman" w:cstheme="minorHAnsi"/>
          <w:lang w:eastAsia="en-GB"/>
        </w:rPr>
        <w:t xml:space="preserve"> it can</w:t>
      </w:r>
      <w:r w:rsidR="007F284A" w:rsidRPr="00962444">
        <w:rPr>
          <w:rFonts w:eastAsia="Times New Roman" w:cstheme="minorHAnsi"/>
          <w:lang w:eastAsia="en-GB"/>
        </w:rPr>
        <w:t xml:space="preserve"> raise blood sugar. </w:t>
      </w:r>
    </w:p>
    <w:p w14:paraId="1044C6B0" w14:textId="54812897" w:rsidR="005725FC" w:rsidRPr="00D820F0" w:rsidRDefault="008B585E" w:rsidP="00FA0B16">
      <w:pPr>
        <w:pStyle w:val="ListParagraph"/>
        <w:numPr>
          <w:ilvl w:val="0"/>
          <w:numId w:val="4"/>
        </w:numPr>
        <w:spacing w:after="0" w:line="240" w:lineRule="auto"/>
        <w:rPr>
          <w:rFonts w:eastAsia="Times New Roman" w:cstheme="minorHAnsi"/>
          <w:color w:val="000000" w:themeColor="text1"/>
          <w:lang w:eastAsia="en-GB"/>
        </w:rPr>
      </w:pPr>
      <w:r w:rsidRPr="00962444">
        <w:rPr>
          <w:rFonts w:eastAsia="Times New Roman" w:cstheme="minorHAnsi"/>
          <w:lang w:eastAsia="en-GB"/>
        </w:rPr>
        <w:t xml:space="preserve">Empagliflozin may cause urine or genital tract infections, like thrush. </w:t>
      </w:r>
      <w:r w:rsidR="00E90DBA" w:rsidRPr="00962444">
        <w:rPr>
          <w:rFonts w:eastAsia="Times New Roman" w:cstheme="minorHAnsi"/>
          <w:lang w:eastAsia="en-GB"/>
        </w:rPr>
        <w:t>I</w:t>
      </w:r>
      <w:r w:rsidR="002D0C5C" w:rsidRPr="00962444">
        <w:rPr>
          <w:rFonts w:eastAsia="Times New Roman" w:cstheme="minorHAnsi"/>
          <w:lang w:eastAsia="en-GB"/>
        </w:rPr>
        <w:t xml:space="preserve">f you have diabetes, empagliflozin </w:t>
      </w:r>
      <w:r w:rsidR="00E90DBA" w:rsidRPr="00962444">
        <w:rPr>
          <w:rFonts w:eastAsia="Times New Roman" w:cstheme="minorHAnsi"/>
          <w:lang w:eastAsia="en-GB"/>
        </w:rPr>
        <w:t>also lowers blood sugar in people taking insulin or some other diabetes treatments so your doctors may adjust the doses of those</w:t>
      </w:r>
      <w:r w:rsidR="00377B92">
        <w:rPr>
          <w:rFonts w:eastAsia="Times New Roman" w:cstheme="minorHAnsi"/>
          <w:lang w:eastAsia="en-GB"/>
        </w:rPr>
        <w:t>.</w:t>
      </w:r>
      <w:r w:rsidR="00377B92" w:rsidRPr="00962444">
        <w:rPr>
          <w:rFonts w:eastAsia="Times New Roman" w:cstheme="minorHAnsi"/>
          <w:lang w:eastAsia="en-GB"/>
        </w:rPr>
        <w:t xml:space="preserve"> </w:t>
      </w:r>
      <w:r w:rsidR="00377B92">
        <w:rPr>
          <w:rFonts w:eastAsia="Times New Roman" w:cstheme="minorHAnsi"/>
          <w:lang w:eastAsia="en-GB"/>
        </w:rPr>
        <w:t>I</w:t>
      </w:r>
      <w:r w:rsidR="00377B92" w:rsidRPr="00962444">
        <w:rPr>
          <w:rFonts w:eastAsia="Times New Roman" w:cstheme="minorHAnsi"/>
          <w:lang w:eastAsia="en-GB"/>
        </w:rPr>
        <w:t xml:space="preserve">t </w:t>
      </w:r>
      <w:r w:rsidR="00E90DBA" w:rsidRPr="00962444">
        <w:rPr>
          <w:rFonts w:eastAsia="Times New Roman" w:cstheme="minorHAnsi"/>
          <w:lang w:eastAsia="en-GB"/>
        </w:rPr>
        <w:t>may also cause a condition called ketoacidosis (which rarely can be life-threatening)</w:t>
      </w:r>
      <w:r w:rsidR="00E73DF7" w:rsidRPr="00962444">
        <w:rPr>
          <w:rFonts w:eastAsia="Times New Roman" w:cstheme="minorHAnsi"/>
          <w:lang w:eastAsia="en-GB"/>
        </w:rPr>
        <w:t>,</w:t>
      </w:r>
      <w:r w:rsidR="00E90DBA" w:rsidRPr="00962444">
        <w:rPr>
          <w:rFonts w:eastAsia="Times New Roman" w:cstheme="minorHAnsi"/>
          <w:lang w:eastAsia="en-GB"/>
        </w:rPr>
        <w:t xml:space="preserve"> which is treated with a drip and insulin. </w:t>
      </w:r>
      <w:r w:rsidR="00B92F8C" w:rsidRPr="00962444">
        <w:rPr>
          <w:rFonts w:eastAsia="Times New Roman" w:cstheme="minorHAnsi"/>
          <w:lang w:eastAsia="en-GB"/>
        </w:rPr>
        <w:t>You will be monitored for this with daily fingerprick blood or urine tests.</w:t>
      </w:r>
    </w:p>
    <w:p w14:paraId="3B23E392" w14:textId="79FF18CC" w:rsidR="00962444" w:rsidRPr="00E33E11" w:rsidRDefault="00377B92" w:rsidP="00FA0B16">
      <w:pPr>
        <w:pStyle w:val="ListParagraph"/>
        <w:numPr>
          <w:ilvl w:val="0"/>
          <w:numId w:val="4"/>
        </w:numPr>
        <w:spacing w:after="0" w:line="240" w:lineRule="auto"/>
        <w:rPr>
          <w:rFonts w:eastAsia="Times New Roman" w:cstheme="minorHAnsi"/>
          <w:color w:val="000000" w:themeColor="text1"/>
          <w:lang w:eastAsia="en-GB"/>
        </w:rPr>
      </w:pPr>
      <w:r>
        <w:rPr>
          <w:rFonts w:eastAsia="Times New Roman" w:cstheme="minorHAnsi"/>
          <w:lang w:eastAsia="en-GB"/>
        </w:rPr>
        <w:t>O</w:t>
      </w:r>
      <w:r w:rsidRPr="000E58A2">
        <w:rPr>
          <w:rFonts w:eastAsia="Times New Roman" w:cstheme="minorHAnsi"/>
          <w:lang w:eastAsia="en-GB"/>
        </w:rPr>
        <w:t>seltamivir may cause headache</w:t>
      </w:r>
      <w:r w:rsidR="00645815">
        <w:rPr>
          <w:rFonts w:eastAsia="Times New Roman" w:cstheme="minorHAnsi"/>
          <w:lang w:eastAsia="en-GB"/>
        </w:rPr>
        <w:t>,</w:t>
      </w:r>
      <w:r w:rsidRPr="000E58A2">
        <w:rPr>
          <w:rFonts w:eastAsia="Times New Roman" w:cstheme="minorHAnsi"/>
          <w:lang w:eastAsia="en-GB"/>
        </w:rPr>
        <w:t xml:space="preserve"> tummy upset </w:t>
      </w:r>
      <w:r w:rsidR="00645815">
        <w:rPr>
          <w:rFonts w:eastAsia="Times New Roman" w:cstheme="minorHAnsi"/>
          <w:lang w:eastAsia="en-GB"/>
        </w:rPr>
        <w:t>and</w:t>
      </w:r>
      <w:r w:rsidRPr="000E58A2">
        <w:rPr>
          <w:rFonts w:eastAsia="Times New Roman" w:cstheme="minorHAnsi"/>
          <w:lang w:eastAsia="en-GB"/>
        </w:rPr>
        <w:t xml:space="preserve"> allergic reactions.</w:t>
      </w:r>
    </w:p>
    <w:p w14:paraId="5D2231C8" w14:textId="1993CEAC" w:rsidR="00E33E11" w:rsidRPr="002D74C5" w:rsidRDefault="00E33E11" w:rsidP="00FA0B16">
      <w:pPr>
        <w:pStyle w:val="ListParagraph"/>
        <w:numPr>
          <w:ilvl w:val="0"/>
          <w:numId w:val="4"/>
        </w:numPr>
        <w:spacing w:after="0" w:line="240" w:lineRule="auto"/>
        <w:rPr>
          <w:rFonts w:eastAsia="Times New Roman" w:cstheme="minorHAnsi"/>
          <w:color w:val="000000" w:themeColor="text1"/>
          <w:lang w:eastAsia="en-GB"/>
        </w:rPr>
      </w:pPr>
      <w:r>
        <w:rPr>
          <w:rFonts w:eastAsia="Times New Roman" w:cstheme="minorHAnsi"/>
          <w:lang w:eastAsia="en-GB"/>
        </w:rPr>
        <w:t>Baloxavir rarely causes allergic reactions, but has no other known side effects.</w:t>
      </w:r>
    </w:p>
    <w:p w14:paraId="566C6D08" w14:textId="1F9394CC" w:rsidR="00227E65" w:rsidRPr="002D74C5" w:rsidRDefault="00227E65" w:rsidP="00FA0B16">
      <w:pPr>
        <w:pStyle w:val="ListParagraph"/>
        <w:numPr>
          <w:ilvl w:val="0"/>
          <w:numId w:val="4"/>
        </w:numPr>
        <w:spacing w:after="0" w:line="240" w:lineRule="auto"/>
        <w:rPr>
          <w:rFonts w:eastAsia="Times New Roman" w:cstheme="minorHAnsi"/>
          <w:color w:val="000000" w:themeColor="text1"/>
          <w:lang w:eastAsia="en-GB"/>
        </w:rPr>
      </w:pPr>
      <w:r>
        <w:rPr>
          <w:rFonts w:eastAsia="Times New Roman" w:cstheme="minorHAnsi"/>
          <w:lang w:eastAsia="en-GB"/>
        </w:rPr>
        <w:t>Sotrovimab is given by intravenous infusion and may cause allergic reactions during the infusion</w:t>
      </w:r>
      <w:r w:rsidR="00DA2633">
        <w:rPr>
          <w:rFonts w:eastAsia="Times New Roman" w:cstheme="minorHAnsi"/>
          <w:lang w:eastAsia="en-GB"/>
        </w:rPr>
        <w:t>, but severe reactions have been rare</w:t>
      </w:r>
      <w:r>
        <w:rPr>
          <w:rFonts w:eastAsia="Times New Roman" w:cstheme="minorHAnsi"/>
          <w:lang w:eastAsia="en-GB"/>
        </w:rPr>
        <w:t>.</w:t>
      </w:r>
    </w:p>
    <w:p w14:paraId="1F53F830" w14:textId="77777777" w:rsidR="00837EAA" w:rsidRPr="003535EE" w:rsidRDefault="00227E65" w:rsidP="00FA0B16">
      <w:pPr>
        <w:pStyle w:val="ListParagraph"/>
        <w:numPr>
          <w:ilvl w:val="0"/>
          <w:numId w:val="4"/>
        </w:numPr>
        <w:spacing w:after="0" w:line="240" w:lineRule="auto"/>
        <w:rPr>
          <w:rFonts w:eastAsia="Times New Roman" w:cstheme="minorHAnsi"/>
          <w:color w:val="000000" w:themeColor="text1"/>
          <w:lang w:eastAsia="en-GB"/>
        </w:rPr>
      </w:pPr>
      <w:r>
        <w:rPr>
          <w:rFonts w:eastAsia="Times New Roman" w:cstheme="minorHAnsi"/>
          <w:lang w:eastAsia="en-GB"/>
        </w:rPr>
        <w:t>Molnupiravir may cause dizziness, headache, tummy upset and rashes.</w:t>
      </w:r>
    </w:p>
    <w:p w14:paraId="09F98E53" w14:textId="5E02EC5A" w:rsidR="00227E65" w:rsidRPr="00962444" w:rsidRDefault="00837EAA" w:rsidP="003535EE">
      <w:pPr>
        <w:pStyle w:val="ListParagraph"/>
        <w:numPr>
          <w:ilvl w:val="0"/>
          <w:numId w:val="4"/>
        </w:numPr>
        <w:spacing w:after="120" w:line="240" w:lineRule="auto"/>
        <w:ind w:left="357" w:hanging="357"/>
        <w:rPr>
          <w:rFonts w:eastAsia="Times New Roman" w:cstheme="minorHAnsi"/>
          <w:color w:val="000000" w:themeColor="text1"/>
          <w:lang w:eastAsia="en-GB"/>
        </w:rPr>
      </w:pPr>
      <w:r>
        <w:rPr>
          <w:rFonts w:eastAsia="Times New Roman" w:cstheme="minorHAnsi"/>
          <w:lang w:eastAsia="en-GB"/>
        </w:rPr>
        <w:t>Paxlovid may cause altered taste and tummy upset.</w:t>
      </w:r>
      <w:r w:rsidR="002D74C5">
        <w:rPr>
          <w:rFonts w:eastAsia="Times New Roman" w:cstheme="minorHAnsi"/>
          <w:lang w:eastAsia="en-GB"/>
        </w:rPr>
        <w:t xml:space="preserve"> </w:t>
      </w:r>
    </w:p>
    <w:p w14:paraId="46AD2B9E" w14:textId="77777777" w:rsidR="00514B93" w:rsidRDefault="00731101" w:rsidP="003535EE">
      <w:pPr>
        <w:spacing w:after="120" w:line="240" w:lineRule="auto"/>
        <w:rPr>
          <w:rFonts w:ascii="Calibri" w:hAnsi="Calibri" w:cs="Calibri"/>
        </w:rPr>
      </w:pPr>
      <w:r w:rsidRPr="00962444">
        <w:rPr>
          <w:rFonts w:eastAsia="Times New Roman" w:cstheme="minorHAnsi"/>
          <w:lang w:eastAsia="en-GB"/>
        </w:rPr>
        <w:t xml:space="preserve">There </w:t>
      </w:r>
      <w:r w:rsidR="00271BE5" w:rsidRPr="00962444">
        <w:rPr>
          <w:rFonts w:eastAsia="Times New Roman" w:cstheme="minorHAnsi"/>
          <w:lang w:eastAsia="en-GB"/>
        </w:rPr>
        <w:t xml:space="preserve">is </w:t>
      </w:r>
      <w:r w:rsidRPr="00962444">
        <w:rPr>
          <w:rFonts w:eastAsia="Times New Roman" w:cstheme="minorHAnsi"/>
          <w:lang w:eastAsia="en-GB"/>
        </w:rPr>
        <w:t xml:space="preserve">also </w:t>
      </w:r>
      <w:r w:rsidR="00271BE5" w:rsidRPr="00962444">
        <w:rPr>
          <w:rFonts w:eastAsia="Times New Roman" w:cstheme="minorHAnsi"/>
          <w:lang w:eastAsia="en-GB"/>
        </w:rPr>
        <w:t>the unlikely possibil</w:t>
      </w:r>
      <w:r w:rsidR="00271BE5" w:rsidRPr="00962444">
        <w:rPr>
          <w:rFonts w:eastAsia="Times New Roman" w:cstheme="minorHAnsi"/>
          <w:color w:val="000000" w:themeColor="text1"/>
          <w:lang w:eastAsia="en-GB"/>
        </w:rPr>
        <w:t xml:space="preserve">ity of a severe </w:t>
      </w:r>
      <w:r w:rsidR="00271BE5" w:rsidRPr="00962444">
        <w:rPr>
          <w:rFonts w:eastAsia="Times New Roman" w:cstheme="minorHAnsi"/>
          <w:lang w:eastAsia="en-GB"/>
        </w:rPr>
        <w:t>reaction to a</w:t>
      </w:r>
      <w:r w:rsidR="0034114C" w:rsidRPr="00962444">
        <w:rPr>
          <w:rFonts w:eastAsia="Times New Roman" w:cstheme="minorHAnsi"/>
          <w:lang w:eastAsia="en-GB"/>
        </w:rPr>
        <w:t>ny</w:t>
      </w:r>
      <w:r w:rsidR="00271BE5" w:rsidRPr="00962444">
        <w:rPr>
          <w:rFonts w:eastAsia="Times New Roman" w:cstheme="minorHAnsi"/>
          <w:lang w:eastAsia="en-GB"/>
        </w:rPr>
        <w:t xml:space="preserve"> study drug. </w:t>
      </w:r>
      <w:r w:rsidR="000F14AC" w:rsidRPr="00962444">
        <w:rPr>
          <w:rFonts w:eastAsia="Times New Roman" w:cstheme="minorHAnsi"/>
          <w:color w:val="000000" w:themeColor="text1"/>
          <w:lang w:eastAsia="en-GB"/>
        </w:rPr>
        <w:t xml:space="preserve">Please ask your hospital doctor if you would like more information. </w:t>
      </w:r>
      <w:r w:rsidR="00271BE5" w:rsidRPr="00962444">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r w:rsidR="005D5BA7" w:rsidRPr="00962444">
        <w:rPr>
          <w:rFonts w:ascii="Calibri" w:hAnsi="Calibri" w:cs="Calibri"/>
        </w:rPr>
        <w:t xml:space="preserve"> </w:t>
      </w:r>
    </w:p>
    <w:p w14:paraId="3B49D0BC" w14:textId="130B9B8B" w:rsidR="00271BE5" w:rsidRPr="00962444" w:rsidRDefault="00837EAA" w:rsidP="003535EE">
      <w:pPr>
        <w:spacing w:after="120" w:line="240" w:lineRule="auto"/>
        <w:rPr>
          <w:rFonts w:eastAsia="Times New Roman" w:cstheme="minorHAnsi"/>
          <w:color w:val="000000" w:themeColor="text1"/>
          <w:lang w:eastAsia="en-GB"/>
        </w:rPr>
      </w:pPr>
      <w:r>
        <w:rPr>
          <w:rFonts w:eastAsia="Times New Roman" w:cstheme="minorHAnsi"/>
          <w:lang w:eastAsia="en-GB"/>
        </w:rPr>
        <w:t xml:space="preserve">Women taking molnupiravir or Paxlovid should not get pregnant while taking the drug or for 4 days afterwards. Women using the combined oral contraceptive who receive Paxlovid should use either additional barrier contraception or an alternative effective method until after one complete menstrual cycle after leaving hospital. </w:t>
      </w:r>
      <w:r w:rsidR="005D5BA7" w:rsidRPr="00962444">
        <w:rPr>
          <w:rFonts w:ascii="Calibri" w:hAnsi="Calibri" w:cs="Calibri"/>
        </w:rPr>
        <w:t>Women who are pregnant may be included, however</w:t>
      </w:r>
      <w:r w:rsidR="005D5BA7" w:rsidRPr="00962444">
        <w:rPr>
          <w:rFonts w:eastAsia="Times New Roman" w:cstheme="minorHAnsi"/>
          <w:lang w:eastAsia="en-GB"/>
        </w:rPr>
        <w:t>, the effect of some of the treatments on unborn babies is uncertain</w:t>
      </w:r>
      <w:r w:rsidR="00DF00A1" w:rsidRPr="00962444">
        <w:rPr>
          <w:rFonts w:eastAsia="Times New Roman" w:cstheme="minorHAnsi"/>
          <w:lang w:eastAsia="en-GB"/>
        </w:rPr>
        <w:t xml:space="preserve">. </w:t>
      </w:r>
      <w:r w:rsidR="004E0E8D" w:rsidRPr="00962444">
        <w:rPr>
          <w:rFonts w:eastAsia="Times New Roman" w:cstheme="minorHAnsi"/>
          <w:lang w:eastAsia="en-GB"/>
        </w:rPr>
        <w:t xml:space="preserve">Pregnant women </w:t>
      </w:r>
      <w:r w:rsidR="00DF00A1" w:rsidRPr="00962444">
        <w:rPr>
          <w:rFonts w:eastAsia="Times New Roman" w:cstheme="minorHAnsi"/>
          <w:lang w:eastAsia="en-GB"/>
        </w:rPr>
        <w:t xml:space="preserve">will not receive </w:t>
      </w:r>
      <w:r w:rsidR="008B585E" w:rsidRPr="00962444">
        <w:rPr>
          <w:rFonts w:eastAsia="Times New Roman" w:cstheme="minorHAnsi"/>
          <w:lang w:eastAsia="en-GB"/>
        </w:rPr>
        <w:t>empagliflozin</w:t>
      </w:r>
      <w:r w:rsidR="004B2EE2">
        <w:rPr>
          <w:rFonts w:eastAsia="Times New Roman" w:cstheme="minorHAnsi"/>
          <w:lang w:eastAsia="en-GB"/>
        </w:rPr>
        <w:t>, Paxlovid (in first 12 weeks of pregnancy)</w:t>
      </w:r>
      <w:r w:rsidR="00227E65">
        <w:rPr>
          <w:rFonts w:eastAsia="Times New Roman" w:cstheme="minorHAnsi"/>
          <w:lang w:eastAsia="en-GB"/>
        </w:rPr>
        <w:t xml:space="preserve"> or molnupiravir</w:t>
      </w:r>
      <w:r>
        <w:rPr>
          <w:rFonts w:eastAsia="Times New Roman" w:cstheme="minorHAnsi"/>
          <w:lang w:eastAsia="en-GB"/>
        </w:rPr>
        <w:t xml:space="preserve"> </w:t>
      </w:r>
      <w:r w:rsidR="004B099A" w:rsidRPr="00962444">
        <w:rPr>
          <w:rFonts w:eastAsia="Times New Roman" w:cstheme="minorHAnsi"/>
          <w:lang w:eastAsia="en-GB"/>
        </w:rPr>
        <w:t xml:space="preserve">as </w:t>
      </w:r>
      <w:r w:rsidR="008A0E59">
        <w:rPr>
          <w:rFonts w:eastAsia="Times New Roman" w:cstheme="minorHAnsi"/>
          <w:lang w:eastAsia="en-GB"/>
        </w:rPr>
        <w:t>it</w:t>
      </w:r>
      <w:r w:rsidR="008A0E59" w:rsidRPr="00962444">
        <w:rPr>
          <w:rFonts w:eastAsia="Times New Roman" w:cstheme="minorHAnsi"/>
          <w:lang w:eastAsia="en-GB"/>
        </w:rPr>
        <w:t xml:space="preserve"> </w:t>
      </w:r>
      <w:r w:rsidR="004647D6" w:rsidRPr="00962444">
        <w:rPr>
          <w:rFonts w:eastAsia="Times New Roman" w:cstheme="minorHAnsi"/>
          <w:lang w:eastAsia="en-GB"/>
        </w:rPr>
        <w:t>may be harmful</w:t>
      </w:r>
      <w:r w:rsidR="00DF00A1" w:rsidRPr="00962444">
        <w:rPr>
          <w:rFonts w:eastAsia="Times New Roman" w:cstheme="minorHAnsi"/>
          <w:lang w:eastAsia="en-GB"/>
        </w:rPr>
        <w:t xml:space="preserve"> in pregnancy</w:t>
      </w:r>
      <w:r w:rsidR="004647D6" w:rsidRPr="00962444">
        <w:rPr>
          <w:rFonts w:eastAsia="Times New Roman" w:cstheme="minorHAnsi"/>
          <w:lang w:eastAsia="en-GB"/>
        </w:rPr>
        <w:t xml:space="preserve"> or when breast-feeding</w:t>
      </w:r>
      <w:r w:rsidR="00DF00A1" w:rsidRPr="00962444">
        <w:rPr>
          <w:rFonts w:eastAsia="Times New Roman" w:cstheme="minorHAnsi"/>
          <w:lang w:eastAsia="en-GB"/>
        </w:rPr>
        <w:t>.</w:t>
      </w:r>
      <w:r w:rsidR="005D5BA7" w:rsidRPr="00962444">
        <w:rPr>
          <w:rFonts w:eastAsia="Times New Roman" w:cstheme="minorHAnsi"/>
          <w:lang w:eastAsia="en-GB"/>
        </w:rPr>
        <w:t xml:space="preserve"> </w:t>
      </w:r>
      <w:r w:rsidR="00245D5C">
        <w:rPr>
          <w:rFonts w:eastAsia="Times New Roman" w:cstheme="minorHAnsi"/>
          <w:lang w:eastAsia="en-GB"/>
        </w:rPr>
        <w:t>Dexamethasone and oseltamivir</w:t>
      </w:r>
      <w:r w:rsidR="005D5BA7" w:rsidRPr="00962444">
        <w:rPr>
          <w:rFonts w:eastAsia="Times New Roman" w:cstheme="minorHAnsi"/>
          <w:lang w:eastAsia="en-GB"/>
        </w:rPr>
        <w:t xml:space="preserve"> have previously been used in pregnancy for other medical conditions without safety concerns being raised</w:t>
      </w:r>
      <w:r w:rsidR="00645815">
        <w:rPr>
          <w:rFonts w:eastAsia="Times New Roman" w:cstheme="minorHAnsi"/>
          <w:lang w:eastAsia="en-GB"/>
        </w:rPr>
        <w:t xml:space="preserve">. </w:t>
      </w:r>
      <w:r w:rsidR="00D55712" w:rsidRPr="00D55712">
        <w:rPr>
          <w:rFonts w:eastAsia="Times New Roman"/>
          <w:lang w:eastAsia="en-GB"/>
        </w:rPr>
        <w:t>Baloxavir</w:t>
      </w:r>
      <w:r w:rsidR="003535EE">
        <w:rPr>
          <w:rFonts w:eastAsia="Times New Roman"/>
          <w:lang w:eastAsia="en-GB"/>
        </w:rPr>
        <w:t xml:space="preserve"> </w:t>
      </w:r>
      <w:r w:rsidR="00227E65">
        <w:rPr>
          <w:rFonts w:eastAsia="Times New Roman"/>
          <w:lang w:eastAsia="en-GB"/>
        </w:rPr>
        <w:t xml:space="preserve">and sotrovimab </w:t>
      </w:r>
      <w:r w:rsidR="004B2EE2">
        <w:rPr>
          <w:rFonts w:eastAsia="Times New Roman"/>
          <w:lang w:eastAsia="en-GB"/>
        </w:rPr>
        <w:t xml:space="preserve">(and Paxlovid after 12 weeks of pregnancy) </w:t>
      </w:r>
      <w:r w:rsidR="001D1E1E">
        <w:rPr>
          <w:rFonts w:eastAsia="Times New Roman"/>
          <w:lang w:eastAsia="en-GB"/>
        </w:rPr>
        <w:t xml:space="preserve">have not been used in pregnant women before but </w:t>
      </w:r>
      <w:r w:rsidR="00227E65">
        <w:rPr>
          <w:rFonts w:eastAsia="Times New Roman"/>
          <w:lang w:eastAsia="en-GB"/>
        </w:rPr>
        <w:t>are</w:t>
      </w:r>
      <w:r w:rsidR="00D55712" w:rsidRPr="00D55712">
        <w:rPr>
          <w:rFonts w:eastAsia="Times New Roman"/>
          <w:lang w:eastAsia="en-GB"/>
        </w:rPr>
        <w:t xml:space="preserve"> considered to have an acceptably low level of risk to use in pregnant women in this trial by a national expert panel</w:t>
      </w:r>
      <w:r w:rsidR="00DA2633">
        <w:rPr>
          <w:rFonts w:eastAsia="Times New Roman"/>
          <w:lang w:eastAsia="en-GB"/>
        </w:rPr>
        <w:t xml:space="preserve">; your medical team will discuss with you whether you would be </w:t>
      </w:r>
      <w:r w:rsidR="00514B93">
        <w:rPr>
          <w:rFonts w:eastAsia="Times New Roman"/>
          <w:lang w:eastAsia="en-GB"/>
        </w:rPr>
        <w:t>willing</w:t>
      </w:r>
      <w:r w:rsidR="00DA2633">
        <w:rPr>
          <w:rFonts w:eastAsia="Times New Roman"/>
          <w:lang w:eastAsia="en-GB"/>
        </w:rPr>
        <w:t xml:space="preserve"> to receive them</w:t>
      </w:r>
      <w:r w:rsidR="005D5BA7" w:rsidRPr="00962444">
        <w:rPr>
          <w:rFonts w:eastAsia="Times New Roman" w:cstheme="minorHAnsi"/>
          <w:lang w:eastAsia="en-GB"/>
        </w:rPr>
        <w:t>.</w:t>
      </w:r>
      <w:r w:rsidR="009F7002" w:rsidRPr="00962444">
        <w:rPr>
          <w:rFonts w:eastAsia="Times New Roman" w:cstheme="minorHAnsi"/>
          <w:lang w:eastAsia="en-GB"/>
        </w:rPr>
        <w:t xml:space="preserve"> </w:t>
      </w:r>
    </w:p>
    <w:p w14:paraId="19D9A19A" w14:textId="77777777" w:rsidR="004E031F" w:rsidRPr="00402063" w:rsidRDefault="004E031F"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7D7B773D" w:rsidR="004E031F" w:rsidRPr="00402063" w:rsidRDefault="004E031F" w:rsidP="003535EE">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r w:rsidR="00BE6E41">
        <w:rPr>
          <w:rFonts w:eastAsia="Times New Roman" w:cstheme="minorHAnsi"/>
          <w:color w:val="000000" w:themeColor="text1"/>
          <w:lang w:eastAsia="en-GB"/>
        </w:rPr>
        <w:t xml:space="preserve"> </w:t>
      </w:r>
    </w:p>
    <w:p w14:paraId="60B58EA0" w14:textId="77777777" w:rsidR="004E031F" w:rsidRPr="00402063" w:rsidRDefault="004E031F"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45BDE26A" w:rsidR="001575C0" w:rsidRPr="00402063" w:rsidRDefault="00FB07C4" w:rsidP="003535EE">
      <w:pPr>
        <w:spacing w:after="120" w:line="240" w:lineRule="auto"/>
        <w:contextualSpacing/>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t>
      </w:r>
      <w:r w:rsidR="00BE6E41">
        <w:rPr>
          <w:color w:val="000000" w:themeColor="text1"/>
        </w:rPr>
        <w:t>is</w:t>
      </w:r>
      <w:r w:rsidR="00BE6E41" w:rsidRPr="00402063">
        <w:rPr>
          <w:color w:val="000000" w:themeColor="text1"/>
        </w:rPr>
        <w:t xml:space="preserve"> </w:t>
      </w:r>
      <w:r w:rsidR="004F0EC6" w:rsidRPr="00402063">
        <w:rPr>
          <w:color w:val="000000" w:themeColor="text1"/>
        </w:rPr>
        <w:t>available on the study website (</w:t>
      </w:r>
      <w:hyperlink r:id="rId9" w:history="1">
        <w:r w:rsidR="00475B52" w:rsidRPr="00F23FB9">
          <w:rPr>
            <w:rStyle w:val="Hyperlink"/>
          </w:rPr>
          <w:t>www.recoverytrial.net</w:t>
        </w:r>
      </w:hyperlink>
      <w:r w:rsidR="004F0EC6" w:rsidRPr="00402063">
        <w:rPr>
          <w:color w:val="000000" w:themeColor="text1"/>
        </w:rPr>
        <w:t>).</w:t>
      </w:r>
    </w:p>
    <w:p w14:paraId="302D714F" w14:textId="47ED81BE" w:rsidR="00155AEA" w:rsidRPr="00402063" w:rsidRDefault="004E031F" w:rsidP="00FA0B16">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What information do </w:t>
      </w:r>
      <w:r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7263772E" w:rsidR="004E031F" w:rsidRDefault="00FB07C4" w:rsidP="003535EE">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w:t>
      </w:r>
      <w:r w:rsidR="00E97E80">
        <w:rPr>
          <w:rFonts w:eastAsia="Times New Roman" w:cstheme="minorHAnsi"/>
          <w:color w:val="000000" w:themeColor="text1"/>
          <w:lang w:eastAsia="en-GB"/>
        </w:rPr>
        <w:t xml:space="preserve">authorised </w:t>
      </w:r>
      <w:r w:rsidRPr="00402063">
        <w:rPr>
          <w:rFonts w:eastAsia="Times New Roman" w:cstheme="minorHAnsi"/>
          <w:color w:val="000000" w:themeColor="text1"/>
          <w:lang w:eastAsia="en-GB"/>
        </w:rPr>
        <w:t xml:space="preserve">staff at </w:t>
      </w:r>
      <w:r w:rsidR="00E97E80">
        <w:rPr>
          <w:rFonts w:eastAsia="Times New Roman" w:cstheme="minorHAnsi"/>
          <w:color w:val="000000" w:themeColor="text1"/>
          <w:lang w:eastAsia="en-GB"/>
        </w:rPr>
        <w:t>Oxford University and</w:t>
      </w:r>
      <w:r w:rsidR="00183176">
        <w:rPr>
          <w:rFonts w:eastAsia="Times New Roman" w:cstheme="minorHAnsi"/>
          <w:color w:val="000000" w:themeColor="text1"/>
          <w:lang w:eastAsia="en-GB"/>
        </w:rPr>
        <w:t xml:space="preserve"> your hospital</w:t>
      </w:r>
      <w:r w:rsidR="00E97E80">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BC1A06">
        <w:rPr>
          <w:rFonts w:eastAsia="Times New Roman" w:cstheme="minorHAnsi"/>
          <w:color w:val="000000" w:themeColor="text1"/>
          <w:lang w:eastAsia="en-GB"/>
        </w:rPr>
        <w:t xml:space="preserve"> (</w:t>
      </w:r>
      <w:hyperlink r:id="rId10" w:history="1">
        <w:r w:rsidR="00BC1A06" w:rsidRPr="006603CB">
          <w:t>https://www.recoverytrial.net/study-faq/data-privacy</w:t>
        </w:r>
      </w:hyperlink>
      <w:r w:rsidR="00BC1A06">
        <w:t>)</w:t>
      </w:r>
      <w:r w:rsidR="00AC5D2A" w:rsidRPr="00402063">
        <w:rPr>
          <w:rFonts w:eastAsia="Times New Roman" w:cstheme="minorHAnsi"/>
          <w:color w:val="000000" w:themeColor="text1"/>
          <w:lang w:eastAsia="en-GB"/>
        </w:rPr>
        <w:t>.</w:t>
      </w:r>
    </w:p>
    <w:p w14:paraId="6CE00C94" w14:textId="77777777" w:rsidR="004B2EE2" w:rsidRPr="00402063" w:rsidRDefault="004B2EE2" w:rsidP="003535EE">
      <w:pPr>
        <w:spacing w:after="120" w:line="240" w:lineRule="auto"/>
        <w:rPr>
          <w:rFonts w:eastAsia="Times New Roman" w:cstheme="minorHAnsi"/>
          <w:color w:val="000000" w:themeColor="text1"/>
          <w:lang w:eastAsia="en-GB"/>
        </w:rPr>
      </w:pPr>
    </w:p>
    <w:p w14:paraId="6FA4F94B" w14:textId="77777777" w:rsidR="004E031F" w:rsidRPr="00402063" w:rsidRDefault="00FB07C4"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3535EE">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12) Are there any financial costs or payments?</w:t>
      </w:r>
    </w:p>
    <w:p w14:paraId="45A28060" w14:textId="65FBD747" w:rsidR="004E031F" w:rsidRPr="00402063" w:rsidRDefault="004E031F" w:rsidP="003535EE">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01ED6FED" w:rsidR="00D55712" w:rsidRDefault="00C82C2A" w:rsidP="00FA0B16">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688E607" w14:textId="2134E990" w:rsidR="001D0696" w:rsidRPr="00BD3C57" w:rsidRDefault="00FB07C4" w:rsidP="00FA0B16">
      <w:pPr>
        <w:spacing w:after="0" w:line="240" w:lineRule="auto"/>
        <w:rPr>
          <w:rFonts w:cstheme="minorHAnsi"/>
        </w:rPr>
      </w:pPr>
      <w:r w:rsidRPr="00402063">
        <w:rPr>
          <w:rFonts w:eastAsia="Times New Roman" w:cstheme="minorHAnsi"/>
          <w:color w:val="000000" w:themeColor="text1"/>
          <w:lang w:eastAsia="en-GB"/>
        </w:rPr>
        <w:t xml:space="preserve">The study </w:t>
      </w:r>
      <w:r w:rsidR="00B27EA5">
        <w:rPr>
          <w:color w:val="000000"/>
          <w:lang w:eastAsia="en-GB"/>
        </w:rPr>
        <w:t xml:space="preserve">has been approved by the </w:t>
      </w:r>
      <w:r w:rsidR="00B27EA5">
        <w:rPr>
          <w:shd w:val="clear" w:color="auto" w:fill="FFFFFF"/>
        </w:rPr>
        <w:t xml:space="preserve">Medicines and Healthcare products Regulatory Agency (MHRA) and by the </w:t>
      </w:r>
      <w:r w:rsidR="00B27EA5">
        <w:rPr>
          <w:color w:val="000000"/>
          <w:lang w:eastAsia="en-GB"/>
        </w:rPr>
        <w:t xml:space="preserve">Cambridge East Research Ethics Committee (Health Research Authority, ref 20/EE/0101).  It </w:t>
      </w:r>
      <w:r w:rsidRPr="00402063">
        <w:rPr>
          <w:rFonts w:eastAsia="Times New Roman" w:cstheme="minorHAnsi"/>
          <w:color w:val="000000" w:themeColor="text1"/>
          <w:lang w:eastAsia="en-GB"/>
        </w:rPr>
        <w:t xml:space="preserve">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493952">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 xml:space="preserve">The University of Oxford, as </w:t>
      </w:r>
      <w:r w:rsidR="00842877">
        <w:rPr>
          <w:rFonts w:eastAsia="Times New Roman" w:cstheme="minorHAnsi"/>
          <w:color w:val="000000" w:themeColor="text1"/>
          <w:lang w:eastAsia="en-GB"/>
        </w:rPr>
        <w:t>S</w:t>
      </w:r>
      <w:r w:rsidR="007B165F" w:rsidRPr="00402063">
        <w:rPr>
          <w:rFonts w:eastAsia="Times New Roman" w:cstheme="minorHAnsi"/>
          <w:color w:val="000000" w:themeColor="text1"/>
          <w:lang w:eastAsia="en-GB"/>
        </w:rPr>
        <w:t>ponsor, has appropriate insurance in place in the unlikely event that you suffer any harm as a direct consequence of your participation in this study. NHS indemnity operates in respect of the clinical treatment that is provided.</w:t>
      </w:r>
    </w:p>
    <w:sectPr w:rsidR="001D0696" w:rsidRPr="00BD3C57" w:rsidSect="002D74C5">
      <w:footerReference w:type="default" r:id="rId11"/>
      <w:pgSz w:w="11906" w:h="16838"/>
      <w:pgMar w:top="567" w:right="720" w:bottom="567" w:left="72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327754" w16cid:durableId="2565A5A7"/>
  <w16cid:commentId w16cid:paraId="1CEDF68D" w16cid:durableId="2565A60E"/>
  <w16cid:commentId w16cid:paraId="529357ED" w16cid:durableId="2565A5A8"/>
  <w16cid:commentId w16cid:paraId="6C03F0BE" w16cid:durableId="2565A626"/>
  <w16cid:commentId w16cid:paraId="26C27511" w16cid:durableId="2565A5A9"/>
  <w16cid:commentId w16cid:paraId="552DEB3D" w16cid:durableId="2565A5AA"/>
  <w16cid:commentId w16cid:paraId="5C2211EC" w16cid:durableId="2565A5AB"/>
  <w16cid:commentId w16cid:paraId="12F3A579" w16cid:durableId="2565A69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63FDC" w14:textId="77777777" w:rsidR="00E53C0E" w:rsidRDefault="00E53C0E" w:rsidP="00402791">
      <w:pPr>
        <w:spacing w:after="0" w:line="240" w:lineRule="auto"/>
      </w:pPr>
      <w:r>
        <w:separator/>
      </w:r>
    </w:p>
  </w:endnote>
  <w:endnote w:type="continuationSeparator" w:id="0">
    <w:p w14:paraId="74C4FE7D" w14:textId="77777777" w:rsidR="00E53C0E" w:rsidRDefault="00E53C0E" w:rsidP="00402791">
      <w:pPr>
        <w:spacing w:after="0" w:line="240" w:lineRule="auto"/>
      </w:pPr>
      <w:r>
        <w:continuationSeparator/>
      </w:r>
    </w:p>
  </w:endnote>
  <w:endnote w:type="continuationNotice" w:id="1">
    <w:p w14:paraId="4AB5E055" w14:textId="77777777" w:rsidR="00E53C0E" w:rsidRDefault="00E53C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39C573D9" w:rsidR="00B814B8" w:rsidRPr="00842877" w:rsidRDefault="00B814B8">
    <w:pPr>
      <w:pStyle w:val="Footer"/>
      <w:rPr>
        <w:sz w:val="16"/>
        <w:szCs w:val="16"/>
      </w:rPr>
    </w:pPr>
    <w:r w:rsidRPr="00842877">
      <w:rPr>
        <w:sz w:val="16"/>
        <w:szCs w:val="16"/>
      </w:rPr>
      <w:t xml:space="preserve">RECOVERY trial ICF/PIL </w:t>
    </w:r>
    <w:del w:id="9" w:author="Richard Haynes" w:date="2022-05-13T17:34:00Z">
      <w:r w:rsidR="009208D1" w:rsidRPr="00842877" w:rsidDel="00D03007">
        <w:rPr>
          <w:sz w:val="16"/>
          <w:szCs w:val="16"/>
        </w:rPr>
        <w:delText>V</w:delText>
      </w:r>
      <w:r w:rsidR="00837EAA" w:rsidDel="00D03007">
        <w:rPr>
          <w:sz w:val="16"/>
          <w:szCs w:val="16"/>
        </w:rPr>
        <w:delText>2</w:delText>
      </w:r>
      <w:r w:rsidR="008E22C0" w:rsidDel="00D03007">
        <w:rPr>
          <w:sz w:val="16"/>
          <w:szCs w:val="16"/>
        </w:rPr>
        <w:delText>2</w:delText>
      </w:r>
    </w:del>
    <w:ins w:id="10" w:author="Richard Haynes" w:date="2022-05-13T17:34:00Z">
      <w:r w:rsidR="00D03007" w:rsidRPr="00842877">
        <w:rPr>
          <w:sz w:val="16"/>
          <w:szCs w:val="16"/>
        </w:rPr>
        <w:t>V</w:t>
      </w:r>
      <w:r w:rsidR="00D03007">
        <w:rPr>
          <w:sz w:val="16"/>
          <w:szCs w:val="16"/>
        </w:rPr>
        <w:t>23</w:t>
      </w:r>
    </w:ins>
    <w:r w:rsidR="00837EAA">
      <w:rPr>
        <w:sz w:val="16"/>
        <w:szCs w:val="16"/>
      </w:rPr>
      <w:t xml:space="preserve">.0 </w:t>
    </w:r>
    <w:del w:id="11" w:author="Richard Haynes" w:date="2022-05-13T17:34:00Z">
      <w:r w:rsidR="000464DD" w:rsidDel="00D03007">
        <w:rPr>
          <w:sz w:val="16"/>
          <w:szCs w:val="16"/>
        </w:rPr>
        <w:delText>05</w:delText>
      </w:r>
    </w:del>
    <w:ins w:id="12" w:author="Richard Haynes" w:date="2022-05-13T17:34:00Z">
      <w:r w:rsidR="00D03007">
        <w:rPr>
          <w:sz w:val="16"/>
          <w:szCs w:val="16"/>
        </w:rPr>
        <w:t>13</w:t>
      </w:r>
    </w:ins>
    <w:r w:rsidR="00837EAA">
      <w:rPr>
        <w:sz w:val="16"/>
        <w:szCs w:val="16"/>
      </w:rPr>
      <w:t>-</w:t>
    </w:r>
    <w:del w:id="13" w:author="Richard Haynes" w:date="2022-05-13T17:34:00Z">
      <w:r w:rsidR="000464DD" w:rsidDel="00D03007">
        <w:rPr>
          <w:sz w:val="16"/>
          <w:szCs w:val="16"/>
        </w:rPr>
        <w:delText>Mar</w:delText>
      </w:r>
    </w:del>
    <w:ins w:id="14" w:author="Richard Haynes" w:date="2022-05-13T17:34:00Z">
      <w:r w:rsidR="00D03007">
        <w:rPr>
          <w:sz w:val="16"/>
          <w:szCs w:val="16"/>
        </w:rPr>
        <w:t>May</w:t>
      </w:r>
    </w:ins>
    <w:r w:rsidR="00837EAA">
      <w:rPr>
        <w:sz w:val="16"/>
        <w:szCs w:val="16"/>
      </w:rPr>
      <w:t>-2022</w:t>
    </w:r>
    <w:r w:rsidRPr="00842877">
      <w:rPr>
        <w:sz w:val="16"/>
        <w:szCs w:val="16"/>
      </w:rPr>
      <w:t xml:space="preserve">      IRAS 281712    </w:t>
    </w:r>
    <w:r w:rsidRPr="00842877">
      <w:rPr>
        <w:sz w:val="16"/>
        <w:szCs w:val="16"/>
      </w:rPr>
      <w:tab/>
      <w:t>REC Ref 20/EE/0101</w:t>
    </w:r>
  </w:p>
  <w:p w14:paraId="670586E0" w14:textId="346027A3" w:rsidR="00B814B8" w:rsidRDefault="00DE4716">
    <w:pPr>
      <w:pStyle w:val="Footer"/>
    </w:pPr>
    <w:sdt>
      <w:sdtPr>
        <w:rPr>
          <w:sz w:val="16"/>
          <w:szCs w:val="16"/>
        </w:rPr>
        <w:id w:val="-1727514511"/>
        <w:docPartObj>
          <w:docPartGallery w:val="Page Numbers (Bottom of Page)"/>
          <w:docPartUnique/>
        </w:docPartObj>
      </w:sdtPr>
      <w:sdtEndPr/>
      <w:sdtContent>
        <w:sdt>
          <w:sdtPr>
            <w:rPr>
              <w:sz w:val="16"/>
              <w:szCs w:val="16"/>
            </w:rPr>
            <w:id w:val="-1705238520"/>
            <w:docPartObj>
              <w:docPartGallery w:val="Page Numbers (Top of Page)"/>
              <w:docPartUnique/>
            </w:docPartObj>
          </w:sdtPr>
          <w:sdtEndPr/>
          <w:sdtContent>
            <w:r w:rsidR="00B814B8" w:rsidRPr="00842877">
              <w:rPr>
                <w:sz w:val="16"/>
                <w:szCs w:val="16"/>
              </w:rPr>
              <w:t xml:space="preserve">Page </w:t>
            </w:r>
            <w:r w:rsidR="00B814B8" w:rsidRPr="00842877">
              <w:rPr>
                <w:b/>
                <w:bCs/>
                <w:sz w:val="16"/>
                <w:szCs w:val="16"/>
              </w:rPr>
              <w:fldChar w:fldCharType="begin"/>
            </w:r>
            <w:r w:rsidR="00B814B8" w:rsidRPr="00842877">
              <w:rPr>
                <w:b/>
                <w:bCs/>
                <w:sz w:val="16"/>
                <w:szCs w:val="16"/>
              </w:rPr>
              <w:instrText xml:space="preserve"> PAGE </w:instrText>
            </w:r>
            <w:r w:rsidR="00B814B8" w:rsidRPr="00842877">
              <w:rPr>
                <w:b/>
                <w:bCs/>
                <w:sz w:val="16"/>
                <w:szCs w:val="16"/>
              </w:rPr>
              <w:fldChar w:fldCharType="separate"/>
            </w:r>
            <w:r>
              <w:rPr>
                <w:b/>
                <w:bCs/>
                <w:noProof/>
                <w:sz w:val="16"/>
                <w:szCs w:val="16"/>
              </w:rPr>
              <w:t>5</w:t>
            </w:r>
            <w:r w:rsidR="00B814B8" w:rsidRPr="00842877">
              <w:rPr>
                <w:b/>
                <w:bCs/>
                <w:sz w:val="16"/>
                <w:szCs w:val="16"/>
              </w:rPr>
              <w:fldChar w:fldCharType="end"/>
            </w:r>
            <w:r w:rsidR="00B814B8" w:rsidRPr="00842877">
              <w:rPr>
                <w:sz w:val="16"/>
                <w:szCs w:val="16"/>
              </w:rPr>
              <w:t xml:space="preserve"> of </w:t>
            </w:r>
            <w:r w:rsidR="00B814B8" w:rsidRPr="00842877">
              <w:rPr>
                <w:b/>
                <w:bCs/>
                <w:sz w:val="16"/>
                <w:szCs w:val="16"/>
              </w:rPr>
              <w:fldChar w:fldCharType="begin"/>
            </w:r>
            <w:r w:rsidR="00B814B8" w:rsidRPr="00842877">
              <w:rPr>
                <w:b/>
                <w:bCs/>
                <w:sz w:val="16"/>
                <w:szCs w:val="16"/>
              </w:rPr>
              <w:instrText xml:space="preserve"> NUMPAGES  </w:instrText>
            </w:r>
            <w:r w:rsidR="00B814B8" w:rsidRPr="00842877">
              <w:rPr>
                <w:b/>
                <w:bCs/>
                <w:sz w:val="16"/>
                <w:szCs w:val="16"/>
              </w:rPr>
              <w:fldChar w:fldCharType="separate"/>
            </w:r>
            <w:r>
              <w:rPr>
                <w:b/>
                <w:bCs/>
                <w:noProof/>
                <w:sz w:val="16"/>
                <w:szCs w:val="16"/>
              </w:rPr>
              <w:t>5</w:t>
            </w:r>
            <w:r w:rsidR="00B814B8" w:rsidRPr="00842877">
              <w:rPr>
                <w:b/>
                <w:bCs/>
                <w:sz w:val="16"/>
                <w:szCs w:val="16"/>
              </w:rPr>
              <w:fldChar w:fldCharType="end"/>
            </w:r>
          </w:sdtContent>
        </w:sdt>
      </w:sdtContent>
    </w:sdt>
    <w:r w:rsidR="00BA6FA3">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CDA05" w14:textId="77777777" w:rsidR="00E53C0E" w:rsidRDefault="00E53C0E" w:rsidP="00402791">
      <w:pPr>
        <w:spacing w:after="0" w:line="240" w:lineRule="auto"/>
      </w:pPr>
      <w:r>
        <w:separator/>
      </w:r>
    </w:p>
  </w:footnote>
  <w:footnote w:type="continuationSeparator" w:id="0">
    <w:p w14:paraId="5FA9ED5A" w14:textId="77777777" w:rsidR="00E53C0E" w:rsidRDefault="00E53C0E" w:rsidP="00402791">
      <w:pPr>
        <w:spacing w:after="0" w:line="240" w:lineRule="auto"/>
      </w:pPr>
      <w:r>
        <w:continuationSeparator/>
      </w:r>
    </w:p>
  </w:footnote>
  <w:footnote w:type="continuationNotice" w:id="1">
    <w:p w14:paraId="3FC68D59" w14:textId="77777777" w:rsidR="00E53C0E" w:rsidRDefault="00E53C0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51E05281"/>
    <w:multiLevelType w:val="hybridMultilevel"/>
    <w:tmpl w:val="F1840A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17249"/>
    <w:rsid w:val="00024200"/>
    <w:rsid w:val="000264EC"/>
    <w:rsid w:val="0002754B"/>
    <w:rsid w:val="00033D88"/>
    <w:rsid w:val="00037B3E"/>
    <w:rsid w:val="000464DD"/>
    <w:rsid w:val="00083A7E"/>
    <w:rsid w:val="000A16D3"/>
    <w:rsid w:val="000A41B2"/>
    <w:rsid w:val="000B02B9"/>
    <w:rsid w:val="000B046D"/>
    <w:rsid w:val="000C3EC6"/>
    <w:rsid w:val="000D57FC"/>
    <w:rsid w:val="000E4E3D"/>
    <w:rsid w:val="000F14AC"/>
    <w:rsid w:val="000F30CD"/>
    <w:rsid w:val="001003E3"/>
    <w:rsid w:val="0010061E"/>
    <w:rsid w:val="00104644"/>
    <w:rsid w:val="00111A98"/>
    <w:rsid w:val="0011207C"/>
    <w:rsid w:val="00121BE6"/>
    <w:rsid w:val="00127B8D"/>
    <w:rsid w:val="00130FF0"/>
    <w:rsid w:val="001442D9"/>
    <w:rsid w:val="00151700"/>
    <w:rsid w:val="00155AEA"/>
    <w:rsid w:val="00155CE5"/>
    <w:rsid w:val="001575C0"/>
    <w:rsid w:val="00162242"/>
    <w:rsid w:val="00163B5F"/>
    <w:rsid w:val="0016490C"/>
    <w:rsid w:val="0016582D"/>
    <w:rsid w:val="001729EE"/>
    <w:rsid w:val="00177AB9"/>
    <w:rsid w:val="00181EAC"/>
    <w:rsid w:val="00183176"/>
    <w:rsid w:val="00183A52"/>
    <w:rsid w:val="001918B8"/>
    <w:rsid w:val="00194896"/>
    <w:rsid w:val="00195F43"/>
    <w:rsid w:val="001967A6"/>
    <w:rsid w:val="001B5158"/>
    <w:rsid w:val="001D0696"/>
    <w:rsid w:val="001D1E1E"/>
    <w:rsid w:val="001E392C"/>
    <w:rsid w:val="001E39F0"/>
    <w:rsid w:val="001E5442"/>
    <w:rsid w:val="001E71FE"/>
    <w:rsid w:val="001F63F8"/>
    <w:rsid w:val="00202F34"/>
    <w:rsid w:val="002067AA"/>
    <w:rsid w:val="002225B4"/>
    <w:rsid w:val="00223EEA"/>
    <w:rsid w:val="00227E65"/>
    <w:rsid w:val="00232926"/>
    <w:rsid w:val="00232BA1"/>
    <w:rsid w:val="00245B5E"/>
    <w:rsid w:val="00245D5C"/>
    <w:rsid w:val="00247239"/>
    <w:rsid w:val="002515D5"/>
    <w:rsid w:val="00251B30"/>
    <w:rsid w:val="00253221"/>
    <w:rsid w:val="00256168"/>
    <w:rsid w:val="00256BE4"/>
    <w:rsid w:val="002620DA"/>
    <w:rsid w:val="00264CBF"/>
    <w:rsid w:val="00271BE5"/>
    <w:rsid w:val="00290AA5"/>
    <w:rsid w:val="00291EE5"/>
    <w:rsid w:val="002A5EA8"/>
    <w:rsid w:val="002C37A8"/>
    <w:rsid w:val="002D0C5C"/>
    <w:rsid w:val="002D30E1"/>
    <w:rsid w:val="002D6E6E"/>
    <w:rsid w:val="002D74C5"/>
    <w:rsid w:val="002E0B4E"/>
    <w:rsid w:val="002E1FD8"/>
    <w:rsid w:val="002F08B3"/>
    <w:rsid w:val="00306ABA"/>
    <w:rsid w:val="00307ABD"/>
    <w:rsid w:val="0031547E"/>
    <w:rsid w:val="00321B8E"/>
    <w:rsid w:val="0034114C"/>
    <w:rsid w:val="00341F8F"/>
    <w:rsid w:val="003535EE"/>
    <w:rsid w:val="00353E90"/>
    <w:rsid w:val="00354845"/>
    <w:rsid w:val="00371059"/>
    <w:rsid w:val="00377B92"/>
    <w:rsid w:val="00380013"/>
    <w:rsid w:val="00383830"/>
    <w:rsid w:val="003936C1"/>
    <w:rsid w:val="00397629"/>
    <w:rsid w:val="003B0623"/>
    <w:rsid w:val="003B5775"/>
    <w:rsid w:val="003C1824"/>
    <w:rsid w:val="003C655D"/>
    <w:rsid w:val="003D6924"/>
    <w:rsid w:val="003D6C2E"/>
    <w:rsid w:val="003E4490"/>
    <w:rsid w:val="003F41C1"/>
    <w:rsid w:val="003F4CD7"/>
    <w:rsid w:val="003F4EFA"/>
    <w:rsid w:val="00402063"/>
    <w:rsid w:val="004021B5"/>
    <w:rsid w:val="00402791"/>
    <w:rsid w:val="004170AE"/>
    <w:rsid w:val="00436CB0"/>
    <w:rsid w:val="00445731"/>
    <w:rsid w:val="004647D6"/>
    <w:rsid w:val="00475B52"/>
    <w:rsid w:val="004803FB"/>
    <w:rsid w:val="00492F15"/>
    <w:rsid w:val="00493952"/>
    <w:rsid w:val="004A76B8"/>
    <w:rsid w:val="004B099A"/>
    <w:rsid w:val="004B2292"/>
    <w:rsid w:val="004B2EE2"/>
    <w:rsid w:val="004B50DA"/>
    <w:rsid w:val="004B7254"/>
    <w:rsid w:val="004B7B19"/>
    <w:rsid w:val="004C32A3"/>
    <w:rsid w:val="004D404A"/>
    <w:rsid w:val="004E031F"/>
    <w:rsid w:val="004E0E8D"/>
    <w:rsid w:val="004E7228"/>
    <w:rsid w:val="004F0EC6"/>
    <w:rsid w:val="004F3B12"/>
    <w:rsid w:val="00514B93"/>
    <w:rsid w:val="005151A3"/>
    <w:rsid w:val="00516CFF"/>
    <w:rsid w:val="00546BFF"/>
    <w:rsid w:val="005725FC"/>
    <w:rsid w:val="005B0640"/>
    <w:rsid w:val="005C1526"/>
    <w:rsid w:val="005D001E"/>
    <w:rsid w:val="005D5BA7"/>
    <w:rsid w:val="005D609D"/>
    <w:rsid w:val="00617493"/>
    <w:rsid w:val="00645815"/>
    <w:rsid w:val="00647B8E"/>
    <w:rsid w:val="00647D2C"/>
    <w:rsid w:val="00680822"/>
    <w:rsid w:val="006A5733"/>
    <w:rsid w:val="006A70A2"/>
    <w:rsid w:val="006A7EB0"/>
    <w:rsid w:val="006B73CB"/>
    <w:rsid w:val="006C4F9E"/>
    <w:rsid w:val="006D29FD"/>
    <w:rsid w:val="006F4262"/>
    <w:rsid w:val="007003A3"/>
    <w:rsid w:val="00711EBD"/>
    <w:rsid w:val="007134EC"/>
    <w:rsid w:val="00714078"/>
    <w:rsid w:val="00715B16"/>
    <w:rsid w:val="007250CB"/>
    <w:rsid w:val="00730ACF"/>
    <w:rsid w:val="00731101"/>
    <w:rsid w:val="007316AF"/>
    <w:rsid w:val="00753628"/>
    <w:rsid w:val="007559D8"/>
    <w:rsid w:val="00757E87"/>
    <w:rsid w:val="007872EA"/>
    <w:rsid w:val="007A01FE"/>
    <w:rsid w:val="007A0CF8"/>
    <w:rsid w:val="007A14E2"/>
    <w:rsid w:val="007A5E27"/>
    <w:rsid w:val="007A770A"/>
    <w:rsid w:val="007B165F"/>
    <w:rsid w:val="007D17D9"/>
    <w:rsid w:val="007E79D7"/>
    <w:rsid w:val="007F284A"/>
    <w:rsid w:val="00837EAA"/>
    <w:rsid w:val="00842877"/>
    <w:rsid w:val="00846DBE"/>
    <w:rsid w:val="00847D84"/>
    <w:rsid w:val="00853A15"/>
    <w:rsid w:val="00853F47"/>
    <w:rsid w:val="00855415"/>
    <w:rsid w:val="008844A0"/>
    <w:rsid w:val="008931C6"/>
    <w:rsid w:val="008A0E59"/>
    <w:rsid w:val="008A3A79"/>
    <w:rsid w:val="008A5097"/>
    <w:rsid w:val="008B0E65"/>
    <w:rsid w:val="008B1713"/>
    <w:rsid w:val="008B585E"/>
    <w:rsid w:val="008D56E7"/>
    <w:rsid w:val="008D739D"/>
    <w:rsid w:val="008E03BF"/>
    <w:rsid w:val="008E22C0"/>
    <w:rsid w:val="00901E18"/>
    <w:rsid w:val="00902E4D"/>
    <w:rsid w:val="00910F56"/>
    <w:rsid w:val="009208D1"/>
    <w:rsid w:val="00922865"/>
    <w:rsid w:val="00930D67"/>
    <w:rsid w:val="00934F3E"/>
    <w:rsid w:val="00942F4E"/>
    <w:rsid w:val="00943C7D"/>
    <w:rsid w:val="00962444"/>
    <w:rsid w:val="009676D2"/>
    <w:rsid w:val="0098068D"/>
    <w:rsid w:val="0098569C"/>
    <w:rsid w:val="00986751"/>
    <w:rsid w:val="00996106"/>
    <w:rsid w:val="009A02CE"/>
    <w:rsid w:val="009A680F"/>
    <w:rsid w:val="009B7951"/>
    <w:rsid w:val="009C4DD0"/>
    <w:rsid w:val="009D06C5"/>
    <w:rsid w:val="009E0E54"/>
    <w:rsid w:val="009F7002"/>
    <w:rsid w:val="00A07C73"/>
    <w:rsid w:val="00A26BE8"/>
    <w:rsid w:val="00A36655"/>
    <w:rsid w:val="00A4020E"/>
    <w:rsid w:val="00A413DB"/>
    <w:rsid w:val="00A44963"/>
    <w:rsid w:val="00A44C3B"/>
    <w:rsid w:val="00A54954"/>
    <w:rsid w:val="00A56333"/>
    <w:rsid w:val="00A64465"/>
    <w:rsid w:val="00A659DF"/>
    <w:rsid w:val="00A72E25"/>
    <w:rsid w:val="00A77396"/>
    <w:rsid w:val="00AA0987"/>
    <w:rsid w:val="00AA3834"/>
    <w:rsid w:val="00AB0EA4"/>
    <w:rsid w:val="00AC5D2A"/>
    <w:rsid w:val="00AE757A"/>
    <w:rsid w:val="00AF1DEE"/>
    <w:rsid w:val="00B11D80"/>
    <w:rsid w:val="00B17C22"/>
    <w:rsid w:val="00B27EA5"/>
    <w:rsid w:val="00B467EE"/>
    <w:rsid w:val="00B5234B"/>
    <w:rsid w:val="00B55913"/>
    <w:rsid w:val="00B745F5"/>
    <w:rsid w:val="00B750AC"/>
    <w:rsid w:val="00B7765F"/>
    <w:rsid w:val="00B814B8"/>
    <w:rsid w:val="00B8673A"/>
    <w:rsid w:val="00B92F8C"/>
    <w:rsid w:val="00BA13FC"/>
    <w:rsid w:val="00BA6FA3"/>
    <w:rsid w:val="00BC1A06"/>
    <w:rsid w:val="00BC5542"/>
    <w:rsid w:val="00BC581A"/>
    <w:rsid w:val="00BC6B09"/>
    <w:rsid w:val="00BD102A"/>
    <w:rsid w:val="00BD3C57"/>
    <w:rsid w:val="00BD47CA"/>
    <w:rsid w:val="00BE0DD3"/>
    <w:rsid w:val="00BE6E41"/>
    <w:rsid w:val="00BF4001"/>
    <w:rsid w:val="00BF5DF6"/>
    <w:rsid w:val="00C11AAA"/>
    <w:rsid w:val="00C22946"/>
    <w:rsid w:val="00C359A1"/>
    <w:rsid w:val="00C619DC"/>
    <w:rsid w:val="00C66732"/>
    <w:rsid w:val="00C71B46"/>
    <w:rsid w:val="00C7423E"/>
    <w:rsid w:val="00C80A80"/>
    <w:rsid w:val="00C80CE8"/>
    <w:rsid w:val="00C82C2A"/>
    <w:rsid w:val="00CA57E0"/>
    <w:rsid w:val="00CB0833"/>
    <w:rsid w:val="00CB1F1C"/>
    <w:rsid w:val="00CF4211"/>
    <w:rsid w:val="00D010F4"/>
    <w:rsid w:val="00D03007"/>
    <w:rsid w:val="00D034F8"/>
    <w:rsid w:val="00D0644F"/>
    <w:rsid w:val="00D16679"/>
    <w:rsid w:val="00D217F2"/>
    <w:rsid w:val="00D310FC"/>
    <w:rsid w:val="00D4616C"/>
    <w:rsid w:val="00D55712"/>
    <w:rsid w:val="00D55A77"/>
    <w:rsid w:val="00D67904"/>
    <w:rsid w:val="00D67F39"/>
    <w:rsid w:val="00D820F0"/>
    <w:rsid w:val="00D82F40"/>
    <w:rsid w:val="00D9051A"/>
    <w:rsid w:val="00DA2633"/>
    <w:rsid w:val="00DB05A0"/>
    <w:rsid w:val="00DB69EB"/>
    <w:rsid w:val="00DC4601"/>
    <w:rsid w:val="00DE4716"/>
    <w:rsid w:val="00DF00A1"/>
    <w:rsid w:val="00DF1136"/>
    <w:rsid w:val="00DF1D60"/>
    <w:rsid w:val="00DF3492"/>
    <w:rsid w:val="00E11BAA"/>
    <w:rsid w:val="00E33BE9"/>
    <w:rsid w:val="00E33E11"/>
    <w:rsid w:val="00E532C7"/>
    <w:rsid w:val="00E53C0E"/>
    <w:rsid w:val="00E672DC"/>
    <w:rsid w:val="00E73DF7"/>
    <w:rsid w:val="00E90DBA"/>
    <w:rsid w:val="00E97E80"/>
    <w:rsid w:val="00EA1398"/>
    <w:rsid w:val="00EA3F6F"/>
    <w:rsid w:val="00EA49B3"/>
    <w:rsid w:val="00EB2916"/>
    <w:rsid w:val="00EB6B23"/>
    <w:rsid w:val="00F00BE5"/>
    <w:rsid w:val="00F0194D"/>
    <w:rsid w:val="00F05D6B"/>
    <w:rsid w:val="00F25135"/>
    <w:rsid w:val="00F565FF"/>
    <w:rsid w:val="00F5761A"/>
    <w:rsid w:val="00F66447"/>
    <w:rsid w:val="00F7743F"/>
    <w:rsid w:val="00F84C5A"/>
    <w:rsid w:val="00F91906"/>
    <w:rsid w:val="00F97B15"/>
    <w:rsid w:val="00FA0B16"/>
    <w:rsid w:val="00FB07C4"/>
    <w:rsid w:val="00FB1A06"/>
    <w:rsid w:val="00FC3271"/>
    <w:rsid w:val="00FD6121"/>
    <w:rsid w:val="00FE29D2"/>
    <w:rsid w:val="00FE4B1A"/>
    <w:rsid w:val="00FE66B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5F1AA012"/>
  <w15:docId w15:val="{63D293D4-98F2-4D3D-BEB1-F4A48369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yperlink" Target="https://www.recoverytrial.net/study-faq/data-privacy" TargetMode="External"/><Relationship Id="rId4" Type="http://schemas.openxmlformats.org/officeDocument/2006/relationships/webSettings" Target="webSettings.xml"/><Relationship Id="rId9" Type="http://schemas.openxmlformats.org/officeDocument/2006/relationships/hyperlink" Target="http://www.recoverytri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2270</Words>
  <Characters>12944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2</cp:revision>
  <cp:lastPrinted>2022-03-10T11:42:00Z</cp:lastPrinted>
  <dcterms:created xsi:type="dcterms:W3CDTF">2022-05-16T07:28:00Z</dcterms:created>
  <dcterms:modified xsi:type="dcterms:W3CDTF">2022-05-16T07:28:00Z</dcterms:modified>
</cp:coreProperties>
</file>